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774EEA" w14:paraId="3C6642E3" w14:textId="77777777" w:rsidTr="007938DE">
        <w:tc>
          <w:tcPr>
            <w:tcW w:w="1620" w:type="dxa"/>
            <w:tcBorders>
              <w:bottom w:val="single" w:sz="4" w:space="0" w:color="auto"/>
            </w:tcBorders>
            <w:shd w:val="clear" w:color="auto" w:fill="FFFFFF" w:themeFill="background1"/>
            <w:vAlign w:val="center"/>
          </w:tcPr>
          <w:p w14:paraId="1DB23675" w14:textId="11A554DB" w:rsidR="00774EEA" w:rsidRDefault="00774EEA" w:rsidP="00774EEA">
            <w:pPr>
              <w:pStyle w:val="Header"/>
              <w:spacing w:before="120" w:after="120"/>
            </w:pPr>
            <w:r>
              <w:t>NPRR Number</w:t>
            </w:r>
          </w:p>
        </w:tc>
        <w:tc>
          <w:tcPr>
            <w:tcW w:w="1260" w:type="dxa"/>
            <w:tcBorders>
              <w:bottom w:val="single" w:sz="4" w:space="0" w:color="auto"/>
            </w:tcBorders>
            <w:vAlign w:val="center"/>
          </w:tcPr>
          <w:p w14:paraId="58DFDEEC" w14:textId="1EC224FB" w:rsidR="00774EEA" w:rsidRDefault="00BA3091" w:rsidP="00774EEA">
            <w:pPr>
              <w:pStyle w:val="Header"/>
              <w:jc w:val="center"/>
            </w:pPr>
            <w:hyperlink r:id="rId8" w:history="1">
              <w:r>
                <w:rPr>
                  <w:rStyle w:val="Hyperlink"/>
                </w:rPr>
                <w:t>1306</w:t>
              </w:r>
            </w:hyperlink>
          </w:p>
        </w:tc>
        <w:tc>
          <w:tcPr>
            <w:tcW w:w="900" w:type="dxa"/>
            <w:tcBorders>
              <w:bottom w:val="single" w:sz="4" w:space="0" w:color="auto"/>
            </w:tcBorders>
            <w:shd w:val="clear" w:color="auto" w:fill="FFFFFF" w:themeFill="background1"/>
            <w:vAlign w:val="center"/>
          </w:tcPr>
          <w:p w14:paraId="1F77FB52" w14:textId="3792F75C" w:rsidR="00774EEA" w:rsidRDefault="00774EEA" w:rsidP="00774EEA">
            <w:pPr>
              <w:pStyle w:val="Header"/>
            </w:pPr>
            <w:r>
              <w:t>NPRR Title</w:t>
            </w:r>
          </w:p>
        </w:tc>
        <w:tc>
          <w:tcPr>
            <w:tcW w:w="6660" w:type="dxa"/>
            <w:tcBorders>
              <w:bottom w:val="single" w:sz="4" w:space="0" w:color="auto"/>
            </w:tcBorders>
            <w:vAlign w:val="center"/>
          </w:tcPr>
          <w:p w14:paraId="58F14EBB" w14:textId="024FB98D" w:rsidR="00774EEA" w:rsidRPr="00673BA9" w:rsidRDefault="00673BA9" w:rsidP="00774EEA">
            <w:pPr>
              <w:pStyle w:val="Header"/>
            </w:pPr>
            <w:bookmarkStart w:id="0" w:name="_Hlk212554385"/>
            <w:bookmarkStart w:id="1" w:name="_Hlk189663437"/>
            <w:r w:rsidRPr="00F82292">
              <w:t xml:space="preserve">Removal of Digital Certificate </w:t>
            </w:r>
            <w:r w:rsidR="000B30B8">
              <w:t>R</w:t>
            </w:r>
            <w:r w:rsidRPr="00F82292">
              <w:t xml:space="preserve">eferences for </w:t>
            </w:r>
            <w:r w:rsidRPr="00A92A9B">
              <w:t>Market Participants with ERCOT MIS</w:t>
            </w:r>
            <w:r w:rsidRPr="00A92A9B">
              <w:rPr>
                <w:color w:val="FF0000"/>
              </w:rPr>
              <w:t xml:space="preserve"> </w:t>
            </w:r>
            <w:r w:rsidRPr="00A92A9B">
              <w:t>Access</w:t>
            </w:r>
            <w:bookmarkEnd w:id="0"/>
            <w:bookmarkEnd w:id="1"/>
          </w:p>
        </w:tc>
      </w:tr>
      <w:tr w:rsidR="00774EEA" w:rsidRPr="00E01925" w14:paraId="398BCBF4" w14:textId="77777777" w:rsidTr="007938DE">
        <w:trPr>
          <w:trHeight w:val="518"/>
        </w:trPr>
        <w:tc>
          <w:tcPr>
            <w:tcW w:w="2880" w:type="dxa"/>
            <w:gridSpan w:val="2"/>
            <w:shd w:val="clear" w:color="auto" w:fill="FFFFFF" w:themeFill="background1"/>
            <w:vAlign w:val="center"/>
          </w:tcPr>
          <w:p w14:paraId="3A20C7F8" w14:textId="0A7173FD" w:rsidR="00774EEA" w:rsidRPr="00E01925" w:rsidRDefault="00774EEA" w:rsidP="00774EEA">
            <w:pPr>
              <w:pStyle w:val="Header"/>
              <w:rPr>
                <w:bCs w:val="0"/>
              </w:rPr>
            </w:pPr>
            <w:r w:rsidRPr="00E01925">
              <w:rPr>
                <w:bCs w:val="0"/>
              </w:rPr>
              <w:t>Date Posted</w:t>
            </w:r>
          </w:p>
        </w:tc>
        <w:tc>
          <w:tcPr>
            <w:tcW w:w="7560" w:type="dxa"/>
            <w:gridSpan w:val="2"/>
            <w:vAlign w:val="center"/>
          </w:tcPr>
          <w:p w14:paraId="16A45634" w14:textId="41547F26" w:rsidR="00774EEA" w:rsidRPr="00E01925" w:rsidRDefault="00774EEA" w:rsidP="00774EEA">
            <w:pPr>
              <w:pStyle w:val="NormalArial"/>
            </w:pPr>
            <w:r>
              <w:t xml:space="preserve">October </w:t>
            </w:r>
            <w:r w:rsidR="00E428D1">
              <w:t>28</w:t>
            </w:r>
            <w:r>
              <w:t>, 2025</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774EEA" w14:paraId="1939CD6D" w14:textId="77777777" w:rsidTr="0081076B">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41A1E631" w14:textId="1F8E922B" w:rsidR="00774EEA" w:rsidRDefault="00774EEA" w:rsidP="00774EEA">
            <w:pPr>
              <w:pStyle w:val="Header"/>
            </w:pPr>
            <w:r>
              <w:t xml:space="preserve">Requested Resolution </w:t>
            </w:r>
          </w:p>
        </w:tc>
        <w:tc>
          <w:tcPr>
            <w:tcW w:w="7560" w:type="dxa"/>
            <w:gridSpan w:val="2"/>
            <w:tcBorders>
              <w:top w:val="single" w:sz="4" w:space="0" w:color="auto"/>
            </w:tcBorders>
            <w:vAlign w:val="center"/>
          </w:tcPr>
          <w:p w14:paraId="7B08BCA4" w14:textId="42A49C91" w:rsidR="00774EEA" w:rsidRPr="00FB509B" w:rsidRDefault="00774EEA" w:rsidP="00774EEA">
            <w:pPr>
              <w:pStyle w:val="NormalArial"/>
              <w:spacing w:before="120" w:after="120"/>
            </w:pPr>
            <w:r w:rsidRPr="00FB509B">
              <w:t xml:space="preserve">Normal </w:t>
            </w:r>
          </w:p>
        </w:tc>
      </w:tr>
      <w:tr w:rsidR="00774EEA" w14:paraId="117EEC9D" w14:textId="77777777" w:rsidTr="0081076B">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598A8D29" w14:textId="7516B9E9" w:rsidR="00774EEA" w:rsidRDefault="00774EEA" w:rsidP="00774EEA">
            <w:pPr>
              <w:pStyle w:val="Header"/>
            </w:pPr>
            <w:r>
              <w:t xml:space="preserve">Nodal Protocol Sections Requiring Revision </w:t>
            </w:r>
          </w:p>
        </w:tc>
        <w:tc>
          <w:tcPr>
            <w:tcW w:w="7560" w:type="dxa"/>
            <w:gridSpan w:val="2"/>
            <w:tcBorders>
              <w:top w:val="single" w:sz="4" w:space="0" w:color="auto"/>
            </w:tcBorders>
            <w:vAlign w:val="center"/>
          </w:tcPr>
          <w:p w14:paraId="45DF4D07" w14:textId="77777777" w:rsidR="00774EEA" w:rsidRPr="00FB509B" w:rsidRDefault="00774EEA" w:rsidP="00774EEA">
            <w:pPr>
              <w:pStyle w:val="NormalArial"/>
              <w:spacing w:before="120"/>
            </w:pPr>
            <w:r>
              <w:t>2.1, Definitions</w:t>
            </w:r>
            <w:r>
              <w:br/>
              <w:t>2.2, Acronyms and Abbreviations</w:t>
            </w:r>
          </w:p>
          <w:p w14:paraId="229AE1C8" w14:textId="77777777" w:rsidR="00774EEA" w:rsidRDefault="00774EEA" w:rsidP="00774EEA">
            <w:pPr>
              <w:pStyle w:val="NormalArial"/>
            </w:pPr>
            <w:r>
              <w:t xml:space="preserve">12.1, Overview  </w:t>
            </w:r>
          </w:p>
          <w:p w14:paraId="2AD48023" w14:textId="77777777" w:rsidR="00774EEA" w:rsidRPr="00FB509B" w:rsidRDefault="00774EEA" w:rsidP="00774EEA">
            <w:pPr>
              <w:pStyle w:val="NormalArial"/>
            </w:pPr>
            <w:r>
              <w:t xml:space="preserve">15.2.1, Find ESI ID Function on the Market Information System   </w:t>
            </w:r>
          </w:p>
          <w:p w14:paraId="35448752" w14:textId="77777777" w:rsidR="00774EEA" w:rsidRPr="00FB509B" w:rsidRDefault="00774EEA" w:rsidP="00774EEA">
            <w:pPr>
              <w:pStyle w:val="NormalArial"/>
            </w:pPr>
            <w:r>
              <w:t>15.2.2, Find Transaction Function on the Market Information System</w:t>
            </w:r>
          </w:p>
          <w:p w14:paraId="21082F01" w14:textId="77777777" w:rsidR="00774EEA" w:rsidRPr="00FB509B" w:rsidRDefault="00774EEA" w:rsidP="00774EEA">
            <w:pPr>
              <w:pStyle w:val="NormalArial"/>
            </w:pPr>
            <w:r>
              <w:t xml:space="preserve">15.2.3, Electric </w:t>
            </w:r>
            <w:r w:rsidRPr="00D61BD0">
              <w:t>Service Identifier Extract on the Market Information System</w:t>
            </w:r>
          </w:p>
          <w:p w14:paraId="52000783" w14:textId="77777777" w:rsidR="00774EEA" w:rsidRPr="00FB509B" w:rsidRDefault="00774EEA" w:rsidP="00774EEA">
            <w:pPr>
              <w:pStyle w:val="NormalArial"/>
            </w:pPr>
            <w:r>
              <w:t>16.2.6.1, Designation as an Emergency Qualified Scheduling Entity or Virtual Qualified Scheduling Entity</w:t>
            </w:r>
          </w:p>
          <w:p w14:paraId="662D17BC" w14:textId="77777777" w:rsidR="00774EEA" w:rsidRPr="00FB509B" w:rsidRDefault="00774EEA" w:rsidP="00774EEA">
            <w:pPr>
              <w:pStyle w:val="NormalArial"/>
            </w:pPr>
            <w:r>
              <w:t>16.12,</w:t>
            </w:r>
            <w:r>
              <w:tab/>
              <w:t xml:space="preserve">User Security Administrator and Digital Certificates  </w:t>
            </w:r>
          </w:p>
          <w:p w14:paraId="6AF47DC2" w14:textId="77777777" w:rsidR="00774EEA" w:rsidRPr="00FB509B" w:rsidRDefault="00774EEA" w:rsidP="00774EEA">
            <w:pPr>
              <w:pStyle w:val="NormalArial"/>
            </w:pPr>
            <w:r>
              <w:t xml:space="preserve">16.12.1, USA Responsibilities and Qualifications for Digital Certificate Holders </w:t>
            </w:r>
          </w:p>
          <w:p w14:paraId="40895BFC" w14:textId="77777777" w:rsidR="00774EEA" w:rsidRPr="00FB509B" w:rsidRDefault="00774EEA" w:rsidP="00774EEA">
            <w:pPr>
              <w:pStyle w:val="NormalArial"/>
            </w:pPr>
            <w:r>
              <w:t xml:space="preserve">16.12.2, Requirements for Use of Digital Certificates    </w:t>
            </w:r>
          </w:p>
          <w:p w14:paraId="709AAA96" w14:textId="77777777" w:rsidR="00774EEA" w:rsidRPr="00FB509B" w:rsidRDefault="00774EEA" w:rsidP="00774EEA">
            <w:pPr>
              <w:pStyle w:val="NormalArial"/>
            </w:pPr>
            <w:r>
              <w:t>16.12.3, Market Participant Audits of User Security Administrators and Digital Certificates</w:t>
            </w:r>
          </w:p>
          <w:p w14:paraId="788F26BD" w14:textId="77777777" w:rsidR="00774EEA" w:rsidRPr="00FB509B" w:rsidRDefault="00774EEA" w:rsidP="00774EEA">
            <w:pPr>
              <w:pStyle w:val="NormalArial"/>
            </w:pPr>
            <w:r>
              <w:t xml:space="preserve">16.12.4, ERCOT Audit - Consequences of Non-compliance  </w:t>
            </w:r>
          </w:p>
          <w:p w14:paraId="26CE1061" w14:textId="77777777" w:rsidR="00774EEA" w:rsidRPr="00FB509B" w:rsidRDefault="00774EEA" w:rsidP="00774EEA">
            <w:pPr>
              <w:pStyle w:val="NormalArial"/>
            </w:pPr>
            <w:r>
              <w:t xml:space="preserve">16.15, Registration of Independent Market Information System Registered Entity  </w:t>
            </w:r>
          </w:p>
          <w:p w14:paraId="4A572C7C" w14:textId="77777777" w:rsidR="00774EEA" w:rsidRPr="00FB509B" w:rsidRDefault="00774EEA" w:rsidP="00774EEA">
            <w:pPr>
              <w:pStyle w:val="NormalArial"/>
            </w:pPr>
            <w:r>
              <w:t>19.6.1, ERCOT Validation</w:t>
            </w:r>
          </w:p>
          <w:p w14:paraId="0D526352" w14:textId="77777777" w:rsidR="00774EEA" w:rsidRPr="00FB509B" w:rsidRDefault="00774EEA" w:rsidP="00774EEA">
            <w:pPr>
              <w:pStyle w:val="NormalArial"/>
            </w:pPr>
            <w:r>
              <w:t>Section 23 Form C: Managed Capacity Declaration</w:t>
            </w:r>
          </w:p>
          <w:p w14:paraId="30DB3B48" w14:textId="77777777" w:rsidR="00774EEA" w:rsidRDefault="00774EEA" w:rsidP="005E0293">
            <w:pPr>
              <w:pStyle w:val="NormalArial"/>
            </w:pPr>
            <w:r>
              <w:t>Section 23 Form E: Notice of Chang</w:t>
            </w:r>
            <w:r w:rsidRPr="3AFD21C0">
              <w:t>e of Information</w:t>
            </w:r>
          </w:p>
          <w:p w14:paraId="3356516F" w14:textId="2BB53E38" w:rsidR="00831385" w:rsidRPr="00FB509B" w:rsidRDefault="00831385" w:rsidP="00F80DEF">
            <w:pPr>
              <w:pStyle w:val="NormalArial"/>
              <w:spacing w:after="120"/>
            </w:pPr>
            <w:r w:rsidRPr="00831385">
              <w:t>Section 23 Form L: Digital Certificate Audit Attestation</w:t>
            </w:r>
          </w:p>
        </w:tc>
      </w:tr>
      <w:tr w:rsidR="00774EEA" w14:paraId="112502C0" w14:textId="77777777" w:rsidTr="0081076B">
        <w:trPr>
          <w:trHeight w:val="518"/>
        </w:trPr>
        <w:tc>
          <w:tcPr>
            <w:tcW w:w="2880" w:type="dxa"/>
            <w:gridSpan w:val="2"/>
            <w:tcBorders>
              <w:bottom w:val="single" w:sz="4" w:space="0" w:color="auto"/>
            </w:tcBorders>
            <w:shd w:val="clear" w:color="auto" w:fill="FFFFFF" w:themeFill="background1"/>
            <w:vAlign w:val="center"/>
          </w:tcPr>
          <w:p w14:paraId="4D47FBFB" w14:textId="6C48058D" w:rsidR="00774EEA" w:rsidRDefault="00774EEA" w:rsidP="00774EEA">
            <w:pPr>
              <w:pStyle w:val="Header"/>
            </w:pPr>
            <w:r>
              <w:t>Related Documents Requiring Revision/Related Revision Requests</w:t>
            </w:r>
          </w:p>
        </w:tc>
        <w:tc>
          <w:tcPr>
            <w:tcW w:w="7560" w:type="dxa"/>
            <w:gridSpan w:val="2"/>
            <w:tcBorders>
              <w:bottom w:val="single" w:sz="4" w:space="0" w:color="auto"/>
            </w:tcBorders>
            <w:vAlign w:val="center"/>
          </w:tcPr>
          <w:p w14:paraId="721937C1" w14:textId="0F97CAF2" w:rsidR="00774EEA" w:rsidRDefault="00774EEA" w:rsidP="00774EEA">
            <w:pPr>
              <w:pStyle w:val="NormalArial"/>
              <w:spacing w:before="120" w:after="120"/>
            </w:pPr>
            <w:r>
              <w:t xml:space="preserve">Commercial Operations Market Guide Revision Request (COPMGRR) </w:t>
            </w:r>
            <w:r w:rsidR="00BA3091">
              <w:t>045</w:t>
            </w:r>
            <w:r>
              <w:t xml:space="preserve">, Related to </w:t>
            </w:r>
            <w:r w:rsidR="00BA3091">
              <w:t>1306</w:t>
            </w:r>
            <w:r>
              <w:t xml:space="preserve">NPRR, </w:t>
            </w:r>
            <w:r w:rsidR="00673BA9" w:rsidRPr="00673BA9">
              <w:t xml:space="preserve">Removal of Digital Certificate </w:t>
            </w:r>
            <w:r w:rsidR="000B30B8">
              <w:t>R</w:t>
            </w:r>
            <w:r w:rsidR="00673BA9" w:rsidRPr="00673BA9">
              <w:t>eferences for Market Participants with ERCOT MIS Access</w:t>
            </w:r>
          </w:p>
          <w:p w14:paraId="4C7CD88E" w14:textId="15089F94" w:rsidR="00774EEA" w:rsidRDefault="00774EEA" w:rsidP="00774EEA">
            <w:pPr>
              <w:pStyle w:val="NormalArial"/>
              <w:spacing w:before="120" w:after="120"/>
            </w:pPr>
            <w:r>
              <w:t xml:space="preserve">Retail Market Guide Revision Request (RMGRR) </w:t>
            </w:r>
            <w:r w:rsidR="00BA3091">
              <w:t>184</w:t>
            </w:r>
            <w:r>
              <w:t xml:space="preserve">, Related to </w:t>
            </w:r>
            <w:r w:rsidR="00BA3091">
              <w:t>1306</w:t>
            </w:r>
            <w:r>
              <w:t xml:space="preserve">NPRR, </w:t>
            </w:r>
            <w:r w:rsidR="00673BA9" w:rsidRPr="00673BA9">
              <w:t xml:space="preserve">Removal of Digital Certificate </w:t>
            </w:r>
            <w:r w:rsidR="000B30B8">
              <w:t>R</w:t>
            </w:r>
            <w:r w:rsidR="00673BA9" w:rsidRPr="00673BA9">
              <w:t>eferences for Market Participants with ERCOT MIS Access</w:t>
            </w:r>
          </w:p>
          <w:p w14:paraId="5D9AA7D2" w14:textId="58A765C3" w:rsidR="00774EEA" w:rsidRPr="00FB509B" w:rsidRDefault="00774EEA" w:rsidP="00774EEA">
            <w:pPr>
              <w:pStyle w:val="NormalArial"/>
              <w:spacing w:before="120" w:after="120"/>
            </w:pPr>
            <w:r>
              <w:t xml:space="preserve">Verifiable Cost Manual Revision Request (VCMRR) </w:t>
            </w:r>
            <w:r w:rsidR="00BA3091">
              <w:t>045</w:t>
            </w:r>
            <w:r>
              <w:t xml:space="preserve">, Related to </w:t>
            </w:r>
            <w:r w:rsidR="00BA3091">
              <w:t>1306</w:t>
            </w:r>
            <w:r>
              <w:t xml:space="preserve">NPRR, </w:t>
            </w:r>
            <w:r w:rsidR="00673BA9" w:rsidRPr="00673BA9">
              <w:t xml:space="preserve">Removal of Digital Certificate </w:t>
            </w:r>
            <w:r w:rsidR="000B30B8">
              <w:t>R</w:t>
            </w:r>
            <w:r w:rsidR="00673BA9" w:rsidRPr="00673BA9">
              <w:t>eferences for Market Participants with ERCOT MIS Access</w:t>
            </w:r>
          </w:p>
        </w:tc>
      </w:tr>
      <w:tr w:rsidR="00774EEA" w14:paraId="37367474" w14:textId="77777777" w:rsidTr="0081076B">
        <w:trPr>
          <w:trHeight w:val="518"/>
        </w:trPr>
        <w:tc>
          <w:tcPr>
            <w:tcW w:w="2880" w:type="dxa"/>
            <w:gridSpan w:val="2"/>
            <w:tcBorders>
              <w:bottom w:val="single" w:sz="4" w:space="0" w:color="auto"/>
            </w:tcBorders>
            <w:shd w:val="clear" w:color="auto" w:fill="FFFFFF" w:themeFill="background1"/>
            <w:vAlign w:val="center"/>
          </w:tcPr>
          <w:p w14:paraId="53E742F6" w14:textId="2FEB242B" w:rsidR="00774EEA" w:rsidRDefault="00774EEA" w:rsidP="00774EEA">
            <w:pPr>
              <w:pStyle w:val="Header"/>
            </w:pPr>
            <w:r>
              <w:lastRenderedPageBreak/>
              <w:t>Revision Description</w:t>
            </w:r>
          </w:p>
        </w:tc>
        <w:tc>
          <w:tcPr>
            <w:tcW w:w="7560" w:type="dxa"/>
            <w:gridSpan w:val="2"/>
            <w:tcBorders>
              <w:bottom w:val="single" w:sz="4" w:space="0" w:color="auto"/>
            </w:tcBorders>
            <w:vAlign w:val="center"/>
          </w:tcPr>
          <w:p w14:paraId="6A00AE95" w14:textId="5240C3D8" w:rsidR="00774EEA" w:rsidRPr="00FB509B" w:rsidRDefault="00774EEA" w:rsidP="00774EEA">
            <w:pPr>
              <w:pStyle w:val="NormalArial"/>
              <w:spacing w:before="120" w:after="120"/>
            </w:pPr>
            <w:r>
              <w:t xml:space="preserve">This Nodal </w:t>
            </w:r>
            <w:r w:rsidRPr="00A60C46">
              <w:t xml:space="preserve">Protocol Revision Request (NPRR) replaces the concept of “Digital Certificates” throughout the Protocols with references to more technology-neutral means whereby restricted </w:t>
            </w:r>
            <w:r w:rsidR="000B30B8">
              <w:t>Market Information System (</w:t>
            </w:r>
            <w:r w:rsidRPr="00A60C46">
              <w:t>MIS</w:t>
            </w:r>
            <w:r w:rsidR="000B30B8">
              <w:t>)</w:t>
            </w:r>
            <w:r w:rsidRPr="00A60C46">
              <w:t xml:space="preserve"> access is granted to certain Market Participant users by each individual Market Participant’s User Security Administrator (USA).  </w:t>
            </w:r>
          </w:p>
        </w:tc>
      </w:tr>
      <w:tr w:rsidR="00774EEA" w14:paraId="7C0519CA" w14:textId="77777777" w:rsidTr="0081076B">
        <w:trPr>
          <w:trHeight w:val="518"/>
        </w:trPr>
        <w:tc>
          <w:tcPr>
            <w:tcW w:w="2880" w:type="dxa"/>
            <w:gridSpan w:val="2"/>
            <w:shd w:val="clear" w:color="auto" w:fill="FFFFFF" w:themeFill="background1"/>
            <w:vAlign w:val="center"/>
          </w:tcPr>
          <w:p w14:paraId="3F1E5650" w14:textId="7BA309BD" w:rsidR="00774EEA" w:rsidRDefault="00774EEA" w:rsidP="00774EEA">
            <w:pPr>
              <w:pStyle w:val="Header"/>
            </w:pPr>
            <w:r>
              <w:t>Reason for Revision</w:t>
            </w:r>
          </w:p>
        </w:tc>
        <w:tc>
          <w:tcPr>
            <w:tcW w:w="7560" w:type="dxa"/>
            <w:gridSpan w:val="2"/>
            <w:vAlign w:val="center"/>
          </w:tcPr>
          <w:p w14:paraId="7D0222F8" w14:textId="77777777" w:rsidR="00774EEA" w:rsidRDefault="00000000" w:rsidP="00774EEA">
            <w:pPr>
              <w:pStyle w:val="NormalArial"/>
              <w:tabs>
                <w:tab w:val="left" w:pos="432"/>
              </w:tabs>
              <w:spacing w:before="120"/>
              <w:ind w:left="432" w:hanging="432"/>
              <w:rPr>
                <w:rFonts w:cs="Arial"/>
                <w:color w:val="000000"/>
              </w:rPr>
            </w:pPr>
            <w:r>
              <w:pict w14:anchorId="447C5A2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45pt;height:15.45pt">
                  <v:imagedata r:id="rId9" o:title=""/>
                </v:shape>
              </w:pict>
            </w:r>
            <w:r w:rsidR="00774EEA" w:rsidRPr="006629C8">
              <w:t xml:space="preserve">  </w:t>
            </w:r>
            <w:hyperlink r:id="rId10" w:history="1">
              <w:r w:rsidR="00774EEA" w:rsidRPr="00BD53C5">
                <w:rPr>
                  <w:rStyle w:val="Hyperlink"/>
                  <w:rFonts w:cs="Arial"/>
                </w:rPr>
                <w:t>Strategic Plan</w:t>
              </w:r>
            </w:hyperlink>
            <w:r w:rsidR="00774EEA">
              <w:rPr>
                <w:rFonts w:cs="Arial"/>
                <w:color w:val="000000"/>
              </w:rPr>
              <w:t xml:space="preserve"> Objective 1 – </w:t>
            </w:r>
            <w:r w:rsidR="00774EEA" w:rsidRPr="00BD53C5">
              <w:rPr>
                <w:rFonts w:cs="Arial"/>
                <w:color w:val="000000"/>
              </w:rPr>
              <w:t>Be an industry leader for grid reliability and resilience</w:t>
            </w:r>
          </w:p>
          <w:p w14:paraId="5604874B" w14:textId="77777777" w:rsidR="00774EEA" w:rsidRPr="00BD53C5" w:rsidRDefault="00000000" w:rsidP="00774EEA">
            <w:pPr>
              <w:pStyle w:val="NormalArial"/>
              <w:tabs>
                <w:tab w:val="left" w:pos="432"/>
              </w:tabs>
              <w:spacing w:before="120"/>
              <w:ind w:left="432" w:hanging="432"/>
              <w:rPr>
                <w:rFonts w:cs="Arial"/>
                <w:color w:val="000000"/>
              </w:rPr>
            </w:pPr>
            <w:r>
              <w:pict w14:anchorId="719BE1CF">
                <v:shape id="_x0000_i1026" type="#_x0000_t75" style="width:15.45pt;height:15.45pt">
                  <v:imagedata r:id="rId9" o:title=""/>
                </v:shape>
              </w:pict>
            </w:r>
            <w:r w:rsidR="00774EEA" w:rsidRPr="00CD242D">
              <w:t xml:space="preserve">  </w:t>
            </w:r>
            <w:hyperlink r:id="rId11" w:history="1">
              <w:r w:rsidR="00774EEA" w:rsidRPr="00BD53C5">
                <w:rPr>
                  <w:rStyle w:val="Hyperlink"/>
                  <w:rFonts w:cs="Arial"/>
                </w:rPr>
                <w:t>Strategic Plan</w:t>
              </w:r>
            </w:hyperlink>
            <w:r w:rsidR="00774EEA">
              <w:rPr>
                <w:rFonts w:cs="Arial"/>
                <w:color w:val="000000"/>
              </w:rPr>
              <w:t xml:space="preserve"> Objective 2 - </w:t>
            </w:r>
            <w:r w:rsidR="00774EEA" w:rsidRPr="00BD53C5">
              <w:rPr>
                <w:rFonts w:cs="Arial"/>
                <w:color w:val="000000"/>
              </w:rPr>
              <w:t>Enhance the ERCOT region’s economic competitiveness</w:t>
            </w:r>
            <w:r w:rsidR="00774EEA">
              <w:rPr>
                <w:rFonts w:cs="Arial"/>
                <w:color w:val="000000"/>
              </w:rPr>
              <w:t xml:space="preserve"> </w:t>
            </w:r>
            <w:r w:rsidR="00774EEA" w:rsidRPr="00BD53C5">
              <w:rPr>
                <w:rFonts w:cs="Arial"/>
                <w:color w:val="000000"/>
              </w:rPr>
              <w:t>with respect to trends in wholesale power rates and retail</w:t>
            </w:r>
            <w:r w:rsidR="00774EEA">
              <w:rPr>
                <w:rFonts w:cs="Arial"/>
                <w:color w:val="000000"/>
              </w:rPr>
              <w:t xml:space="preserve"> </w:t>
            </w:r>
            <w:r w:rsidR="00774EEA" w:rsidRPr="00BD53C5">
              <w:rPr>
                <w:rFonts w:cs="Arial"/>
                <w:color w:val="000000"/>
              </w:rPr>
              <w:t>electricity prices to consumers</w:t>
            </w:r>
          </w:p>
          <w:p w14:paraId="06C72430" w14:textId="77777777" w:rsidR="00774EEA" w:rsidRPr="00BD53C5" w:rsidRDefault="00000000" w:rsidP="00774EEA">
            <w:pPr>
              <w:pStyle w:val="NormalArial"/>
              <w:spacing w:before="120"/>
              <w:ind w:left="432" w:hanging="432"/>
              <w:rPr>
                <w:rFonts w:cs="Arial"/>
                <w:color w:val="000000"/>
              </w:rPr>
            </w:pPr>
            <w:r>
              <w:pict w14:anchorId="0432B944">
                <v:shape id="_x0000_i1027" type="#_x0000_t75" style="width:15.45pt;height:15.45pt">
                  <v:imagedata r:id="rId9" o:title=""/>
                </v:shape>
              </w:pict>
            </w:r>
            <w:r w:rsidR="00774EEA" w:rsidRPr="006629C8">
              <w:t xml:space="preserve">  </w:t>
            </w:r>
            <w:hyperlink r:id="rId12" w:history="1">
              <w:r w:rsidR="00774EEA" w:rsidRPr="00BD53C5">
                <w:rPr>
                  <w:rStyle w:val="Hyperlink"/>
                  <w:rFonts w:cs="Arial"/>
                </w:rPr>
                <w:t>Strategic Plan</w:t>
              </w:r>
            </w:hyperlink>
            <w:r w:rsidR="00774EEA">
              <w:rPr>
                <w:rFonts w:cs="Arial"/>
                <w:color w:val="000000"/>
              </w:rPr>
              <w:t xml:space="preserve"> Objective 3 - </w:t>
            </w:r>
            <w:r w:rsidR="00774EEA" w:rsidRPr="00BD53C5">
              <w:rPr>
                <w:rFonts w:cs="Arial"/>
                <w:color w:val="000000"/>
              </w:rPr>
              <w:t>Advance ERCOT, Inc. as an</w:t>
            </w:r>
            <w:r w:rsidR="00774EEA">
              <w:rPr>
                <w:rFonts w:cs="Arial"/>
                <w:color w:val="000000"/>
              </w:rPr>
              <w:t xml:space="preserve"> </w:t>
            </w:r>
            <w:r w:rsidR="00774EEA" w:rsidRPr="00BD53C5">
              <w:rPr>
                <w:rFonts w:cs="Arial"/>
                <w:color w:val="000000"/>
              </w:rPr>
              <w:t>independent leading</w:t>
            </w:r>
            <w:r w:rsidR="00774EEA">
              <w:rPr>
                <w:rFonts w:cs="Arial"/>
                <w:color w:val="000000"/>
              </w:rPr>
              <w:t xml:space="preserve"> </w:t>
            </w:r>
            <w:r w:rsidR="00774EEA" w:rsidRPr="00BD53C5">
              <w:rPr>
                <w:rFonts w:cs="Arial"/>
                <w:color w:val="000000"/>
              </w:rPr>
              <w:t>industry expert and an employer of choice by fostering</w:t>
            </w:r>
            <w:r w:rsidR="00774EEA">
              <w:rPr>
                <w:rFonts w:cs="Arial"/>
                <w:color w:val="000000"/>
              </w:rPr>
              <w:t xml:space="preserve"> </w:t>
            </w:r>
            <w:r w:rsidR="00774EEA" w:rsidRPr="00BD53C5">
              <w:rPr>
                <w:rFonts w:cs="Arial"/>
                <w:color w:val="000000"/>
              </w:rPr>
              <w:t>innovation, investing in our people, and emphasizing the</w:t>
            </w:r>
            <w:r w:rsidR="00774EEA">
              <w:rPr>
                <w:rFonts w:cs="Arial"/>
                <w:color w:val="000000"/>
              </w:rPr>
              <w:t xml:space="preserve"> </w:t>
            </w:r>
            <w:r w:rsidR="00774EEA" w:rsidRPr="00BD53C5">
              <w:rPr>
                <w:rFonts w:cs="Arial"/>
                <w:color w:val="000000"/>
              </w:rPr>
              <w:t>importance of our mission</w:t>
            </w:r>
          </w:p>
          <w:p w14:paraId="20C3F40C" w14:textId="77777777" w:rsidR="00774EEA" w:rsidRDefault="00000000" w:rsidP="00774EEA">
            <w:pPr>
              <w:pStyle w:val="NormalArial"/>
              <w:spacing w:before="120"/>
              <w:rPr>
                <w:iCs/>
                <w:kern w:val="24"/>
              </w:rPr>
            </w:pPr>
            <w:r>
              <w:pict w14:anchorId="28FA0AF2">
                <v:shape id="_x0000_i1028" type="#_x0000_t75" style="width:15.45pt;height:15.45pt">
                  <v:imagedata r:id="rId13" o:title=""/>
                </v:shape>
              </w:pict>
            </w:r>
            <w:r w:rsidR="00774EEA" w:rsidRPr="006629C8">
              <w:t xml:space="preserve">  </w:t>
            </w:r>
            <w:r w:rsidR="00774EEA" w:rsidRPr="00344591">
              <w:rPr>
                <w:iCs/>
                <w:kern w:val="24"/>
              </w:rPr>
              <w:t>General system and/or process improvement(s)</w:t>
            </w:r>
          </w:p>
          <w:p w14:paraId="18762317" w14:textId="77777777" w:rsidR="00774EEA" w:rsidRDefault="00000000" w:rsidP="00774EEA">
            <w:pPr>
              <w:pStyle w:val="NormalArial"/>
              <w:spacing w:before="120"/>
              <w:rPr>
                <w:iCs/>
                <w:kern w:val="24"/>
              </w:rPr>
            </w:pPr>
            <w:r>
              <w:pict w14:anchorId="1B82A3F5">
                <v:shape id="_x0000_i1029" type="#_x0000_t75" style="width:15.45pt;height:15.45pt">
                  <v:imagedata r:id="rId9" o:title=""/>
                </v:shape>
              </w:pict>
            </w:r>
            <w:r w:rsidR="00774EEA" w:rsidRPr="006629C8">
              <w:t xml:space="preserve">  </w:t>
            </w:r>
            <w:r w:rsidR="00774EEA">
              <w:rPr>
                <w:iCs/>
                <w:kern w:val="24"/>
              </w:rPr>
              <w:t>Regulatory requirements</w:t>
            </w:r>
          </w:p>
          <w:p w14:paraId="072CDBB6" w14:textId="77777777" w:rsidR="00774EEA" w:rsidRPr="00CD242D" w:rsidRDefault="00000000" w:rsidP="00774EEA">
            <w:pPr>
              <w:pStyle w:val="NormalArial"/>
              <w:spacing w:before="120"/>
              <w:rPr>
                <w:rFonts w:cs="Arial"/>
                <w:color w:val="000000"/>
              </w:rPr>
            </w:pPr>
            <w:r>
              <w:pict w14:anchorId="7DD8B0C3">
                <v:shape id="_x0000_i1030" type="#_x0000_t75" style="width:15.45pt;height:15.45pt">
                  <v:imagedata r:id="rId9" o:title=""/>
                </v:shape>
              </w:pict>
            </w:r>
            <w:r w:rsidR="00774EEA" w:rsidRPr="006629C8">
              <w:t xml:space="preserve">  </w:t>
            </w:r>
            <w:r w:rsidR="00774EEA">
              <w:rPr>
                <w:rFonts w:cs="Arial"/>
                <w:color w:val="000000"/>
              </w:rPr>
              <w:t>ERCOT Board/PUCT Directive</w:t>
            </w:r>
          </w:p>
          <w:p w14:paraId="5EF58AFD" w14:textId="77777777" w:rsidR="00774EEA" w:rsidRDefault="00774EEA" w:rsidP="00774EEA">
            <w:pPr>
              <w:pStyle w:val="NormalArial"/>
              <w:rPr>
                <w:i/>
                <w:sz w:val="20"/>
                <w:szCs w:val="20"/>
              </w:rPr>
            </w:pPr>
          </w:p>
          <w:p w14:paraId="4818D736" w14:textId="0CE1FCC1" w:rsidR="00774EEA" w:rsidRPr="00176375" w:rsidRDefault="00774EEA" w:rsidP="00774EEA">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774EEA" w14:paraId="3F80A5FA" w14:textId="77777777" w:rsidTr="0081076B">
        <w:trPr>
          <w:trHeight w:val="518"/>
        </w:trPr>
        <w:tc>
          <w:tcPr>
            <w:tcW w:w="2880" w:type="dxa"/>
            <w:gridSpan w:val="2"/>
            <w:tcBorders>
              <w:bottom w:val="single" w:sz="4" w:space="0" w:color="auto"/>
            </w:tcBorders>
            <w:shd w:val="clear" w:color="auto" w:fill="FFFFFF" w:themeFill="background1"/>
            <w:vAlign w:val="center"/>
          </w:tcPr>
          <w:p w14:paraId="6ABB5F27" w14:textId="2281AD0F" w:rsidR="00774EEA" w:rsidRDefault="00774EEA" w:rsidP="00774EEA">
            <w:pPr>
              <w:pStyle w:val="Header"/>
            </w:pPr>
            <w:r>
              <w:t>Justification of Reason for Revision and Market Impacts</w:t>
            </w:r>
          </w:p>
        </w:tc>
        <w:tc>
          <w:tcPr>
            <w:tcW w:w="7560" w:type="dxa"/>
            <w:gridSpan w:val="2"/>
            <w:tcBorders>
              <w:bottom w:val="single" w:sz="4" w:space="0" w:color="auto"/>
            </w:tcBorders>
            <w:vAlign w:val="center"/>
          </w:tcPr>
          <w:p w14:paraId="6A58E408" w14:textId="277FC1D6" w:rsidR="00774EEA" w:rsidRDefault="00774EEA" w:rsidP="00774EEA">
            <w:pPr>
              <w:pStyle w:val="NormalArial"/>
              <w:spacing w:before="120" w:after="120" w:line="259" w:lineRule="auto"/>
            </w:pPr>
            <w:r w:rsidRPr="001D5500">
              <w:t>This NPRR proposes changes to the binding language in the Protocols that limit ERCOT to using Digital Certificates for Market Participants</w:t>
            </w:r>
            <w:r w:rsidR="00F80DEF">
              <w:t>’</w:t>
            </w:r>
            <w:r w:rsidRPr="001D5500">
              <w:t xml:space="preserve"> access to the MIS Secure Area and the MIS Certified Area.</w:t>
            </w:r>
          </w:p>
          <w:p w14:paraId="6F30E769" w14:textId="44F58BCD" w:rsidR="00774EEA" w:rsidRPr="00625E5D" w:rsidRDefault="00774EEA" w:rsidP="00774EEA">
            <w:pPr>
              <w:pStyle w:val="NormalArial"/>
              <w:spacing w:before="120" w:after="120" w:line="259" w:lineRule="auto"/>
            </w:pPr>
            <w:r>
              <w:t xml:space="preserve">These changes allow ERCOT to implement modern technology and systems for access for Market Participants in a more secure way using </w:t>
            </w:r>
            <w:r w:rsidR="002B1F06">
              <w:t>“multi</w:t>
            </w:r>
            <w:r>
              <w:t>-</w:t>
            </w:r>
            <w:r w:rsidR="002B1F06">
              <w:t xml:space="preserve">factor authentication” </w:t>
            </w:r>
            <w:r>
              <w:t>(MFA).  T</w:t>
            </w:r>
            <w:r w:rsidRPr="3AFD21C0">
              <w:t xml:space="preserve">hese modifications </w:t>
            </w:r>
            <w:proofErr w:type="gramStart"/>
            <w:r w:rsidRPr="3AFD21C0">
              <w:t>also</w:t>
            </w:r>
            <w:proofErr w:type="gramEnd"/>
            <w:r w:rsidRPr="3AFD21C0">
              <w:t xml:space="preserve"> </w:t>
            </w:r>
            <w:proofErr w:type="gramStart"/>
            <w:r w:rsidRPr="3AFD21C0">
              <w:t>future-proof</w:t>
            </w:r>
            <w:proofErr w:type="gramEnd"/>
            <w:r w:rsidRPr="3AFD21C0">
              <w:t xml:space="preserve"> the Protocols which will allow ERCOT, and the industry, to continue to provide efficient and secure access as technology changes.</w:t>
            </w:r>
          </w:p>
          <w:p w14:paraId="313E5647" w14:textId="4A594A47" w:rsidR="00774EEA" w:rsidRPr="00625E5D" w:rsidRDefault="00774EEA" w:rsidP="00774EEA">
            <w:pPr>
              <w:pStyle w:val="NormalArial"/>
              <w:spacing w:before="120" w:after="120"/>
              <w:rPr>
                <w:iCs/>
                <w:kern w:val="24"/>
              </w:rPr>
            </w:pPr>
            <w:r w:rsidRPr="001D5500">
              <w:t>This NPRR also enable</w:t>
            </w:r>
            <w:r>
              <w:t>s</w:t>
            </w:r>
            <w:r w:rsidRPr="001D5500">
              <w:t xml:space="preserve"> ERCOT to improve user experience through future projects to improve ERCOT’s security posture.  Currently, one user is required to have separate Digital Certificates for each Market Participant </w:t>
            </w:r>
            <w:r w:rsidRPr="00A60C46">
              <w:t xml:space="preserve">and each instance of registration the Market </w:t>
            </w:r>
            <w:r w:rsidR="00F80DEF">
              <w:t>P</w:t>
            </w:r>
            <w:r w:rsidR="00F80DEF" w:rsidRPr="00A60C46">
              <w:t>articipant</w:t>
            </w:r>
            <w:r w:rsidR="00F80DEF">
              <w:t xml:space="preserve"> </w:t>
            </w:r>
            <w:r w:rsidRPr="001D5500">
              <w:t>they represent</w:t>
            </w:r>
            <w:r>
              <w:t xml:space="preserve"> </w:t>
            </w:r>
            <w:r w:rsidRPr="00A60C46">
              <w:t>has in ERCOT systems</w:t>
            </w:r>
            <w:r w:rsidRPr="001D5500">
              <w:t>.  For an individual who is affiliated with multiple Market Participants</w:t>
            </w:r>
            <w:r>
              <w:t xml:space="preserve">, </w:t>
            </w:r>
            <w:r w:rsidRPr="00A60C46">
              <w:t>each of which may have multiple registered instances,</w:t>
            </w:r>
            <w:r w:rsidRPr="001D5500">
              <w:t xml:space="preserve"> that one person will have multiple Digital Certificates to keep track of, which is unwieldy </w:t>
            </w:r>
            <w:r w:rsidRPr="001D5500">
              <w:lastRenderedPageBreak/>
              <w:t xml:space="preserve">when navigating which Digital Certificate is being used for which Market Participant.  </w:t>
            </w:r>
            <w:r w:rsidRPr="00A60C46">
              <w:t>The NPRR will allow future projects to remove</w:t>
            </w:r>
            <w:r>
              <w:t xml:space="preserve"> </w:t>
            </w:r>
            <w:r w:rsidRPr="001D5500">
              <w:t>Digital Certificates as a mandatory use case for each Market Participant represented and, instead, access will be allowed through a single identity.</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2" w:name="_Hlk154568842"/>
            <w:r>
              <w:t>Sponsor</w:t>
            </w:r>
          </w:p>
        </w:tc>
      </w:tr>
      <w:tr w:rsidR="00774EEA" w14:paraId="18960E6E" w14:textId="77777777" w:rsidTr="00D176CF">
        <w:trPr>
          <w:cantSplit/>
          <w:trHeight w:val="432"/>
        </w:trPr>
        <w:tc>
          <w:tcPr>
            <w:tcW w:w="2880" w:type="dxa"/>
            <w:shd w:val="clear" w:color="auto" w:fill="FFFFFF"/>
            <w:vAlign w:val="center"/>
          </w:tcPr>
          <w:p w14:paraId="3D988A51" w14:textId="751CBC44" w:rsidR="00774EEA" w:rsidRPr="00176375" w:rsidRDefault="00774EEA" w:rsidP="00774EEA">
            <w:pPr>
              <w:pStyle w:val="Header"/>
              <w:rPr>
                <w:bCs w:val="0"/>
              </w:rPr>
            </w:pPr>
            <w:r w:rsidRPr="00B93CA0">
              <w:rPr>
                <w:bCs w:val="0"/>
              </w:rPr>
              <w:t>Name</w:t>
            </w:r>
          </w:p>
        </w:tc>
        <w:tc>
          <w:tcPr>
            <w:tcW w:w="7560" w:type="dxa"/>
            <w:vAlign w:val="center"/>
          </w:tcPr>
          <w:p w14:paraId="1FFF1A06" w14:textId="03EC211F" w:rsidR="00774EEA" w:rsidRDefault="00774EEA" w:rsidP="00774EEA">
            <w:pPr>
              <w:pStyle w:val="NormalArial"/>
            </w:pPr>
            <w:r>
              <w:t>Nicholas Jessett / Katherine Gross</w:t>
            </w:r>
          </w:p>
        </w:tc>
      </w:tr>
      <w:tr w:rsidR="00774EEA" w14:paraId="7FB64D61" w14:textId="77777777" w:rsidTr="00D176CF">
        <w:trPr>
          <w:cantSplit/>
          <w:trHeight w:val="432"/>
        </w:trPr>
        <w:tc>
          <w:tcPr>
            <w:tcW w:w="2880" w:type="dxa"/>
            <w:shd w:val="clear" w:color="auto" w:fill="FFFFFF"/>
            <w:vAlign w:val="center"/>
          </w:tcPr>
          <w:p w14:paraId="4FB458EB" w14:textId="77777777" w:rsidR="00774EEA" w:rsidRPr="00B93CA0" w:rsidRDefault="00774EEA" w:rsidP="00774EEA">
            <w:pPr>
              <w:pStyle w:val="Header"/>
              <w:rPr>
                <w:bCs w:val="0"/>
              </w:rPr>
            </w:pPr>
            <w:r w:rsidRPr="00B93CA0">
              <w:rPr>
                <w:bCs w:val="0"/>
              </w:rPr>
              <w:t>E-mail Address</w:t>
            </w:r>
          </w:p>
        </w:tc>
        <w:tc>
          <w:tcPr>
            <w:tcW w:w="7560" w:type="dxa"/>
            <w:vAlign w:val="center"/>
          </w:tcPr>
          <w:p w14:paraId="54C409BC" w14:textId="14BF4E2C" w:rsidR="00774EEA" w:rsidRDefault="00774EEA" w:rsidP="00774EEA">
            <w:pPr>
              <w:pStyle w:val="NormalArial"/>
            </w:pPr>
            <w:hyperlink r:id="rId14" w:history="1">
              <w:r w:rsidRPr="007C2C24">
                <w:rPr>
                  <w:rStyle w:val="Hyperlink"/>
                </w:rPr>
                <w:t>nicholas.jessett@ercot.com</w:t>
              </w:r>
            </w:hyperlink>
            <w:r>
              <w:t xml:space="preserve"> </w:t>
            </w:r>
            <w:r w:rsidRPr="0026799C">
              <w:t>/</w:t>
            </w:r>
            <w:r>
              <w:t xml:space="preserve"> </w:t>
            </w:r>
            <w:hyperlink r:id="rId15">
              <w:r w:rsidRPr="31D1002F">
                <w:rPr>
                  <w:rStyle w:val="Hyperlink"/>
                </w:rPr>
                <w:t>katherine.gross@ercot.com</w:t>
              </w:r>
            </w:hyperlink>
            <w:r>
              <w:t xml:space="preserve"> </w:t>
            </w:r>
          </w:p>
        </w:tc>
      </w:tr>
      <w:tr w:rsidR="00774EEA" w14:paraId="343A715E" w14:textId="77777777" w:rsidTr="00D176CF">
        <w:trPr>
          <w:cantSplit/>
          <w:trHeight w:val="432"/>
        </w:trPr>
        <w:tc>
          <w:tcPr>
            <w:tcW w:w="2880" w:type="dxa"/>
            <w:shd w:val="clear" w:color="auto" w:fill="FFFFFF"/>
            <w:vAlign w:val="center"/>
          </w:tcPr>
          <w:p w14:paraId="0FC38B83" w14:textId="77777777" w:rsidR="00774EEA" w:rsidRPr="00B93CA0" w:rsidRDefault="00774EEA" w:rsidP="00774EEA">
            <w:pPr>
              <w:pStyle w:val="Header"/>
              <w:rPr>
                <w:bCs w:val="0"/>
              </w:rPr>
            </w:pPr>
            <w:r w:rsidRPr="00B93CA0">
              <w:rPr>
                <w:bCs w:val="0"/>
              </w:rPr>
              <w:t>Company</w:t>
            </w:r>
          </w:p>
        </w:tc>
        <w:tc>
          <w:tcPr>
            <w:tcW w:w="7560" w:type="dxa"/>
            <w:vAlign w:val="center"/>
          </w:tcPr>
          <w:p w14:paraId="5BCBCB13" w14:textId="0A26B266" w:rsidR="00774EEA" w:rsidRDefault="00774EEA" w:rsidP="00774EEA">
            <w:pPr>
              <w:pStyle w:val="NormalArial"/>
            </w:pPr>
            <w:r>
              <w:t xml:space="preserve">ERCOT </w:t>
            </w:r>
          </w:p>
        </w:tc>
      </w:tr>
      <w:tr w:rsidR="00774EEA"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774EEA" w:rsidRPr="00B93CA0" w:rsidRDefault="00774EEA" w:rsidP="00774EEA">
            <w:pPr>
              <w:pStyle w:val="Header"/>
              <w:rPr>
                <w:bCs w:val="0"/>
              </w:rPr>
            </w:pPr>
            <w:r w:rsidRPr="00B93CA0">
              <w:rPr>
                <w:bCs w:val="0"/>
              </w:rPr>
              <w:t>Phone Number</w:t>
            </w:r>
          </w:p>
        </w:tc>
        <w:tc>
          <w:tcPr>
            <w:tcW w:w="7560" w:type="dxa"/>
            <w:tcBorders>
              <w:bottom w:val="single" w:sz="4" w:space="0" w:color="auto"/>
            </w:tcBorders>
            <w:vAlign w:val="center"/>
          </w:tcPr>
          <w:p w14:paraId="69130F99" w14:textId="0996A051" w:rsidR="00774EEA" w:rsidRDefault="00774EEA" w:rsidP="00774EEA">
            <w:pPr>
              <w:pStyle w:val="NormalArial"/>
            </w:pPr>
            <w:r>
              <w:t xml:space="preserve">512-248-6746 / </w:t>
            </w:r>
            <w:r w:rsidRPr="0026799C">
              <w:t>512-225-7184</w:t>
            </w:r>
          </w:p>
        </w:tc>
      </w:tr>
      <w:tr w:rsidR="00774EEA" w14:paraId="5A40C307" w14:textId="77777777" w:rsidTr="00D176CF">
        <w:trPr>
          <w:cantSplit/>
          <w:trHeight w:val="432"/>
        </w:trPr>
        <w:tc>
          <w:tcPr>
            <w:tcW w:w="2880" w:type="dxa"/>
            <w:shd w:val="clear" w:color="auto" w:fill="FFFFFF"/>
            <w:vAlign w:val="center"/>
          </w:tcPr>
          <w:p w14:paraId="0D6A67F9" w14:textId="77777777" w:rsidR="00774EEA" w:rsidRPr="00B93CA0" w:rsidRDefault="00774EEA" w:rsidP="00774EEA">
            <w:pPr>
              <w:pStyle w:val="Header"/>
              <w:rPr>
                <w:bCs w:val="0"/>
              </w:rPr>
            </w:pPr>
            <w:r>
              <w:rPr>
                <w:bCs w:val="0"/>
              </w:rPr>
              <w:t>Cell</w:t>
            </w:r>
            <w:r w:rsidRPr="00B93CA0">
              <w:rPr>
                <w:bCs w:val="0"/>
              </w:rPr>
              <w:t xml:space="preserve"> Number</w:t>
            </w:r>
          </w:p>
        </w:tc>
        <w:tc>
          <w:tcPr>
            <w:tcW w:w="7560" w:type="dxa"/>
            <w:vAlign w:val="center"/>
          </w:tcPr>
          <w:p w14:paraId="46237B5F" w14:textId="77777777" w:rsidR="00774EEA" w:rsidRDefault="00774EEA" w:rsidP="00774EEA">
            <w:pPr>
              <w:pStyle w:val="NormalArial"/>
            </w:pPr>
          </w:p>
        </w:tc>
      </w:tr>
      <w:tr w:rsidR="00774EEA"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774EEA" w:rsidRPr="00B93CA0" w:rsidRDefault="00774EEA" w:rsidP="00774EEA">
            <w:pPr>
              <w:pStyle w:val="Header"/>
              <w:rPr>
                <w:bCs w:val="0"/>
              </w:rPr>
            </w:pPr>
            <w:r>
              <w:rPr>
                <w:bCs w:val="0"/>
              </w:rPr>
              <w:t>Market Segment</w:t>
            </w:r>
          </w:p>
        </w:tc>
        <w:tc>
          <w:tcPr>
            <w:tcW w:w="7560" w:type="dxa"/>
            <w:tcBorders>
              <w:bottom w:val="single" w:sz="4" w:space="0" w:color="auto"/>
            </w:tcBorders>
            <w:vAlign w:val="center"/>
          </w:tcPr>
          <w:p w14:paraId="2A021FEE" w14:textId="7290EBCF" w:rsidR="00774EEA" w:rsidRDefault="00774EEA" w:rsidP="00774EEA">
            <w:pPr>
              <w:pStyle w:val="NormalArial"/>
            </w:pPr>
            <w:r>
              <w:t>Not Applicable</w:t>
            </w:r>
          </w:p>
        </w:tc>
      </w:tr>
      <w:bookmarkEnd w:id="2"/>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774EEA" w:rsidRPr="00D56D61" w14:paraId="10A3A547" w14:textId="77777777" w:rsidTr="00D176CF">
        <w:trPr>
          <w:cantSplit/>
          <w:trHeight w:val="432"/>
        </w:trPr>
        <w:tc>
          <w:tcPr>
            <w:tcW w:w="2880" w:type="dxa"/>
            <w:vAlign w:val="center"/>
          </w:tcPr>
          <w:p w14:paraId="7884BA3B" w14:textId="77777777" w:rsidR="00774EEA" w:rsidRPr="007C199B" w:rsidRDefault="00774EEA" w:rsidP="00774EEA">
            <w:pPr>
              <w:pStyle w:val="NormalArial"/>
              <w:rPr>
                <w:b/>
              </w:rPr>
            </w:pPr>
            <w:r w:rsidRPr="007C199B">
              <w:rPr>
                <w:b/>
              </w:rPr>
              <w:t>Name</w:t>
            </w:r>
          </w:p>
        </w:tc>
        <w:tc>
          <w:tcPr>
            <w:tcW w:w="7560" w:type="dxa"/>
            <w:vAlign w:val="center"/>
          </w:tcPr>
          <w:p w14:paraId="16E95662" w14:textId="6C333CAA" w:rsidR="00774EEA" w:rsidRPr="00D56D61" w:rsidRDefault="00774EEA" w:rsidP="00774EEA">
            <w:pPr>
              <w:pStyle w:val="NormalArial"/>
            </w:pPr>
            <w:r>
              <w:t>Jordan Troublefield</w:t>
            </w:r>
          </w:p>
        </w:tc>
      </w:tr>
      <w:tr w:rsidR="00774EEA" w:rsidRPr="00D56D61" w14:paraId="6B648C6B" w14:textId="77777777" w:rsidTr="00D176CF">
        <w:trPr>
          <w:cantSplit/>
          <w:trHeight w:val="432"/>
        </w:trPr>
        <w:tc>
          <w:tcPr>
            <w:tcW w:w="2880" w:type="dxa"/>
            <w:vAlign w:val="center"/>
          </w:tcPr>
          <w:p w14:paraId="710846B1" w14:textId="77777777" w:rsidR="00774EEA" w:rsidRPr="007C199B" w:rsidRDefault="00774EEA" w:rsidP="00774EEA">
            <w:pPr>
              <w:pStyle w:val="NormalArial"/>
              <w:rPr>
                <w:b/>
              </w:rPr>
            </w:pPr>
            <w:r w:rsidRPr="007C199B">
              <w:rPr>
                <w:b/>
              </w:rPr>
              <w:t>E-Mail Address</w:t>
            </w:r>
          </w:p>
        </w:tc>
        <w:tc>
          <w:tcPr>
            <w:tcW w:w="7560" w:type="dxa"/>
            <w:vAlign w:val="center"/>
          </w:tcPr>
          <w:p w14:paraId="658CF374" w14:textId="04AB3D33" w:rsidR="00774EEA" w:rsidRPr="00D56D61" w:rsidRDefault="00774EEA" w:rsidP="00774EEA">
            <w:pPr>
              <w:pStyle w:val="NormalArial"/>
            </w:pPr>
            <w:hyperlink r:id="rId16" w:history="1">
              <w:r w:rsidRPr="004F57F6">
                <w:rPr>
                  <w:rStyle w:val="Hyperlink"/>
                </w:rPr>
                <w:t>j</w:t>
              </w:r>
              <w:r w:rsidRPr="004B15A5">
                <w:rPr>
                  <w:rStyle w:val="Hyperlink"/>
                </w:rPr>
                <w:t>ordan.troublefield@ercot.com</w:t>
              </w:r>
            </w:hyperlink>
            <w:r>
              <w:t xml:space="preserve"> </w:t>
            </w:r>
          </w:p>
        </w:tc>
      </w:tr>
      <w:tr w:rsidR="00774EEA" w:rsidRPr="005370B5" w14:paraId="4DE85C0D" w14:textId="77777777" w:rsidTr="00D176CF">
        <w:trPr>
          <w:cantSplit/>
          <w:trHeight w:val="432"/>
        </w:trPr>
        <w:tc>
          <w:tcPr>
            <w:tcW w:w="2880" w:type="dxa"/>
            <w:vAlign w:val="center"/>
          </w:tcPr>
          <w:p w14:paraId="0B6BD890" w14:textId="77777777" w:rsidR="00774EEA" w:rsidRPr="007C199B" w:rsidRDefault="00774EEA" w:rsidP="00774EEA">
            <w:pPr>
              <w:pStyle w:val="NormalArial"/>
              <w:rPr>
                <w:b/>
              </w:rPr>
            </w:pPr>
            <w:r w:rsidRPr="007C199B">
              <w:rPr>
                <w:b/>
              </w:rPr>
              <w:t>Phone Number</w:t>
            </w:r>
          </w:p>
        </w:tc>
        <w:tc>
          <w:tcPr>
            <w:tcW w:w="7560" w:type="dxa"/>
            <w:vAlign w:val="center"/>
          </w:tcPr>
          <w:p w14:paraId="435FD12C" w14:textId="38576F52" w:rsidR="00774EEA" w:rsidRDefault="00774EEA" w:rsidP="00774EEA">
            <w:pPr>
              <w:pStyle w:val="NormalArial"/>
            </w:pPr>
            <w:r>
              <w:t>512-248-6521</w:t>
            </w:r>
          </w:p>
        </w:tc>
      </w:tr>
    </w:tbl>
    <w:p w14:paraId="66203B1B"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FD17D62" w14:textId="77777777" w:rsidR="0066370F" w:rsidRPr="001313B4" w:rsidRDefault="0066370F" w:rsidP="00BC2D06">
      <w:pPr>
        <w:rPr>
          <w:rFonts w:ascii="Arial" w:hAnsi="Arial" w:cs="Arial"/>
          <w:b/>
          <w:i/>
          <w:color w:val="FF0000"/>
          <w:sz w:val="22"/>
          <w:szCs w:val="22"/>
        </w:rPr>
      </w:pPr>
    </w:p>
    <w:p w14:paraId="05FBF65E" w14:textId="77777777" w:rsidR="00774EEA" w:rsidRDefault="00774EEA" w:rsidP="00774EEA">
      <w:pPr>
        <w:pStyle w:val="Heading2"/>
        <w:numPr>
          <w:ilvl w:val="0"/>
          <w:numId w:val="0"/>
        </w:numPr>
      </w:pPr>
      <w:bookmarkStart w:id="3" w:name="_Toc73847662"/>
      <w:bookmarkStart w:id="4" w:name="_Toc118224377"/>
      <w:bookmarkStart w:id="5" w:name="_Toc118909445"/>
      <w:bookmarkStart w:id="6" w:name="_Toc205190238"/>
      <w:r>
        <w:t>2.1</w:t>
      </w:r>
      <w:r>
        <w:tab/>
        <w:t>DEFINITIONS</w:t>
      </w:r>
      <w:bookmarkEnd w:id="3"/>
      <w:bookmarkEnd w:id="4"/>
      <w:bookmarkEnd w:id="5"/>
      <w:bookmarkEnd w:id="6"/>
    </w:p>
    <w:p w14:paraId="130D156E" w14:textId="6E034E10" w:rsidR="00774EEA" w:rsidRPr="006A2F28" w:rsidDel="00774EEA" w:rsidRDefault="00774EEA" w:rsidP="00774EEA">
      <w:pPr>
        <w:pStyle w:val="H2"/>
        <w:ind w:left="907" w:hanging="907"/>
        <w:rPr>
          <w:del w:id="7" w:author="ERCOT" w:date="2025-10-28T12:25:00Z" w16du:dateUtc="2025-10-28T17:25:00Z"/>
          <w:b w:val="0"/>
        </w:rPr>
      </w:pPr>
      <w:del w:id="8" w:author="ERCOT" w:date="2025-10-28T12:25:00Z" w16du:dateUtc="2025-10-28T17:25:00Z">
        <w:r w:rsidRPr="006A2F28" w:rsidDel="00774EEA">
          <w:delText>Digital Certificate</w:delText>
        </w:r>
      </w:del>
    </w:p>
    <w:p w14:paraId="77FBDA53" w14:textId="0FD6AA69" w:rsidR="00774EEA" w:rsidRDefault="00774EEA" w:rsidP="00774EEA">
      <w:pPr>
        <w:pStyle w:val="BodyText"/>
      </w:pPr>
      <w:del w:id="9" w:author="ERCOT" w:date="2025-10-28T12:25:00Z" w16du:dateUtc="2025-10-28T17:25:00Z">
        <w:r w:rsidDel="00774EEA">
          <w:delText>An electronic file installed on a programmatic interface or an individual’s assigned computer used to authenticate that the interface or individual is authorized for secure electronic messaging with ERCOT’s computer systems.</w:delText>
        </w:r>
      </w:del>
    </w:p>
    <w:p w14:paraId="035099FA" w14:textId="3E19EDC8" w:rsidR="009A3772" w:rsidRDefault="00774EEA" w:rsidP="00BC2D06">
      <w:pPr>
        <w:rPr>
          <w:rStyle w:val="normaltextrun"/>
          <w:b/>
          <w:bCs/>
          <w:color w:val="000000"/>
          <w:shd w:val="clear" w:color="auto" w:fill="FFFFFF"/>
        </w:rPr>
      </w:pPr>
      <w:r>
        <w:rPr>
          <w:rStyle w:val="normaltextrun"/>
          <w:b/>
          <w:bCs/>
          <w:color w:val="000000"/>
          <w:shd w:val="clear" w:color="auto" w:fill="FFFFFF"/>
        </w:rPr>
        <w:t>2.2</w:t>
      </w:r>
      <w:r>
        <w:rPr>
          <w:rStyle w:val="tabchar"/>
          <w:rFonts w:ascii="Calibri" w:hAnsi="Calibri" w:cs="Calibri"/>
          <w:color w:val="000000"/>
          <w:shd w:val="clear" w:color="auto" w:fill="FFFFFF"/>
        </w:rPr>
        <w:tab/>
      </w:r>
      <w:r>
        <w:rPr>
          <w:rStyle w:val="normaltextrun"/>
          <w:b/>
          <w:bCs/>
          <w:color w:val="000000"/>
          <w:shd w:val="clear" w:color="auto" w:fill="FFFFFF"/>
        </w:rPr>
        <w:t>ACRONYMS AND ABBREVIATIONS</w:t>
      </w:r>
    </w:p>
    <w:p w14:paraId="5558850A" w14:textId="77777777" w:rsidR="00774EEA" w:rsidRDefault="00774EEA" w:rsidP="00BC2D06">
      <w:pPr>
        <w:rPr>
          <w:rStyle w:val="normaltextrun"/>
          <w:b/>
          <w:bCs/>
          <w:color w:val="000000"/>
          <w:shd w:val="clear" w:color="auto" w:fill="FFFFFF"/>
        </w:rPr>
      </w:pPr>
    </w:p>
    <w:p w14:paraId="2C55E66D" w14:textId="34D6FC49" w:rsidR="00774EEA" w:rsidRDefault="00774EEA" w:rsidP="00BC2D06">
      <w:del w:id="10" w:author="ERCOT" w:date="2025-10-28T12:40:00Z" w16du:dateUtc="2025-10-28T17:40:00Z">
        <w:r w:rsidDel="00AC39A0">
          <w:rPr>
            <w:b/>
          </w:rPr>
          <w:delText>DCAA</w:delText>
        </w:r>
        <w:r w:rsidDel="00AC39A0">
          <w:rPr>
            <w:b/>
          </w:rPr>
          <w:tab/>
        </w:r>
        <w:r w:rsidDel="00AC39A0">
          <w:rPr>
            <w:b/>
          </w:rPr>
          <w:tab/>
        </w:r>
        <w:r w:rsidDel="00AC39A0">
          <w:delText>Digital Certificate Audit Attestation</w:delText>
        </w:r>
      </w:del>
    </w:p>
    <w:p w14:paraId="6FE06506" w14:textId="4D8D7F07" w:rsidR="00774EEA" w:rsidRDefault="00774EEA" w:rsidP="00BC2D06">
      <w:ins w:id="11" w:author="ERCOT" w:date="2025-10-28T12:24:00Z" w16du:dateUtc="2025-10-28T17:24:00Z">
        <w:r w:rsidRPr="00774EEA">
          <w:rPr>
            <w:b/>
            <w:bCs/>
          </w:rPr>
          <w:t>MAAA</w:t>
        </w:r>
        <w:r>
          <w:tab/>
          <w:t xml:space="preserve">MIS Access Audit </w:t>
        </w:r>
      </w:ins>
      <w:ins w:id="12" w:author="ERCOT" w:date="2025-10-28T12:25:00Z" w16du:dateUtc="2025-10-28T17:25:00Z">
        <w:r>
          <w:t>Attestation</w:t>
        </w:r>
      </w:ins>
    </w:p>
    <w:p w14:paraId="64D1FC89" w14:textId="77777777" w:rsidR="00774EEA" w:rsidRDefault="00774EEA" w:rsidP="00BC2D06"/>
    <w:p w14:paraId="739CCAFF" w14:textId="77777777" w:rsidR="00774EEA" w:rsidRDefault="00774EEA" w:rsidP="00774EEA">
      <w:pPr>
        <w:pStyle w:val="H2"/>
      </w:pPr>
      <w:bookmarkStart w:id="13" w:name="_Toc60048497"/>
      <w:r>
        <w:lastRenderedPageBreak/>
        <w:t>12.1</w:t>
      </w:r>
      <w:r>
        <w:tab/>
        <w:t>Overview</w:t>
      </w:r>
      <w:bookmarkEnd w:id="13"/>
    </w:p>
    <w:p w14:paraId="61248CA0" w14:textId="540C27FD" w:rsidR="00774EEA" w:rsidRPr="008A33B0" w:rsidRDefault="00774EEA" w:rsidP="00774EEA">
      <w:pPr>
        <w:pStyle w:val="BodyTextNumbered"/>
        <w:rPr>
          <w:szCs w:val="24"/>
        </w:rPr>
      </w:pPr>
      <w:r w:rsidRPr="008A33B0">
        <w:rPr>
          <w:szCs w:val="24"/>
        </w:rPr>
        <w:t>(1)</w:t>
      </w:r>
      <w:r w:rsidRPr="008A33B0">
        <w:rPr>
          <w:szCs w:val="24"/>
        </w:rPr>
        <w:tab/>
        <w:t xml:space="preserve">ERCOT </w:t>
      </w:r>
      <w:proofErr w:type="gramStart"/>
      <w:r w:rsidRPr="008A33B0">
        <w:rPr>
          <w:szCs w:val="24"/>
        </w:rPr>
        <w:t>shall</w:t>
      </w:r>
      <w:proofErr w:type="gramEnd"/>
      <w:r w:rsidRPr="008A33B0">
        <w:rPr>
          <w:szCs w:val="24"/>
        </w:rPr>
        <w:t xml:space="preserve"> create and maintain an electronic </w:t>
      </w:r>
      <w:ins w:id="14" w:author="ERCOT" w:date="2025-10-28T15:25:00Z" w16du:dateUtc="2025-10-28T20:25:00Z">
        <w:r w:rsidR="000B30B8">
          <w:rPr>
            <w:szCs w:val="24"/>
          </w:rPr>
          <w:t xml:space="preserve">ERCOT </w:t>
        </w:r>
      </w:ins>
      <w:r w:rsidRPr="008A33B0">
        <w:rPr>
          <w:szCs w:val="24"/>
        </w:rPr>
        <w:t>Market Information System (</w:t>
      </w:r>
      <w:del w:id="15" w:author="ERCOT" w:date="2025-10-28T15:26:00Z" w16du:dateUtc="2025-10-28T20:26:00Z">
        <w:r w:rsidRPr="008A33B0" w:rsidDel="000B30B8">
          <w:rPr>
            <w:szCs w:val="24"/>
          </w:rPr>
          <w:delText>“ERCOT Market Information System” or “</w:delText>
        </w:r>
      </w:del>
      <w:r w:rsidRPr="008A33B0">
        <w:rPr>
          <w:szCs w:val="24"/>
        </w:rPr>
        <w:t>MIS</w:t>
      </w:r>
      <w:del w:id="16" w:author="ERCOT" w:date="2025-10-28T15:26:00Z" w16du:dateUtc="2025-10-28T20:26:00Z">
        <w:r w:rsidRPr="008A33B0" w:rsidDel="000B30B8">
          <w:rPr>
            <w:szCs w:val="24"/>
          </w:rPr>
          <w:delText>”</w:delText>
        </w:r>
      </w:del>
      <w:r w:rsidRPr="008A33B0">
        <w:rPr>
          <w:szCs w:val="24"/>
        </w:rPr>
        <w:t xml:space="preserve">).  </w:t>
      </w:r>
      <w:r>
        <w:rPr>
          <w:szCs w:val="24"/>
        </w:rPr>
        <w:t>The purpose</w:t>
      </w:r>
      <w:r w:rsidRPr="008A33B0">
        <w:rPr>
          <w:szCs w:val="24"/>
        </w:rPr>
        <w:t xml:space="preserve"> of the MIS </w:t>
      </w:r>
      <w:r>
        <w:rPr>
          <w:szCs w:val="24"/>
        </w:rPr>
        <w:t>is to provide certain</w:t>
      </w:r>
      <w:r w:rsidRPr="008A33B0">
        <w:rPr>
          <w:szCs w:val="24"/>
        </w:rPr>
        <w:t xml:space="preserve"> information available only to applicable Entities in the MIS Secure Area and </w:t>
      </w:r>
      <w:r>
        <w:t>to provide certain</w:t>
      </w:r>
      <w:r w:rsidRPr="008A33B0">
        <w:rPr>
          <w:szCs w:val="24"/>
        </w:rPr>
        <w:t xml:space="preserve"> information available only to an individual Market Participant in the MIS Certified Area.</w:t>
      </w:r>
    </w:p>
    <w:p w14:paraId="5233B6DB" w14:textId="7DAEEEAF" w:rsidR="00774EEA" w:rsidRDefault="00774EEA" w:rsidP="00774EEA">
      <w:pPr>
        <w:pStyle w:val="BodyTextNumbered"/>
      </w:pPr>
      <w:r w:rsidRPr="008A33B0">
        <w:rPr>
          <w:szCs w:val="24"/>
        </w:rPr>
        <w:t>(2)</w:t>
      </w:r>
      <w:r w:rsidRPr="008A33B0">
        <w:rPr>
          <w:szCs w:val="24"/>
        </w:rPr>
        <w:tab/>
        <w:t xml:space="preserve">The MIS Secure </w:t>
      </w:r>
      <w:r>
        <w:rPr>
          <w:szCs w:val="24"/>
        </w:rPr>
        <w:t xml:space="preserve">and Certified </w:t>
      </w:r>
      <w:r w:rsidRPr="008A33B0">
        <w:rPr>
          <w:szCs w:val="24"/>
        </w:rPr>
        <w:t>Area</w:t>
      </w:r>
      <w:r>
        <w:rPr>
          <w:szCs w:val="24"/>
        </w:rPr>
        <w:t>s</w:t>
      </w:r>
      <w:r w:rsidRPr="008A33B0">
        <w:rPr>
          <w:szCs w:val="24"/>
        </w:rPr>
        <w:t xml:space="preserve"> provide restricted access to ERCOT Critical Energy Infrastructure Information (ECEII)</w:t>
      </w:r>
      <w:r>
        <w:rPr>
          <w:szCs w:val="24"/>
        </w:rPr>
        <w:t>, to the extent that the Protocols or any Other Binding Document requires such information to be posted thereon</w:t>
      </w:r>
      <w:r w:rsidRPr="008A33B0">
        <w:rPr>
          <w:szCs w:val="24"/>
        </w:rPr>
        <w:t xml:space="preserve">.  All ECEII posted on the MIS Secure </w:t>
      </w:r>
      <w:r>
        <w:rPr>
          <w:szCs w:val="24"/>
        </w:rPr>
        <w:t xml:space="preserve">or Certified </w:t>
      </w:r>
      <w:r w:rsidRPr="008A33B0">
        <w:rPr>
          <w:szCs w:val="24"/>
        </w:rPr>
        <w:t xml:space="preserve">Area shall be subject to the </w:t>
      </w:r>
      <w:r>
        <w:rPr>
          <w:szCs w:val="24"/>
        </w:rPr>
        <w:t xml:space="preserve">restrictions </w:t>
      </w:r>
      <w:r w:rsidRPr="008A33B0">
        <w:rPr>
          <w:szCs w:val="24"/>
        </w:rPr>
        <w:t xml:space="preserve">in Section </w:t>
      </w:r>
      <w:r w:rsidRPr="0041371C">
        <w:rPr>
          <w:szCs w:val="24"/>
        </w:rPr>
        <w:t>1.3.2, ERCOT Critical Energy Infrastructure Information</w:t>
      </w:r>
      <w:r>
        <w:rPr>
          <w:szCs w:val="24"/>
        </w:rPr>
        <w:t xml:space="preserve">.  ECEII posted on the MIS Secure or Certified Area may be accessed only by those </w:t>
      </w:r>
      <w:ins w:id="17" w:author="ERCOT" w:date="2025-10-28T12:40:00Z" w16du:dateUtc="2025-10-28T17:40:00Z">
        <w:r w:rsidR="00AC39A0">
          <w:rPr>
            <w:szCs w:val="24"/>
          </w:rPr>
          <w:t xml:space="preserve">authorized </w:t>
        </w:r>
      </w:ins>
      <w:r>
        <w:rPr>
          <w:szCs w:val="24"/>
        </w:rPr>
        <w:t xml:space="preserve">individuals </w:t>
      </w:r>
      <w:del w:id="18" w:author="ERCOT" w:date="2025-10-28T12:40:00Z" w16du:dateUtc="2025-10-28T17:40:00Z">
        <w:r w:rsidDel="00AC39A0">
          <w:rPr>
            <w:szCs w:val="24"/>
          </w:rPr>
          <w:delText>that are issued</w:delText>
        </w:r>
      </w:del>
      <w:ins w:id="19" w:author="ERCOT" w:date="2025-10-28T12:40:00Z" w16du:dateUtc="2025-10-28T17:40:00Z">
        <w:r w:rsidR="00AC39A0">
          <w:rPr>
            <w:szCs w:val="24"/>
          </w:rPr>
          <w:t>with</w:t>
        </w:r>
      </w:ins>
      <w:r>
        <w:rPr>
          <w:szCs w:val="24"/>
        </w:rPr>
        <w:t xml:space="preserve"> ECEII-eligible </w:t>
      </w:r>
      <w:del w:id="20" w:author="ERCOT" w:date="2025-10-28T12:40:00Z" w16du:dateUtc="2025-10-28T17:40:00Z">
        <w:r w:rsidDel="00AC39A0">
          <w:rPr>
            <w:szCs w:val="24"/>
          </w:rPr>
          <w:delText>Digital Certificates</w:delText>
        </w:r>
      </w:del>
      <w:ins w:id="21" w:author="ERCOT" w:date="2025-10-28T12:40:00Z" w16du:dateUtc="2025-10-28T17:40:00Z">
        <w:r w:rsidR="00AC39A0">
          <w:rPr>
            <w:szCs w:val="24"/>
          </w:rPr>
          <w:t>credentials</w:t>
        </w:r>
      </w:ins>
      <w:r w:rsidRPr="008A33B0">
        <w:rPr>
          <w:szCs w:val="24"/>
        </w:rPr>
        <w:t>.</w:t>
      </w:r>
    </w:p>
    <w:p w14:paraId="24FADC82" w14:textId="77777777" w:rsidR="00774EEA" w:rsidRDefault="00774EEA" w:rsidP="00774EEA">
      <w:pPr>
        <w:pStyle w:val="BodyTextNumbered"/>
      </w:pPr>
      <w:r>
        <w:t>(3)</w:t>
      </w:r>
      <w:r>
        <w:tab/>
        <w:t xml:space="preserve">ERCOT </w:t>
      </w:r>
      <w:proofErr w:type="gramStart"/>
      <w:r>
        <w:t>shall</w:t>
      </w:r>
      <w:proofErr w:type="gramEnd"/>
      <w:r>
        <w:t xml:space="preserve"> also create and maintain an Internet website with public and restricted areas.</w:t>
      </w:r>
    </w:p>
    <w:p w14:paraId="07D8F9AD" w14:textId="77777777" w:rsidR="00774EEA" w:rsidRPr="00AD018D" w:rsidRDefault="00774EEA" w:rsidP="00774EEA">
      <w:pPr>
        <w:pStyle w:val="H3"/>
      </w:pPr>
      <w:bookmarkStart w:id="22" w:name="_Toc181343975"/>
      <w:r>
        <w:t>15.2.1</w:t>
      </w:r>
      <w:r>
        <w:tab/>
      </w:r>
      <w:r w:rsidRPr="00AD018D">
        <w:t xml:space="preserve">Find ESI ID Function on the </w:t>
      </w:r>
      <w:r w:rsidRPr="00B37382">
        <w:t>Market Information System</w:t>
      </w:r>
      <w:bookmarkEnd w:id="22"/>
      <w:r w:rsidRPr="00AD018D">
        <w:t xml:space="preserve"> </w:t>
      </w:r>
    </w:p>
    <w:p w14:paraId="29EF0BE2" w14:textId="20569CAD" w:rsidR="00774EEA" w:rsidRDefault="00774EEA" w:rsidP="00774EEA">
      <w:pPr>
        <w:pStyle w:val="BodyText"/>
        <w:ind w:left="720" w:hanging="720"/>
      </w:pPr>
      <w:r>
        <w:rPr>
          <w:iCs/>
          <w:szCs w:val="20"/>
        </w:rPr>
        <w:t>(1)</w:t>
      </w:r>
      <w:r>
        <w:rPr>
          <w:iCs/>
          <w:szCs w:val="20"/>
        </w:rPr>
        <w:tab/>
      </w:r>
      <w:r>
        <w:t xml:space="preserve">Market Participants </w:t>
      </w:r>
      <w:del w:id="23" w:author="ERCOT" w:date="2025-10-28T12:41:00Z" w16du:dateUtc="2025-10-28T17:41:00Z">
        <w:r w:rsidDel="00AC39A0">
          <w:delText xml:space="preserve">with an ERCOT digital certificate </w:delText>
        </w:r>
      </w:del>
      <w:r>
        <w:t>can obtain information to verify the Service Address for a Service Delivery Point using the Find ESI ID function on the Market Information System (</w:t>
      </w:r>
      <w:r w:rsidRPr="00D95807">
        <w:t>MIS</w:t>
      </w:r>
      <w:r>
        <w:t>) Secure Area.  The Find ESI ID function returns the information as identified in Section 15.2, Database Queries.</w:t>
      </w:r>
    </w:p>
    <w:p w14:paraId="52A7B31E" w14:textId="77777777" w:rsidR="00774EEA" w:rsidRPr="00AD018D" w:rsidRDefault="00774EEA" w:rsidP="00774EEA">
      <w:pPr>
        <w:pStyle w:val="H3"/>
      </w:pPr>
      <w:bookmarkStart w:id="24" w:name="_Toc181343976"/>
      <w:r>
        <w:t>15.2.2</w:t>
      </w:r>
      <w:r>
        <w:tab/>
      </w:r>
      <w:r w:rsidRPr="00AD018D">
        <w:t xml:space="preserve">Find Transaction Function on the </w:t>
      </w:r>
      <w:r w:rsidRPr="00B37382">
        <w:t>Market Information System</w:t>
      </w:r>
      <w:bookmarkEnd w:id="24"/>
      <w:r w:rsidRPr="00AD018D">
        <w:t xml:space="preserve"> </w:t>
      </w:r>
    </w:p>
    <w:p w14:paraId="068F73D2" w14:textId="2F3EEA7B" w:rsidR="00774EEA" w:rsidRPr="00AD018D" w:rsidRDefault="00774EEA" w:rsidP="00774EEA">
      <w:pPr>
        <w:pStyle w:val="BodyText"/>
        <w:ind w:left="720" w:hanging="720"/>
        <w:rPr>
          <w:iCs/>
          <w:szCs w:val="20"/>
        </w:rPr>
      </w:pPr>
      <w:r>
        <w:rPr>
          <w:iCs/>
          <w:szCs w:val="20"/>
        </w:rPr>
        <w:t>(1)</w:t>
      </w:r>
      <w:r>
        <w:rPr>
          <w:iCs/>
          <w:szCs w:val="20"/>
        </w:rPr>
        <w:tab/>
        <w:t>Competitive Retailers (</w:t>
      </w:r>
      <w:r w:rsidRPr="00AD018D">
        <w:rPr>
          <w:iCs/>
          <w:szCs w:val="20"/>
        </w:rPr>
        <w:t>CRs</w:t>
      </w:r>
      <w:r>
        <w:rPr>
          <w:iCs/>
          <w:szCs w:val="20"/>
        </w:rPr>
        <w:t>)</w:t>
      </w:r>
      <w:r w:rsidRPr="00AD018D">
        <w:rPr>
          <w:iCs/>
          <w:szCs w:val="20"/>
        </w:rPr>
        <w:t xml:space="preserve"> or TDSPs </w:t>
      </w:r>
      <w:del w:id="25" w:author="ERCOT" w:date="2025-10-28T12:41:00Z" w16du:dateUtc="2025-10-28T17:41:00Z">
        <w:r w:rsidRPr="00AD018D" w:rsidDel="00AC39A0">
          <w:rPr>
            <w:iCs/>
            <w:szCs w:val="20"/>
          </w:rPr>
          <w:delText xml:space="preserve">with an ERCOT digital certificate </w:delText>
        </w:r>
      </w:del>
      <w:r w:rsidRPr="00AD018D">
        <w:rPr>
          <w:iCs/>
          <w:szCs w:val="20"/>
        </w:rPr>
        <w:t>may obtain transaction information from ERCOT to review business processes (i.e. Switch Request, Move-In Request, etc.) on ESI IDs.  The Find Transaction function provides both summary and detailed transaction information for an ESI ID.  The data displayed is confidential information and therefore is restricted</w:t>
      </w:r>
      <w:del w:id="26" w:author="ERCOT" w:date="2025-10-28T12:42:00Z" w16du:dateUtc="2025-10-28T17:42:00Z">
        <w:r w:rsidRPr="00AD018D" w:rsidDel="00AC39A0">
          <w:rPr>
            <w:iCs/>
            <w:szCs w:val="20"/>
          </w:rPr>
          <w:delText xml:space="preserve"> by digital certificate</w:delText>
        </w:r>
      </w:del>
      <w:r w:rsidRPr="00AD018D">
        <w:rPr>
          <w:iCs/>
          <w:szCs w:val="20"/>
        </w:rPr>
        <w:t xml:space="preserve">.  Access to the ESI ID information displayed is limited based on transaction receiver/sender, TDSP ownership, or the Retail Electric Provider (REP) of Record for each ESI ID.  </w:t>
      </w:r>
      <w:r w:rsidRPr="00D95807">
        <w:rPr>
          <w:iCs/>
          <w:szCs w:val="20"/>
        </w:rPr>
        <w:t>MIS</w:t>
      </w:r>
      <w:r w:rsidRPr="00AD018D">
        <w:rPr>
          <w:iCs/>
          <w:szCs w:val="20"/>
        </w:rPr>
        <w:t xml:space="preserve"> help screens provide detailed descriptions of the field contents and related screens.  </w:t>
      </w:r>
    </w:p>
    <w:p w14:paraId="485B04AC" w14:textId="77777777" w:rsidR="00774EEA" w:rsidRPr="00AD018D" w:rsidRDefault="00774EEA" w:rsidP="00774EEA">
      <w:pPr>
        <w:pStyle w:val="H3"/>
      </w:pPr>
      <w:bookmarkStart w:id="27" w:name="_Toc181343977"/>
      <w:r w:rsidRPr="00AD018D">
        <w:t>15.2.3</w:t>
      </w:r>
      <w:r>
        <w:tab/>
        <w:t>Electric Service Identifier</w:t>
      </w:r>
      <w:r w:rsidRPr="00AD018D">
        <w:t xml:space="preserve"> Extract on the </w:t>
      </w:r>
      <w:r w:rsidRPr="00B37382">
        <w:t>Market Information System</w:t>
      </w:r>
      <w:bookmarkEnd w:id="27"/>
      <w:r w:rsidRPr="00AD018D">
        <w:t xml:space="preserve"> </w:t>
      </w:r>
    </w:p>
    <w:p w14:paraId="66CF1BF7" w14:textId="31DFE3C8" w:rsidR="00774EEA" w:rsidRDefault="00774EEA" w:rsidP="00774EEA">
      <w:pPr>
        <w:pStyle w:val="BodyText"/>
        <w:ind w:left="720" w:hanging="720"/>
      </w:pPr>
      <w:r>
        <w:rPr>
          <w:iCs/>
          <w:szCs w:val="20"/>
        </w:rPr>
        <w:t>(1)</w:t>
      </w:r>
      <w:r>
        <w:rPr>
          <w:iCs/>
          <w:szCs w:val="20"/>
        </w:rPr>
        <w:tab/>
      </w:r>
      <w:r w:rsidRPr="00AD018D">
        <w:rPr>
          <w:iCs/>
          <w:szCs w:val="20"/>
        </w:rPr>
        <w:t xml:space="preserve">ERCOT posts a downloadable extract to the </w:t>
      </w:r>
      <w:r>
        <w:t>ERCOT website</w:t>
      </w:r>
      <w:r w:rsidRPr="00AD018D">
        <w:rPr>
          <w:iCs/>
          <w:szCs w:val="20"/>
        </w:rPr>
        <w:t xml:space="preserve"> which contains the same information as listed in Section 15.2, Database Queries.  The information provided allows Entities that </w:t>
      </w:r>
      <w:del w:id="28" w:author="ERCOT" w:date="2025-10-28T12:42:00Z" w16du:dateUtc="2025-10-28T17:42:00Z">
        <w:r w:rsidRPr="00AD018D" w:rsidDel="00AC39A0">
          <w:rPr>
            <w:iCs/>
            <w:szCs w:val="20"/>
          </w:rPr>
          <w:delText xml:space="preserve">do not </w:delText>
        </w:r>
        <w:r w:rsidRPr="004D7658" w:rsidDel="00AC39A0">
          <w:delText>have</w:delText>
        </w:r>
        <w:r w:rsidRPr="00AD018D" w:rsidDel="00AC39A0">
          <w:rPr>
            <w:iCs/>
            <w:szCs w:val="20"/>
          </w:rPr>
          <w:delText xml:space="preserve"> a digital certificate</w:delText>
        </w:r>
      </w:del>
      <w:ins w:id="29" w:author="ERCOT" w:date="2025-10-28T12:42:00Z" w16du:dateUtc="2025-10-28T17:42:00Z">
        <w:r w:rsidR="00AC39A0">
          <w:rPr>
            <w:iCs/>
            <w:szCs w:val="20"/>
          </w:rPr>
          <w:t>lack necessary access</w:t>
        </w:r>
      </w:ins>
      <w:r w:rsidRPr="00AD018D">
        <w:rPr>
          <w:iCs/>
          <w:szCs w:val="20"/>
        </w:rPr>
        <w:t xml:space="preserve"> and are </w:t>
      </w:r>
      <w:ins w:id="30" w:author="ERCOT" w:date="2025-10-28T12:42:00Z" w16du:dateUtc="2025-10-28T17:42:00Z">
        <w:r w:rsidR="00AC39A0">
          <w:rPr>
            <w:iCs/>
            <w:szCs w:val="20"/>
          </w:rPr>
          <w:t xml:space="preserve">therefore </w:t>
        </w:r>
      </w:ins>
      <w:r w:rsidRPr="00AD018D">
        <w:rPr>
          <w:iCs/>
          <w:szCs w:val="20"/>
        </w:rPr>
        <w:t xml:space="preserve">unable to access the information through the Find ESI ID </w:t>
      </w:r>
      <w:r>
        <w:rPr>
          <w:iCs/>
          <w:szCs w:val="20"/>
        </w:rPr>
        <w:t xml:space="preserve">function </w:t>
      </w:r>
      <w:r w:rsidRPr="00AD018D">
        <w:rPr>
          <w:iCs/>
          <w:szCs w:val="20"/>
        </w:rPr>
        <w:t>to use the information to determine or to verify the ESI ID for a S</w:t>
      </w:r>
      <w:r>
        <w:rPr>
          <w:iCs/>
          <w:szCs w:val="20"/>
        </w:rPr>
        <w:t xml:space="preserve">ervice </w:t>
      </w:r>
      <w:r w:rsidRPr="00AD018D">
        <w:rPr>
          <w:iCs/>
          <w:szCs w:val="20"/>
        </w:rPr>
        <w:t>D</w:t>
      </w:r>
      <w:r>
        <w:rPr>
          <w:iCs/>
          <w:szCs w:val="20"/>
        </w:rPr>
        <w:t xml:space="preserve">elivery </w:t>
      </w:r>
      <w:r w:rsidRPr="00AD018D">
        <w:rPr>
          <w:iCs/>
          <w:szCs w:val="20"/>
        </w:rPr>
        <w:t>P</w:t>
      </w:r>
      <w:r>
        <w:rPr>
          <w:iCs/>
          <w:szCs w:val="20"/>
        </w:rPr>
        <w:t>oint</w:t>
      </w:r>
      <w:r w:rsidRPr="00AD018D">
        <w:rPr>
          <w:iCs/>
          <w:szCs w:val="20"/>
        </w:rPr>
        <w:t xml:space="preserve"> using the Service Address.  This extract is also used by Entities to incorporate ESI ID information into their database systems.</w:t>
      </w:r>
    </w:p>
    <w:p w14:paraId="4B5879F7" w14:textId="77777777" w:rsidR="00F02AAE" w:rsidRPr="00D63F95" w:rsidRDefault="00F02AAE" w:rsidP="00F02AAE">
      <w:pPr>
        <w:pStyle w:val="H4"/>
        <w:spacing w:after="120"/>
        <w:rPr>
          <w:b w:val="0"/>
        </w:rPr>
      </w:pPr>
      <w:bookmarkStart w:id="31" w:name="_Toc390438925"/>
      <w:bookmarkStart w:id="32" w:name="_Toc405897622"/>
      <w:bookmarkStart w:id="33" w:name="_Toc415055726"/>
      <w:bookmarkStart w:id="34" w:name="_Toc415055852"/>
      <w:bookmarkStart w:id="35" w:name="_Toc415055951"/>
      <w:bookmarkStart w:id="36" w:name="_Toc415056052"/>
      <w:bookmarkStart w:id="37" w:name="_Toc184622988"/>
      <w:r w:rsidRPr="00D63F95">
        <w:lastRenderedPageBreak/>
        <w:t>16.2.6.1</w:t>
      </w:r>
      <w:r w:rsidRPr="00D63F95">
        <w:tab/>
        <w:t>Designation as an Emergency Qualified Scheduling Entity or Virtual Qualified Scheduling Entity</w:t>
      </w:r>
      <w:bookmarkEnd w:id="31"/>
      <w:bookmarkEnd w:id="32"/>
      <w:bookmarkEnd w:id="33"/>
      <w:bookmarkEnd w:id="34"/>
      <w:bookmarkEnd w:id="35"/>
      <w:bookmarkEnd w:id="36"/>
      <w:bookmarkEnd w:id="37"/>
    </w:p>
    <w:p w14:paraId="1C4BDCFD" w14:textId="77777777" w:rsidR="00F02AAE" w:rsidRDefault="00F02AAE" w:rsidP="00F02AAE">
      <w:pPr>
        <w:pStyle w:val="BodyText"/>
        <w:ind w:left="720" w:hanging="720"/>
      </w:pPr>
      <w:r>
        <w:t>(1)</w:t>
      </w:r>
      <w:r>
        <w:tab/>
        <w:t xml:space="preserve">A “Virtual QSE” is defined as an LSE or Resource Entity that has not qualified and been designated as an Emergency </w:t>
      </w:r>
      <w:proofErr w:type="gramStart"/>
      <w:r>
        <w:t>QSE, but</w:t>
      </w:r>
      <w:proofErr w:type="gramEnd"/>
      <w:r>
        <w:t xml:space="preserve"> has been designated by ERCOT to temporarily perform the responsibilities of a QSE. </w:t>
      </w:r>
    </w:p>
    <w:p w14:paraId="25698ABD" w14:textId="77777777" w:rsidR="00F02AAE" w:rsidRDefault="00F02AAE" w:rsidP="00F02AAE">
      <w:pPr>
        <w:pStyle w:val="BodyText"/>
        <w:ind w:left="720" w:hanging="720"/>
      </w:pPr>
      <w:r>
        <w:t>(2)</w:t>
      </w:r>
      <w:r>
        <w:tab/>
        <w:t>If a QSE has given Notice of its intent to terminate its relationship with an LSE or Resource Entity, that LSE or Resource Entity, must, by noon on the fourth Business Day after the termination notice date, either:</w:t>
      </w:r>
    </w:p>
    <w:p w14:paraId="5CFC2A4F" w14:textId="77777777" w:rsidR="00F02AAE" w:rsidRDefault="00F02AAE" w:rsidP="00F02AAE">
      <w:pPr>
        <w:pStyle w:val="BodyTextNumbered"/>
        <w:ind w:left="1440"/>
      </w:pPr>
      <w:r>
        <w:t xml:space="preserve">(a) </w:t>
      </w:r>
      <w:r>
        <w:tab/>
        <w:t>Designate a new QSE with such relationship to take effect on the Termination Date, or earlier if allowed by ERCOT; or</w:t>
      </w:r>
    </w:p>
    <w:p w14:paraId="50EFF4A3" w14:textId="77777777" w:rsidR="00F02AAE" w:rsidRDefault="00F02AAE" w:rsidP="00F02AAE">
      <w:pPr>
        <w:pStyle w:val="BodyTextNumbered"/>
        <w:ind w:left="1440"/>
      </w:pPr>
      <w:r>
        <w:t xml:space="preserve">(b) </w:t>
      </w:r>
      <w:r>
        <w:tab/>
        <w:t xml:space="preserve">Satisfy all necessary creditworthiness requirements for QSEs as described in Section 16.2, Registration and Qualification of Qualified Scheduling Entities, and operate as an Emergency QSE as described below.  </w:t>
      </w:r>
    </w:p>
    <w:p w14:paraId="2088E630" w14:textId="77777777" w:rsidR="00F02AAE" w:rsidRDefault="00F02AAE" w:rsidP="00F02AAE">
      <w:pPr>
        <w:pStyle w:val="List2"/>
        <w:ind w:left="720"/>
      </w:pPr>
      <w:r>
        <w:t>(3)</w:t>
      </w:r>
      <w:r>
        <w:tab/>
        <w:t xml:space="preserve">If ERCOT has given Notice of an LSE’s or Resource Entity’s QSE’s termination or suspension, that LSE or Resource Entity will be designated as a Virtual QSE for up to two Bank Business Days, during which time it must either: </w:t>
      </w:r>
    </w:p>
    <w:p w14:paraId="3EF3722A" w14:textId="77777777" w:rsidR="00F02AAE" w:rsidRDefault="00F02AAE" w:rsidP="00F02AAE">
      <w:pPr>
        <w:pStyle w:val="List2"/>
        <w:ind w:left="0" w:firstLine="0"/>
      </w:pPr>
      <w:r>
        <w:tab/>
        <w:t xml:space="preserve">(a) </w:t>
      </w:r>
      <w:r>
        <w:tab/>
        <w:t>Designate and begin operations with a new QSE; or</w:t>
      </w:r>
    </w:p>
    <w:p w14:paraId="1C6F8DFA" w14:textId="77777777" w:rsidR="00F02AAE" w:rsidRDefault="00F02AAE" w:rsidP="00F02AAE">
      <w:pPr>
        <w:pStyle w:val="BodyTextNumbered"/>
        <w:ind w:left="1440"/>
      </w:pPr>
      <w:r>
        <w:t>(b</w:t>
      </w:r>
      <w:proofErr w:type="gramStart"/>
      <w:r>
        <w:t xml:space="preserve">) </w:t>
      </w:r>
      <w:r>
        <w:tab/>
        <w:t>Satisfy</w:t>
      </w:r>
      <w:proofErr w:type="gramEnd"/>
      <w:r>
        <w:t xml:space="preserve"> all necessary creditworthiness requirements for QSEs as described in Section </w:t>
      </w:r>
      <w:proofErr w:type="gramStart"/>
      <w:r>
        <w:t>16.2, and</w:t>
      </w:r>
      <w:proofErr w:type="gramEnd"/>
      <w:r>
        <w:t xml:space="preserve"> operate as an Emergency QSE as described below.</w:t>
      </w:r>
      <w:r w:rsidRPr="00296FC2">
        <w:t xml:space="preserve"> </w:t>
      </w:r>
      <w:r>
        <w:t xml:space="preserve"> As provided in paragraph (2) of Section 16.2.5, Suspended or Terminated</w:t>
      </w:r>
      <w:r w:rsidRPr="00220D12">
        <w:t xml:space="preserve"> Qualified Scheduling Entity – Notification to LSEs and Resource Entities Represented</w:t>
      </w:r>
      <w:r>
        <w:t>, this option does not apply to an LSE or Resource Entity represented by a terminated or suspended QSE that is the same Entity as the terminated or suspended QSE.</w:t>
      </w:r>
    </w:p>
    <w:p w14:paraId="7EA665B1" w14:textId="49CDC1E1" w:rsidR="00F02AAE" w:rsidRDefault="00F02AAE" w:rsidP="00F02AAE">
      <w:pPr>
        <w:pStyle w:val="BodyTextNumbered"/>
      </w:pPr>
      <w:r>
        <w:t>(4)</w:t>
      </w:r>
      <w:r>
        <w:tab/>
        <w:t xml:space="preserve">If an LSE or Resource Entity meets the creditworthiness requirements, the LSE or Resource Entity may be designated as an Emergency QSE except as provided in paragraph (2) of Section 16.2.5 and may, upon the Termination Date, be </w:t>
      </w:r>
      <w:del w:id="38" w:author="ERCOT" w:date="2025-10-28T12:43:00Z" w16du:dateUtc="2025-10-28T17:43:00Z">
        <w:r w:rsidDel="00AC39A0">
          <w:delText>issued Digital Certificates and given</w:delText>
        </w:r>
      </w:del>
      <w:ins w:id="39" w:author="ERCOT" w:date="2025-10-28T12:43:00Z" w16du:dateUtc="2025-10-28T17:43:00Z">
        <w:r w:rsidR="00AC39A0">
          <w:t>granted</w:t>
        </w:r>
      </w:ins>
      <w:r>
        <w:t xml:space="preserve"> access to the Market Information System (MIS) as determined by ERCOT.</w:t>
      </w:r>
    </w:p>
    <w:p w14:paraId="50982824" w14:textId="77777777" w:rsidR="00F02AAE" w:rsidRDefault="00F02AAE" w:rsidP="00F02AAE">
      <w:pPr>
        <w:pStyle w:val="BodyTextNumbered"/>
      </w:pPr>
      <w:r>
        <w:t>(5)</w:t>
      </w:r>
      <w:r>
        <w:tab/>
        <w:t>If the LSE fails to meet the requirements of one of the above options in the timeframe set forth above, it shall constitute a QSE Affiliation Breach under the LSE’s Standard Form Market Participant Agreement.  If the LSE fails to cure the QSE Affiliation Breach within the cure period set forth in the Standard Form Market Participant Agreement, and the LSE serves Load, ERCOT shall, after notice as specified in Retail Market Guide Section 7.11, Transition Process, initiate a Mass Transition of the LSE’s Electronic Service Identifiers (ESI IDs) pursuant to Section 15.1.3, Transition Process.</w:t>
      </w:r>
    </w:p>
    <w:p w14:paraId="7848DC32" w14:textId="77777777" w:rsidR="00F02AAE" w:rsidRDefault="00F02AAE" w:rsidP="00F02AAE">
      <w:pPr>
        <w:pStyle w:val="BodyTextNumbered"/>
      </w:pPr>
      <w:r>
        <w:t>(6)</w:t>
      </w:r>
      <w:r>
        <w:tab/>
        <w:t xml:space="preserve">If a Resource Entity fails to meet the requirements of one of the options set forth in paragraph (2) or (3) above within the requisite timeframe, it shall constitute a QSE Affiliation Breach under the Resource Entity’s Standard Form Market Participant </w:t>
      </w:r>
      <w:r>
        <w:lastRenderedPageBreak/>
        <w:t>Agreement, provided that ERCOT may allow the Resource Entity additional time, as determined by ERCOT staff, to meet the requirements.</w:t>
      </w:r>
    </w:p>
    <w:p w14:paraId="1E345251" w14:textId="620232A0" w:rsidR="00F02AAE" w:rsidRDefault="00F02AAE" w:rsidP="00F02AAE">
      <w:pPr>
        <w:pStyle w:val="BodyTextNumbered"/>
      </w:pPr>
      <w:r>
        <w:t>(7)</w:t>
      </w:r>
      <w:r>
        <w:tab/>
        <w:t xml:space="preserve">For any Operating Day in which an LSE or Resource Entity is not either represented by a QSE or qualified as an Emergency QSE, ERCOT may designate the LSE or Resource Entity as a Virtual QSE.  ERCOT may </w:t>
      </w:r>
      <w:del w:id="40" w:author="ERCOT" w:date="2025-10-28T12:44:00Z" w16du:dateUtc="2025-10-28T17:44:00Z">
        <w:r w:rsidDel="00AC39A0">
          <w:delText>issue Digital Certificates to</w:delText>
        </w:r>
      </w:del>
      <w:ins w:id="41" w:author="ERCOT" w:date="2025-10-28T12:44:00Z" w16du:dateUtc="2025-10-28T17:44:00Z">
        <w:r w:rsidR="00AC39A0">
          <w:t>authorize</w:t>
        </w:r>
      </w:ins>
      <w:r>
        <w:t xml:space="preserve"> the Virtual QSE </w:t>
      </w:r>
      <w:del w:id="42" w:author="ERCOT" w:date="2025-10-28T12:44:00Z" w16du:dateUtc="2025-10-28T17:44:00Z">
        <w:r w:rsidDel="00AC39A0">
          <w:delText xml:space="preserve">for </w:delText>
        </w:r>
      </w:del>
      <w:ins w:id="43" w:author="ERCOT" w:date="2025-10-28T12:44:00Z" w16du:dateUtc="2025-10-28T17:44:00Z">
        <w:r w:rsidR="00AC39A0">
          <w:t xml:space="preserve">to </w:t>
        </w:r>
      </w:ins>
      <w:proofErr w:type="gramStart"/>
      <w:r>
        <w:t>access to</w:t>
      </w:r>
      <w:proofErr w:type="gramEnd"/>
      <w:r>
        <w:t xml:space="preserve"> the capabilities of the MIS.  A Virtual QSE shall be liable for any and all charges associated with Initial, Final and True-Up Settlements as well as any Resettlements applying to dates during which the Virtual QSE represented ESI IDs or otherwise incurred charges pursuant to these Protocols, along with any and all costs incurred by ERCOT in collecting such amounts.</w:t>
      </w:r>
    </w:p>
    <w:p w14:paraId="451EBDFC" w14:textId="5846B37C" w:rsidR="00774EEA" w:rsidRDefault="00F02AAE" w:rsidP="00F02AAE">
      <w:pPr>
        <w:ind w:left="720" w:hanging="720"/>
      </w:pPr>
      <w:r>
        <w:t>(8)</w:t>
      </w:r>
      <w:r>
        <w:tab/>
        <w:t>ERCOT shall maintain a referral list of qualified QSEs on the ERCOT website who request to be listed as providing QSE services on short notice.  The list shall include the QSE’s name, contact information and whether they are qualified to represent Load and/or Resources and/or provide Ancillary Services.  ERCOT shall not be obligated to verify the abilities of any QSE so listed.  ERCOT shall require all QSEs listed to confirm their inclusion on the referral list no later than the start of each calendar year.</w:t>
      </w:r>
    </w:p>
    <w:p w14:paraId="42FCD409" w14:textId="77777777" w:rsidR="00F02AAE" w:rsidRDefault="00F02AAE" w:rsidP="00F02AAE">
      <w:pPr>
        <w:ind w:left="720" w:hanging="720"/>
      </w:pPr>
    </w:p>
    <w:p w14:paraId="185555A8" w14:textId="76A701E1" w:rsidR="00F02AAE" w:rsidRPr="00F02AAE" w:rsidRDefault="00F02AAE" w:rsidP="00F02AAE">
      <w:pPr>
        <w:keepNext/>
        <w:tabs>
          <w:tab w:val="left" w:pos="900"/>
        </w:tabs>
        <w:spacing w:before="240" w:after="240"/>
        <w:ind w:left="900" w:hanging="900"/>
        <w:outlineLvl w:val="1"/>
        <w:rPr>
          <w:b/>
          <w:szCs w:val="20"/>
        </w:rPr>
      </w:pPr>
      <w:bookmarkStart w:id="44" w:name="_Toc390438994"/>
      <w:bookmarkStart w:id="45" w:name="_Toc405897705"/>
      <w:bookmarkStart w:id="46" w:name="_Toc415055797"/>
      <w:bookmarkStart w:id="47" w:name="_Toc415055923"/>
      <w:bookmarkStart w:id="48" w:name="_Toc415056022"/>
      <w:bookmarkStart w:id="49" w:name="_Toc415056122"/>
      <w:bookmarkStart w:id="50" w:name="_Toc184623063"/>
      <w:r w:rsidRPr="00F02AAE">
        <w:rPr>
          <w:b/>
          <w:szCs w:val="20"/>
        </w:rPr>
        <w:t>16.12</w:t>
      </w:r>
      <w:r w:rsidRPr="00F02AAE">
        <w:rPr>
          <w:b/>
          <w:szCs w:val="20"/>
        </w:rPr>
        <w:tab/>
        <w:t xml:space="preserve">User Security Administrator and </w:t>
      </w:r>
      <w:del w:id="51" w:author="ERCOT" w:date="2025-10-28T12:44:00Z" w16du:dateUtc="2025-10-28T17:44:00Z">
        <w:r w:rsidRPr="00F02AAE" w:rsidDel="00AC39A0">
          <w:rPr>
            <w:b/>
            <w:szCs w:val="20"/>
          </w:rPr>
          <w:delText>Digital Certificates</w:delText>
        </w:r>
      </w:del>
      <w:bookmarkEnd w:id="44"/>
      <w:bookmarkEnd w:id="45"/>
      <w:bookmarkEnd w:id="46"/>
      <w:bookmarkEnd w:id="47"/>
      <w:bookmarkEnd w:id="48"/>
      <w:bookmarkEnd w:id="49"/>
      <w:bookmarkEnd w:id="50"/>
      <w:ins w:id="52" w:author="ERCOT" w:date="2025-10-28T12:44:00Z" w16du:dateUtc="2025-10-28T17:44:00Z">
        <w:r w:rsidR="00AC39A0">
          <w:rPr>
            <w:b/>
            <w:szCs w:val="20"/>
          </w:rPr>
          <w:t>Access to the MIS</w:t>
        </w:r>
      </w:ins>
    </w:p>
    <w:p w14:paraId="1CC3D24B" w14:textId="7A09F1D4" w:rsidR="00F02AAE" w:rsidRPr="00F02AAE" w:rsidRDefault="00F02AAE" w:rsidP="00F02AAE">
      <w:pPr>
        <w:keepNext/>
        <w:spacing w:after="240"/>
        <w:ind w:left="720" w:hanging="720"/>
        <w:rPr>
          <w:szCs w:val="20"/>
          <w:lang w:val="x-none" w:eastAsia="x-none"/>
        </w:rPr>
      </w:pPr>
      <w:bookmarkStart w:id="53" w:name="_Toc349821829"/>
      <w:r w:rsidRPr="00F02AAE">
        <w:rPr>
          <w:szCs w:val="20"/>
          <w:lang w:val="x-none" w:eastAsia="x-none"/>
        </w:rPr>
        <w:t>(1)</w:t>
      </w:r>
      <w:r w:rsidRPr="00F02AAE">
        <w:rPr>
          <w:szCs w:val="20"/>
          <w:lang w:val="x-none" w:eastAsia="x-none"/>
        </w:rPr>
        <w:tab/>
        <w:t xml:space="preserve">Each Market Participant is allowed access to </w:t>
      </w:r>
      <w:del w:id="54" w:author="ERCOT" w:date="2025-10-28T12:48:00Z" w16du:dateUtc="2025-10-28T17:48:00Z">
        <w:r w:rsidRPr="00F02AAE" w:rsidDel="00AC39A0">
          <w:rPr>
            <w:szCs w:val="20"/>
            <w:lang w:val="x-none" w:eastAsia="x-none"/>
          </w:rPr>
          <w:delText xml:space="preserve">certain </w:delText>
        </w:r>
      </w:del>
      <w:ins w:id="55" w:author="ERCOT" w:date="2025-10-28T12:48:00Z" w16du:dateUtc="2025-10-28T17:48:00Z">
        <w:r w:rsidR="00AC39A0">
          <w:rPr>
            <w:szCs w:val="20"/>
            <w:lang w:val="x-none" w:eastAsia="x-none"/>
          </w:rPr>
          <w:t>the</w:t>
        </w:r>
        <w:r w:rsidR="00AC39A0" w:rsidRPr="00F02AAE">
          <w:rPr>
            <w:szCs w:val="20"/>
            <w:lang w:val="x-none" w:eastAsia="x-none"/>
          </w:rPr>
          <w:t xml:space="preserve"> </w:t>
        </w:r>
      </w:ins>
      <w:r w:rsidRPr="00F02AAE">
        <w:rPr>
          <w:szCs w:val="20"/>
          <w:lang w:val="x-none" w:eastAsia="x-none"/>
        </w:rPr>
        <w:t xml:space="preserve">ERCOT </w:t>
      </w:r>
      <w:ins w:id="56" w:author="ERCOT" w:date="2025-10-28T12:48:00Z" w16du:dateUtc="2025-10-28T17:48:00Z">
        <w:r w:rsidR="00AC39A0">
          <w:rPr>
            <w:szCs w:val="20"/>
            <w:lang w:val="x-none" w:eastAsia="x-none"/>
          </w:rPr>
          <w:t xml:space="preserve">Market Information System (MIS) </w:t>
        </w:r>
      </w:ins>
      <w:del w:id="57" w:author="ERCOT" w:date="2025-10-28T12:49:00Z" w16du:dateUtc="2025-10-28T17:49:00Z">
        <w:r w:rsidRPr="00F02AAE" w:rsidDel="00AC39A0">
          <w:rPr>
            <w:szCs w:val="20"/>
            <w:lang w:val="x-none" w:eastAsia="x-none"/>
          </w:rPr>
          <w:delText xml:space="preserve">computer systems through the use of Digital Certificates </w:delText>
        </w:r>
      </w:del>
      <w:r w:rsidRPr="00F02AAE">
        <w:rPr>
          <w:szCs w:val="20"/>
          <w:lang w:val="x-none" w:eastAsia="x-none"/>
        </w:rPr>
        <w:t>upon execution of the</w:t>
      </w:r>
      <w:r w:rsidRPr="00F02AAE" w:rsidDel="003E0270">
        <w:rPr>
          <w:szCs w:val="20"/>
          <w:lang w:val="x-none" w:eastAsia="x-none"/>
        </w:rPr>
        <w:t xml:space="preserve"> </w:t>
      </w:r>
      <w:r w:rsidRPr="00F02AAE">
        <w:rPr>
          <w:szCs w:val="20"/>
          <w:lang w:val="x-none" w:eastAsia="x-none"/>
        </w:rPr>
        <w:t xml:space="preserve">Standard Form Market Participant Agreement (as provided for in Section 22, Attachment A, Standard Form Market Participant Agreement), and completion of applicable registration and qualification requirements.  </w:t>
      </w:r>
      <w:del w:id="58" w:author="ERCOT" w:date="2025-10-28T12:49:00Z" w16du:dateUtc="2025-10-28T17:49:00Z">
        <w:r w:rsidRPr="00F02AAE" w:rsidDel="005F148B">
          <w:rPr>
            <w:szCs w:val="20"/>
            <w:lang w:val="x-none" w:eastAsia="x-none"/>
          </w:rPr>
          <w:delText>Digital Certificates expire after one year.</w:delText>
        </w:r>
      </w:del>
      <w:ins w:id="59" w:author="ERCOT" w:date="2025-10-28T12:49:00Z" w16du:dateUtc="2025-10-28T17:49:00Z">
        <w:r w:rsidR="005F148B">
          <w:rPr>
            <w:szCs w:val="20"/>
            <w:lang w:val="x-none" w:eastAsia="x-none"/>
          </w:rPr>
          <w:t>Any and all costs of the Market Participant for authorization to access these ERCOT computer systems shall be borne by the Market Participant.</w:t>
        </w:r>
      </w:ins>
    </w:p>
    <w:p w14:paraId="1F674CEF" w14:textId="03901797" w:rsidR="00F02AAE" w:rsidRPr="00F02AAE" w:rsidRDefault="00F02AAE" w:rsidP="00F02AAE">
      <w:pPr>
        <w:keepNext/>
        <w:spacing w:after="240"/>
        <w:ind w:left="720" w:hanging="720"/>
        <w:rPr>
          <w:szCs w:val="20"/>
          <w:lang w:val="x-none" w:eastAsia="x-none"/>
        </w:rPr>
      </w:pPr>
      <w:r w:rsidRPr="00F02AAE">
        <w:rPr>
          <w:szCs w:val="20"/>
          <w:lang w:val="x-none" w:eastAsia="x-none"/>
        </w:rPr>
        <w:t>(2)</w:t>
      </w:r>
      <w:r w:rsidRPr="00F02AAE">
        <w:rPr>
          <w:szCs w:val="20"/>
          <w:lang w:val="x-none" w:eastAsia="x-none"/>
        </w:rPr>
        <w:tab/>
        <w:t xml:space="preserve">A User Security Administrator (USA) is responsible for managing the Market Participant’s access to </w:t>
      </w:r>
      <w:del w:id="60" w:author="ERCOT" w:date="2025-10-28T12:50:00Z" w16du:dateUtc="2025-10-28T17:50:00Z">
        <w:r w:rsidRPr="00F02AAE" w:rsidDel="005F148B">
          <w:rPr>
            <w:szCs w:val="20"/>
            <w:lang w:val="x-none" w:eastAsia="x-none"/>
          </w:rPr>
          <w:delText>non-public ERCOT computer systems through Digital Certificates</w:delText>
        </w:r>
      </w:del>
      <w:ins w:id="61" w:author="ERCOT" w:date="2025-10-28T12:50:00Z" w16du:dateUtc="2025-10-28T17:50:00Z">
        <w:r w:rsidR="005F148B">
          <w:rPr>
            <w:szCs w:val="20"/>
            <w:lang w:val="x-none" w:eastAsia="x-none"/>
          </w:rPr>
          <w:t xml:space="preserve">the MIS except for portions of the MIS required to perform the duties of an Authorized </w:t>
        </w:r>
      </w:ins>
      <w:ins w:id="62" w:author="ERCOT" w:date="2025-10-28T15:59:00Z" w16du:dateUtc="2025-10-28T20:59:00Z">
        <w:r w:rsidR="00A92A9B">
          <w:rPr>
            <w:szCs w:val="20"/>
            <w:lang w:val="x-none" w:eastAsia="x-none"/>
          </w:rPr>
          <w:t>Representative</w:t>
        </w:r>
      </w:ins>
      <w:r w:rsidRPr="00F02AAE">
        <w:rPr>
          <w:szCs w:val="20"/>
          <w:lang w:val="x-none" w:eastAsia="x-none"/>
        </w:rPr>
        <w:t>.  A USA may also be responsible for managing the Market Participant’s access to the online Resource Integration and Ongoing Operations (“RIOO”) system</w:t>
      </w:r>
      <w:del w:id="63" w:author="ERCOT" w:date="2025-10-28T12:51:00Z" w16du:dateUtc="2025-10-28T17:51:00Z">
        <w:r w:rsidRPr="00F02AAE" w:rsidDel="005F148B">
          <w:rPr>
            <w:szCs w:val="20"/>
            <w:lang w:val="x-none" w:eastAsia="x-none"/>
          </w:rPr>
          <w:delText>, which does not require a Digital Certificate</w:delText>
        </w:r>
      </w:del>
      <w:r w:rsidRPr="00F02AAE">
        <w:rPr>
          <w:szCs w:val="20"/>
          <w:lang w:val="x-none" w:eastAsia="x-none"/>
        </w:rPr>
        <w:t xml:space="preserve">.  Each Market Participant </w:t>
      </w:r>
      <w:del w:id="64" w:author="ERCOT" w:date="2025-10-28T12:51:00Z" w16du:dateUtc="2025-10-28T17:51:00Z">
        <w:r w:rsidRPr="00F02AAE" w:rsidDel="005F148B">
          <w:rPr>
            <w:szCs w:val="20"/>
            <w:lang w:val="x-none" w:eastAsia="x-none"/>
          </w:rPr>
          <w:delText xml:space="preserve">that will receive Digital Certificate(s) </w:delText>
        </w:r>
      </w:del>
      <w:r w:rsidRPr="00F02AAE">
        <w:rPr>
          <w:szCs w:val="20"/>
          <w:lang w:val="x-none" w:eastAsia="x-none"/>
        </w:rPr>
        <w:t xml:space="preserve">must, as part of the application for registration with ERCOT, designate an individual employee or authorized agent as its USA, and optionally, a backup USA.  If a Market Participant has designated a backup USA and the primary USA fails to perform, or is unable to perform, the functions required of a USA, then the backup USA shall perform any and all functions required of the primary USA.  The Market Participant is responsible for revising its USA list as the need arises.  The Market Participant’s USA is responsible for registering all </w:t>
      </w:r>
      <w:del w:id="65" w:author="ERCOT" w:date="2025-10-28T12:52:00Z" w16du:dateUtc="2025-10-28T17:52:00Z">
        <w:r w:rsidRPr="00F02AAE" w:rsidDel="005F148B">
          <w:rPr>
            <w:szCs w:val="20"/>
            <w:lang w:val="x-none" w:eastAsia="x-none"/>
          </w:rPr>
          <w:delText>Market Participant’s Digital Certificate holders (“Certificate Holders”)</w:delText>
        </w:r>
      </w:del>
      <w:ins w:id="66" w:author="ERCOT" w:date="2025-10-28T12:52:00Z" w16du:dateUtc="2025-10-28T17:52:00Z">
        <w:r w:rsidR="005F148B">
          <w:rPr>
            <w:szCs w:val="20"/>
            <w:lang w:val="x-none" w:eastAsia="x-none"/>
          </w:rPr>
          <w:t>MIS users</w:t>
        </w:r>
      </w:ins>
      <w:r w:rsidRPr="00F02AAE">
        <w:rPr>
          <w:szCs w:val="20"/>
          <w:lang w:val="x-none" w:eastAsia="x-none"/>
        </w:rPr>
        <w:t xml:space="preserve"> and administering </w:t>
      </w:r>
      <w:del w:id="67" w:author="ERCOT" w:date="2025-10-28T12:52:00Z" w16du:dateUtc="2025-10-28T17:52:00Z">
        <w:r w:rsidRPr="00F02AAE" w:rsidDel="005F148B">
          <w:rPr>
            <w:szCs w:val="20"/>
            <w:lang w:val="x-none" w:eastAsia="x-none"/>
          </w:rPr>
          <w:delText>the use of Digital Certificates</w:delText>
        </w:r>
      </w:del>
      <w:ins w:id="68" w:author="ERCOT" w:date="2025-10-28T12:52:00Z" w16du:dateUtc="2025-10-28T17:52:00Z">
        <w:r w:rsidR="005F148B">
          <w:rPr>
            <w:szCs w:val="20"/>
            <w:lang w:val="x-none" w:eastAsia="x-none"/>
          </w:rPr>
          <w:t>their access to the MIS</w:t>
        </w:r>
      </w:ins>
      <w:r w:rsidRPr="00F02AAE">
        <w:rPr>
          <w:szCs w:val="20"/>
          <w:lang w:val="x-none" w:eastAsia="x-none"/>
        </w:rPr>
        <w:t xml:space="preserve"> on behalf of the Market Participant.  ERCOT Critical Energy Infrastructure Information (ECEII) posted on the </w:t>
      </w:r>
      <w:del w:id="69" w:author="ERCOT" w:date="2025-10-28T15:27:00Z" w16du:dateUtc="2025-10-28T20:27:00Z">
        <w:r w:rsidRPr="00F02AAE" w:rsidDel="000B30B8">
          <w:rPr>
            <w:szCs w:val="20"/>
            <w:lang w:val="x-none" w:eastAsia="x-none"/>
          </w:rPr>
          <w:delText xml:space="preserve">Market Information System </w:delText>
        </w:r>
        <w:r w:rsidRPr="00F02AAE" w:rsidDel="000B30B8">
          <w:rPr>
            <w:szCs w:val="20"/>
            <w:lang w:val="x-none" w:eastAsia="x-none"/>
          </w:rPr>
          <w:lastRenderedPageBreak/>
          <w:delText>(</w:delText>
        </w:r>
      </w:del>
      <w:r w:rsidRPr="00F02AAE">
        <w:rPr>
          <w:szCs w:val="20"/>
          <w:lang w:val="x-none" w:eastAsia="x-none"/>
        </w:rPr>
        <w:t>MIS</w:t>
      </w:r>
      <w:del w:id="70" w:author="ERCOT" w:date="2025-10-28T15:28:00Z" w16du:dateUtc="2025-10-28T20:28:00Z">
        <w:r w:rsidRPr="00F02AAE" w:rsidDel="000B30B8">
          <w:rPr>
            <w:szCs w:val="20"/>
            <w:lang w:val="x-none" w:eastAsia="x-none"/>
          </w:rPr>
          <w:delText>)</w:delText>
        </w:r>
      </w:del>
      <w:r w:rsidRPr="00F02AAE">
        <w:rPr>
          <w:szCs w:val="20"/>
          <w:lang w:val="x-none" w:eastAsia="x-none"/>
        </w:rPr>
        <w:t xml:space="preserve"> Secure or Certified Area may be accessed only by those individuals that are </w:t>
      </w:r>
      <w:del w:id="71" w:author="ERCOT" w:date="2025-10-28T12:54:00Z" w16du:dateUtc="2025-10-28T17:54:00Z">
        <w:r w:rsidRPr="00F02AAE" w:rsidDel="005F148B">
          <w:rPr>
            <w:szCs w:val="20"/>
            <w:lang w:val="x-none" w:eastAsia="x-none"/>
          </w:rPr>
          <w:delText xml:space="preserve">issued </w:delText>
        </w:r>
      </w:del>
      <w:ins w:id="72" w:author="ERCOT" w:date="2025-10-28T12:54:00Z" w16du:dateUtc="2025-10-28T17:54:00Z">
        <w:r w:rsidR="005F148B">
          <w:rPr>
            <w:szCs w:val="20"/>
            <w:lang w:val="x-none" w:eastAsia="x-none"/>
          </w:rPr>
          <w:t>authorized access to</w:t>
        </w:r>
        <w:r w:rsidR="005F148B" w:rsidRPr="00F02AAE">
          <w:rPr>
            <w:szCs w:val="20"/>
            <w:lang w:val="x-none" w:eastAsia="x-none"/>
          </w:rPr>
          <w:t xml:space="preserve"> </w:t>
        </w:r>
      </w:ins>
      <w:r w:rsidRPr="00F02AAE">
        <w:rPr>
          <w:szCs w:val="20"/>
          <w:lang w:val="x-none" w:eastAsia="x-none"/>
        </w:rPr>
        <w:t>ECEII</w:t>
      </w:r>
      <w:del w:id="73" w:author="ERCOT" w:date="2025-10-28T12:55:00Z" w16du:dateUtc="2025-10-28T17:55:00Z">
        <w:r w:rsidRPr="00F02AAE" w:rsidDel="005F148B">
          <w:rPr>
            <w:szCs w:val="20"/>
            <w:lang w:val="x-none" w:eastAsia="x-none"/>
          </w:rPr>
          <w:delText>-eligible Digital Certificates</w:delText>
        </w:r>
      </w:del>
      <w:ins w:id="74" w:author="ERCOT" w:date="2025-10-28T12:55:00Z" w16du:dateUtc="2025-10-28T17:55:00Z">
        <w:r w:rsidR="005F148B">
          <w:rPr>
            <w:szCs w:val="20"/>
            <w:lang w:val="x-none" w:eastAsia="x-none"/>
          </w:rPr>
          <w:t xml:space="preserve"> by the USA in accordance with the ERCOT Identity and Access Management User Guide posted on the ERCOT website</w:t>
        </w:r>
      </w:ins>
      <w:r w:rsidRPr="00F02AAE">
        <w:rPr>
          <w:szCs w:val="20"/>
          <w:lang w:val="x-none" w:eastAsia="x-none"/>
        </w:rPr>
        <w:t xml:space="preserve">.  Each Market Participant </w:t>
      </w:r>
      <w:del w:id="75" w:author="ERCOT" w:date="2025-10-28T12:58:00Z" w16du:dateUtc="2025-10-28T17:58:00Z">
        <w:r w:rsidRPr="00F02AAE" w:rsidDel="005F148B">
          <w:rPr>
            <w:szCs w:val="20"/>
            <w:lang w:val="x-none" w:eastAsia="x-none"/>
          </w:rPr>
          <w:delText>that will receive Digital Certificates and  having</w:delText>
        </w:r>
      </w:del>
      <w:ins w:id="76" w:author="ERCOT" w:date="2025-10-28T12:58:00Z" w16du:dateUtc="2025-10-28T17:58:00Z">
        <w:r w:rsidR="005F148B">
          <w:rPr>
            <w:szCs w:val="20"/>
            <w:lang w:val="x-none" w:eastAsia="x-none"/>
          </w:rPr>
          <w:t>with</w:t>
        </w:r>
      </w:ins>
      <w:r w:rsidRPr="00F02AAE">
        <w:rPr>
          <w:szCs w:val="20"/>
          <w:lang w:val="x-none" w:eastAsia="x-none"/>
        </w:rPr>
        <w:t xml:space="preserve"> more than one ERCOT functional registration must designate a USA for each registration (which may be the same employee or authorized agent) and shall manage each registration separately for the purposes of this Section.  Once the Market Participant completes registration requirements, ERCOT shall send the USA a copy of the </w:t>
      </w:r>
      <w:del w:id="77" w:author="ERCOT" w:date="2025-10-28T12:58:00Z" w16du:dateUtc="2025-10-28T17:58:00Z">
        <w:r w:rsidRPr="00F02AAE" w:rsidDel="005F148B">
          <w:rPr>
            <w:szCs w:val="20"/>
            <w:lang w:val="x-none" w:eastAsia="x-none"/>
          </w:rPr>
          <w:delText>Digital Certificate</w:delText>
        </w:r>
      </w:del>
      <w:ins w:id="78" w:author="ERCOT" w:date="2025-10-28T12:58:00Z" w16du:dateUtc="2025-10-28T17:58:00Z">
        <w:r w:rsidR="005F148B">
          <w:rPr>
            <w:szCs w:val="20"/>
            <w:lang w:val="x-none" w:eastAsia="x-none"/>
          </w:rPr>
          <w:t>ERCOT Identity and Access Management</w:t>
        </w:r>
      </w:ins>
      <w:r w:rsidRPr="00F02AAE">
        <w:rPr>
          <w:szCs w:val="20"/>
          <w:lang w:val="x-none" w:eastAsia="x-none"/>
        </w:rPr>
        <w:t xml:space="preserve"> </w:t>
      </w:r>
      <w:del w:id="79" w:author="ERCOT" w:date="2025-10-28T12:58:00Z" w16du:dateUtc="2025-10-28T17:58:00Z">
        <w:r w:rsidRPr="00F02AAE" w:rsidDel="005F148B">
          <w:rPr>
            <w:szCs w:val="20"/>
            <w:lang w:val="x-none" w:eastAsia="x-none"/>
          </w:rPr>
          <w:delText xml:space="preserve">user </w:delText>
        </w:r>
      </w:del>
      <w:ins w:id="80" w:author="ERCOT" w:date="2025-10-28T12:58:00Z" w16du:dateUtc="2025-10-28T17:58:00Z">
        <w:r w:rsidR="005F148B">
          <w:rPr>
            <w:szCs w:val="20"/>
            <w:lang w:val="x-none" w:eastAsia="x-none"/>
          </w:rPr>
          <w:t>U</w:t>
        </w:r>
        <w:r w:rsidR="005F148B" w:rsidRPr="00F02AAE">
          <w:rPr>
            <w:szCs w:val="20"/>
            <w:lang w:val="x-none" w:eastAsia="x-none"/>
          </w:rPr>
          <w:t xml:space="preserve">ser </w:t>
        </w:r>
      </w:ins>
      <w:del w:id="81" w:author="ERCOT" w:date="2025-10-28T12:58:00Z" w16du:dateUtc="2025-10-28T17:58:00Z">
        <w:r w:rsidRPr="00F02AAE" w:rsidDel="005F148B">
          <w:rPr>
            <w:szCs w:val="20"/>
            <w:lang w:val="x-none" w:eastAsia="x-none"/>
          </w:rPr>
          <w:delText>guide</w:delText>
        </w:r>
      </w:del>
      <w:ins w:id="82" w:author="ERCOT" w:date="2025-10-28T12:58:00Z" w16du:dateUtc="2025-10-28T17:58:00Z">
        <w:r w:rsidR="005F148B">
          <w:rPr>
            <w:szCs w:val="20"/>
            <w:lang w:val="x-none" w:eastAsia="x-none"/>
          </w:rPr>
          <w:t>G</w:t>
        </w:r>
        <w:r w:rsidR="005F148B" w:rsidRPr="00F02AAE">
          <w:rPr>
            <w:szCs w:val="20"/>
            <w:lang w:val="x-none" w:eastAsia="x-none"/>
          </w:rPr>
          <w:t>uide</w:t>
        </w:r>
      </w:ins>
      <w:r w:rsidRPr="00F02AAE">
        <w:rPr>
          <w:szCs w:val="20"/>
          <w:lang w:val="x-none" w:eastAsia="x-none"/>
        </w:rPr>
        <w:t xml:space="preserve">. </w:t>
      </w:r>
    </w:p>
    <w:p w14:paraId="58FF1D74" w14:textId="7DF82B93" w:rsidR="00F02AAE" w:rsidRPr="00F02AAE" w:rsidRDefault="00F02AAE" w:rsidP="00F02AAE">
      <w:pPr>
        <w:keepNext/>
        <w:spacing w:after="240"/>
        <w:ind w:left="720" w:hanging="720"/>
        <w:rPr>
          <w:szCs w:val="20"/>
          <w:lang w:val="x-none" w:eastAsia="x-none"/>
        </w:rPr>
      </w:pPr>
      <w:r w:rsidRPr="00F02AAE">
        <w:rPr>
          <w:szCs w:val="20"/>
          <w:lang w:val="x-none" w:eastAsia="x-none"/>
        </w:rPr>
        <w:t>(3)</w:t>
      </w:r>
      <w:r w:rsidRPr="00F02AAE">
        <w:rPr>
          <w:szCs w:val="20"/>
          <w:lang w:val="x-none" w:eastAsia="x-none"/>
        </w:rPr>
        <w:tab/>
        <w:t xml:space="preserve">Only Market Participants registered with ERCOT as either a Municipally Owned Utility (MOU) or an Electric Cooperative (EC), and as a Distribution Service Provider (DSP) and/or Load Serving Entity (LSE), may be eligible to opt out of designating a USA and </w:t>
      </w:r>
      <w:del w:id="83" w:author="ERCOT" w:date="2025-10-28T12:59:00Z" w16du:dateUtc="2025-10-28T17:59:00Z">
        <w:r w:rsidRPr="00F02AAE" w:rsidDel="005F148B">
          <w:rPr>
            <w:szCs w:val="20"/>
            <w:lang w:val="x-none" w:eastAsia="x-none"/>
          </w:rPr>
          <w:delText>receiving Digital Certificates</w:delText>
        </w:r>
      </w:del>
      <w:ins w:id="84" w:author="ERCOT" w:date="2025-10-28T12:59:00Z" w16du:dateUtc="2025-10-28T17:59:00Z">
        <w:r w:rsidR="005F148B">
          <w:rPr>
            <w:szCs w:val="20"/>
            <w:lang w:val="x-none" w:eastAsia="x-none"/>
          </w:rPr>
          <w:t>access</w:t>
        </w:r>
      </w:ins>
      <w:ins w:id="85" w:author="ERCOT" w:date="2025-10-28T16:38:00Z" w16du:dateUtc="2025-10-28T21:38:00Z">
        <w:r w:rsidR="00831385">
          <w:rPr>
            <w:szCs w:val="20"/>
            <w:lang w:val="x-none" w:eastAsia="x-none"/>
          </w:rPr>
          <w:t>ing</w:t>
        </w:r>
      </w:ins>
      <w:ins w:id="86" w:author="ERCOT" w:date="2025-10-28T12:59:00Z" w16du:dateUtc="2025-10-28T17:59:00Z">
        <w:r w:rsidR="005F148B">
          <w:rPr>
            <w:szCs w:val="20"/>
            <w:lang w:val="x-none" w:eastAsia="x-none"/>
          </w:rPr>
          <w:t xml:space="preserve"> the MIS</w:t>
        </w:r>
      </w:ins>
      <w:r w:rsidRPr="00F02AAE">
        <w:rPr>
          <w:szCs w:val="20"/>
          <w:lang w:val="x-none" w:eastAsia="x-none"/>
        </w:rPr>
        <w:t xml:space="preserve"> if the Market Participant demonstrates to ERCOT’s satisfaction that it does not need </w:t>
      </w:r>
      <w:del w:id="87" w:author="ERCOT" w:date="2025-10-28T12:59:00Z" w16du:dateUtc="2025-10-28T17:59:00Z">
        <w:r w:rsidRPr="00F02AAE" w:rsidDel="005F148B">
          <w:rPr>
            <w:szCs w:val="20"/>
            <w:lang w:val="x-none" w:eastAsia="x-none"/>
          </w:rPr>
          <w:delText>a Digital Certificate</w:delText>
        </w:r>
      </w:del>
      <w:ins w:id="88" w:author="ERCOT" w:date="2025-10-28T12:59:00Z" w16du:dateUtc="2025-10-28T17:59:00Z">
        <w:r w:rsidR="005F148B">
          <w:rPr>
            <w:szCs w:val="20"/>
            <w:lang w:val="x-none" w:eastAsia="x-none"/>
          </w:rPr>
          <w:t>access to the MIS</w:t>
        </w:r>
      </w:ins>
      <w:r w:rsidRPr="00F02AAE">
        <w:rPr>
          <w:szCs w:val="20"/>
          <w:lang w:val="x-none" w:eastAsia="x-none"/>
        </w:rPr>
        <w:t xml:space="preserve"> to perform its obligations under the ERCOT Protocols, market guides, or other applicable rules.  </w:t>
      </w:r>
      <w:bookmarkStart w:id="89" w:name="_Hlk188527351"/>
      <w:r w:rsidRPr="00F02AAE">
        <w:rPr>
          <w:szCs w:val="20"/>
          <w:lang w:val="x-none" w:eastAsia="x-none"/>
        </w:rPr>
        <w:t>In addition, Comision Federal de Electricidad (CFE)</w:t>
      </w:r>
      <w:r w:rsidRPr="00F02AAE">
        <w:rPr>
          <w:bCs/>
          <w:szCs w:val="20"/>
          <w:lang w:val="x-none" w:eastAsia="x-none"/>
        </w:rPr>
        <w:t xml:space="preserve"> may be eligible to opt out of designating a USA and receiving </w:t>
      </w:r>
      <w:del w:id="90" w:author="ERCOT" w:date="2025-10-28T13:00:00Z" w16du:dateUtc="2025-10-28T18:00:00Z">
        <w:r w:rsidRPr="00F02AAE" w:rsidDel="002E3B51">
          <w:rPr>
            <w:bCs/>
            <w:szCs w:val="20"/>
            <w:lang w:val="x-none" w:eastAsia="x-none"/>
          </w:rPr>
          <w:delText>Digital Certificates</w:delText>
        </w:r>
      </w:del>
      <w:ins w:id="91" w:author="ERCOT" w:date="2025-10-28T13:00:00Z" w16du:dateUtc="2025-10-28T18:00:00Z">
        <w:r w:rsidR="002E3B51">
          <w:rPr>
            <w:bCs/>
            <w:szCs w:val="20"/>
            <w:lang w:val="x-none" w:eastAsia="x-none"/>
          </w:rPr>
          <w:t>access to the MIS</w:t>
        </w:r>
      </w:ins>
      <w:r w:rsidRPr="00F02AAE">
        <w:rPr>
          <w:bCs/>
          <w:szCs w:val="20"/>
          <w:lang w:val="x-none" w:eastAsia="x-none"/>
        </w:rPr>
        <w:t xml:space="preserve"> upon demonstrating to ERCOT’s satisfaction that it does not need </w:t>
      </w:r>
      <w:del w:id="92" w:author="ERCOT" w:date="2025-10-28T13:00:00Z" w16du:dateUtc="2025-10-28T18:00:00Z">
        <w:r w:rsidRPr="00F02AAE" w:rsidDel="002E3B51">
          <w:rPr>
            <w:bCs/>
            <w:szCs w:val="20"/>
            <w:lang w:val="x-none" w:eastAsia="x-none"/>
          </w:rPr>
          <w:delText>a Digital Certificate</w:delText>
        </w:r>
      </w:del>
      <w:ins w:id="93" w:author="ERCOT" w:date="2025-10-28T13:00:00Z" w16du:dateUtc="2025-10-28T18:00:00Z">
        <w:r w:rsidR="002E3B51">
          <w:rPr>
            <w:bCs/>
            <w:szCs w:val="20"/>
            <w:lang w:val="x-none" w:eastAsia="x-none"/>
          </w:rPr>
          <w:t>access to the MIS</w:t>
        </w:r>
      </w:ins>
      <w:r w:rsidRPr="00F02AAE">
        <w:rPr>
          <w:bCs/>
          <w:szCs w:val="20"/>
          <w:lang w:val="x-none" w:eastAsia="x-none"/>
        </w:rPr>
        <w:t xml:space="preserve"> to perform its obligations under the ERCOT Protocols, market guides, or other applicable rules.</w:t>
      </w:r>
      <w:bookmarkEnd w:id="89"/>
      <w:ins w:id="94" w:author="ERCOT" w:date="2025-10-28T13:00:00Z" w16du:dateUtc="2025-10-28T18:00:00Z">
        <w:r w:rsidR="002E3B51">
          <w:rPr>
            <w:bCs/>
            <w:szCs w:val="20"/>
            <w:lang w:val="x-none" w:eastAsia="x-none"/>
          </w:rPr>
          <w:t xml:space="preserve">  Authorized Representatives for Market Participants that opt out of designating a USA and access to the MIS shall continue to have</w:t>
        </w:r>
      </w:ins>
      <w:ins w:id="95" w:author="ERCOT" w:date="2025-10-28T13:01:00Z" w16du:dateUtc="2025-10-28T18:01:00Z">
        <w:r w:rsidR="002E3B51">
          <w:rPr>
            <w:bCs/>
            <w:szCs w:val="20"/>
            <w:lang w:val="x-none" w:eastAsia="x-none"/>
          </w:rPr>
          <w:t xml:space="preserve"> access to portions of the MIS required to per</w:t>
        </w:r>
      </w:ins>
      <w:ins w:id="96" w:author="ERCOT" w:date="2025-10-28T13:02:00Z" w16du:dateUtc="2025-10-28T18:02:00Z">
        <w:r w:rsidR="002E3B51">
          <w:rPr>
            <w:bCs/>
            <w:szCs w:val="20"/>
            <w:lang w:val="x-none" w:eastAsia="x-none"/>
          </w:rPr>
          <w:t>fo</w:t>
        </w:r>
      </w:ins>
      <w:ins w:id="97" w:author="ERCOT" w:date="2025-10-28T13:01:00Z" w16du:dateUtc="2025-10-28T18:01:00Z">
        <w:r w:rsidR="002E3B51">
          <w:rPr>
            <w:bCs/>
            <w:szCs w:val="20"/>
            <w:lang w:val="x-none" w:eastAsia="x-none"/>
          </w:rPr>
          <w:t xml:space="preserve">rm the duties of an Authorized </w:t>
        </w:r>
      </w:ins>
      <w:ins w:id="98" w:author="ERCOT" w:date="2025-10-28T15:59:00Z" w16du:dateUtc="2025-10-28T20:59:00Z">
        <w:r w:rsidR="00A92A9B">
          <w:rPr>
            <w:bCs/>
            <w:szCs w:val="20"/>
            <w:lang w:val="x-none" w:eastAsia="x-none"/>
          </w:rPr>
          <w:t>Representative</w:t>
        </w:r>
      </w:ins>
      <w:ins w:id="99" w:author="ERCOT" w:date="2025-10-28T13:01:00Z" w16du:dateUtc="2025-10-28T18:01:00Z">
        <w:r w:rsidR="002E3B51">
          <w:rPr>
            <w:bCs/>
            <w:szCs w:val="20"/>
            <w:lang w:val="x-none" w:eastAsia="x-none"/>
          </w:rPr>
          <w:t xml:space="preserve"> during the opt-out period, such as updates to registration information.</w:t>
        </w:r>
      </w:ins>
    </w:p>
    <w:p w14:paraId="4E19C08F" w14:textId="7268371F" w:rsidR="00F02AAE" w:rsidRPr="00F02AAE" w:rsidRDefault="00F02AAE" w:rsidP="00F02AAE">
      <w:pPr>
        <w:keepNext/>
        <w:spacing w:after="240"/>
        <w:ind w:left="720" w:hanging="720"/>
        <w:rPr>
          <w:szCs w:val="20"/>
          <w:lang w:val="x-none" w:eastAsia="x-none"/>
        </w:rPr>
      </w:pPr>
      <w:r w:rsidRPr="00F02AAE">
        <w:rPr>
          <w:szCs w:val="20"/>
          <w:lang w:val="x-none" w:eastAsia="x-none"/>
        </w:rPr>
        <w:t>(4)</w:t>
      </w:r>
      <w:r w:rsidRPr="00F02AAE">
        <w:rPr>
          <w:szCs w:val="20"/>
          <w:lang w:val="x-none" w:eastAsia="x-none"/>
        </w:rPr>
        <w:tab/>
        <w:t xml:space="preserve">An eligible Market Participant that wishes to opt out of designating a USA and </w:t>
      </w:r>
      <w:del w:id="100" w:author="ERCOT" w:date="2025-10-28T13:02:00Z" w16du:dateUtc="2025-10-28T18:02:00Z">
        <w:r w:rsidRPr="00F02AAE" w:rsidDel="002E3B51">
          <w:rPr>
            <w:szCs w:val="20"/>
            <w:lang w:val="x-none" w:eastAsia="x-none"/>
          </w:rPr>
          <w:delText>receiving Digital Certificates</w:delText>
        </w:r>
      </w:del>
      <w:ins w:id="101" w:author="ERCOT" w:date="2025-10-28T13:02:00Z" w16du:dateUtc="2025-10-28T18:02:00Z">
        <w:r w:rsidR="002E3B51">
          <w:rPr>
            <w:szCs w:val="20"/>
            <w:lang w:val="x-none" w:eastAsia="x-none"/>
          </w:rPr>
          <w:t>access to the MIS</w:t>
        </w:r>
      </w:ins>
      <w:r w:rsidRPr="00F02AAE">
        <w:rPr>
          <w:szCs w:val="20"/>
          <w:lang w:val="x-none" w:eastAsia="x-none"/>
        </w:rPr>
        <w:t xml:space="preserve"> shall submit a request form, found on the ERCOT website, confirming its desire to opt out subject to ERCOT’s review and approval.  ERCOT will notify the requesting Market Participant of its approval or disapproval of the request within 14 Business Days.  ERCOT may subsequently revoke, at its sole discretion, Market Participant’s election to opt</w:t>
      </w:r>
      <w:r w:rsidRPr="00F02AAE">
        <w:rPr>
          <w:szCs w:val="20"/>
          <w:lang w:eastAsia="x-none"/>
        </w:rPr>
        <w:t xml:space="preserve"> </w:t>
      </w:r>
      <w:r w:rsidRPr="00F02AAE">
        <w:rPr>
          <w:szCs w:val="20"/>
          <w:lang w:val="x-none" w:eastAsia="x-none"/>
        </w:rPr>
        <w:t xml:space="preserve">out if the Market Participant’s lack of </w:t>
      </w:r>
      <w:del w:id="102" w:author="ERCOT" w:date="2025-10-28T13:03:00Z" w16du:dateUtc="2025-10-28T18:03:00Z">
        <w:r w:rsidRPr="00F02AAE" w:rsidDel="002E3B51">
          <w:rPr>
            <w:szCs w:val="20"/>
            <w:lang w:val="x-none" w:eastAsia="x-none"/>
          </w:rPr>
          <w:delText>a Digital Certificate</w:delText>
        </w:r>
      </w:del>
      <w:ins w:id="103" w:author="ERCOT" w:date="2025-10-28T13:03:00Z" w16du:dateUtc="2025-10-28T18:03:00Z">
        <w:r w:rsidR="002E3B51">
          <w:rPr>
            <w:szCs w:val="20"/>
            <w:lang w:val="x-none" w:eastAsia="x-none"/>
          </w:rPr>
          <w:t>access to the MIS</w:t>
        </w:r>
      </w:ins>
      <w:r w:rsidRPr="00F02AAE">
        <w:rPr>
          <w:szCs w:val="20"/>
          <w:lang w:val="x-none" w:eastAsia="x-none"/>
        </w:rPr>
        <w:t xml:space="preserve"> causes administrative burdens or reliability concerns.  ERCOT will send notice of revocation to the Market Participant who will have ten Business Days to fill out a Notice of Change of Information (NCI) form (Section 23, Form E, Notice of Change of Information) and submit it to ERCOT.  Once the NCI is submitted</w:t>
      </w:r>
      <w:ins w:id="104" w:author="ERCOT" w:date="2025-10-28T13:03:00Z" w16du:dateUtc="2025-10-28T18:03:00Z">
        <w:r w:rsidR="002E3B51">
          <w:rPr>
            <w:szCs w:val="20"/>
            <w:lang w:val="x-none" w:eastAsia="x-none"/>
          </w:rPr>
          <w:t xml:space="preserve"> and </w:t>
        </w:r>
      </w:ins>
      <w:ins w:id="105" w:author="ERCOT" w:date="2025-10-28T13:04:00Z" w16du:dateUtc="2025-10-28T18:04:00Z">
        <w:r w:rsidR="002E3B51">
          <w:rPr>
            <w:szCs w:val="20"/>
            <w:lang w:val="x-none" w:eastAsia="x-none"/>
          </w:rPr>
          <w:t>processed</w:t>
        </w:r>
      </w:ins>
      <w:r w:rsidRPr="00F02AAE">
        <w:rPr>
          <w:szCs w:val="20"/>
          <w:lang w:val="x-none" w:eastAsia="x-none"/>
        </w:rPr>
        <w:t xml:space="preserve">, </w:t>
      </w:r>
      <w:del w:id="106" w:author="ERCOT" w:date="2025-10-28T13:04:00Z" w16du:dateUtc="2025-10-28T18:04:00Z">
        <w:r w:rsidRPr="00F02AAE" w:rsidDel="002E3B51">
          <w:rPr>
            <w:szCs w:val="20"/>
            <w:lang w:val="x-none" w:eastAsia="x-none"/>
          </w:rPr>
          <w:delText>the request for a Digital Certificate will be subject to the same requirements applicable to the processing of an initial request by</w:delText>
        </w:r>
      </w:del>
      <w:ins w:id="107" w:author="ERCOT" w:date="2025-10-28T13:04:00Z" w16du:dateUtc="2025-10-28T18:04:00Z">
        <w:r w:rsidR="002E3B51">
          <w:rPr>
            <w:szCs w:val="20"/>
            <w:lang w:val="x-none" w:eastAsia="x-none"/>
          </w:rPr>
          <w:t xml:space="preserve">ERCOT will grant the Market Participant access to the MIS </w:t>
        </w:r>
      </w:ins>
      <w:ins w:id="108" w:author="ERCOT" w:date="2025-10-28T13:05:00Z" w16du:dateUtc="2025-10-28T18:05:00Z">
        <w:r w:rsidR="002E3B51">
          <w:rPr>
            <w:szCs w:val="20"/>
            <w:lang w:val="x-none" w:eastAsia="x-none"/>
          </w:rPr>
          <w:t>in the same manner as</w:t>
        </w:r>
      </w:ins>
      <w:r w:rsidRPr="00F02AAE">
        <w:rPr>
          <w:szCs w:val="20"/>
          <w:lang w:val="x-none" w:eastAsia="x-none"/>
        </w:rPr>
        <w:t xml:space="preserve"> a new Market Participant. </w:t>
      </w:r>
    </w:p>
    <w:p w14:paraId="4CFD0A7C" w14:textId="779DFDFF" w:rsidR="00F02AAE" w:rsidRPr="00F02AAE" w:rsidRDefault="00F02AAE" w:rsidP="00F02AAE">
      <w:pPr>
        <w:keepNext/>
        <w:spacing w:after="240"/>
        <w:ind w:left="720" w:hanging="720"/>
        <w:rPr>
          <w:szCs w:val="20"/>
          <w:lang w:val="x-none" w:eastAsia="x-none"/>
        </w:rPr>
      </w:pPr>
      <w:r w:rsidRPr="00F02AAE">
        <w:rPr>
          <w:szCs w:val="20"/>
          <w:lang w:val="x-none" w:eastAsia="x-none"/>
        </w:rPr>
        <w:t>(5)</w:t>
      </w:r>
      <w:r w:rsidRPr="00F02AAE">
        <w:rPr>
          <w:szCs w:val="20"/>
          <w:lang w:val="x-none" w:eastAsia="x-none"/>
        </w:rPr>
        <w:tab/>
        <w:t>Market Participants that have received approval from ERCOT to opt</w:t>
      </w:r>
      <w:r w:rsidRPr="00F02AAE">
        <w:rPr>
          <w:szCs w:val="20"/>
          <w:lang w:eastAsia="x-none"/>
        </w:rPr>
        <w:t xml:space="preserve"> </w:t>
      </w:r>
      <w:r w:rsidRPr="00F02AAE">
        <w:rPr>
          <w:szCs w:val="20"/>
          <w:lang w:val="x-none" w:eastAsia="x-none"/>
        </w:rPr>
        <w:t xml:space="preserve">out of designating a USA and </w:t>
      </w:r>
      <w:del w:id="109" w:author="ERCOT" w:date="2025-10-28T13:05:00Z" w16du:dateUtc="2025-10-28T18:05:00Z">
        <w:r w:rsidRPr="00F02AAE" w:rsidDel="002E3B51">
          <w:rPr>
            <w:szCs w:val="20"/>
            <w:lang w:val="x-none" w:eastAsia="x-none"/>
          </w:rPr>
          <w:delText>receiving Digital Certificates</w:delText>
        </w:r>
      </w:del>
      <w:ins w:id="110" w:author="ERCOT" w:date="2025-10-28T13:05:00Z" w16du:dateUtc="2025-10-28T18:05:00Z">
        <w:r w:rsidR="002E3B51">
          <w:rPr>
            <w:szCs w:val="20"/>
            <w:lang w:val="x-none" w:eastAsia="x-none"/>
          </w:rPr>
          <w:t>access</w:t>
        </w:r>
      </w:ins>
      <w:ins w:id="111" w:author="ERCOT" w:date="2025-10-28T16:38:00Z" w16du:dateUtc="2025-10-28T21:38:00Z">
        <w:r w:rsidR="00831385">
          <w:rPr>
            <w:szCs w:val="20"/>
            <w:lang w:val="x-none" w:eastAsia="x-none"/>
          </w:rPr>
          <w:t>ing</w:t>
        </w:r>
      </w:ins>
      <w:ins w:id="112" w:author="ERCOT" w:date="2025-10-28T13:05:00Z" w16du:dateUtc="2025-10-28T18:05:00Z">
        <w:r w:rsidR="002E3B51">
          <w:rPr>
            <w:szCs w:val="20"/>
            <w:lang w:val="x-none" w:eastAsia="x-none"/>
          </w:rPr>
          <w:t xml:space="preserve"> the MIS</w:t>
        </w:r>
      </w:ins>
      <w:r w:rsidRPr="00F02AAE">
        <w:rPr>
          <w:szCs w:val="20"/>
          <w:lang w:val="x-none" w:eastAsia="x-none"/>
        </w:rPr>
        <w:t xml:space="preserve"> are not excused from obligations under the ERCOT Protocols, other than the obligations required in this Section 16.12 regarding </w:t>
      </w:r>
      <w:del w:id="113" w:author="ERCOT" w:date="2025-10-28T13:07:00Z" w16du:dateUtc="2025-10-28T18:07:00Z">
        <w:r w:rsidRPr="00F02AAE" w:rsidDel="002E3B51">
          <w:rPr>
            <w:szCs w:val="20"/>
            <w:lang w:val="x-none" w:eastAsia="x-none"/>
          </w:rPr>
          <w:delText>Digital Certificates</w:delText>
        </w:r>
      </w:del>
      <w:ins w:id="114" w:author="ERCOT" w:date="2025-10-28T13:07:00Z" w16du:dateUtc="2025-10-28T18:07:00Z">
        <w:r w:rsidR="002E3B51">
          <w:rPr>
            <w:szCs w:val="20"/>
            <w:lang w:val="x-none" w:eastAsia="x-none"/>
          </w:rPr>
          <w:t>access to the MIS</w:t>
        </w:r>
      </w:ins>
      <w:r w:rsidRPr="00F02AAE">
        <w:rPr>
          <w:szCs w:val="20"/>
          <w:lang w:val="x-none" w:eastAsia="x-none"/>
        </w:rPr>
        <w:t xml:space="preserve">.  Market Participants who opt out shall still be required to submit the </w:t>
      </w:r>
      <w:del w:id="115" w:author="ERCOT" w:date="2025-10-28T13:07:00Z" w16du:dateUtc="2025-10-28T18:07:00Z">
        <w:r w:rsidRPr="00F02AAE" w:rsidDel="002E3B51">
          <w:rPr>
            <w:szCs w:val="20"/>
            <w:lang w:val="x-none" w:eastAsia="x-none"/>
          </w:rPr>
          <w:delText>Digital Certificate</w:delText>
        </w:r>
      </w:del>
      <w:ins w:id="116" w:author="ERCOT" w:date="2025-10-28T13:07:00Z" w16du:dateUtc="2025-10-28T18:07:00Z">
        <w:r w:rsidR="002E3B51">
          <w:rPr>
            <w:szCs w:val="20"/>
            <w:lang w:val="x-none" w:eastAsia="x-none"/>
          </w:rPr>
          <w:t>MIS Access</w:t>
        </w:r>
      </w:ins>
      <w:r w:rsidRPr="00F02AAE">
        <w:rPr>
          <w:szCs w:val="20"/>
          <w:lang w:val="x-none" w:eastAsia="x-none"/>
        </w:rPr>
        <w:t xml:space="preserve"> Audit Attestation (</w:t>
      </w:r>
      <w:del w:id="117" w:author="ERCOT" w:date="2025-10-28T13:07:00Z" w16du:dateUtc="2025-10-28T18:07:00Z">
        <w:r w:rsidRPr="00F02AAE" w:rsidDel="002E3B51">
          <w:rPr>
            <w:szCs w:val="20"/>
            <w:lang w:val="x-none" w:eastAsia="x-none"/>
          </w:rPr>
          <w:delText>DCAA</w:delText>
        </w:r>
      </w:del>
      <w:ins w:id="118" w:author="ERCOT" w:date="2025-10-28T13:07:00Z" w16du:dateUtc="2025-10-28T18:07:00Z">
        <w:r w:rsidR="002E3B51">
          <w:rPr>
            <w:szCs w:val="20"/>
            <w:lang w:val="x-none" w:eastAsia="x-none"/>
          </w:rPr>
          <w:t>MAAA</w:t>
        </w:r>
      </w:ins>
      <w:r w:rsidRPr="00F02AAE">
        <w:rPr>
          <w:szCs w:val="20"/>
          <w:lang w:val="x-none" w:eastAsia="x-none"/>
        </w:rPr>
        <w:t xml:space="preserve">) required by paragraph (2) of Section 16.12.3, Market Participant Audits of User Security Administrators and </w:t>
      </w:r>
      <w:del w:id="119" w:author="ERCOT" w:date="2025-10-28T13:08:00Z" w16du:dateUtc="2025-10-28T18:08:00Z">
        <w:r w:rsidRPr="00F02AAE" w:rsidDel="002E3B51">
          <w:rPr>
            <w:szCs w:val="20"/>
            <w:lang w:val="x-none" w:eastAsia="x-none"/>
          </w:rPr>
          <w:delText>Digital Certificates</w:delText>
        </w:r>
      </w:del>
      <w:ins w:id="120" w:author="ERCOT" w:date="2025-10-28T13:08:00Z" w16du:dateUtc="2025-10-28T18:08:00Z">
        <w:r w:rsidR="002E3B51">
          <w:rPr>
            <w:szCs w:val="20"/>
            <w:lang w:val="x-none" w:eastAsia="x-none"/>
          </w:rPr>
          <w:t>MIS Access</w:t>
        </w:r>
      </w:ins>
      <w:r w:rsidRPr="00F02AAE">
        <w:rPr>
          <w:szCs w:val="20"/>
          <w:lang w:val="x-none" w:eastAsia="x-none"/>
        </w:rPr>
        <w:t xml:space="preserve">, </w:t>
      </w:r>
      <w:r w:rsidRPr="00F02AAE">
        <w:rPr>
          <w:szCs w:val="20"/>
          <w:lang w:val="x-none" w:eastAsia="x-none"/>
        </w:rPr>
        <w:lastRenderedPageBreak/>
        <w:t xml:space="preserve">for the portion of the year, if any, during which they had a USA and </w:t>
      </w:r>
      <w:del w:id="121" w:author="ERCOT" w:date="2025-10-28T13:08:00Z" w16du:dateUtc="2025-10-28T18:08:00Z">
        <w:r w:rsidRPr="00F02AAE" w:rsidDel="002E3B51">
          <w:rPr>
            <w:szCs w:val="20"/>
            <w:lang w:val="x-none" w:eastAsia="x-none"/>
          </w:rPr>
          <w:delText>Digital Certificate(s)</w:delText>
        </w:r>
      </w:del>
      <w:ins w:id="122" w:author="ERCOT" w:date="2025-10-28T13:08:00Z" w16du:dateUtc="2025-10-28T18:08:00Z">
        <w:r w:rsidR="002E3B51">
          <w:rPr>
            <w:szCs w:val="20"/>
            <w:lang w:val="x-none" w:eastAsia="x-none"/>
          </w:rPr>
          <w:t>access to the MIS beyond having access to portions of the MIS required to perform the duties of an Authorized Representative</w:t>
        </w:r>
      </w:ins>
      <w:r w:rsidRPr="00F02AAE">
        <w:rPr>
          <w:szCs w:val="20"/>
          <w:lang w:val="x-none" w:eastAsia="x-none"/>
        </w:rPr>
        <w:t>.</w:t>
      </w:r>
    </w:p>
    <w:p w14:paraId="22881D67" w14:textId="4C686D81" w:rsidR="00F02AAE" w:rsidRPr="00F02AAE" w:rsidRDefault="00F02AAE" w:rsidP="00F02AAE">
      <w:pPr>
        <w:keepNext/>
        <w:spacing w:after="240"/>
        <w:ind w:left="720" w:hanging="720"/>
        <w:rPr>
          <w:szCs w:val="20"/>
          <w:lang w:eastAsia="x-none"/>
        </w:rPr>
      </w:pPr>
      <w:r w:rsidRPr="00F02AAE">
        <w:rPr>
          <w:szCs w:val="20"/>
          <w:lang w:val="x-none" w:eastAsia="x-none"/>
        </w:rPr>
        <w:t>(6)</w:t>
      </w:r>
      <w:r w:rsidRPr="00F02AAE">
        <w:rPr>
          <w:szCs w:val="20"/>
          <w:lang w:val="x-none" w:eastAsia="x-none"/>
        </w:rPr>
        <w:tab/>
        <w:t>A Market Participant that has been granted approval by ERCOT to opt</w:t>
      </w:r>
      <w:r w:rsidRPr="00F02AAE">
        <w:rPr>
          <w:szCs w:val="20"/>
          <w:lang w:eastAsia="x-none"/>
        </w:rPr>
        <w:t xml:space="preserve"> </w:t>
      </w:r>
      <w:r w:rsidRPr="00F02AAE">
        <w:rPr>
          <w:szCs w:val="20"/>
          <w:lang w:val="x-none" w:eastAsia="x-none"/>
        </w:rPr>
        <w:t xml:space="preserve">out of designating a USA and </w:t>
      </w:r>
      <w:del w:id="123" w:author="ERCOT" w:date="2025-10-28T13:09:00Z" w16du:dateUtc="2025-10-28T18:09:00Z">
        <w:r w:rsidRPr="00F02AAE" w:rsidDel="002E3B51">
          <w:rPr>
            <w:szCs w:val="20"/>
            <w:lang w:val="x-none" w:eastAsia="x-none"/>
          </w:rPr>
          <w:delText>receiving Digital Certificates</w:delText>
        </w:r>
      </w:del>
      <w:ins w:id="124" w:author="ERCOT" w:date="2025-10-28T13:09:00Z" w16du:dateUtc="2025-10-28T18:09:00Z">
        <w:r w:rsidR="002E3B51">
          <w:rPr>
            <w:szCs w:val="20"/>
            <w:lang w:val="x-none" w:eastAsia="x-none"/>
          </w:rPr>
          <w:t>accessing the MIS</w:t>
        </w:r>
      </w:ins>
      <w:r w:rsidRPr="00F02AAE">
        <w:rPr>
          <w:szCs w:val="20"/>
          <w:lang w:val="x-none" w:eastAsia="x-none"/>
        </w:rPr>
        <w:t xml:space="preserve"> will not have access to </w:t>
      </w:r>
      <w:del w:id="125" w:author="ERCOT" w:date="2025-10-28T13:09:00Z" w16du:dateUtc="2025-10-28T18:09:00Z">
        <w:r w:rsidRPr="00F02AAE" w:rsidDel="002E3B51">
          <w:rPr>
            <w:szCs w:val="20"/>
            <w:lang w:val="x-none" w:eastAsia="x-none"/>
          </w:rPr>
          <w:delText>information that would ordinarily be retrievable with a Digital Certificate</w:delText>
        </w:r>
      </w:del>
      <w:ins w:id="126" w:author="ERCOT" w:date="2025-10-28T13:09:00Z" w16du:dateUtc="2025-10-28T18:09:00Z">
        <w:r w:rsidR="002E3B51">
          <w:rPr>
            <w:szCs w:val="20"/>
            <w:lang w:val="x-none" w:eastAsia="x-none"/>
          </w:rPr>
          <w:t>the MIS</w:t>
        </w:r>
      </w:ins>
      <w:r w:rsidRPr="00F02AAE">
        <w:rPr>
          <w:szCs w:val="20"/>
          <w:lang w:val="x-none" w:eastAsia="x-none"/>
        </w:rPr>
        <w:t>.  A Market Participant that has been granted approval by ERCOT to opt</w:t>
      </w:r>
      <w:r w:rsidRPr="00F02AAE">
        <w:rPr>
          <w:szCs w:val="20"/>
          <w:lang w:eastAsia="x-none"/>
        </w:rPr>
        <w:t xml:space="preserve"> </w:t>
      </w:r>
      <w:r w:rsidRPr="00F02AAE">
        <w:rPr>
          <w:szCs w:val="20"/>
          <w:lang w:val="x-none" w:eastAsia="x-none"/>
        </w:rPr>
        <w:t xml:space="preserve">out of designating a USA and </w:t>
      </w:r>
      <w:del w:id="127" w:author="ERCOT" w:date="2025-10-28T13:10:00Z" w16du:dateUtc="2025-10-28T18:10:00Z">
        <w:r w:rsidRPr="00F02AAE" w:rsidDel="002E3B51">
          <w:rPr>
            <w:szCs w:val="20"/>
            <w:lang w:val="x-none" w:eastAsia="x-none"/>
          </w:rPr>
          <w:delText>receiving Digital Certificates</w:delText>
        </w:r>
      </w:del>
      <w:ins w:id="128" w:author="ERCOT" w:date="2025-10-28T13:10:00Z" w16du:dateUtc="2025-10-28T18:10:00Z">
        <w:r w:rsidR="002E3B51">
          <w:rPr>
            <w:szCs w:val="20"/>
            <w:lang w:val="x-none" w:eastAsia="x-none"/>
          </w:rPr>
          <w:t>accessing the MIS</w:t>
        </w:r>
      </w:ins>
      <w:r w:rsidRPr="00F02AAE">
        <w:rPr>
          <w:szCs w:val="20"/>
          <w:lang w:val="x-none" w:eastAsia="x-none"/>
        </w:rPr>
        <w:t xml:space="preserve"> may, at any time, cancel its opt-out status by submitting an NCI form (Section 23, Form E).</w:t>
      </w:r>
      <w:bookmarkEnd w:id="53"/>
    </w:p>
    <w:p w14:paraId="5ADCB08A" w14:textId="731AC9C8" w:rsidR="00F02AAE" w:rsidRPr="00F02AAE" w:rsidRDefault="00F02AAE" w:rsidP="00F02AAE">
      <w:pPr>
        <w:keepNext/>
        <w:tabs>
          <w:tab w:val="left" w:pos="1080"/>
        </w:tabs>
        <w:spacing w:before="240" w:after="240"/>
        <w:ind w:left="1080" w:hanging="1080"/>
        <w:outlineLvl w:val="2"/>
        <w:rPr>
          <w:b/>
          <w:bCs/>
          <w:i/>
          <w:szCs w:val="20"/>
        </w:rPr>
      </w:pPr>
      <w:bookmarkStart w:id="129" w:name="_Toc390438995"/>
      <w:bookmarkStart w:id="130" w:name="_Toc405897706"/>
      <w:bookmarkStart w:id="131" w:name="_Toc415055798"/>
      <w:bookmarkStart w:id="132" w:name="_Toc415055924"/>
      <w:bookmarkStart w:id="133" w:name="_Toc415056023"/>
      <w:bookmarkStart w:id="134" w:name="_Toc415056123"/>
      <w:bookmarkStart w:id="135" w:name="_Toc184623064"/>
      <w:r w:rsidRPr="00F02AAE">
        <w:rPr>
          <w:b/>
          <w:bCs/>
          <w:i/>
          <w:szCs w:val="20"/>
        </w:rPr>
        <w:t>16.12.1</w:t>
      </w:r>
      <w:r w:rsidRPr="00F02AAE">
        <w:rPr>
          <w:b/>
          <w:bCs/>
          <w:i/>
          <w:szCs w:val="20"/>
        </w:rPr>
        <w:tab/>
        <w:t xml:space="preserve">USA Responsibilities and Qualifications for </w:t>
      </w:r>
      <w:del w:id="136" w:author="ERCOT" w:date="2025-10-28T13:10:00Z" w16du:dateUtc="2025-10-28T18:10:00Z">
        <w:r w:rsidRPr="00F02AAE" w:rsidDel="002E3B51">
          <w:rPr>
            <w:b/>
            <w:bCs/>
            <w:i/>
            <w:szCs w:val="20"/>
          </w:rPr>
          <w:delText>Digital Certificate Holders</w:delText>
        </w:r>
      </w:del>
      <w:bookmarkEnd w:id="129"/>
      <w:bookmarkEnd w:id="130"/>
      <w:bookmarkEnd w:id="131"/>
      <w:bookmarkEnd w:id="132"/>
      <w:bookmarkEnd w:id="133"/>
      <w:bookmarkEnd w:id="134"/>
      <w:bookmarkEnd w:id="135"/>
      <w:ins w:id="137" w:author="ERCOT" w:date="2025-10-28T13:10:00Z" w16du:dateUtc="2025-10-28T18:10:00Z">
        <w:r w:rsidR="002E3B51">
          <w:rPr>
            <w:b/>
            <w:bCs/>
            <w:i/>
            <w:szCs w:val="20"/>
          </w:rPr>
          <w:t>User Access to the MIS</w:t>
        </w:r>
      </w:ins>
    </w:p>
    <w:p w14:paraId="5F6D79D8" w14:textId="77777777" w:rsidR="00F02AAE" w:rsidRPr="00F02AAE" w:rsidRDefault="00F02AAE" w:rsidP="00F02AAE">
      <w:pPr>
        <w:spacing w:after="240"/>
        <w:ind w:left="720" w:hanging="720"/>
        <w:rPr>
          <w:iCs/>
          <w:szCs w:val="20"/>
        </w:rPr>
      </w:pPr>
      <w:r w:rsidRPr="00F02AAE">
        <w:rPr>
          <w:iCs/>
          <w:szCs w:val="20"/>
        </w:rPr>
        <w:t>(1)</w:t>
      </w:r>
      <w:r w:rsidRPr="00F02AAE">
        <w:rPr>
          <w:iCs/>
          <w:szCs w:val="20"/>
        </w:rPr>
        <w:tab/>
        <w:t>The USA and the Market Participant are responsible for the following:</w:t>
      </w:r>
    </w:p>
    <w:p w14:paraId="05E839E6" w14:textId="317D5195" w:rsidR="00F02AAE" w:rsidRPr="00F02AAE" w:rsidRDefault="00F02AAE" w:rsidP="00F02AAE">
      <w:pPr>
        <w:spacing w:after="240"/>
        <w:ind w:left="1440" w:hanging="720"/>
        <w:rPr>
          <w:szCs w:val="20"/>
        </w:rPr>
      </w:pPr>
      <w:r w:rsidRPr="00F02AAE">
        <w:rPr>
          <w:szCs w:val="20"/>
        </w:rPr>
        <w:t>(a)</w:t>
      </w:r>
      <w:r w:rsidRPr="00F02AAE">
        <w:rPr>
          <w:szCs w:val="20"/>
        </w:rPr>
        <w:tab/>
        <w:t xml:space="preserve">Requesting </w:t>
      </w:r>
      <w:del w:id="138" w:author="ERCOT" w:date="2025-10-28T13:10:00Z" w16du:dateUtc="2025-10-28T18:10:00Z">
        <w:r w:rsidRPr="00F02AAE" w:rsidDel="006B57EA">
          <w:rPr>
            <w:szCs w:val="20"/>
          </w:rPr>
          <w:delText>Digital Certificates</w:delText>
        </w:r>
      </w:del>
      <w:ins w:id="139" w:author="ERCOT" w:date="2025-10-28T13:10:00Z" w16du:dateUtc="2025-10-28T18:10:00Z">
        <w:r w:rsidR="006B57EA">
          <w:rPr>
            <w:szCs w:val="20"/>
          </w:rPr>
          <w:t>access to the MIS</w:t>
        </w:r>
      </w:ins>
      <w:r w:rsidRPr="00F02AAE">
        <w:rPr>
          <w:szCs w:val="20"/>
        </w:rPr>
        <w:t xml:space="preserve"> for authorized </w:t>
      </w:r>
      <w:del w:id="140" w:author="ERCOT" w:date="2025-10-28T13:10:00Z" w16du:dateUtc="2025-10-28T18:10:00Z">
        <w:r w:rsidRPr="00F02AAE" w:rsidDel="006B57EA">
          <w:rPr>
            <w:szCs w:val="20"/>
          </w:rPr>
          <w:delText>Certificate Holders</w:delText>
        </w:r>
      </w:del>
      <w:ins w:id="141" w:author="ERCOT" w:date="2025-10-28T13:10:00Z" w16du:dateUtc="2025-10-28T18:10:00Z">
        <w:r w:rsidR="006B57EA">
          <w:rPr>
            <w:szCs w:val="20"/>
          </w:rPr>
          <w:t>MIS users</w:t>
        </w:r>
      </w:ins>
      <w:r w:rsidRPr="00F02AAE">
        <w:rPr>
          <w:szCs w:val="20"/>
        </w:rPr>
        <w:t xml:space="preserve"> (either persons or programmatic interfaces) that the USA has qualified through an appropriate screening process requiring confirmation that the </w:t>
      </w:r>
      <w:del w:id="142" w:author="ERCOT" w:date="2025-10-28T13:11:00Z" w16du:dateUtc="2025-10-28T18:11:00Z">
        <w:r w:rsidRPr="00F02AAE" w:rsidDel="006B57EA">
          <w:rPr>
            <w:szCs w:val="20"/>
          </w:rPr>
          <w:delText>Certificate Holder</w:delText>
        </w:r>
      </w:del>
      <w:ins w:id="143" w:author="ERCOT" w:date="2025-10-28T13:11:00Z" w16du:dateUtc="2025-10-28T18:11:00Z">
        <w:r w:rsidR="006B57EA">
          <w:rPr>
            <w:szCs w:val="20"/>
          </w:rPr>
          <w:t>user</w:t>
        </w:r>
      </w:ins>
      <w:r w:rsidRPr="00F02AAE">
        <w:rPr>
          <w:szCs w:val="20"/>
        </w:rPr>
        <w:t xml:space="preserve"> is an employee or authorized agent (including third parties) of the Market Participant.  </w:t>
      </w:r>
      <w:del w:id="144" w:author="ERCOT" w:date="2025-10-28T13:11:00Z" w16du:dateUtc="2025-10-28T18:11:00Z">
        <w:r w:rsidRPr="00F02AAE" w:rsidDel="006B57EA">
          <w:rPr>
            <w:szCs w:val="20"/>
          </w:rPr>
          <w:delText>A Certificate Holder</w:delText>
        </w:r>
      </w:del>
      <w:ins w:id="145" w:author="ERCOT" w:date="2025-10-28T13:11:00Z" w16du:dateUtc="2025-10-28T18:11:00Z">
        <w:r w:rsidR="006B57EA">
          <w:rPr>
            <w:szCs w:val="20"/>
          </w:rPr>
          <w:t>Each user</w:t>
        </w:r>
      </w:ins>
      <w:r w:rsidRPr="00F02AAE">
        <w:rPr>
          <w:szCs w:val="20"/>
        </w:rPr>
        <w:t xml:space="preserve"> (including the USA) must be qualified as set forth below.  The Market Participant shall be liable for ensuring that each of its </w:t>
      </w:r>
      <w:del w:id="146" w:author="ERCOT" w:date="2025-10-28T13:11:00Z" w16du:dateUtc="2025-10-28T18:11:00Z">
        <w:r w:rsidRPr="00F02AAE" w:rsidDel="006B57EA">
          <w:rPr>
            <w:szCs w:val="20"/>
          </w:rPr>
          <w:delText>Certificate Holder(s)</w:delText>
        </w:r>
      </w:del>
      <w:ins w:id="147" w:author="ERCOT" w:date="2025-10-28T13:11:00Z" w16du:dateUtc="2025-10-28T18:11:00Z">
        <w:r w:rsidR="006B57EA">
          <w:rPr>
            <w:szCs w:val="20"/>
          </w:rPr>
          <w:t>MIS user</w:t>
        </w:r>
      </w:ins>
      <w:ins w:id="148" w:author="ERCOT" w:date="2025-10-28T16:39:00Z" w16du:dateUtc="2025-10-28T21:39:00Z">
        <w:r w:rsidR="00831385">
          <w:rPr>
            <w:szCs w:val="20"/>
          </w:rPr>
          <w:t>(</w:t>
        </w:r>
      </w:ins>
      <w:ins w:id="149" w:author="ERCOT" w:date="2025-10-28T13:11:00Z" w16du:dateUtc="2025-10-28T18:11:00Z">
        <w:r w:rsidR="006B57EA">
          <w:rPr>
            <w:szCs w:val="20"/>
          </w:rPr>
          <w:t>s</w:t>
        </w:r>
      </w:ins>
      <w:ins w:id="150" w:author="ERCOT" w:date="2025-10-28T16:39:00Z" w16du:dateUtc="2025-10-28T21:39:00Z">
        <w:r w:rsidR="00831385">
          <w:rPr>
            <w:szCs w:val="20"/>
          </w:rPr>
          <w:t>)</w:t>
        </w:r>
      </w:ins>
      <w:r w:rsidRPr="00F02AAE">
        <w:rPr>
          <w:szCs w:val="20"/>
        </w:rPr>
        <w:t xml:space="preserve"> meets the requirements of (i) – (v) below.</w:t>
      </w:r>
    </w:p>
    <w:p w14:paraId="3901EBA5" w14:textId="02CEF607" w:rsidR="00F02AAE" w:rsidRPr="00F02AAE" w:rsidRDefault="00F02AAE" w:rsidP="00F02AAE">
      <w:pPr>
        <w:spacing w:after="240"/>
        <w:ind w:left="2160" w:hanging="720"/>
        <w:rPr>
          <w:szCs w:val="20"/>
        </w:rPr>
      </w:pPr>
      <w:r w:rsidRPr="00F02AAE">
        <w:rPr>
          <w:szCs w:val="20"/>
        </w:rPr>
        <w:t>(i)</w:t>
      </w:r>
      <w:r w:rsidRPr="00F02AAE">
        <w:rPr>
          <w:szCs w:val="20"/>
        </w:rPr>
        <w:tab/>
        <w:t xml:space="preserve">For any employee or authorized agent </w:t>
      </w:r>
      <w:del w:id="151" w:author="ERCOT" w:date="2025-10-28T13:11:00Z" w16du:dateUtc="2025-10-28T18:11:00Z">
        <w:r w:rsidRPr="00F02AAE" w:rsidDel="006B57EA">
          <w:rPr>
            <w:szCs w:val="20"/>
          </w:rPr>
          <w:delText>receiving a Digital Certificate</w:delText>
        </w:r>
      </w:del>
      <w:ins w:id="152" w:author="ERCOT" w:date="2025-10-28T13:11:00Z" w16du:dateUtc="2025-10-28T18:11:00Z">
        <w:r w:rsidR="006B57EA">
          <w:rPr>
            <w:szCs w:val="20"/>
          </w:rPr>
          <w:t>access</w:t>
        </w:r>
      </w:ins>
      <w:ins w:id="153" w:author="ERCOT" w:date="2025-10-28T16:39:00Z" w16du:dateUtc="2025-10-28T21:39:00Z">
        <w:r w:rsidR="00831385">
          <w:rPr>
            <w:szCs w:val="20"/>
          </w:rPr>
          <w:t>ing</w:t>
        </w:r>
      </w:ins>
      <w:ins w:id="154" w:author="ERCOT" w:date="2025-10-28T13:11:00Z" w16du:dateUtc="2025-10-28T18:11:00Z">
        <w:r w:rsidR="006B57EA">
          <w:rPr>
            <w:szCs w:val="20"/>
          </w:rPr>
          <w:t xml:space="preserve"> the MIS</w:t>
        </w:r>
      </w:ins>
      <w:r w:rsidRPr="00F02AAE">
        <w:rPr>
          <w:szCs w:val="20"/>
        </w:rPr>
        <w:t xml:space="preserve">, the Market Participant shall confirm that the employee or authorized agent satisfies reasonable background review sufficient for employment or contract with the Market Participant so as to reasonably limit threat(s) to ERCOT’s market </w:t>
      </w:r>
      <w:ins w:id="155" w:author="ERCOT" w:date="2025-10-28T13:12:00Z" w16du:dateUtc="2025-10-28T18:12:00Z">
        <w:r w:rsidR="006B57EA">
          <w:rPr>
            <w:szCs w:val="20"/>
          </w:rPr>
          <w:t>and/</w:t>
        </w:r>
      </w:ins>
      <w:r w:rsidRPr="00F02AAE">
        <w:rPr>
          <w:szCs w:val="20"/>
        </w:rPr>
        <w:t xml:space="preserve">or computer systems.  The Market Participant may not request </w:t>
      </w:r>
      <w:del w:id="156" w:author="ERCOT" w:date="2025-10-28T13:12:00Z" w16du:dateUtc="2025-10-28T18:12:00Z">
        <w:r w:rsidRPr="00F02AAE" w:rsidDel="006B57EA">
          <w:rPr>
            <w:szCs w:val="20"/>
          </w:rPr>
          <w:delText>that Digital Certificates</w:delText>
        </w:r>
      </w:del>
      <w:ins w:id="157" w:author="ERCOT" w:date="2025-10-28T13:12:00Z" w16du:dateUtc="2025-10-28T18:12:00Z">
        <w:r w:rsidR="006B57EA">
          <w:rPr>
            <w:szCs w:val="20"/>
          </w:rPr>
          <w:t>access to the MIS</w:t>
        </w:r>
      </w:ins>
      <w:r w:rsidRPr="00F02AAE">
        <w:rPr>
          <w:szCs w:val="20"/>
        </w:rPr>
        <w:t xml:space="preserve"> be issued to any employee or authorized agent that it determines, after reasonable background review, poses a threat to ERCOT’s market or computer systems.  </w:t>
      </w:r>
    </w:p>
    <w:p w14:paraId="19B9F089" w14:textId="02C51B4D" w:rsidR="00F02AAE" w:rsidRPr="00F02AAE" w:rsidRDefault="00F02AAE" w:rsidP="00F02AAE">
      <w:pPr>
        <w:spacing w:after="240"/>
        <w:ind w:left="2160" w:hanging="720"/>
        <w:rPr>
          <w:szCs w:val="20"/>
        </w:rPr>
      </w:pPr>
      <w:r w:rsidRPr="00F02AAE">
        <w:rPr>
          <w:szCs w:val="20"/>
        </w:rPr>
        <w:t>(ii)</w:t>
      </w:r>
      <w:r w:rsidRPr="00F02AAE">
        <w:rPr>
          <w:szCs w:val="20"/>
        </w:rPr>
        <w:tab/>
        <w:t xml:space="preserve">The </w:t>
      </w:r>
      <w:del w:id="158" w:author="ERCOT" w:date="2025-10-28T13:12:00Z" w16du:dateUtc="2025-10-28T18:12:00Z">
        <w:r w:rsidRPr="00F02AAE" w:rsidDel="006B57EA">
          <w:rPr>
            <w:szCs w:val="20"/>
          </w:rPr>
          <w:delText>Certificate Holder</w:delText>
        </w:r>
      </w:del>
      <w:ins w:id="159" w:author="ERCOT" w:date="2025-10-28T13:12:00Z" w16du:dateUtc="2025-10-28T18:12:00Z">
        <w:r w:rsidR="006B57EA">
          <w:rPr>
            <w:szCs w:val="20"/>
          </w:rPr>
          <w:t>MIS user</w:t>
        </w:r>
      </w:ins>
      <w:r w:rsidRPr="00F02AAE">
        <w:rPr>
          <w:szCs w:val="20"/>
        </w:rPr>
        <w:t xml:space="preserve"> is aware of the rules and restrictions relating to </w:t>
      </w:r>
      <w:del w:id="160" w:author="ERCOT" w:date="2025-10-28T13:12:00Z" w16du:dateUtc="2025-10-28T18:12:00Z">
        <w:r w:rsidRPr="00F02AAE" w:rsidDel="006B57EA">
          <w:rPr>
            <w:szCs w:val="20"/>
          </w:rPr>
          <w:delText>the use of Digital Certificates</w:delText>
        </w:r>
      </w:del>
      <w:ins w:id="161" w:author="ERCOT" w:date="2025-10-28T13:12:00Z" w16du:dateUtc="2025-10-28T18:12:00Z">
        <w:r w:rsidR="006B57EA">
          <w:rPr>
            <w:szCs w:val="20"/>
          </w:rPr>
          <w:t>access to the MIS</w:t>
        </w:r>
      </w:ins>
      <w:r w:rsidRPr="00F02AAE">
        <w:rPr>
          <w:szCs w:val="20"/>
        </w:rPr>
        <w:t xml:space="preserve">.  </w:t>
      </w:r>
    </w:p>
    <w:p w14:paraId="0D4D7836" w14:textId="375CFBD9" w:rsidR="00F02AAE" w:rsidRPr="00F02AAE" w:rsidRDefault="00F02AAE" w:rsidP="00F02AAE">
      <w:pPr>
        <w:spacing w:after="240"/>
        <w:ind w:left="2160" w:hanging="720"/>
        <w:rPr>
          <w:b/>
          <w:i/>
          <w:szCs w:val="20"/>
        </w:rPr>
      </w:pPr>
      <w:r w:rsidRPr="00F02AAE">
        <w:rPr>
          <w:szCs w:val="20"/>
        </w:rPr>
        <w:t>(iii)</w:t>
      </w:r>
      <w:r w:rsidRPr="00F02AAE">
        <w:rPr>
          <w:szCs w:val="20"/>
        </w:rPr>
        <w:tab/>
        <w:t xml:space="preserve">The </w:t>
      </w:r>
      <w:del w:id="162" w:author="ERCOT" w:date="2025-10-28T13:12:00Z" w16du:dateUtc="2025-10-28T18:12:00Z">
        <w:r w:rsidRPr="00F02AAE" w:rsidDel="006B57EA">
          <w:rPr>
            <w:szCs w:val="20"/>
          </w:rPr>
          <w:delText>Certificate Holder</w:delText>
        </w:r>
      </w:del>
      <w:ins w:id="163" w:author="ERCOT" w:date="2025-10-28T13:12:00Z" w16du:dateUtc="2025-10-28T18:12:00Z">
        <w:r w:rsidR="006B57EA">
          <w:rPr>
            <w:szCs w:val="20"/>
          </w:rPr>
          <w:t>MIS</w:t>
        </w:r>
      </w:ins>
      <w:ins w:id="164" w:author="ERCOT" w:date="2025-10-28T13:13:00Z" w16du:dateUtc="2025-10-28T18:13:00Z">
        <w:r w:rsidR="006B57EA">
          <w:rPr>
            <w:szCs w:val="20"/>
          </w:rPr>
          <w:t xml:space="preserve"> user</w:t>
        </w:r>
      </w:ins>
      <w:r w:rsidRPr="00F02AAE">
        <w:rPr>
          <w:szCs w:val="20"/>
        </w:rPr>
        <w:t xml:space="preserve"> is eligible to review and receive technology and software under applicable export control laws and regulations.  ERCOT shall post links to such laws and regulations on the ERCOT website. </w:t>
      </w:r>
    </w:p>
    <w:p w14:paraId="70096B2F" w14:textId="0BA67BEF" w:rsidR="00F02AAE" w:rsidRPr="00F02AAE" w:rsidRDefault="00F02AAE" w:rsidP="00F02AAE">
      <w:pPr>
        <w:spacing w:after="240"/>
        <w:ind w:left="2160" w:hanging="720"/>
        <w:rPr>
          <w:szCs w:val="20"/>
        </w:rPr>
      </w:pPr>
      <w:r w:rsidRPr="00F02AAE">
        <w:rPr>
          <w:szCs w:val="20"/>
        </w:rPr>
        <w:t>(iv)</w:t>
      </w:r>
      <w:r w:rsidRPr="00F02AAE">
        <w:rPr>
          <w:szCs w:val="20"/>
        </w:rPr>
        <w:tab/>
        <w:t xml:space="preserve">The Market Participant has conducted a reasonable review of the </w:t>
      </w:r>
      <w:del w:id="165" w:author="ERCOT" w:date="2025-10-28T13:13:00Z" w16du:dateUtc="2025-10-28T18:13:00Z">
        <w:r w:rsidRPr="00F02AAE" w:rsidDel="006B57EA">
          <w:rPr>
            <w:szCs w:val="20"/>
          </w:rPr>
          <w:delText>Certificate Holder</w:delText>
        </w:r>
      </w:del>
      <w:ins w:id="166" w:author="ERCOT" w:date="2025-10-28T13:13:00Z" w16du:dateUtc="2025-10-28T18:13:00Z">
        <w:r w:rsidR="006B57EA">
          <w:rPr>
            <w:szCs w:val="20"/>
          </w:rPr>
          <w:t>MIS user</w:t>
        </w:r>
      </w:ins>
      <w:r w:rsidRPr="00F02AAE">
        <w:rPr>
          <w:szCs w:val="20"/>
        </w:rPr>
        <w:t xml:space="preserve"> and has confirmed that the </w:t>
      </w:r>
      <w:del w:id="167" w:author="ERCOT" w:date="2025-10-28T13:13:00Z" w16du:dateUtc="2025-10-28T18:13:00Z">
        <w:r w:rsidRPr="00F02AAE" w:rsidDel="006B57EA">
          <w:rPr>
            <w:szCs w:val="20"/>
          </w:rPr>
          <w:delText>Certificate Holder</w:delText>
        </w:r>
      </w:del>
      <w:ins w:id="168" w:author="ERCOT" w:date="2025-10-28T13:13:00Z" w16du:dateUtc="2025-10-28T18:13:00Z">
        <w:r w:rsidR="006B57EA">
          <w:rPr>
            <w:szCs w:val="20"/>
          </w:rPr>
          <w:t>MIS user</w:t>
        </w:r>
      </w:ins>
      <w:r w:rsidRPr="00F02AAE">
        <w:rPr>
          <w:szCs w:val="20"/>
        </w:rPr>
        <w:t xml:space="preserve"> is not on any U.S. terrorist threat lists such as the Consolidated Screening List or the Federal Bureau of Investigation Most </w:t>
      </w:r>
      <w:r w:rsidRPr="00F02AAE">
        <w:rPr>
          <w:szCs w:val="20"/>
        </w:rPr>
        <w:lastRenderedPageBreak/>
        <w:t xml:space="preserve">Wanted Terrorists List.  ERCOT will post links to relevant lists on the ERCOT website.  </w:t>
      </w:r>
    </w:p>
    <w:p w14:paraId="3461D36D" w14:textId="5A0E9338" w:rsidR="00F02AAE" w:rsidRPr="00F02AAE" w:rsidRDefault="00F02AAE" w:rsidP="00F02AAE">
      <w:pPr>
        <w:spacing w:after="240"/>
        <w:ind w:left="2160" w:hanging="720"/>
        <w:rPr>
          <w:szCs w:val="20"/>
        </w:rPr>
      </w:pPr>
      <w:r w:rsidRPr="00F02AAE">
        <w:rPr>
          <w:szCs w:val="20"/>
        </w:rPr>
        <w:t>(v)</w:t>
      </w:r>
      <w:r w:rsidRPr="00F02AAE">
        <w:rPr>
          <w:szCs w:val="20"/>
        </w:rPr>
        <w:tab/>
        <w:t xml:space="preserve">The </w:t>
      </w:r>
      <w:del w:id="169" w:author="ERCOT" w:date="2025-10-28T13:13:00Z" w16du:dateUtc="2025-10-28T18:13:00Z">
        <w:r w:rsidRPr="00F02AAE" w:rsidDel="006B57EA">
          <w:rPr>
            <w:szCs w:val="20"/>
          </w:rPr>
          <w:delText>Certificate Holder</w:delText>
        </w:r>
      </w:del>
      <w:ins w:id="170" w:author="ERCOT" w:date="2025-10-28T13:13:00Z" w16du:dateUtc="2025-10-28T18:13:00Z">
        <w:r w:rsidR="006B57EA">
          <w:rPr>
            <w:szCs w:val="20"/>
          </w:rPr>
          <w:t>MIS user</w:t>
        </w:r>
      </w:ins>
      <w:r w:rsidRPr="00F02AAE">
        <w:rPr>
          <w:szCs w:val="20"/>
        </w:rPr>
        <w:t xml:space="preserve"> does not violate the conditions of use specified by the </w:t>
      </w:r>
      <w:del w:id="171" w:author="ERCOT" w:date="2025-10-28T13:13:00Z" w16du:dateUtc="2025-10-28T18:13:00Z">
        <w:r w:rsidRPr="00F02AAE" w:rsidDel="006B57EA">
          <w:rPr>
            <w:szCs w:val="20"/>
          </w:rPr>
          <w:delText xml:space="preserve">software </w:delText>
        </w:r>
      </w:del>
      <w:ins w:id="172" w:author="ERCOT" w:date="2025-10-28T13:13:00Z" w16du:dateUtc="2025-10-28T18:13:00Z">
        <w:r w:rsidR="006B57EA">
          <w:rPr>
            <w:szCs w:val="20"/>
          </w:rPr>
          <w:t xml:space="preserve">ERCOT-approved </w:t>
        </w:r>
      </w:ins>
      <w:ins w:id="173" w:author="ERCOT" w:date="2025-10-28T13:14:00Z" w16du:dateUtc="2025-10-28T18:14:00Z">
        <w:r w:rsidR="006B57EA">
          <w:rPr>
            <w:szCs w:val="20"/>
          </w:rPr>
          <w:t>multi-factor authentication (MFA)</w:t>
        </w:r>
      </w:ins>
      <w:ins w:id="174" w:author="ERCOT" w:date="2025-10-28T13:13:00Z" w16du:dateUtc="2025-10-28T18:13:00Z">
        <w:r w:rsidR="006B57EA" w:rsidRPr="00F02AAE">
          <w:rPr>
            <w:szCs w:val="20"/>
          </w:rPr>
          <w:t xml:space="preserve"> </w:t>
        </w:r>
      </w:ins>
      <w:r w:rsidRPr="00F02AAE">
        <w:rPr>
          <w:szCs w:val="20"/>
        </w:rPr>
        <w:t>vendor</w:t>
      </w:r>
      <w:ins w:id="175" w:author="ERCOT" w:date="2025-10-28T13:14:00Z" w16du:dateUtc="2025-10-28T18:14:00Z">
        <w:r w:rsidR="006B57EA">
          <w:rPr>
            <w:szCs w:val="20"/>
          </w:rPr>
          <w:t>s</w:t>
        </w:r>
      </w:ins>
      <w:r w:rsidRPr="00F02AAE">
        <w:rPr>
          <w:szCs w:val="20"/>
        </w:rPr>
        <w:t xml:space="preserve"> that provide</w:t>
      </w:r>
      <w:del w:id="176" w:author="ERCOT" w:date="2025-10-28T14:22:00Z" w16du:dateUtc="2025-10-28T19:22:00Z">
        <w:r w:rsidRPr="00F02AAE" w:rsidDel="00F7127D">
          <w:rPr>
            <w:szCs w:val="20"/>
          </w:rPr>
          <w:delText>s</w:delText>
        </w:r>
      </w:del>
      <w:r w:rsidRPr="00F02AAE">
        <w:rPr>
          <w:szCs w:val="20"/>
        </w:rPr>
        <w:t xml:space="preserve"> the </w:t>
      </w:r>
      <w:del w:id="177" w:author="ERCOT" w:date="2025-10-28T13:14:00Z" w16du:dateUtc="2025-10-28T18:14:00Z">
        <w:r w:rsidRPr="00F02AAE" w:rsidDel="006B57EA">
          <w:rPr>
            <w:szCs w:val="20"/>
          </w:rPr>
          <w:delText>Digital Certificates</w:delText>
        </w:r>
      </w:del>
      <w:ins w:id="178" w:author="ERCOT" w:date="2025-10-28T13:14:00Z" w16du:dateUtc="2025-10-28T18:14:00Z">
        <w:r w:rsidR="006B57EA">
          <w:rPr>
            <w:szCs w:val="20"/>
          </w:rPr>
          <w:t>access to the MIS</w:t>
        </w:r>
      </w:ins>
      <w:r w:rsidRPr="00F02AAE">
        <w:rPr>
          <w:szCs w:val="20"/>
        </w:rPr>
        <w:t xml:space="preserve"> for the Market Participant’s use and provided to the </w:t>
      </w:r>
      <w:del w:id="179" w:author="ERCOT" w:date="2025-10-28T13:15:00Z" w16du:dateUtc="2025-10-28T18:15:00Z">
        <w:r w:rsidRPr="00F02AAE" w:rsidDel="006B57EA">
          <w:rPr>
            <w:szCs w:val="20"/>
          </w:rPr>
          <w:delText>Certificate Holder</w:delText>
        </w:r>
      </w:del>
      <w:ins w:id="180" w:author="ERCOT" w:date="2025-10-28T13:15:00Z" w16du:dateUtc="2025-10-28T18:15:00Z">
        <w:r w:rsidR="006B57EA">
          <w:rPr>
            <w:szCs w:val="20"/>
          </w:rPr>
          <w:t>MIS user</w:t>
        </w:r>
      </w:ins>
      <w:r w:rsidRPr="00F02AAE">
        <w:rPr>
          <w:szCs w:val="20"/>
        </w:rPr>
        <w:t>.  ERCOT will post links to relevant conditions of use on the ERCOT website.</w:t>
      </w:r>
    </w:p>
    <w:p w14:paraId="27F8BF10" w14:textId="4B79A014" w:rsidR="00F02AAE" w:rsidRPr="00F02AAE" w:rsidRDefault="00F02AAE" w:rsidP="00F02AAE">
      <w:pPr>
        <w:spacing w:after="240"/>
        <w:ind w:left="1440" w:hanging="720"/>
        <w:rPr>
          <w:szCs w:val="20"/>
        </w:rPr>
      </w:pPr>
      <w:r w:rsidRPr="00F02AAE">
        <w:rPr>
          <w:szCs w:val="20"/>
        </w:rPr>
        <w:t>(b)</w:t>
      </w:r>
      <w:r w:rsidRPr="00F02AAE">
        <w:rPr>
          <w:szCs w:val="20"/>
        </w:rPr>
        <w:tab/>
        <w:t xml:space="preserve">Requesting revocation of </w:t>
      </w:r>
      <w:del w:id="181" w:author="ERCOT" w:date="2025-10-28T13:15:00Z" w16du:dateUtc="2025-10-28T18:15:00Z">
        <w:r w:rsidRPr="00F02AAE" w:rsidDel="006B57EA">
          <w:rPr>
            <w:szCs w:val="20"/>
          </w:rPr>
          <w:delText>Digital Certificates</w:delText>
        </w:r>
      </w:del>
      <w:ins w:id="182" w:author="ERCOT" w:date="2025-10-28T13:15:00Z" w16du:dateUtc="2025-10-28T18:15:00Z">
        <w:r w:rsidR="006B57EA">
          <w:rPr>
            <w:szCs w:val="20"/>
          </w:rPr>
          <w:t>access to the MIS</w:t>
        </w:r>
      </w:ins>
      <w:r w:rsidRPr="00F02AAE">
        <w:rPr>
          <w:szCs w:val="20"/>
        </w:rPr>
        <w:t xml:space="preserve">.  The Market Participant or USA shall request revocation of </w:t>
      </w:r>
      <w:del w:id="183" w:author="ERCOT" w:date="2025-10-28T13:16:00Z" w16du:dateUtc="2025-10-28T18:16:00Z">
        <w:r w:rsidRPr="00F02AAE" w:rsidDel="006B57EA">
          <w:rPr>
            <w:szCs w:val="20"/>
          </w:rPr>
          <w:delText>Digital Certificates</w:delText>
        </w:r>
      </w:del>
      <w:ins w:id="184" w:author="ERCOT" w:date="2025-10-28T13:16:00Z" w16du:dateUtc="2025-10-28T18:16:00Z">
        <w:r w:rsidR="006B57EA">
          <w:rPr>
            <w:szCs w:val="20"/>
          </w:rPr>
          <w:t>access to the MIS</w:t>
        </w:r>
      </w:ins>
      <w:r w:rsidRPr="00F02AAE">
        <w:rPr>
          <w:szCs w:val="20"/>
        </w:rPr>
        <w:t xml:space="preserve"> by proceeding with the ERCOT </w:t>
      </w:r>
      <w:del w:id="185" w:author="ERCOT" w:date="2025-10-28T13:16:00Z" w16du:dateUtc="2025-10-28T18:16:00Z">
        <w:r w:rsidRPr="00F02AAE" w:rsidDel="006B57EA">
          <w:rPr>
            <w:szCs w:val="20"/>
          </w:rPr>
          <w:delText>Digital Certificate</w:delText>
        </w:r>
      </w:del>
      <w:ins w:id="186" w:author="ERCOT" w:date="2025-10-28T13:16:00Z" w16du:dateUtc="2025-10-28T18:16:00Z">
        <w:r w:rsidR="006B57EA">
          <w:rPr>
            <w:szCs w:val="20"/>
          </w:rPr>
          <w:t>MIS access</w:t>
        </w:r>
      </w:ins>
      <w:r w:rsidRPr="00F02AAE">
        <w:rPr>
          <w:szCs w:val="20"/>
        </w:rPr>
        <w:t xml:space="preserve"> revocation process as described in the </w:t>
      </w:r>
      <w:del w:id="187" w:author="ERCOT" w:date="2025-10-28T13:16:00Z" w16du:dateUtc="2025-10-28T18:16:00Z">
        <w:r w:rsidRPr="00F02AAE" w:rsidDel="006B57EA">
          <w:rPr>
            <w:szCs w:val="20"/>
          </w:rPr>
          <w:delText>Digital Certificate</w:delText>
        </w:r>
      </w:del>
      <w:ins w:id="188" w:author="ERCOT" w:date="2025-10-28T13:16:00Z" w16du:dateUtc="2025-10-28T18:16:00Z">
        <w:r w:rsidR="006B57EA">
          <w:rPr>
            <w:szCs w:val="20"/>
          </w:rPr>
          <w:t>ERCOT Identity and Access Management</w:t>
        </w:r>
      </w:ins>
      <w:r w:rsidRPr="00F02AAE">
        <w:rPr>
          <w:szCs w:val="20"/>
        </w:rPr>
        <w:t xml:space="preserve"> User Guide.  The Market Participant or USA shall request revocation of </w:t>
      </w:r>
      <w:del w:id="189" w:author="ERCOT" w:date="2025-10-28T13:17:00Z" w16du:dateUtc="2025-10-28T18:17:00Z">
        <w:r w:rsidRPr="00F02AAE" w:rsidDel="006B57EA">
          <w:rPr>
            <w:szCs w:val="20"/>
          </w:rPr>
          <w:delText>a Digital Certificate</w:delText>
        </w:r>
      </w:del>
      <w:ins w:id="190" w:author="ERCOT" w:date="2025-10-28T13:17:00Z" w16du:dateUtc="2025-10-28T18:17:00Z">
        <w:r w:rsidR="006B57EA">
          <w:rPr>
            <w:szCs w:val="20"/>
          </w:rPr>
          <w:t xml:space="preserve">MIS </w:t>
        </w:r>
      </w:ins>
      <w:ins w:id="191" w:author="ERCOT" w:date="2025-10-28T16:39:00Z" w16du:dateUtc="2025-10-28T21:39:00Z">
        <w:r w:rsidR="00831385">
          <w:rPr>
            <w:szCs w:val="20"/>
          </w:rPr>
          <w:t>a</w:t>
        </w:r>
      </w:ins>
      <w:ins w:id="192" w:author="ERCOT" w:date="2025-10-28T13:17:00Z" w16du:dateUtc="2025-10-28T18:17:00Z">
        <w:r w:rsidR="006B57EA">
          <w:rPr>
            <w:szCs w:val="20"/>
          </w:rPr>
          <w:t>ccess</w:t>
        </w:r>
      </w:ins>
      <w:r w:rsidRPr="00F02AAE">
        <w:rPr>
          <w:szCs w:val="20"/>
        </w:rPr>
        <w:t xml:space="preserve"> under any of the following conditions:</w:t>
      </w:r>
    </w:p>
    <w:p w14:paraId="0CC680B6" w14:textId="77777777" w:rsidR="00F02AAE" w:rsidRPr="00F02AAE" w:rsidRDefault="00F02AAE" w:rsidP="00F02AAE">
      <w:pPr>
        <w:spacing w:after="240"/>
        <w:ind w:left="2160" w:hanging="720"/>
        <w:rPr>
          <w:szCs w:val="20"/>
        </w:rPr>
      </w:pPr>
      <w:r w:rsidRPr="00F02AAE">
        <w:rPr>
          <w:szCs w:val="20"/>
        </w:rPr>
        <w:t>(i)</w:t>
      </w:r>
      <w:r w:rsidRPr="00F02AAE">
        <w:rPr>
          <w:szCs w:val="20"/>
        </w:rPr>
        <w:tab/>
        <w:t>As soon as possible but no later than three Business Days after:</w:t>
      </w:r>
    </w:p>
    <w:p w14:paraId="36448CED" w14:textId="773B8380" w:rsidR="00F02AAE" w:rsidRPr="00F02AAE" w:rsidRDefault="00F02AAE" w:rsidP="00F02AAE">
      <w:pPr>
        <w:spacing w:after="240"/>
        <w:ind w:left="2880" w:hanging="720"/>
        <w:rPr>
          <w:szCs w:val="20"/>
        </w:rPr>
      </w:pPr>
      <w:r w:rsidRPr="00F02AAE">
        <w:rPr>
          <w:szCs w:val="20"/>
        </w:rPr>
        <w:t>(A)</w:t>
      </w:r>
      <w:r w:rsidRPr="00F02AAE">
        <w:rPr>
          <w:szCs w:val="20"/>
        </w:rPr>
        <w:tab/>
        <w:t>A</w:t>
      </w:r>
      <w:ins w:id="193" w:author="ERCOT" w:date="2025-10-28T13:29:00Z" w16du:dateUtc="2025-10-28T18:29:00Z">
        <w:r w:rsidR="004C5B5A">
          <w:rPr>
            <w:szCs w:val="20"/>
          </w:rPr>
          <w:t>n</w:t>
        </w:r>
      </w:ins>
      <w:r w:rsidRPr="00F02AAE">
        <w:rPr>
          <w:szCs w:val="20"/>
        </w:rPr>
        <w:t xml:space="preserve"> </w:t>
      </w:r>
      <w:del w:id="194" w:author="ERCOT" w:date="2025-10-28T13:29:00Z" w16du:dateUtc="2025-10-28T18:29:00Z">
        <w:r w:rsidRPr="00F02AAE" w:rsidDel="004C5B5A">
          <w:rPr>
            <w:szCs w:val="20"/>
          </w:rPr>
          <w:delText>Certificate Holder</w:delText>
        </w:r>
      </w:del>
      <w:ins w:id="195" w:author="ERCOT" w:date="2025-10-28T13:29:00Z" w16du:dateUtc="2025-10-28T18:29:00Z">
        <w:r w:rsidR="004C5B5A">
          <w:rPr>
            <w:szCs w:val="20"/>
          </w:rPr>
          <w:t>MIS user</w:t>
        </w:r>
      </w:ins>
      <w:r w:rsidRPr="00F02AAE">
        <w:rPr>
          <w:szCs w:val="20"/>
        </w:rPr>
        <w:t xml:space="preserve"> ceases employment with the Market Participant; or</w:t>
      </w:r>
    </w:p>
    <w:p w14:paraId="7EDF2C85" w14:textId="09C56DFC" w:rsidR="00F02AAE" w:rsidRPr="00F02AAE" w:rsidRDefault="00F02AAE" w:rsidP="00F02AAE">
      <w:pPr>
        <w:spacing w:after="240"/>
        <w:ind w:left="2880" w:hanging="720"/>
        <w:rPr>
          <w:szCs w:val="20"/>
        </w:rPr>
      </w:pPr>
      <w:r w:rsidRPr="00F02AAE">
        <w:rPr>
          <w:szCs w:val="20"/>
        </w:rPr>
        <w:t>(B)</w:t>
      </w:r>
      <w:r w:rsidRPr="00F02AAE">
        <w:rPr>
          <w:szCs w:val="20"/>
        </w:rPr>
        <w:tab/>
        <w:t>The Market Participant becomes aware that a</w:t>
      </w:r>
      <w:ins w:id="196" w:author="ERCOT" w:date="2025-10-28T13:29:00Z" w16du:dateUtc="2025-10-28T18:29:00Z">
        <w:r w:rsidR="004C5B5A">
          <w:rPr>
            <w:szCs w:val="20"/>
          </w:rPr>
          <w:t>n</w:t>
        </w:r>
      </w:ins>
      <w:r w:rsidRPr="00F02AAE">
        <w:rPr>
          <w:szCs w:val="20"/>
        </w:rPr>
        <w:t xml:space="preserve"> </w:t>
      </w:r>
      <w:del w:id="197" w:author="ERCOT" w:date="2025-10-28T13:29:00Z" w16du:dateUtc="2025-10-28T18:29:00Z">
        <w:r w:rsidRPr="00F02AAE" w:rsidDel="004C5B5A">
          <w:rPr>
            <w:szCs w:val="20"/>
          </w:rPr>
          <w:delText>Certificate Holder</w:delText>
        </w:r>
      </w:del>
      <w:ins w:id="198" w:author="ERCOT" w:date="2025-10-28T13:29:00Z" w16du:dateUtc="2025-10-28T18:29:00Z">
        <w:r w:rsidR="004C5B5A">
          <w:rPr>
            <w:szCs w:val="20"/>
          </w:rPr>
          <w:t>MIS user</w:t>
        </w:r>
      </w:ins>
      <w:r w:rsidRPr="00F02AAE">
        <w:rPr>
          <w:szCs w:val="20"/>
        </w:rPr>
        <w:t xml:space="preserve"> is changing job functions (pursuant to a reasonable process for identifying when job function changes occur) so that the </w:t>
      </w:r>
      <w:del w:id="199" w:author="ERCOT" w:date="2025-10-28T13:30:00Z" w16du:dateUtc="2025-10-28T18:30:00Z">
        <w:r w:rsidRPr="00F02AAE" w:rsidDel="004C5B5A">
          <w:rPr>
            <w:szCs w:val="20"/>
          </w:rPr>
          <w:delText>Certificate Holder</w:delText>
        </w:r>
      </w:del>
      <w:ins w:id="200" w:author="ERCOT" w:date="2025-10-28T13:30:00Z" w16du:dateUtc="2025-10-28T18:30:00Z">
        <w:r w:rsidR="004C5B5A">
          <w:rPr>
            <w:szCs w:val="20"/>
          </w:rPr>
          <w:t>MIS user</w:t>
        </w:r>
      </w:ins>
      <w:r w:rsidRPr="00F02AAE">
        <w:rPr>
          <w:szCs w:val="20"/>
        </w:rPr>
        <w:t xml:space="preserve"> no longer needs </w:t>
      </w:r>
      <w:del w:id="201" w:author="ERCOT" w:date="2025-10-28T13:30:00Z" w16du:dateUtc="2025-10-28T18:30:00Z">
        <w:r w:rsidRPr="00F02AAE" w:rsidDel="004C5B5A">
          <w:rPr>
            <w:szCs w:val="20"/>
          </w:rPr>
          <w:delText>the Digital Certificate</w:delText>
        </w:r>
      </w:del>
      <w:ins w:id="202" w:author="ERCOT" w:date="2025-10-28T13:30:00Z" w16du:dateUtc="2025-10-28T18:30:00Z">
        <w:r w:rsidR="004C5B5A">
          <w:rPr>
            <w:szCs w:val="20"/>
          </w:rPr>
          <w:t>access to the MIS</w:t>
        </w:r>
      </w:ins>
      <w:r w:rsidRPr="00F02AAE">
        <w:rPr>
          <w:szCs w:val="20"/>
        </w:rPr>
        <w:t xml:space="preserve">; </w:t>
      </w:r>
    </w:p>
    <w:p w14:paraId="52BBF502" w14:textId="0702F65E" w:rsidR="00F02AAE" w:rsidRPr="00F02AAE" w:rsidRDefault="00F02AAE" w:rsidP="00F02AAE">
      <w:pPr>
        <w:spacing w:after="240"/>
        <w:ind w:left="2160" w:hanging="720"/>
        <w:rPr>
          <w:szCs w:val="20"/>
        </w:rPr>
      </w:pPr>
      <w:r w:rsidRPr="00F02AAE">
        <w:rPr>
          <w:szCs w:val="20"/>
        </w:rPr>
        <w:t>(ii)</w:t>
      </w:r>
      <w:r w:rsidRPr="00F02AAE">
        <w:rPr>
          <w:szCs w:val="20"/>
        </w:rPr>
        <w:tab/>
        <w:t xml:space="preserve">As soon as possible, but no later than five Business Days, after the Market Participant becomes aware (pursuant to a reasonable process for identifying violations) that the </w:t>
      </w:r>
      <w:del w:id="203" w:author="ERCOT" w:date="2025-10-28T13:31:00Z" w16du:dateUtc="2025-10-28T18:31:00Z">
        <w:r w:rsidRPr="00F02AAE" w:rsidDel="004C5B5A">
          <w:rPr>
            <w:szCs w:val="20"/>
          </w:rPr>
          <w:delText>Certificate Holder</w:delText>
        </w:r>
      </w:del>
      <w:ins w:id="204" w:author="ERCOT" w:date="2025-10-28T13:31:00Z" w16du:dateUtc="2025-10-28T18:31:00Z">
        <w:r w:rsidR="004C5B5A">
          <w:rPr>
            <w:szCs w:val="20"/>
          </w:rPr>
          <w:t>MIS user</w:t>
        </w:r>
      </w:ins>
      <w:r w:rsidRPr="00F02AAE">
        <w:rPr>
          <w:szCs w:val="20"/>
        </w:rPr>
        <w:t xml:space="preserve"> has violated any of the following conditions of </w:t>
      </w:r>
      <w:del w:id="205" w:author="ERCOT" w:date="2025-10-28T13:31:00Z" w16du:dateUtc="2025-10-28T18:31:00Z">
        <w:r w:rsidRPr="00F02AAE" w:rsidDel="004C5B5A">
          <w:rPr>
            <w:szCs w:val="20"/>
          </w:rPr>
          <w:delText>use of a Digital Certificate</w:delText>
        </w:r>
      </w:del>
      <w:ins w:id="206" w:author="ERCOT" w:date="2025-10-28T13:31:00Z" w16du:dateUtc="2025-10-28T18:31:00Z">
        <w:r w:rsidR="004C5B5A">
          <w:rPr>
            <w:szCs w:val="20"/>
          </w:rPr>
          <w:t>access to the MIS</w:t>
        </w:r>
      </w:ins>
      <w:r w:rsidRPr="00F02AAE">
        <w:rPr>
          <w:szCs w:val="20"/>
        </w:rPr>
        <w:t xml:space="preserve">: </w:t>
      </w:r>
    </w:p>
    <w:p w14:paraId="0FB32FF6" w14:textId="77777777" w:rsidR="00F02AAE" w:rsidRPr="00F02AAE" w:rsidRDefault="00F02AAE" w:rsidP="00F02AAE">
      <w:pPr>
        <w:spacing w:after="240"/>
        <w:ind w:left="2880" w:hanging="720"/>
        <w:rPr>
          <w:szCs w:val="20"/>
        </w:rPr>
      </w:pPr>
      <w:r w:rsidRPr="00F02AAE">
        <w:rPr>
          <w:szCs w:val="20"/>
        </w:rPr>
        <w:t>(A)</w:t>
      </w:r>
      <w:r w:rsidRPr="00F02AAE">
        <w:rPr>
          <w:szCs w:val="20"/>
        </w:rPr>
        <w:tab/>
        <w:t>Violating the requirements if any of paragraph (1)(a)(i) – (v) above;</w:t>
      </w:r>
    </w:p>
    <w:p w14:paraId="6843A8DC" w14:textId="5B65A66A" w:rsidR="00F02AAE" w:rsidRPr="00F02AAE" w:rsidRDefault="00F02AAE" w:rsidP="00F02AAE">
      <w:pPr>
        <w:spacing w:after="240"/>
        <w:ind w:left="2880" w:hanging="720"/>
        <w:rPr>
          <w:szCs w:val="20"/>
        </w:rPr>
      </w:pPr>
      <w:r w:rsidRPr="00F02AAE">
        <w:rPr>
          <w:szCs w:val="20"/>
        </w:rPr>
        <w:t>(B)</w:t>
      </w:r>
      <w:r w:rsidRPr="00F02AAE">
        <w:rPr>
          <w:szCs w:val="20"/>
        </w:rPr>
        <w:tab/>
        <w:t xml:space="preserve">Using </w:t>
      </w:r>
      <w:del w:id="207" w:author="ERCOT" w:date="2025-10-28T13:31:00Z" w16du:dateUtc="2025-10-28T18:31:00Z">
        <w:r w:rsidRPr="00F02AAE" w:rsidDel="004C5B5A">
          <w:rPr>
            <w:szCs w:val="20"/>
          </w:rPr>
          <w:delText>the Digital Certificate</w:delText>
        </w:r>
      </w:del>
      <w:ins w:id="208" w:author="ERCOT" w:date="2025-10-28T13:31:00Z" w16du:dateUtc="2025-10-28T18:31:00Z">
        <w:r w:rsidR="004C5B5A">
          <w:rPr>
            <w:szCs w:val="20"/>
          </w:rPr>
          <w:t>access to the MIS</w:t>
        </w:r>
      </w:ins>
      <w:r w:rsidRPr="00F02AAE">
        <w:rPr>
          <w:szCs w:val="20"/>
        </w:rPr>
        <w:t xml:space="preserve"> for any unauthorized purpose; or </w:t>
      </w:r>
    </w:p>
    <w:p w14:paraId="06B1FE7B" w14:textId="05AA099D" w:rsidR="00F02AAE" w:rsidRPr="00F02AAE" w:rsidRDefault="00F02AAE" w:rsidP="00F02AAE">
      <w:pPr>
        <w:spacing w:after="240"/>
        <w:ind w:left="2880" w:hanging="720"/>
        <w:rPr>
          <w:szCs w:val="20"/>
        </w:rPr>
      </w:pPr>
      <w:r w:rsidRPr="00F02AAE">
        <w:rPr>
          <w:szCs w:val="20"/>
        </w:rPr>
        <w:t>(C)</w:t>
      </w:r>
      <w:r w:rsidRPr="00F02AAE">
        <w:rPr>
          <w:szCs w:val="20"/>
        </w:rPr>
        <w:tab/>
        <w:t xml:space="preserve">Allowing any person other than the </w:t>
      </w:r>
      <w:del w:id="209" w:author="ERCOT" w:date="2025-10-28T13:31:00Z" w16du:dateUtc="2025-10-28T18:31:00Z">
        <w:r w:rsidRPr="00F02AAE" w:rsidDel="004C5B5A">
          <w:rPr>
            <w:szCs w:val="20"/>
          </w:rPr>
          <w:delText>Certificate Holder</w:delText>
        </w:r>
      </w:del>
      <w:ins w:id="210" w:author="ERCOT" w:date="2025-10-28T13:31:00Z" w16du:dateUtc="2025-10-28T18:31:00Z">
        <w:r w:rsidR="004C5B5A">
          <w:rPr>
            <w:szCs w:val="20"/>
          </w:rPr>
          <w:t>MIS user</w:t>
        </w:r>
      </w:ins>
      <w:r w:rsidRPr="00F02AAE">
        <w:rPr>
          <w:szCs w:val="20"/>
        </w:rPr>
        <w:t xml:space="preserve"> to </w:t>
      </w:r>
      <w:del w:id="211" w:author="ERCOT" w:date="2025-10-28T13:32:00Z" w16du:dateUtc="2025-10-28T18:32:00Z">
        <w:r w:rsidRPr="00F02AAE" w:rsidDel="004C5B5A">
          <w:rPr>
            <w:szCs w:val="20"/>
          </w:rPr>
          <w:delText>use the Digital Certificate</w:delText>
        </w:r>
      </w:del>
      <w:ins w:id="212" w:author="ERCOT" w:date="2025-10-28T13:32:00Z" w16du:dateUtc="2025-10-28T18:32:00Z">
        <w:r w:rsidR="004C5B5A">
          <w:rPr>
            <w:szCs w:val="20"/>
          </w:rPr>
          <w:t>access the MIS</w:t>
        </w:r>
      </w:ins>
      <w:r w:rsidRPr="00F02AAE">
        <w:rPr>
          <w:szCs w:val="20"/>
        </w:rPr>
        <w:t xml:space="preserve">. </w:t>
      </w:r>
    </w:p>
    <w:p w14:paraId="757C6024" w14:textId="728C4DF0" w:rsidR="00F02AAE" w:rsidRPr="00F02AAE" w:rsidRDefault="00F02AAE" w:rsidP="00F02AAE">
      <w:pPr>
        <w:spacing w:after="240"/>
        <w:ind w:left="1440" w:hanging="720"/>
        <w:rPr>
          <w:szCs w:val="20"/>
        </w:rPr>
      </w:pPr>
      <w:r w:rsidRPr="00F02AAE">
        <w:rPr>
          <w:szCs w:val="20"/>
        </w:rPr>
        <w:t>(c)</w:t>
      </w:r>
      <w:r w:rsidRPr="00F02AAE">
        <w:rPr>
          <w:szCs w:val="20"/>
        </w:rPr>
        <w:tab/>
        <w:t xml:space="preserve">Managing the level of access for each </w:t>
      </w:r>
      <w:del w:id="213" w:author="ERCOT" w:date="2025-10-28T13:32:00Z" w16du:dateUtc="2025-10-28T18:32:00Z">
        <w:r w:rsidRPr="00F02AAE" w:rsidDel="00255874">
          <w:rPr>
            <w:szCs w:val="20"/>
          </w:rPr>
          <w:delText>Certificate Holder</w:delText>
        </w:r>
      </w:del>
      <w:ins w:id="214" w:author="ERCOT" w:date="2025-10-28T13:32:00Z" w16du:dateUtc="2025-10-28T18:32:00Z">
        <w:r w:rsidR="00255874">
          <w:rPr>
            <w:szCs w:val="20"/>
          </w:rPr>
          <w:t>MIS user</w:t>
        </w:r>
      </w:ins>
      <w:r w:rsidRPr="00F02AAE">
        <w:rPr>
          <w:szCs w:val="20"/>
        </w:rPr>
        <w:t xml:space="preserve"> by assigning and maintaining </w:t>
      </w:r>
      <w:del w:id="215" w:author="ERCOT" w:date="2025-10-28T13:32:00Z" w16du:dateUtc="2025-10-28T18:32:00Z">
        <w:r w:rsidRPr="00F02AAE" w:rsidDel="00255874">
          <w:rPr>
            <w:szCs w:val="20"/>
          </w:rPr>
          <w:delText>Digital Certificate</w:delText>
        </w:r>
      </w:del>
      <w:ins w:id="216" w:author="ERCOT" w:date="2025-10-28T13:32:00Z" w16du:dateUtc="2025-10-28T18:32:00Z">
        <w:r w:rsidR="00255874">
          <w:rPr>
            <w:szCs w:val="20"/>
          </w:rPr>
          <w:t>MIS user</w:t>
        </w:r>
      </w:ins>
      <w:r w:rsidRPr="00F02AAE">
        <w:rPr>
          <w:szCs w:val="20"/>
        </w:rPr>
        <w:t xml:space="preserve"> roles for each authorized user in </w:t>
      </w:r>
      <w:r w:rsidRPr="00F02AAE">
        <w:rPr>
          <w:szCs w:val="20"/>
        </w:rPr>
        <w:lastRenderedPageBreak/>
        <w:t xml:space="preserve">accordance with the process set forth in ERCOT’s </w:t>
      </w:r>
      <w:del w:id="217" w:author="ERCOT" w:date="2025-10-28T13:33:00Z" w16du:dateUtc="2025-10-28T18:33:00Z">
        <w:r w:rsidRPr="00F02AAE" w:rsidDel="00255874">
          <w:rPr>
            <w:szCs w:val="20"/>
          </w:rPr>
          <w:delText>Digital Certificate</w:delText>
        </w:r>
      </w:del>
      <w:ins w:id="218" w:author="ERCOT" w:date="2025-10-28T13:33:00Z" w16du:dateUtc="2025-10-28T18:33:00Z">
        <w:r w:rsidR="00255874">
          <w:rPr>
            <w:szCs w:val="20"/>
          </w:rPr>
          <w:t>Identity and Access Management</w:t>
        </w:r>
      </w:ins>
      <w:r w:rsidRPr="00F02AAE">
        <w:rPr>
          <w:szCs w:val="20"/>
        </w:rPr>
        <w:t xml:space="preserve"> </w:t>
      </w:r>
      <w:del w:id="219" w:author="ERCOT" w:date="2025-10-28T15:37:00Z" w16du:dateUtc="2025-10-28T20:37:00Z">
        <w:r w:rsidRPr="00F02AAE" w:rsidDel="002B1F06">
          <w:rPr>
            <w:szCs w:val="20"/>
          </w:rPr>
          <w:delText xml:space="preserve">user </w:delText>
        </w:r>
      </w:del>
      <w:ins w:id="220" w:author="ERCOT" w:date="2025-10-28T15:37:00Z" w16du:dateUtc="2025-10-28T20:37:00Z">
        <w:r w:rsidR="002B1F06">
          <w:rPr>
            <w:szCs w:val="20"/>
          </w:rPr>
          <w:t>U</w:t>
        </w:r>
        <w:r w:rsidR="002B1F06" w:rsidRPr="00F02AAE">
          <w:rPr>
            <w:szCs w:val="20"/>
          </w:rPr>
          <w:t xml:space="preserve">ser </w:t>
        </w:r>
      </w:ins>
      <w:del w:id="221" w:author="ERCOT" w:date="2025-10-28T15:37:00Z" w16du:dateUtc="2025-10-28T20:37:00Z">
        <w:r w:rsidRPr="00F02AAE" w:rsidDel="002B1F06">
          <w:rPr>
            <w:szCs w:val="20"/>
          </w:rPr>
          <w:delText>guide</w:delText>
        </w:r>
      </w:del>
      <w:ins w:id="222" w:author="ERCOT" w:date="2025-10-28T15:37:00Z" w16du:dateUtc="2025-10-28T20:37:00Z">
        <w:r w:rsidR="002B1F06">
          <w:rPr>
            <w:szCs w:val="20"/>
          </w:rPr>
          <w:t>G</w:t>
        </w:r>
        <w:r w:rsidR="002B1F06" w:rsidRPr="00F02AAE">
          <w:rPr>
            <w:szCs w:val="20"/>
          </w:rPr>
          <w:t>uide</w:t>
        </w:r>
      </w:ins>
      <w:r w:rsidRPr="00F02AAE">
        <w:rPr>
          <w:szCs w:val="20"/>
        </w:rPr>
        <w:t>.</w:t>
      </w:r>
    </w:p>
    <w:p w14:paraId="3F812C68" w14:textId="0B3DECE6" w:rsidR="00F02AAE" w:rsidRPr="00F02AAE" w:rsidRDefault="00F02AAE" w:rsidP="00F02AAE">
      <w:pPr>
        <w:tabs>
          <w:tab w:val="left" w:pos="720"/>
          <w:tab w:val="left" w:pos="1440"/>
          <w:tab w:val="left" w:pos="2160"/>
          <w:tab w:val="left" w:pos="2880"/>
          <w:tab w:val="left" w:pos="3600"/>
          <w:tab w:val="left" w:pos="4320"/>
          <w:tab w:val="left" w:pos="5040"/>
          <w:tab w:val="left" w:pos="5760"/>
          <w:tab w:val="left" w:pos="8112"/>
        </w:tabs>
        <w:spacing w:after="240"/>
        <w:ind w:left="1440" w:hanging="720"/>
        <w:rPr>
          <w:szCs w:val="20"/>
        </w:rPr>
      </w:pPr>
      <w:r w:rsidRPr="00F02AAE">
        <w:rPr>
          <w:szCs w:val="20"/>
        </w:rPr>
        <w:t>(d)</w:t>
      </w:r>
      <w:r w:rsidRPr="00F02AAE">
        <w:rPr>
          <w:szCs w:val="20"/>
        </w:rPr>
        <w:tab/>
        <w:t xml:space="preserve">Requesting annual renewal of </w:t>
      </w:r>
      <w:del w:id="223" w:author="ERCOT" w:date="2025-10-28T13:33:00Z" w16du:dateUtc="2025-10-28T18:33:00Z">
        <w:r w:rsidRPr="00F02AAE" w:rsidDel="00255874">
          <w:rPr>
            <w:szCs w:val="20"/>
          </w:rPr>
          <w:delText>Digital Certificates</w:delText>
        </w:r>
      </w:del>
      <w:ins w:id="224" w:author="ERCOT" w:date="2025-10-28T13:33:00Z" w16du:dateUtc="2025-10-28T18:33:00Z">
        <w:r w:rsidR="00255874">
          <w:rPr>
            <w:szCs w:val="20"/>
          </w:rPr>
          <w:t>MIS users</w:t>
        </w:r>
      </w:ins>
      <w:r w:rsidRPr="00F02AAE">
        <w:rPr>
          <w:szCs w:val="20"/>
        </w:rPr>
        <w:t>.</w:t>
      </w:r>
      <w:r w:rsidRPr="00F02AAE">
        <w:rPr>
          <w:szCs w:val="20"/>
        </w:rPr>
        <w:tab/>
      </w:r>
    </w:p>
    <w:p w14:paraId="599157D7" w14:textId="46133160" w:rsidR="00F02AAE" w:rsidRPr="00F02AAE" w:rsidRDefault="00F02AAE" w:rsidP="00F02AAE">
      <w:pPr>
        <w:spacing w:after="240"/>
        <w:ind w:left="1440" w:hanging="720"/>
        <w:rPr>
          <w:szCs w:val="20"/>
        </w:rPr>
      </w:pPr>
      <w:r w:rsidRPr="00F02AAE">
        <w:rPr>
          <w:szCs w:val="20"/>
        </w:rPr>
        <w:t>(e)</w:t>
      </w:r>
      <w:r w:rsidRPr="00F02AAE">
        <w:rPr>
          <w:szCs w:val="20"/>
        </w:rPr>
        <w:tab/>
        <w:t xml:space="preserve">If needed, issuing </w:t>
      </w:r>
      <w:del w:id="225" w:author="ERCOT" w:date="2025-10-28T13:33:00Z" w16du:dateUtc="2025-10-28T18:33:00Z">
        <w:r w:rsidRPr="00F02AAE" w:rsidDel="00255874">
          <w:rPr>
            <w:szCs w:val="20"/>
          </w:rPr>
          <w:delText>Digital Certificates</w:delText>
        </w:r>
      </w:del>
      <w:ins w:id="226" w:author="ERCOT" w:date="2025-10-28T13:33:00Z" w16du:dateUtc="2025-10-28T18:33:00Z">
        <w:r w:rsidR="00255874">
          <w:rPr>
            <w:szCs w:val="20"/>
          </w:rPr>
          <w:t>access to the MIS</w:t>
        </w:r>
      </w:ins>
      <w:r w:rsidRPr="00F02AAE">
        <w:rPr>
          <w:szCs w:val="20"/>
        </w:rPr>
        <w:t xml:space="preserve"> for use by electronic systems not limited to servers. </w:t>
      </w:r>
    </w:p>
    <w:p w14:paraId="37E3A694" w14:textId="3F1EF7C4" w:rsidR="00F02AAE" w:rsidRPr="00F02AAE" w:rsidRDefault="00F02AAE" w:rsidP="00F02AAE">
      <w:pPr>
        <w:numPr>
          <w:ilvl w:val="0"/>
          <w:numId w:val="21"/>
        </w:numPr>
        <w:spacing w:after="240"/>
        <w:ind w:hanging="720"/>
        <w:rPr>
          <w:szCs w:val="20"/>
        </w:rPr>
      </w:pPr>
      <w:r w:rsidRPr="00F02AAE">
        <w:rPr>
          <w:szCs w:val="20"/>
        </w:rPr>
        <w:t xml:space="preserve">Maintaining the integrity of the administration of </w:t>
      </w:r>
      <w:del w:id="227" w:author="ERCOT" w:date="2025-10-28T13:34:00Z" w16du:dateUtc="2025-10-28T18:34:00Z">
        <w:r w:rsidRPr="00F02AAE" w:rsidDel="00255874">
          <w:rPr>
            <w:szCs w:val="20"/>
          </w:rPr>
          <w:delText>Digital Certificates</w:delText>
        </w:r>
      </w:del>
      <w:ins w:id="228" w:author="ERCOT" w:date="2025-10-28T13:34:00Z" w16du:dateUtc="2025-10-28T18:34:00Z">
        <w:r w:rsidR="00255874">
          <w:rPr>
            <w:szCs w:val="20"/>
          </w:rPr>
          <w:t xml:space="preserve">access to </w:t>
        </w:r>
        <w:proofErr w:type="gramStart"/>
        <w:r w:rsidR="00255874">
          <w:rPr>
            <w:szCs w:val="20"/>
          </w:rPr>
          <w:t>the MIS</w:t>
        </w:r>
      </w:ins>
      <w:proofErr w:type="gramEnd"/>
      <w:r w:rsidRPr="00F02AAE">
        <w:rPr>
          <w:szCs w:val="20"/>
        </w:rPr>
        <w:t xml:space="preserve"> through consistent, sound and reasonable business practices. </w:t>
      </w:r>
    </w:p>
    <w:p w14:paraId="337A3C94" w14:textId="0A328291" w:rsidR="00F02AAE" w:rsidRPr="00F02AAE" w:rsidRDefault="00F02AAE" w:rsidP="00F02AAE">
      <w:pPr>
        <w:keepNext/>
        <w:tabs>
          <w:tab w:val="left" w:pos="1080"/>
        </w:tabs>
        <w:spacing w:before="240" w:after="240"/>
        <w:ind w:left="1080" w:hanging="1080"/>
        <w:outlineLvl w:val="2"/>
        <w:rPr>
          <w:b/>
          <w:bCs/>
          <w:i/>
          <w:szCs w:val="20"/>
        </w:rPr>
      </w:pPr>
      <w:bookmarkStart w:id="229" w:name="_Toc390438996"/>
      <w:bookmarkStart w:id="230" w:name="_Toc405897707"/>
      <w:bookmarkStart w:id="231" w:name="_Toc415055799"/>
      <w:bookmarkStart w:id="232" w:name="_Toc415055925"/>
      <w:bookmarkStart w:id="233" w:name="_Toc415056024"/>
      <w:bookmarkStart w:id="234" w:name="_Toc415056124"/>
      <w:bookmarkStart w:id="235" w:name="_Toc184623065"/>
      <w:r w:rsidRPr="00F02AAE">
        <w:rPr>
          <w:b/>
          <w:bCs/>
          <w:i/>
          <w:szCs w:val="20"/>
        </w:rPr>
        <w:t>16.12.2</w:t>
      </w:r>
      <w:r w:rsidRPr="00F02AAE">
        <w:rPr>
          <w:b/>
          <w:bCs/>
          <w:i/>
          <w:szCs w:val="20"/>
        </w:rPr>
        <w:tab/>
        <w:t xml:space="preserve">Requirements for Use of </w:t>
      </w:r>
      <w:del w:id="236" w:author="ERCOT" w:date="2025-10-28T13:34:00Z" w16du:dateUtc="2025-10-28T18:34:00Z">
        <w:r w:rsidRPr="00F02AAE" w:rsidDel="00255874">
          <w:rPr>
            <w:b/>
            <w:bCs/>
            <w:i/>
            <w:szCs w:val="20"/>
          </w:rPr>
          <w:delText>Digital Certificates</w:delText>
        </w:r>
      </w:del>
      <w:bookmarkEnd w:id="229"/>
      <w:bookmarkEnd w:id="230"/>
      <w:bookmarkEnd w:id="231"/>
      <w:bookmarkEnd w:id="232"/>
      <w:bookmarkEnd w:id="233"/>
      <w:bookmarkEnd w:id="234"/>
      <w:bookmarkEnd w:id="235"/>
      <w:ins w:id="237" w:author="ERCOT" w:date="2025-10-28T13:34:00Z" w16du:dateUtc="2025-10-28T18:34:00Z">
        <w:r w:rsidR="00255874">
          <w:rPr>
            <w:b/>
            <w:bCs/>
            <w:i/>
            <w:szCs w:val="20"/>
          </w:rPr>
          <w:t>Access to the MIS</w:t>
        </w:r>
      </w:ins>
    </w:p>
    <w:p w14:paraId="7372D82C" w14:textId="338C7FC7" w:rsidR="00F02AAE" w:rsidRPr="00F02AAE" w:rsidRDefault="00F02AAE" w:rsidP="00F02AAE">
      <w:pPr>
        <w:spacing w:after="240"/>
        <w:ind w:left="720" w:hanging="720"/>
        <w:rPr>
          <w:szCs w:val="20"/>
        </w:rPr>
      </w:pPr>
      <w:r w:rsidRPr="00F02AAE">
        <w:rPr>
          <w:szCs w:val="20"/>
        </w:rPr>
        <w:t>(1)</w:t>
      </w:r>
      <w:r w:rsidRPr="00F02AAE">
        <w:rPr>
          <w:szCs w:val="20"/>
        </w:rPr>
        <w:tab/>
        <w:t xml:space="preserve">Use of </w:t>
      </w:r>
      <w:del w:id="238" w:author="ERCOT" w:date="2025-10-28T13:34:00Z" w16du:dateUtc="2025-10-28T18:34:00Z">
        <w:r w:rsidRPr="00F02AAE" w:rsidDel="00255874">
          <w:rPr>
            <w:szCs w:val="20"/>
          </w:rPr>
          <w:delText>Digital Certificates</w:delText>
        </w:r>
      </w:del>
      <w:ins w:id="239" w:author="ERCOT" w:date="2025-10-28T13:34:00Z" w16du:dateUtc="2025-10-28T18:34:00Z">
        <w:r w:rsidR="00255874">
          <w:rPr>
            <w:szCs w:val="20"/>
          </w:rPr>
          <w:t>access to the MIS</w:t>
        </w:r>
      </w:ins>
      <w:r w:rsidRPr="00F02AAE">
        <w:rPr>
          <w:szCs w:val="20"/>
        </w:rPr>
        <w:t xml:space="preserve"> must comply with the following:</w:t>
      </w:r>
    </w:p>
    <w:p w14:paraId="17DC0B18" w14:textId="1AFE1F40" w:rsidR="00F02AAE" w:rsidRPr="00F02AAE" w:rsidRDefault="00F02AAE" w:rsidP="00F02AAE">
      <w:pPr>
        <w:spacing w:after="240"/>
        <w:ind w:left="1440" w:hanging="720"/>
        <w:rPr>
          <w:szCs w:val="20"/>
        </w:rPr>
      </w:pPr>
      <w:r w:rsidRPr="00F02AAE">
        <w:rPr>
          <w:szCs w:val="20"/>
        </w:rPr>
        <w:t>(a)</w:t>
      </w:r>
      <w:r w:rsidRPr="00F02AAE">
        <w:rPr>
          <w:szCs w:val="20"/>
        </w:rPr>
        <w:tab/>
      </w:r>
      <w:del w:id="240" w:author="ERCOT" w:date="2025-10-28T13:34:00Z" w16du:dateUtc="2025-10-28T18:34:00Z">
        <w:r w:rsidRPr="00F02AAE" w:rsidDel="00255874">
          <w:rPr>
            <w:szCs w:val="20"/>
          </w:rPr>
          <w:delText>A Digital Certificate</w:delText>
        </w:r>
      </w:del>
      <w:ins w:id="241" w:author="ERCOT" w:date="2025-10-28T13:34:00Z" w16du:dateUtc="2025-10-28T18:34:00Z">
        <w:r w:rsidR="00255874">
          <w:rPr>
            <w:szCs w:val="20"/>
          </w:rPr>
          <w:t>Access to the MIS</w:t>
        </w:r>
      </w:ins>
      <w:r w:rsidRPr="00F02AAE">
        <w:rPr>
          <w:szCs w:val="20"/>
        </w:rPr>
        <w:t xml:space="preserve"> shall be used by only one individual and may not be shared.  </w:t>
      </w:r>
      <w:del w:id="242" w:author="ERCOT" w:date="2025-10-28T13:35:00Z" w16du:dateUtc="2025-10-28T18:35:00Z">
        <w:r w:rsidRPr="00F02AAE" w:rsidDel="00255874">
          <w:rPr>
            <w:szCs w:val="20"/>
          </w:rPr>
          <w:delText>If multiple employees or authorized agents share a computer and each requires a Digital Certificate, the USA shall request separate Digital Certificates for each. Multiple Digital Certificates may be installed and managed on a single computer.  ERCOT shall include instructions on how to manage multiple Digital Certificates in the Digital Certificate user guide.</w:delText>
        </w:r>
      </w:del>
    </w:p>
    <w:p w14:paraId="6FA25BFA" w14:textId="75DB9C69" w:rsidR="00F02AAE" w:rsidRPr="00F02AAE" w:rsidRDefault="00F02AAE" w:rsidP="00F02AAE">
      <w:pPr>
        <w:spacing w:after="240"/>
        <w:ind w:left="1440" w:hanging="720"/>
        <w:rPr>
          <w:szCs w:val="20"/>
        </w:rPr>
      </w:pPr>
      <w:r w:rsidRPr="00F02AAE">
        <w:rPr>
          <w:szCs w:val="20"/>
        </w:rPr>
        <w:t>(b)</w:t>
      </w:r>
      <w:r w:rsidRPr="00F02AAE">
        <w:rPr>
          <w:szCs w:val="20"/>
        </w:rPr>
        <w:tab/>
      </w:r>
      <w:del w:id="243" w:author="ERCOT" w:date="2025-10-28T13:35:00Z" w16du:dateUtc="2025-10-28T18:35:00Z">
        <w:r w:rsidRPr="00F02AAE" w:rsidDel="00255874">
          <w:rPr>
            <w:szCs w:val="20"/>
          </w:rPr>
          <w:delText>A Digital Certificate</w:delText>
        </w:r>
      </w:del>
      <w:ins w:id="244" w:author="ERCOT" w:date="2025-10-28T13:35:00Z" w16du:dateUtc="2025-10-28T18:35:00Z">
        <w:r w:rsidR="00255874">
          <w:rPr>
            <w:szCs w:val="20"/>
          </w:rPr>
          <w:t>Individual access to the MIS</w:t>
        </w:r>
      </w:ins>
      <w:r w:rsidRPr="00F02AAE">
        <w:rPr>
          <w:szCs w:val="20"/>
        </w:rPr>
        <w:t xml:space="preserve"> may not be </w:t>
      </w:r>
      <w:ins w:id="245" w:author="ERCOT" w:date="2025-10-28T13:35:00Z" w16du:dateUtc="2025-10-28T18:35:00Z">
        <w:r w:rsidR="00255874">
          <w:rPr>
            <w:szCs w:val="20"/>
          </w:rPr>
          <w:t xml:space="preserve">transferred, </w:t>
        </w:r>
      </w:ins>
      <w:r w:rsidRPr="00F02AAE">
        <w:rPr>
          <w:szCs w:val="20"/>
        </w:rPr>
        <w:t>traded or sold.</w:t>
      </w:r>
    </w:p>
    <w:p w14:paraId="42AF71DE" w14:textId="6389A348" w:rsidR="00F02AAE" w:rsidRPr="00F02AAE" w:rsidRDefault="00F02AAE" w:rsidP="00F02AAE">
      <w:pPr>
        <w:spacing w:after="240"/>
        <w:ind w:left="1440" w:hanging="720"/>
        <w:rPr>
          <w:szCs w:val="20"/>
        </w:rPr>
      </w:pPr>
      <w:r w:rsidRPr="00F02AAE">
        <w:rPr>
          <w:szCs w:val="20"/>
        </w:rPr>
        <w:t>(c)</w:t>
      </w:r>
      <w:r w:rsidRPr="00F02AAE">
        <w:rPr>
          <w:szCs w:val="20"/>
        </w:rPr>
        <w:tab/>
      </w:r>
      <w:ins w:id="246" w:author="ERCOT" w:date="2025-10-28T13:35:00Z" w16du:dateUtc="2025-10-28T18:35:00Z">
        <w:r w:rsidR="00255874">
          <w:rPr>
            <w:szCs w:val="20"/>
          </w:rPr>
          <w:t xml:space="preserve">The Market Participant is solely responsible for the integrity, security, and usage of their MIS access.  </w:t>
        </w:r>
      </w:ins>
      <w:r w:rsidRPr="00F02AAE">
        <w:rPr>
          <w:szCs w:val="20"/>
        </w:rPr>
        <w:t>Electronic equipment</w:t>
      </w:r>
      <w:ins w:id="247" w:author="ERCOT" w:date="2025-10-28T13:35:00Z" w16du:dateUtc="2025-10-28T18:35:00Z">
        <w:r w:rsidR="00255874">
          <w:rPr>
            <w:szCs w:val="20"/>
          </w:rPr>
          <w:t>, or other media,</w:t>
        </w:r>
      </w:ins>
      <w:r w:rsidRPr="00F02AAE">
        <w:rPr>
          <w:szCs w:val="20"/>
        </w:rPr>
        <w:t xml:space="preserve"> on which the </w:t>
      </w:r>
      <w:del w:id="248" w:author="ERCOT" w:date="2025-10-28T13:36:00Z" w16du:dateUtc="2025-10-28T18:36:00Z">
        <w:r w:rsidRPr="00F02AAE" w:rsidDel="00255874">
          <w:rPr>
            <w:szCs w:val="20"/>
          </w:rPr>
          <w:delText>Digital Certificate</w:delText>
        </w:r>
      </w:del>
      <w:ins w:id="249" w:author="ERCOT" w:date="2025-10-28T13:36:00Z" w16du:dateUtc="2025-10-28T18:36:00Z">
        <w:r w:rsidR="00255874">
          <w:rPr>
            <w:szCs w:val="20"/>
          </w:rPr>
          <w:t>MIS access details</w:t>
        </w:r>
      </w:ins>
      <w:r w:rsidRPr="00F02AAE">
        <w:rPr>
          <w:szCs w:val="20"/>
        </w:rPr>
        <w:t xml:space="preserve"> resides must be physically and electronically secured in a reasonable manner to prevent improper use of the </w:t>
      </w:r>
      <w:del w:id="250" w:author="ERCOT" w:date="2025-10-28T13:36:00Z" w16du:dateUtc="2025-10-28T18:36:00Z">
        <w:r w:rsidRPr="00F02AAE" w:rsidDel="00255874">
          <w:rPr>
            <w:szCs w:val="20"/>
          </w:rPr>
          <w:delText>Digital Certificate</w:delText>
        </w:r>
      </w:del>
      <w:ins w:id="251" w:author="ERCOT" w:date="2025-10-28T13:36:00Z" w16du:dateUtc="2025-10-28T18:36:00Z">
        <w:r w:rsidR="00255874">
          <w:rPr>
            <w:szCs w:val="20"/>
          </w:rPr>
          <w:t xml:space="preserve"> MIS</w:t>
        </w:r>
      </w:ins>
      <w:r w:rsidRPr="00F02AAE">
        <w:rPr>
          <w:szCs w:val="20"/>
        </w:rPr>
        <w:t>.</w:t>
      </w:r>
    </w:p>
    <w:p w14:paraId="5FB028CA" w14:textId="3C7D40F5" w:rsidR="00F02AAE" w:rsidRPr="00F02AAE" w:rsidRDefault="00F02AAE" w:rsidP="00F02AAE">
      <w:pPr>
        <w:spacing w:after="240"/>
        <w:ind w:left="1440" w:hanging="720"/>
        <w:rPr>
          <w:szCs w:val="20"/>
        </w:rPr>
      </w:pPr>
      <w:r w:rsidRPr="00F02AAE">
        <w:rPr>
          <w:szCs w:val="20"/>
        </w:rPr>
        <w:t>(d)</w:t>
      </w:r>
      <w:r w:rsidRPr="00F02AAE">
        <w:rPr>
          <w:szCs w:val="20"/>
        </w:rPr>
        <w:tab/>
        <w:t xml:space="preserve">The Market Participant is wholly responsible for </w:t>
      </w:r>
      <w:del w:id="252" w:author="ERCOT" w:date="2025-10-28T13:37:00Z" w16du:dateUtc="2025-10-28T18:37:00Z">
        <w:r w:rsidRPr="00F02AAE" w:rsidDel="00255874">
          <w:rPr>
            <w:szCs w:val="20"/>
          </w:rPr>
          <w:delText>any use of Digital Certificates</w:delText>
        </w:r>
      </w:del>
      <w:ins w:id="253" w:author="ERCOT" w:date="2025-10-28T13:37:00Z" w16du:dateUtc="2025-10-28T18:37:00Z">
        <w:r w:rsidR="00255874">
          <w:rPr>
            <w:szCs w:val="20"/>
          </w:rPr>
          <w:t>all access to the MIS</w:t>
        </w:r>
      </w:ins>
      <w:r w:rsidRPr="00F02AAE">
        <w:rPr>
          <w:szCs w:val="20"/>
        </w:rPr>
        <w:t xml:space="preserve"> </w:t>
      </w:r>
      <w:del w:id="254" w:author="ERCOT" w:date="2025-10-28T13:37:00Z" w16du:dateUtc="2025-10-28T18:37:00Z">
        <w:r w:rsidRPr="00F02AAE" w:rsidDel="00255874">
          <w:rPr>
            <w:szCs w:val="20"/>
          </w:rPr>
          <w:delText xml:space="preserve">issued </w:delText>
        </w:r>
      </w:del>
      <w:ins w:id="255" w:author="ERCOT" w:date="2025-10-28T13:37:00Z" w16du:dateUtc="2025-10-28T18:37:00Z">
        <w:r w:rsidR="00255874">
          <w:rPr>
            <w:szCs w:val="20"/>
          </w:rPr>
          <w:t>granted</w:t>
        </w:r>
        <w:r w:rsidR="00255874" w:rsidRPr="00F02AAE">
          <w:rPr>
            <w:szCs w:val="20"/>
          </w:rPr>
          <w:t xml:space="preserve"> </w:t>
        </w:r>
      </w:ins>
      <w:r w:rsidRPr="00F02AAE">
        <w:rPr>
          <w:szCs w:val="20"/>
        </w:rPr>
        <w:t>by its USA.</w:t>
      </w:r>
    </w:p>
    <w:p w14:paraId="0419B0BE" w14:textId="04CB7E67" w:rsidR="00F02AAE" w:rsidRPr="00F02AAE" w:rsidRDefault="00F02AAE" w:rsidP="00F02AAE">
      <w:pPr>
        <w:keepNext/>
        <w:tabs>
          <w:tab w:val="left" w:pos="1080"/>
        </w:tabs>
        <w:spacing w:before="240" w:after="240"/>
        <w:ind w:left="1080" w:hanging="1080"/>
        <w:outlineLvl w:val="2"/>
        <w:rPr>
          <w:b/>
          <w:bCs/>
          <w:i/>
          <w:szCs w:val="20"/>
        </w:rPr>
      </w:pPr>
      <w:bookmarkStart w:id="256" w:name="_Toc390438997"/>
      <w:bookmarkStart w:id="257" w:name="_Toc405897708"/>
      <w:bookmarkStart w:id="258" w:name="_Toc415055800"/>
      <w:bookmarkStart w:id="259" w:name="_Toc415055926"/>
      <w:bookmarkStart w:id="260" w:name="_Toc415056025"/>
      <w:bookmarkStart w:id="261" w:name="_Toc415056125"/>
      <w:bookmarkStart w:id="262" w:name="_Toc184623066"/>
      <w:r w:rsidRPr="00F02AAE">
        <w:rPr>
          <w:b/>
          <w:bCs/>
          <w:i/>
          <w:szCs w:val="20"/>
        </w:rPr>
        <w:t>16.12.3</w:t>
      </w:r>
      <w:r w:rsidRPr="00F02AAE">
        <w:rPr>
          <w:b/>
          <w:bCs/>
          <w:i/>
          <w:szCs w:val="20"/>
        </w:rPr>
        <w:tab/>
        <w:t xml:space="preserve">Market Participant Audits of User Security Administrators and </w:t>
      </w:r>
      <w:del w:id="263" w:author="ERCOT" w:date="2025-10-28T13:37:00Z" w16du:dateUtc="2025-10-28T18:37:00Z">
        <w:r w:rsidRPr="00F02AAE" w:rsidDel="00255874">
          <w:rPr>
            <w:b/>
            <w:bCs/>
            <w:i/>
            <w:szCs w:val="20"/>
          </w:rPr>
          <w:delText>Digital Certificates</w:delText>
        </w:r>
      </w:del>
      <w:bookmarkEnd w:id="256"/>
      <w:bookmarkEnd w:id="257"/>
      <w:bookmarkEnd w:id="258"/>
      <w:bookmarkEnd w:id="259"/>
      <w:bookmarkEnd w:id="260"/>
      <w:bookmarkEnd w:id="261"/>
      <w:bookmarkEnd w:id="262"/>
      <w:ins w:id="264" w:author="ERCOT" w:date="2025-10-28T13:37:00Z" w16du:dateUtc="2025-10-28T18:37:00Z">
        <w:r w:rsidR="00255874">
          <w:rPr>
            <w:b/>
            <w:bCs/>
            <w:i/>
            <w:szCs w:val="20"/>
          </w:rPr>
          <w:t>MIS Access</w:t>
        </w:r>
      </w:ins>
    </w:p>
    <w:p w14:paraId="689E16F4" w14:textId="176C04DB" w:rsidR="00F02AAE" w:rsidRPr="00F02AAE" w:rsidRDefault="00F02AAE" w:rsidP="00F02AAE">
      <w:pPr>
        <w:spacing w:after="240"/>
        <w:ind w:left="720" w:hanging="720"/>
        <w:rPr>
          <w:iCs/>
          <w:szCs w:val="20"/>
        </w:rPr>
      </w:pPr>
      <w:r w:rsidRPr="00F02AAE">
        <w:rPr>
          <w:iCs/>
          <w:szCs w:val="20"/>
        </w:rPr>
        <w:t>(1)</w:t>
      </w:r>
      <w:r w:rsidRPr="00F02AAE">
        <w:rPr>
          <w:iCs/>
          <w:szCs w:val="20"/>
        </w:rPr>
        <w:tab/>
        <w:t xml:space="preserve">During September of each year, each Market Participant that has been </w:t>
      </w:r>
      <w:del w:id="265" w:author="ERCOT" w:date="2025-10-28T13:37:00Z" w16du:dateUtc="2025-10-28T18:37:00Z">
        <w:r w:rsidRPr="00F02AAE" w:rsidDel="00255874">
          <w:rPr>
            <w:iCs/>
            <w:szCs w:val="20"/>
          </w:rPr>
          <w:delText>issued any Digital Certificates</w:delText>
        </w:r>
      </w:del>
      <w:ins w:id="266" w:author="ERCOT" w:date="2025-10-28T13:37:00Z" w16du:dateUtc="2025-10-28T18:37:00Z">
        <w:r w:rsidR="00255874">
          <w:rPr>
            <w:iCs/>
            <w:szCs w:val="20"/>
          </w:rPr>
          <w:t>granted access to the MIS</w:t>
        </w:r>
      </w:ins>
      <w:r w:rsidRPr="00F02AAE">
        <w:rPr>
          <w:iCs/>
          <w:szCs w:val="20"/>
        </w:rPr>
        <w:t xml:space="preserve"> shall generate a list of its registered USA and </w:t>
      </w:r>
      <w:del w:id="267" w:author="ERCOT" w:date="2025-10-28T13:38:00Z" w16du:dateUtc="2025-10-28T18:38:00Z">
        <w:r w:rsidRPr="00F02AAE" w:rsidDel="00255874">
          <w:rPr>
            <w:iCs/>
            <w:szCs w:val="20"/>
          </w:rPr>
          <w:delText>Certificate Holders</w:delText>
        </w:r>
      </w:del>
      <w:ins w:id="268" w:author="ERCOT" w:date="2025-10-28T13:38:00Z" w16du:dateUtc="2025-10-28T18:38:00Z">
        <w:r w:rsidR="00255874">
          <w:rPr>
            <w:iCs/>
            <w:szCs w:val="20"/>
          </w:rPr>
          <w:t>MIS users</w:t>
        </w:r>
      </w:ins>
      <w:r w:rsidRPr="00F02AAE">
        <w:rPr>
          <w:iCs/>
          <w:szCs w:val="20"/>
        </w:rPr>
        <w:t xml:space="preserve">.  The Market Participant, through its USA or another authorized third party, shall perform an audit by reviewing the list and noting any inconsistencies or instances of non-compliance (including, for example, any </w:t>
      </w:r>
      <w:del w:id="269" w:author="ERCOT" w:date="2025-10-28T13:38:00Z" w16du:dateUtc="2025-10-28T18:38:00Z">
        <w:r w:rsidRPr="00F02AAE" w:rsidDel="00255874">
          <w:rPr>
            <w:iCs/>
            <w:szCs w:val="20"/>
          </w:rPr>
          <w:delText>Certificate Holder</w:delText>
        </w:r>
      </w:del>
      <w:ins w:id="270" w:author="ERCOT" w:date="2025-10-28T13:38:00Z" w16du:dateUtc="2025-10-28T18:38:00Z">
        <w:r w:rsidR="00255874">
          <w:rPr>
            <w:iCs/>
            <w:szCs w:val="20"/>
          </w:rPr>
          <w:t>MIS users</w:t>
        </w:r>
      </w:ins>
      <w:r w:rsidRPr="00F02AAE">
        <w:rPr>
          <w:iCs/>
          <w:szCs w:val="20"/>
        </w:rPr>
        <w:t xml:space="preserve"> that may have changed job functions and no longer requires </w:t>
      </w:r>
      <w:del w:id="271" w:author="ERCOT" w:date="2025-10-28T13:38:00Z" w16du:dateUtc="2025-10-28T18:38:00Z">
        <w:r w:rsidRPr="00F02AAE" w:rsidDel="00255874">
          <w:rPr>
            <w:iCs/>
            <w:szCs w:val="20"/>
          </w:rPr>
          <w:delText>the Digital Certificate</w:delText>
        </w:r>
      </w:del>
      <w:ins w:id="272" w:author="ERCOT" w:date="2025-10-28T13:38:00Z" w16du:dateUtc="2025-10-28T18:38:00Z">
        <w:r w:rsidR="00255874">
          <w:rPr>
            <w:iCs/>
            <w:szCs w:val="20"/>
          </w:rPr>
          <w:t>access to the MIS</w:t>
        </w:r>
      </w:ins>
      <w:r w:rsidRPr="00F02AAE">
        <w:rPr>
          <w:iCs/>
          <w:szCs w:val="20"/>
        </w:rPr>
        <w:t xml:space="preserve">).  If the Market Participant or its USA or the authorized third party identifies discrepancies, the USA shall use the process for managing </w:t>
      </w:r>
      <w:del w:id="273" w:author="ERCOT" w:date="2025-10-28T13:40:00Z" w16du:dateUtc="2025-10-28T18:40:00Z">
        <w:r w:rsidRPr="00F02AAE" w:rsidDel="00255874">
          <w:rPr>
            <w:iCs/>
            <w:szCs w:val="20"/>
          </w:rPr>
          <w:delText>Digital Certificates</w:delText>
        </w:r>
      </w:del>
      <w:ins w:id="274" w:author="ERCOT" w:date="2025-10-28T13:40:00Z" w16du:dateUtc="2025-10-28T18:40:00Z">
        <w:r w:rsidR="00255874">
          <w:rPr>
            <w:iCs/>
            <w:szCs w:val="20"/>
          </w:rPr>
          <w:t>access to the MIS</w:t>
        </w:r>
      </w:ins>
      <w:r w:rsidRPr="00F02AAE">
        <w:rPr>
          <w:iCs/>
          <w:szCs w:val="20"/>
        </w:rPr>
        <w:t xml:space="preserve"> as included in ERCOT’s </w:t>
      </w:r>
      <w:del w:id="275" w:author="ERCOT" w:date="2025-10-28T13:40:00Z" w16du:dateUtc="2025-10-28T18:40:00Z">
        <w:r w:rsidRPr="00F02AAE" w:rsidDel="00255874">
          <w:rPr>
            <w:iCs/>
            <w:szCs w:val="20"/>
          </w:rPr>
          <w:delText>Digital Certificate</w:delText>
        </w:r>
      </w:del>
      <w:ins w:id="276" w:author="ERCOT" w:date="2025-10-28T13:40:00Z" w16du:dateUtc="2025-10-28T18:40:00Z">
        <w:r w:rsidR="00255874">
          <w:rPr>
            <w:iCs/>
            <w:szCs w:val="20"/>
          </w:rPr>
          <w:t xml:space="preserve">Identity and </w:t>
        </w:r>
        <w:r w:rsidR="00255874">
          <w:rPr>
            <w:iCs/>
            <w:szCs w:val="20"/>
          </w:rPr>
          <w:lastRenderedPageBreak/>
          <w:t>Access Management</w:t>
        </w:r>
      </w:ins>
      <w:r w:rsidRPr="00F02AAE">
        <w:rPr>
          <w:iCs/>
          <w:szCs w:val="20"/>
        </w:rPr>
        <w:t xml:space="preserve"> </w:t>
      </w:r>
      <w:del w:id="277" w:author="ERCOT" w:date="2025-10-28T15:37:00Z" w16du:dateUtc="2025-10-28T20:37:00Z">
        <w:r w:rsidRPr="00F02AAE" w:rsidDel="002B1F06">
          <w:rPr>
            <w:iCs/>
            <w:szCs w:val="20"/>
          </w:rPr>
          <w:delText xml:space="preserve">user </w:delText>
        </w:r>
      </w:del>
      <w:ins w:id="278" w:author="ERCOT" w:date="2025-10-28T15:37:00Z" w16du:dateUtc="2025-10-28T20:37:00Z">
        <w:r w:rsidR="002B1F06">
          <w:rPr>
            <w:iCs/>
            <w:szCs w:val="20"/>
          </w:rPr>
          <w:t>U</w:t>
        </w:r>
        <w:r w:rsidR="002B1F06" w:rsidRPr="00F02AAE">
          <w:rPr>
            <w:iCs/>
            <w:szCs w:val="20"/>
          </w:rPr>
          <w:t xml:space="preserve">ser </w:t>
        </w:r>
      </w:ins>
      <w:del w:id="279" w:author="ERCOT" w:date="2025-10-28T15:37:00Z" w16du:dateUtc="2025-10-28T20:37:00Z">
        <w:r w:rsidRPr="00F02AAE" w:rsidDel="002B1F06">
          <w:rPr>
            <w:iCs/>
            <w:szCs w:val="20"/>
          </w:rPr>
          <w:delText xml:space="preserve">guide </w:delText>
        </w:r>
      </w:del>
      <w:ins w:id="280" w:author="ERCOT" w:date="2025-10-28T15:37:00Z" w16du:dateUtc="2025-10-28T20:37:00Z">
        <w:r w:rsidR="002B1F06">
          <w:rPr>
            <w:iCs/>
            <w:szCs w:val="20"/>
          </w:rPr>
          <w:t>G</w:t>
        </w:r>
        <w:r w:rsidR="002B1F06" w:rsidRPr="00F02AAE">
          <w:rPr>
            <w:iCs/>
            <w:szCs w:val="20"/>
          </w:rPr>
          <w:t xml:space="preserve">uide </w:t>
        </w:r>
      </w:ins>
      <w:r w:rsidRPr="00F02AAE">
        <w:rPr>
          <w:iCs/>
          <w:szCs w:val="20"/>
        </w:rPr>
        <w:t xml:space="preserve">to rectify the discrepancy. </w:t>
      </w:r>
      <w:ins w:id="281" w:author="ERCOT" w:date="2025-10-28T13:41:00Z" w16du:dateUtc="2025-10-28T18:41:00Z">
        <w:r w:rsidR="00255874">
          <w:rPr>
            <w:iCs/>
            <w:szCs w:val="20"/>
          </w:rPr>
          <w:t xml:space="preserve"> </w:t>
        </w:r>
      </w:ins>
      <w:r w:rsidRPr="00F02AAE">
        <w:rPr>
          <w:iCs/>
          <w:szCs w:val="20"/>
        </w:rPr>
        <w:t xml:space="preserve">The audit must, at a </w:t>
      </w:r>
      <w:proofErr w:type="gramStart"/>
      <w:r w:rsidRPr="00F02AAE">
        <w:rPr>
          <w:iCs/>
          <w:szCs w:val="20"/>
        </w:rPr>
        <w:t>minimum</w:t>
      </w:r>
      <w:proofErr w:type="gramEnd"/>
      <w:r w:rsidRPr="00F02AAE">
        <w:rPr>
          <w:iCs/>
          <w:szCs w:val="20"/>
        </w:rPr>
        <w:t xml:space="preserve"> confirm that:</w:t>
      </w:r>
    </w:p>
    <w:p w14:paraId="13E375BF" w14:textId="7AF3F91D" w:rsidR="00F02AAE" w:rsidRPr="00F02AAE" w:rsidRDefault="00F02AAE" w:rsidP="00F02AAE">
      <w:pPr>
        <w:spacing w:after="240"/>
        <w:ind w:left="1440" w:hanging="720"/>
        <w:rPr>
          <w:szCs w:val="20"/>
        </w:rPr>
      </w:pPr>
      <w:r w:rsidRPr="00F02AAE">
        <w:rPr>
          <w:szCs w:val="20"/>
        </w:rPr>
        <w:t>(a)</w:t>
      </w:r>
      <w:r w:rsidRPr="00F02AAE">
        <w:rPr>
          <w:szCs w:val="20"/>
        </w:rPr>
        <w:tab/>
        <w:t xml:space="preserve">The Market Participant and each listed USA and </w:t>
      </w:r>
      <w:del w:id="282" w:author="ERCOT" w:date="2025-10-28T13:41:00Z" w16du:dateUtc="2025-10-28T18:41:00Z">
        <w:r w:rsidRPr="00F02AAE" w:rsidDel="00255874">
          <w:rPr>
            <w:szCs w:val="20"/>
          </w:rPr>
          <w:delText>Certificate Holder</w:delText>
        </w:r>
      </w:del>
      <w:ins w:id="283" w:author="ERCOT" w:date="2025-10-28T13:41:00Z" w16du:dateUtc="2025-10-28T18:41:00Z">
        <w:r w:rsidR="00255874">
          <w:rPr>
            <w:szCs w:val="20"/>
          </w:rPr>
          <w:t>MIS user</w:t>
        </w:r>
      </w:ins>
      <w:r w:rsidRPr="00F02AAE">
        <w:rPr>
          <w:szCs w:val="20"/>
        </w:rPr>
        <w:t xml:space="preserve"> meet the applicable requirements of paragraph (1)(a) of Section 16.12.1, USA Responsibilities and Qualifications for </w:t>
      </w:r>
      <w:del w:id="284" w:author="ERCOT" w:date="2025-10-28T13:41:00Z" w16du:dateUtc="2025-10-28T18:41:00Z">
        <w:r w:rsidRPr="00F02AAE" w:rsidDel="00255874">
          <w:rPr>
            <w:szCs w:val="20"/>
          </w:rPr>
          <w:delText>Digital Certificate Holders</w:delText>
        </w:r>
      </w:del>
      <w:ins w:id="285" w:author="ERCOT" w:date="2025-10-28T13:41:00Z" w16du:dateUtc="2025-10-28T18:41:00Z">
        <w:r w:rsidR="00255874">
          <w:rPr>
            <w:szCs w:val="20"/>
          </w:rPr>
          <w:t>User Access to the MIS</w:t>
        </w:r>
      </w:ins>
      <w:r w:rsidRPr="00F02AAE">
        <w:rPr>
          <w:szCs w:val="20"/>
        </w:rPr>
        <w:t>, and</w:t>
      </w:r>
      <w:r w:rsidRPr="00F02AAE">
        <w:t xml:space="preserve"> are not subject to any of the conditions that would require revocation as described in paragraph (1)(b) of Section 16.12.1</w:t>
      </w:r>
      <w:r w:rsidRPr="00F02AAE">
        <w:rPr>
          <w:szCs w:val="20"/>
        </w:rPr>
        <w:t xml:space="preserve">;  </w:t>
      </w:r>
    </w:p>
    <w:p w14:paraId="1828D178" w14:textId="5AA632E4" w:rsidR="00F02AAE" w:rsidRPr="00F02AAE" w:rsidRDefault="00F02AAE" w:rsidP="00F02AAE">
      <w:pPr>
        <w:spacing w:after="240"/>
        <w:ind w:left="1440" w:hanging="720"/>
        <w:rPr>
          <w:szCs w:val="20"/>
        </w:rPr>
      </w:pPr>
      <w:r w:rsidRPr="00F02AAE">
        <w:rPr>
          <w:szCs w:val="20"/>
        </w:rPr>
        <w:t>(b)</w:t>
      </w:r>
      <w:r w:rsidRPr="00F02AAE">
        <w:rPr>
          <w:szCs w:val="20"/>
        </w:rPr>
        <w:tab/>
        <w:t xml:space="preserve">Each listed USA and </w:t>
      </w:r>
      <w:del w:id="286" w:author="ERCOT" w:date="2025-10-28T13:41:00Z" w16du:dateUtc="2025-10-28T18:41:00Z">
        <w:r w:rsidRPr="00F02AAE" w:rsidDel="00255874">
          <w:rPr>
            <w:szCs w:val="20"/>
          </w:rPr>
          <w:delText>Certificate Holder</w:delText>
        </w:r>
      </w:del>
      <w:ins w:id="287" w:author="ERCOT" w:date="2025-10-28T13:41:00Z" w16du:dateUtc="2025-10-28T18:41:00Z">
        <w:r w:rsidR="00255874">
          <w:rPr>
            <w:szCs w:val="20"/>
          </w:rPr>
          <w:t>MIS user</w:t>
        </w:r>
      </w:ins>
      <w:r w:rsidRPr="00F02AAE">
        <w:rPr>
          <w:szCs w:val="20"/>
        </w:rPr>
        <w:t xml:space="preserve"> is currently employed by or is an authorized agent contracted with the Market Participant; </w:t>
      </w:r>
    </w:p>
    <w:p w14:paraId="70F89B18" w14:textId="77777777" w:rsidR="00F02AAE" w:rsidRPr="00F02AAE" w:rsidRDefault="00F02AAE" w:rsidP="00F02AAE">
      <w:pPr>
        <w:spacing w:after="240"/>
        <w:ind w:left="1440" w:hanging="720"/>
        <w:rPr>
          <w:szCs w:val="20"/>
        </w:rPr>
      </w:pPr>
      <w:r w:rsidRPr="00F02AAE">
        <w:rPr>
          <w:szCs w:val="20"/>
        </w:rPr>
        <w:t>(c)</w:t>
      </w:r>
      <w:r w:rsidRPr="00F02AAE">
        <w:rPr>
          <w:szCs w:val="20"/>
        </w:rPr>
        <w:tab/>
        <w:t xml:space="preserve">The Market Participant has verified that the listed USA is authorized to be the USA; </w:t>
      </w:r>
    </w:p>
    <w:p w14:paraId="0C62D1E5" w14:textId="548E0003" w:rsidR="00F02AAE" w:rsidRPr="00F02AAE" w:rsidRDefault="00F02AAE" w:rsidP="00F02AAE">
      <w:pPr>
        <w:spacing w:after="240"/>
        <w:ind w:left="1440" w:hanging="720"/>
        <w:rPr>
          <w:szCs w:val="20"/>
        </w:rPr>
      </w:pPr>
      <w:r w:rsidRPr="00F02AAE">
        <w:rPr>
          <w:szCs w:val="20"/>
        </w:rPr>
        <w:t>(d)</w:t>
      </w:r>
      <w:r w:rsidRPr="00F02AAE">
        <w:rPr>
          <w:szCs w:val="20"/>
        </w:rPr>
        <w:tab/>
        <w:t xml:space="preserve">Each </w:t>
      </w:r>
      <w:del w:id="288" w:author="ERCOT" w:date="2025-10-28T13:42:00Z" w16du:dateUtc="2025-10-28T18:42:00Z">
        <w:r w:rsidRPr="00F02AAE" w:rsidDel="00255874">
          <w:rPr>
            <w:szCs w:val="20"/>
          </w:rPr>
          <w:delText>Certificate Holder</w:delText>
        </w:r>
      </w:del>
      <w:ins w:id="289" w:author="ERCOT" w:date="2025-10-28T13:42:00Z" w16du:dateUtc="2025-10-28T18:42:00Z">
        <w:r w:rsidR="00255874">
          <w:rPr>
            <w:szCs w:val="20"/>
          </w:rPr>
          <w:t>MIS user</w:t>
        </w:r>
      </w:ins>
      <w:r w:rsidRPr="00F02AAE">
        <w:rPr>
          <w:szCs w:val="20"/>
        </w:rPr>
        <w:t xml:space="preserve"> is authorized to retain </w:t>
      </w:r>
      <w:del w:id="290" w:author="ERCOT" w:date="2025-10-28T13:42:00Z" w16du:dateUtc="2025-10-28T18:42:00Z">
        <w:r w:rsidRPr="00F02AAE" w:rsidDel="00255874">
          <w:rPr>
            <w:szCs w:val="20"/>
          </w:rPr>
          <w:delText>and use the Digital Certificate</w:delText>
        </w:r>
      </w:del>
      <w:ins w:id="291" w:author="ERCOT" w:date="2025-10-28T13:42:00Z" w16du:dateUtc="2025-10-28T18:42:00Z">
        <w:r w:rsidR="00255874">
          <w:rPr>
            <w:szCs w:val="20"/>
          </w:rPr>
          <w:t>access to the MIS</w:t>
        </w:r>
      </w:ins>
      <w:r w:rsidRPr="00F02AAE">
        <w:rPr>
          <w:szCs w:val="20"/>
        </w:rPr>
        <w:t>; and</w:t>
      </w:r>
    </w:p>
    <w:p w14:paraId="461B0081" w14:textId="457FCC6C" w:rsidR="00F02AAE" w:rsidRPr="00F02AAE" w:rsidRDefault="00F02AAE" w:rsidP="00F02AAE">
      <w:pPr>
        <w:spacing w:after="240"/>
        <w:ind w:left="1440" w:hanging="720"/>
        <w:rPr>
          <w:szCs w:val="20"/>
        </w:rPr>
      </w:pPr>
      <w:r w:rsidRPr="00F02AAE">
        <w:rPr>
          <w:szCs w:val="20"/>
        </w:rPr>
        <w:t>(e)</w:t>
      </w:r>
      <w:r w:rsidRPr="00F02AAE">
        <w:rPr>
          <w:szCs w:val="20"/>
        </w:rPr>
        <w:tab/>
        <w:t xml:space="preserve">Each listed </w:t>
      </w:r>
      <w:del w:id="292" w:author="ERCOT" w:date="2025-10-28T13:42:00Z" w16du:dateUtc="2025-10-28T18:42:00Z">
        <w:r w:rsidRPr="00F02AAE" w:rsidDel="00255874">
          <w:rPr>
            <w:szCs w:val="20"/>
          </w:rPr>
          <w:delText>Certificate Holder</w:delText>
        </w:r>
      </w:del>
      <w:ins w:id="293" w:author="ERCOT" w:date="2025-10-28T13:42:00Z" w16du:dateUtc="2025-10-28T18:42:00Z">
        <w:r w:rsidR="00255874">
          <w:rPr>
            <w:szCs w:val="20"/>
          </w:rPr>
          <w:t>MIS user</w:t>
        </w:r>
      </w:ins>
      <w:r w:rsidRPr="00F02AAE">
        <w:rPr>
          <w:szCs w:val="20"/>
        </w:rPr>
        <w:t xml:space="preserve"> needs </w:t>
      </w:r>
      <w:del w:id="294" w:author="ERCOT" w:date="2025-10-28T13:42:00Z" w16du:dateUtc="2025-10-28T18:42:00Z">
        <w:r w:rsidRPr="00F02AAE" w:rsidDel="00255874">
          <w:rPr>
            <w:szCs w:val="20"/>
          </w:rPr>
          <w:delText>the Digital Certificate</w:delText>
        </w:r>
      </w:del>
      <w:ins w:id="295" w:author="ERCOT" w:date="2025-10-28T13:42:00Z" w16du:dateUtc="2025-10-28T18:42:00Z">
        <w:r w:rsidR="00255874">
          <w:rPr>
            <w:szCs w:val="20"/>
          </w:rPr>
          <w:t>access to the MIS</w:t>
        </w:r>
      </w:ins>
      <w:r w:rsidRPr="00F02AAE">
        <w:rPr>
          <w:szCs w:val="20"/>
        </w:rPr>
        <w:t xml:space="preserve"> to perform his or her job functions.</w:t>
      </w:r>
    </w:p>
    <w:p w14:paraId="14EF2530" w14:textId="70E693F8" w:rsidR="00F02AAE" w:rsidRPr="00F02AAE" w:rsidRDefault="00F02AAE" w:rsidP="00F02AAE">
      <w:pPr>
        <w:keepNext/>
        <w:spacing w:after="240"/>
        <w:ind w:left="720" w:hanging="720"/>
        <w:rPr>
          <w:iCs/>
          <w:szCs w:val="20"/>
          <w:lang w:val="x-none" w:eastAsia="x-none"/>
        </w:rPr>
      </w:pPr>
      <w:r w:rsidRPr="00F02AAE">
        <w:rPr>
          <w:iCs/>
          <w:szCs w:val="20"/>
          <w:lang w:val="x-none" w:eastAsia="x-none"/>
        </w:rPr>
        <w:t>(2)</w:t>
      </w:r>
      <w:r w:rsidRPr="00F02AAE">
        <w:rPr>
          <w:iCs/>
          <w:szCs w:val="20"/>
          <w:lang w:val="x-none" w:eastAsia="x-none"/>
        </w:rPr>
        <w:tab/>
        <w:t>By October 1 of each year, a Market Participant shall submit to ERCOT a</w:t>
      </w:r>
      <w:ins w:id="296" w:author="ERCOT" w:date="2025-10-28T13:42:00Z" w16du:dateUtc="2025-10-28T18:42:00Z">
        <w:r w:rsidR="00255874">
          <w:rPr>
            <w:iCs/>
            <w:szCs w:val="20"/>
            <w:lang w:val="x-none" w:eastAsia="x-none"/>
          </w:rPr>
          <w:t>n</w:t>
        </w:r>
      </w:ins>
      <w:r w:rsidRPr="00F02AAE">
        <w:rPr>
          <w:iCs/>
          <w:szCs w:val="20"/>
          <w:lang w:val="x-none" w:eastAsia="x-none"/>
        </w:rPr>
        <w:t xml:space="preserve"> </w:t>
      </w:r>
      <w:del w:id="297" w:author="ERCOT" w:date="2025-10-28T13:42:00Z" w16du:dateUtc="2025-10-28T18:42:00Z">
        <w:r w:rsidRPr="00F02AAE" w:rsidDel="00255874">
          <w:rPr>
            <w:iCs/>
            <w:szCs w:val="20"/>
            <w:lang w:val="x-none" w:eastAsia="x-none"/>
          </w:rPr>
          <w:delText xml:space="preserve">DCAA </w:delText>
        </w:r>
      </w:del>
      <w:ins w:id="298" w:author="ERCOT" w:date="2025-10-28T13:42:00Z" w16du:dateUtc="2025-10-28T18:42:00Z">
        <w:r w:rsidR="00255874">
          <w:rPr>
            <w:iCs/>
            <w:szCs w:val="20"/>
            <w:lang w:val="x-none" w:eastAsia="x-none"/>
          </w:rPr>
          <w:t>MAAA</w:t>
        </w:r>
        <w:r w:rsidR="00255874" w:rsidRPr="00F02AAE">
          <w:rPr>
            <w:iCs/>
            <w:szCs w:val="20"/>
            <w:lang w:val="x-none" w:eastAsia="x-none"/>
          </w:rPr>
          <w:t xml:space="preserve"> </w:t>
        </w:r>
      </w:ins>
      <w:r w:rsidRPr="00F02AAE">
        <w:rPr>
          <w:iCs/>
          <w:szCs w:val="20"/>
          <w:lang w:val="x-none" w:eastAsia="x-none"/>
        </w:rPr>
        <w:t xml:space="preserve">(as provided for in Section 23, Form L, </w:t>
      </w:r>
      <w:del w:id="299" w:author="ERCOT" w:date="2025-10-28T13:42:00Z" w16du:dateUtc="2025-10-28T18:42:00Z">
        <w:r w:rsidRPr="00F02AAE" w:rsidDel="00255874">
          <w:rPr>
            <w:iCs/>
            <w:szCs w:val="20"/>
            <w:lang w:val="x-none" w:eastAsia="x-none"/>
          </w:rPr>
          <w:delText>Digital Certificate</w:delText>
        </w:r>
      </w:del>
      <w:ins w:id="300" w:author="ERCOT" w:date="2025-10-28T13:42:00Z" w16du:dateUtc="2025-10-28T18:42:00Z">
        <w:r w:rsidR="00255874">
          <w:rPr>
            <w:iCs/>
            <w:szCs w:val="20"/>
            <w:lang w:val="x-none" w:eastAsia="x-none"/>
          </w:rPr>
          <w:t>MIS Access</w:t>
        </w:r>
      </w:ins>
      <w:r w:rsidRPr="00F02AAE">
        <w:rPr>
          <w:iCs/>
          <w:szCs w:val="20"/>
          <w:lang w:val="x-none" w:eastAsia="x-none"/>
        </w:rPr>
        <w:t xml:space="preserve"> Audit Attestation) from </w:t>
      </w:r>
      <w:r w:rsidRPr="00F02AAE">
        <w:rPr>
          <w:szCs w:val="20"/>
          <w:lang w:val="x-none" w:eastAsia="x-none"/>
        </w:rPr>
        <w:t xml:space="preserve">an individual who: (a) is </w:t>
      </w:r>
      <w:r w:rsidRPr="00F02AAE">
        <w:rPr>
          <w:iCs/>
          <w:szCs w:val="20"/>
          <w:lang w:val="x-none" w:eastAsia="x-none"/>
        </w:rPr>
        <w:t xml:space="preserve">an officer, executive, or employee of the Market Participant or of an Affiliate of the Market Participant; and (b) has authority to bind the Market Participant.  The attestation shall certify that: </w:t>
      </w:r>
    </w:p>
    <w:p w14:paraId="3572717D" w14:textId="77777777" w:rsidR="00F02AAE" w:rsidRPr="00F02AAE" w:rsidRDefault="00F02AAE" w:rsidP="00F02AAE">
      <w:pPr>
        <w:spacing w:after="240"/>
        <w:ind w:left="1440" w:hanging="720"/>
        <w:rPr>
          <w:szCs w:val="20"/>
        </w:rPr>
      </w:pPr>
      <w:r w:rsidRPr="00F02AAE">
        <w:rPr>
          <w:szCs w:val="20"/>
        </w:rPr>
        <w:t>(a)</w:t>
      </w:r>
      <w:r w:rsidRPr="00F02AAE">
        <w:rPr>
          <w:szCs w:val="20"/>
        </w:rPr>
        <w:tab/>
        <w:t>The Market Participant has complied with the requirements of the audit;</w:t>
      </w:r>
    </w:p>
    <w:p w14:paraId="02789418" w14:textId="7A600C13" w:rsidR="00F02AAE" w:rsidRPr="00F02AAE" w:rsidRDefault="00F02AAE" w:rsidP="00F02AAE">
      <w:pPr>
        <w:spacing w:after="240"/>
        <w:ind w:left="1440" w:hanging="720"/>
        <w:rPr>
          <w:szCs w:val="20"/>
        </w:rPr>
      </w:pPr>
      <w:r w:rsidRPr="00F02AAE">
        <w:rPr>
          <w:szCs w:val="20"/>
        </w:rPr>
        <w:t>(b)</w:t>
      </w:r>
      <w:r w:rsidRPr="00F02AAE">
        <w:rPr>
          <w:szCs w:val="20"/>
        </w:rPr>
        <w:tab/>
        <w:t xml:space="preserve">The Market Participant has verified that all </w:t>
      </w:r>
      <w:del w:id="301" w:author="ERCOT" w:date="2025-10-28T13:43:00Z" w16du:dateUtc="2025-10-28T18:43:00Z">
        <w:r w:rsidRPr="00F02AAE" w:rsidDel="004C6455">
          <w:rPr>
            <w:szCs w:val="20"/>
          </w:rPr>
          <w:delText>assigned Digital Certificates belong to Certificate Holders</w:delText>
        </w:r>
      </w:del>
      <w:ins w:id="302" w:author="ERCOT" w:date="2025-10-28T13:43:00Z" w16du:dateUtc="2025-10-28T18:43:00Z">
        <w:r w:rsidR="004C6455">
          <w:rPr>
            <w:szCs w:val="20"/>
          </w:rPr>
          <w:t>access to the MIS was granted to MIS users</w:t>
        </w:r>
      </w:ins>
      <w:r w:rsidRPr="00F02AAE">
        <w:rPr>
          <w:szCs w:val="20"/>
        </w:rPr>
        <w:t xml:space="preserve"> authorized by the Market Participant’s USA.  If the </w:t>
      </w:r>
      <w:del w:id="303" w:author="ERCOT" w:date="2025-10-28T13:43:00Z" w16du:dateUtc="2025-10-28T18:43:00Z">
        <w:r w:rsidRPr="00F02AAE" w:rsidDel="004C6455">
          <w:rPr>
            <w:szCs w:val="20"/>
          </w:rPr>
          <w:delText>Certificate Holders</w:delText>
        </w:r>
      </w:del>
      <w:ins w:id="304" w:author="ERCOT" w:date="2025-10-28T13:43:00Z" w16du:dateUtc="2025-10-28T18:43:00Z">
        <w:r w:rsidR="004C6455">
          <w:rPr>
            <w:szCs w:val="20"/>
          </w:rPr>
          <w:t>MIS user</w:t>
        </w:r>
      </w:ins>
      <w:r w:rsidRPr="00F02AAE">
        <w:rPr>
          <w:szCs w:val="20"/>
        </w:rPr>
        <w:t xml:space="preserve"> no longer meet the criteria in paragraph (1)(a) of Section 16.12.1, the USA shall inform ERCOT as described in paragraph (1)(b) of Section 16.12.1 and note the findings in the response; and</w:t>
      </w:r>
    </w:p>
    <w:p w14:paraId="66D5FB5D" w14:textId="3A533924" w:rsidR="00F02AAE" w:rsidRPr="00F02AAE" w:rsidRDefault="00F02AAE" w:rsidP="00F02AAE">
      <w:pPr>
        <w:spacing w:after="240"/>
        <w:ind w:left="1440" w:hanging="720"/>
        <w:rPr>
          <w:szCs w:val="20"/>
        </w:rPr>
      </w:pPr>
      <w:r w:rsidRPr="00F02AAE">
        <w:rPr>
          <w:szCs w:val="20"/>
        </w:rPr>
        <w:t>(c)</w:t>
      </w:r>
      <w:r w:rsidRPr="00F02AAE">
        <w:rPr>
          <w:szCs w:val="20"/>
        </w:rPr>
        <w:tab/>
        <w:t xml:space="preserve">The USA and all </w:t>
      </w:r>
      <w:del w:id="305" w:author="ERCOT" w:date="2025-10-28T13:44:00Z" w16du:dateUtc="2025-10-28T18:44:00Z">
        <w:r w:rsidRPr="00F02AAE" w:rsidDel="004C6455">
          <w:rPr>
            <w:szCs w:val="20"/>
          </w:rPr>
          <w:delText>Certificate Holders</w:delText>
        </w:r>
      </w:del>
      <w:ins w:id="306" w:author="ERCOT" w:date="2025-10-28T13:44:00Z" w16du:dateUtc="2025-10-28T18:44:00Z">
        <w:r w:rsidR="004C6455">
          <w:rPr>
            <w:szCs w:val="20"/>
          </w:rPr>
          <w:t>MIS users</w:t>
        </w:r>
      </w:ins>
      <w:r w:rsidRPr="00F02AAE">
        <w:rPr>
          <w:szCs w:val="20"/>
        </w:rPr>
        <w:t xml:space="preserve"> have been qualified through a reasonable screening process and background review required by paragraphs (1)(a)(i)-(v) of Section 16.12.1. </w:t>
      </w:r>
    </w:p>
    <w:p w14:paraId="3A1903CB" w14:textId="77777777" w:rsidR="00F02AAE" w:rsidRPr="00F02AAE" w:rsidRDefault="00F02AAE" w:rsidP="00F02AAE">
      <w:pPr>
        <w:spacing w:after="240"/>
        <w:ind w:left="720" w:hanging="720"/>
        <w:rPr>
          <w:szCs w:val="20"/>
        </w:rPr>
      </w:pPr>
      <w:r w:rsidRPr="00F02AAE">
        <w:rPr>
          <w:szCs w:val="20"/>
        </w:rPr>
        <w:t>(3)</w:t>
      </w:r>
      <w:r w:rsidRPr="00F02AAE">
        <w:rPr>
          <w:szCs w:val="20"/>
        </w:rPr>
        <w:tab/>
        <w:t xml:space="preserve">If a Market Participant cannot comply with the October 1 deadline at the time this Section first applies to the Market Participant, the Market Participant shall request an extension of the deadline by providing ERCOT a written explanation of why it cannot meet the deadline.  The explanation must include a plan and timeline for compliance not to exceed six months from the original deadline.  ERCOT shall review that extension request and notify the Market Participant if the request is approved or denied.  ERCOT may approve no more than one extension request per Market Participant.  </w:t>
      </w:r>
    </w:p>
    <w:p w14:paraId="6CB34787" w14:textId="6FDEF7D9" w:rsidR="00F02AAE" w:rsidRPr="00F02AAE" w:rsidRDefault="00F02AAE" w:rsidP="00F02AAE">
      <w:pPr>
        <w:spacing w:after="240"/>
        <w:ind w:left="720" w:hanging="720"/>
        <w:rPr>
          <w:szCs w:val="20"/>
        </w:rPr>
      </w:pPr>
      <w:r w:rsidRPr="00F02AAE">
        <w:rPr>
          <w:szCs w:val="20"/>
        </w:rPr>
        <w:lastRenderedPageBreak/>
        <w:t>(4)</w:t>
      </w:r>
      <w:r w:rsidRPr="00F02AAE">
        <w:rPr>
          <w:szCs w:val="20"/>
        </w:rPr>
        <w:tab/>
        <w:t xml:space="preserve">By December 1 of each year, ERCOT shall acknowledge receipt of each </w:t>
      </w:r>
      <w:del w:id="307" w:author="ERCOT" w:date="2025-10-28T13:44:00Z" w16du:dateUtc="2025-10-28T18:44:00Z">
        <w:r w:rsidRPr="00F02AAE" w:rsidDel="004C6455">
          <w:rPr>
            <w:szCs w:val="20"/>
          </w:rPr>
          <w:delText xml:space="preserve">DCAA </w:delText>
        </w:r>
      </w:del>
      <w:ins w:id="308" w:author="ERCOT" w:date="2025-10-28T13:44:00Z" w16du:dateUtc="2025-10-28T18:44:00Z">
        <w:r w:rsidR="004C6455">
          <w:rPr>
            <w:szCs w:val="20"/>
          </w:rPr>
          <w:t>MAAA</w:t>
        </w:r>
        <w:r w:rsidR="004C6455" w:rsidRPr="00F02AAE">
          <w:rPr>
            <w:szCs w:val="20"/>
          </w:rPr>
          <w:t xml:space="preserve"> </w:t>
        </w:r>
      </w:ins>
      <w:r w:rsidRPr="00F02AAE">
        <w:rPr>
          <w:szCs w:val="20"/>
        </w:rPr>
        <w:t xml:space="preserve">audit received and indicate whether any required information is missing from the </w:t>
      </w:r>
      <w:del w:id="309" w:author="ERCOT" w:date="2025-10-28T13:44:00Z" w16du:dateUtc="2025-10-28T18:44:00Z">
        <w:r w:rsidRPr="00F02AAE" w:rsidDel="004C6455">
          <w:rPr>
            <w:szCs w:val="20"/>
          </w:rPr>
          <w:delText>DCAA</w:delText>
        </w:r>
      </w:del>
      <w:ins w:id="310" w:author="ERCOT" w:date="2025-10-28T13:44:00Z" w16du:dateUtc="2025-10-28T18:44:00Z">
        <w:r w:rsidR="004C6455">
          <w:rPr>
            <w:szCs w:val="20"/>
          </w:rPr>
          <w:t>MAAA</w:t>
        </w:r>
      </w:ins>
      <w:r w:rsidRPr="00F02AAE">
        <w:rPr>
          <w:szCs w:val="20"/>
        </w:rPr>
        <w:t>.</w:t>
      </w:r>
    </w:p>
    <w:p w14:paraId="34CBFC81" w14:textId="77777777" w:rsidR="00F02AAE" w:rsidRPr="00F02AAE" w:rsidRDefault="00F02AAE" w:rsidP="00F02AAE">
      <w:pPr>
        <w:spacing w:before="240" w:after="240"/>
        <w:rPr>
          <w:b/>
          <w:i/>
          <w:iCs/>
          <w:szCs w:val="20"/>
        </w:rPr>
      </w:pPr>
      <w:r w:rsidRPr="00F02AAE">
        <w:rPr>
          <w:b/>
          <w:i/>
          <w:iCs/>
          <w:szCs w:val="20"/>
        </w:rPr>
        <w:t>16.12.4</w:t>
      </w:r>
      <w:r w:rsidRPr="00F02AAE">
        <w:rPr>
          <w:b/>
          <w:i/>
          <w:iCs/>
          <w:szCs w:val="20"/>
        </w:rPr>
        <w:tab/>
        <w:t>ERCOT Audit - Consequences of Non-compliance</w:t>
      </w:r>
    </w:p>
    <w:p w14:paraId="10A2C173" w14:textId="092FAB8B" w:rsidR="00F02AAE" w:rsidRPr="00F02AAE" w:rsidRDefault="00F02AAE" w:rsidP="00F02AAE">
      <w:pPr>
        <w:spacing w:after="240"/>
        <w:ind w:left="720" w:hanging="720"/>
        <w:rPr>
          <w:szCs w:val="20"/>
        </w:rPr>
      </w:pPr>
      <w:r w:rsidRPr="00F02AAE">
        <w:rPr>
          <w:szCs w:val="20"/>
        </w:rPr>
        <w:t>(1)</w:t>
      </w:r>
      <w:r w:rsidRPr="00F02AAE">
        <w:rPr>
          <w:szCs w:val="20"/>
        </w:rPr>
        <w:tab/>
        <w:t xml:space="preserve">ERCOT, or its designee, shall review the </w:t>
      </w:r>
      <w:del w:id="311" w:author="ERCOT" w:date="2025-10-28T13:44:00Z" w16du:dateUtc="2025-10-28T18:44:00Z">
        <w:r w:rsidRPr="00F02AAE" w:rsidDel="004C6455">
          <w:rPr>
            <w:szCs w:val="20"/>
          </w:rPr>
          <w:delText xml:space="preserve">DCAA </w:delText>
        </w:r>
      </w:del>
      <w:ins w:id="312" w:author="ERCOT" w:date="2025-10-28T13:44:00Z" w16du:dateUtc="2025-10-28T18:44:00Z">
        <w:r w:rsidR="004C6455">
          <w:rPr>
            <w:szCs w:val="20"/>
          </w:rPr>
          <w:t>MAAA</w:t>
        </w:r>
        <w:r w:rsidR="004C6455" w:rsidRPr="00F02AAE">
          <w:rPr>
            <w:szCs w:val="20"/>
          </w:rPr>
          <w:t xml:space="preserve"> </w:t>
        </w:r>
      </w:ins>
      <w:r w:rsidRPr="00F02AAE">
        <w:rPr>
          <w:szCs w:val="20"/>
        </w:rPr>
        <w:t xml:space="preserve">submitted under Section 16.12.3, Market Participant Audits of User Security Administrators and </w:t>
      </w:r>
      <w:del w:id="313" w:author="ERCOT" w:date="2025-10-28T13:45:00Z" w16du:dateUtc="2025-10-28T18:45:00Z">
        <w:r w:rsidRPr="00F02AAE" w:rsidDel="004C6455">
          <w:rPr>
            <w:szCs w:val="20"/>
          </w:rPr>
          <w:delText>Digital Certificates</w:delText>
        </w:r>
      </w:del>
      <w:ins w:id="314" w:author="ERCOT" w:date="2025-10-28T13:45:00Z" w16du:dateUtc="2025-10-28T18:45:00Z">
        <w:r w:rsidR="004C6455">
          <w:rPr>
            <w:szCs w:val="20"/>
          </w:rPr>
          <w:t>MIS Access</w:t>
        </w:r>
      </w:ins>
      <w:r w:rsidRPr="00F02AAE">
        <w:rPr>
          <w:szCs w:val="20"/>
        </w:rPr>
        <w:t xml:space="preserve">, and may audit the Market Participant for compliance with the provisions of this Section 16.12, User Security Administrator and </w:t>
      </w:r>
      <w:del w:id="315" w:author="ERCOT" w:date="2025-10-28T13:45:00Z" w16du:dateUtc="2025-10-28T18:45:00Z">
        <w:r w:rsidRPr="00F02AAE" w:rsidDel="004C6455">
          <w:rPr>
            <w:szCs w:val="20"/>
          </w:rPr>
          <w:delText>Digital Certificates</w:delText>
        </w:r>
      </w:del>
      <w:ins w:id="316" w:author="ERCOT" w:date="2025-10-28T13:45:00Z" w16du:dateUtc="2025-10-28T18:45:00Z">
        <w:r w:rsidR="004C6455">
          <w:rPr>
            <w:szCs w:val="20"/>
          </w:rPr>
          <w:t>Access to the MIS</w:t>
        </w:r>
      </w:ins>
      <w:r w:rsidRPr="00F02AAE">
        <w:rPr>
          <w:szCs w:val="20"/>
        </w:rPr>
        <w:t xml:space="preserve">. </w:t>
      </w:r>
      <w:ins w:id="317" w:author="ERCOT" w:date="2025-10-28T13:45:00Z" w16du:dateUtc="2025-10-28T18:45:00Z">
        <w:r w:rsidR="004C6455">
          <w:rPr>
            <w:szCs w:val="20"/>
          </w:rPr>
          <w:t xml:space="preserve"> </w:t>
        </w:r>
      </w:ins>
      <w:r w:rsidRPr="00F02AAE">
        <w:rPr>
          <w:szCs w:val="20"/>
        </w:rPr>
        <w:t xml:space="preserve">The Market Participant shall cooperate fully with ERCOT in such audits.  </w:t>
      </w:r>
    </w:p>
    <w:p w14:paraId="4EE4116C" w14:textId="1A8C1E19" w:rsidR="00F02AAE" w:rsidRPr="00F02AAE" w:rsidRDefault="00F02AAE" w:rsidP="00F02AAE">
      <w:pPr>
        <w:spacing w:after="240"/>
        <w:ind w:left="720" w:hanging="720"/>
        <w:rPr>
          <w:szCs w:val="20"/>
        </w:rPr>
      </w:pPr>
      <w:r w:rsidRPr="00F02AAE">
        <w:rPr>
          <w:szCs w:val="20"/>
        </w:rPr>
        <w:t>(2)</w:t>
      </w:r>
      <w:r w:rsidRPr="00F02AAE">
        <w:rPr>
          <w:szCs w:val="20"/>
        </w:rPr>
        <w:tab/>
        <w:t xml:space="preserve">On or about December 15 of each year, ERCOT shall report to the Public Utility Commission of Texas (PUCT) all Market Participants failing to properly perform and/or submit complete </w:t>
      </w:r>
      <w:del w:id="318" w:author="ERCOT" w:date="2025-10-28T13:45:00Z" w16du:dateUtc="2025-10-28T18:45:00Z">
        <w:r w:rsidRPr="00F02AAE" w:rsidDel="004C6455">
          <w:rPr>
            <w:szCs w:val="20"/>
          </w:rPr>
          <w:delText>DCAA</w:delText>
        </w:r>
      </w:del>
      <w:ins w:id="319" w:author="ERCOT" w:date="2025-10-28T13:45:00Z" w16du:dateUtc="2025-10-28T18:45:00Z">
        <w:r w:rsidR="004C6455">
          <w:rPr>
            <w:szCs w:val="20"/>
          </w:rPr>
          <w:t>MAAA</w:t>
        </w:r>
      </w:ins>
      <w:r w:rsidRPr="00F02AAE">
        <w:rPr>
          <w:szCs w:val="20"/>
        </w:rPr>
        <w:t xml:space="preserve">(s) as described in Section 16.12.3 or non-compliance with Section 16.12.3.  </w:t>
      </w:r>
    </w:p>
    <w:p w14:paraId="1E7D425D" w14:textId="75C9E66F" w:rsidR="00F02AAE" w:rsidRPr="00F02AAE" w:rsidRDefault="00F02AAE" w:rsidP="00F02AAE">
      <w:pPr>
        <w:spacing w:after="240"/>
        <w:ind w:left="720" w:hanging="720"/>
        <w:rPr>
          <w:szCs w:val="20"/>
        </w:rPr>
      </w:pPr>
      <w:r w:rsidRPr="00F02AAE">
        <w:rPr>
          <w:szCs w:val="20"/>
        </w:rPr>
        <w:t>(3)</w:t>
      </w:r>
      <w:r w:rsidRPr="00F02AAE">
        <w:rPr>
          <w:szCs w:val="20"/>
        </w:rPr>
        <w:tab/>
        <w:t xml:space="preserve">ERCOT, after providing notice to the Market Participant and PUCT Staff, may disqualify the Market Participant’s USA and/or revoke any or all </w:t>
      </w:r>
      <w:del w:id="320" w:author="ERCOT" w:date="2025-10-28T13:46:00Z" w16du:dateUtc="2025-10-28T18:46:00Z">
        <w:r w:rsidRPr="00F02AAE" w:rsidDel="004C6455">
          <w:rPr>
            <w:szCs w:val="20"/>
          </w:rPr>
          <w:delText>Digital Certificates</w:delText>
        </w:r>
      </w:del>
      <w:ins w:id="321" w:author="ERCOT" w:date="2025-10-28T13:46:00Z" w16du:dateUtc="2025-10-28T18:46:00Z">
        <w:r w:rsidR="004C6455">
          <w:rPr>
            <w:szCs w:val="20"/>
          </w:rPr>
          <w:t>access to the MIS</w:t>
        </w:r>
      </w:ins>
      <w:r w:rsidRPr="00F02AAE">
        <w:rPr>
          <w:szCs w:val="20"/>
        </w:rPr>
        <w:t xml:space="preserve"> </w:t>
      </w:r>
      <w:del w:id="322" w:author="ERCOT" w:date="2025-10-28T13:46:00Z" w16du:dateUtc="2025-10-28T18:46:00Z">
        <w:r w:rsidRPr="00F02AAE" w:rsidDel="004C6455">
          <w:rPr>
            <w:szCs w:val="20"/>
          </w:rPr>
          <w:delText>assigned to</w:delText>
        </w:r>
      </w:del>
      <w:ins w:id="323" w:author="ERCOT" w:date="2025-10-28T13:46:00Z" w16du:dateUtc="2025-10-28T18:46:00Z">
        <w:r w:rsidR="004C6455">
          <w:rPr>
            <w:szCs w:val="20"/>
          </w:rPr>
          <w:t>by</w:t>
        </w:r>
      </w:ins>
      <w:r w:rsidRPr="00F02AAE">
        <w:rPr>
          <w:szCs w:val="20"/>
        </w:rPr>
        <w:t xml:space="preserve"> the Market Participant if:</w:t>
      </w:r>
    </w:p>
    <w:p w14:paraId="4667B35D" w14:textId="77777777" w:rsidR="00F02AAE" w:rsidRPr="00F02AAE" w:rsidRDefault="00F02AAE" w:rsidP="00F02AAE">
      <w:pPr>
        <w:spacing w:after="240"/>
        <w:ind w:left="1440" w:hanging="720"/>
        <w:rPr>
          <w:szCs w:val="20"/>
        </w:rPr>
      </w:pPr>
      <w:r w:rsidRPr="00F02AAE">
        <w:rPr>
          <w:szCs w:val="20"/>
        </w:rPr>
        <w:t>(a)</w:t>
      </w:r>
      <w:r w:rsidRPr="00F02AAE">
        <w:rPr>
          <w:szCs w:val="20"/>
        </w:rPr>
        <w:tab/>
        <w:t xml:space="preserve">The Market Participant does not properly and timely perform the audit; </w:t>
      </w:r>
    </w:p>
    <w:p w14:paraId="1358DEDD" w14:textId="77777777" w:rsidR="00F02AAE" w:rsidRPr="00F02AAE" w:rsidRDefault="00F02AAE" w:rsidP="00F02AAE">
      <w:pPr>
        <w:spacing w:after="240"/>
        <w:ind w:left="1440" w:hanging="720"/>
        <w:rPr>
          <w:szCs w:val="20"/>
        </w:rPr>
      </w:pPr>
      <w:r w:rsidRPr="00F02AAE">
        <w:rPr>
          <w:szCs w:val="20"/>
        </w:rPr>
        <w:t>(b)</w:t>
      </w:r>
      <w:r w:rsidRPr="00F02AAE">
        <w:rPr>
          <w:szCs w:val="20"/>
        </w:rPr>
        <w:tab/>
        <w:t xml:space="preserve">ERCOT discovers non-compliance; or </w:t>
      </w:r>
    </w:p>
    <w:p w14:paraId="536A8339" w14:textId="1CB1A17F" w:rsidR="00F02AAE" w:rsidRPr="00F02AAE" w:rsidRDefault="00F02AAE" w:rsidP="00F02AAE">
      <w:pPr>
        <w:spacing w:after="240"/>
        <w:ind w:left="1440" w:hanging="720"/>
        <w:rPr>
          <w:szCs w:val="20"/>
        </w:rPr>
      </w:pPr>
      <w:r w:rsidRPr="00F02AAE">
        <w:rPr>
          <w:szCs w:val="20"/>
        </w:rPr>
        <w:t>(c)</w:t>
      </w:r>
      <w:r w:rsidRPr="00F02AAE">
        <w:rPr>
          <w:szCs w:val="20"/>
        </w:rPr>
        <w:tab/>
        <w:t>The Market Participant does not timely request revocation of its</w:t>
      </w:r>
      <w:del w:id="324" w:author="ERCOT" w:date="2025-10-28T13:46:00Z" w16du:dateUtc="2025-10-28T18:46:00Z">
        <w:r w:rsidRPr="00F02AAE" w:rsidDel="004C6455">
          <w:rPr>
            <w:szCs w:val="20"/>
          </w:rPr>
          <w:delText xml:space="preserve"> Digital Certificates</w:delText>
        </w:r>
      </w:del>
      <w:ins w:id="325" w:author="ERCOT" w:date="2025-10-28T13:46:00Z" w16du:dateUtc="2025-10-28T18:46:00Z">
        <w:r w:rsidR="004C6455">
          <w:rPr>
            <w:szCs w:val="20"/>
          </w:rPr>
          <w:t xml:space="preserve"> access to the MIS</w:t>
        </w:r>
      </w:ins>
      <w:r w:rsidRPr="00F02AAE">
        <w:rPr>
          <w:szCs w:val="20"/>
        </w:rPr>
        <w:t xml:space="preserve"> for unauthorized </w:t>
      </w:r>
      <w:del w:id="326" w:author="ERCOT" w:date="2025-10-28T13:47:00Z" w16du:dateUtc="2025-10-28T18:47:00Z">
        <w:r w:rsidRPr="00F02AAE" w:rsidDel="004C6455">
          <w:rPr>
            <w:szCs w:val="20"/>
          </w:rPr>
          <w:delText>Certificate Holders</w:delText>
        </w:r>
      </w:del>
      <w:ins w:id="327" w:author="ERCOT" w:date="2025-10-28T13:47:00Z" w16du:dateUtc="2025-10-28T18:47:00Z">
        <w:r w:rsidR="004C6455">
          <w:rPr>
            <w:szCs w:val="20"/>
          </w:rPr>
          <w:t>MIS users</w:t>
        </w:r>
      </w:ins>
      <w:r w:rsidRPr="00F02AAE">
        <w:rPr>
          <w:szCs w:val="20"/>
        </w:rPr>
        <w:t xml:space="preserve">. </w:t>
      </w:r>
    </w:p>
    <w:p w14:paraId="383911BA" w14:textId="347185CA" w:rsidR="00F02AAE" w:rsidRPr="00F02AAE" w:rsidRDefault="00F02AAE" w:rsidP="00F02AAE">
      <w:pPr>
        <w:keepNext/>
        <w:spacing w:after="240"/>
        <w:ind w:left="720" w:hanging="720"/>
        <w:rPr>
          <w:iCs/>
          <w:szCs w:val="20"/>
          <w:lang w:val="x-none" w:eastAsia="x-none"/>
        </w:rPr>
      </w:pPr>
      <w:r w:rsidRPr="00F02AAE">
        <w:rPr>
          <w:iCs/>
          <w:szCs w:val="20"/>
          <w:lang w:val="x-none" w:eastAsia="x-none"/>
        </w:rPr>
        <w:t>(4)</w:t>
      </w:r>
      <w:r w:rsidRPr="00F02AAE">
        <w:rPr>
          <w:iCs/>
          <w:szCs w:val="20"/>
          <w:lang w:val="x-none" w:eastAsia="x-none"/>
        </w:rPr>
        <w:tab/>
        <w:t>ERCOT’s decision to disqualify a Market Participant’s USA or revoke a</w:t>
      </w:r>
      <w:ins w:id="328" w:author="ERCOT" w:date="2025-10-28T13:47:00Z" w16du:dateUtc="2025-10-28T18:47:00Z">
        <w:r w:rsidR="004C6455">
          <w:rPr>
            <w:iCs/>
            <w:szCs w:val="20"/>
            <w:lang w:val="x-none" w:eastAsia="x-none"/>
          </w:rPr>
          <w:t>ny</w:t>
        </w:r>
      </w:ins>
      <w:r w:rsidRPr="00F02AAE">
        <w:rPr>
          <w:iCs/>
          <w:szCs w:val="20"/>
          <w:lang w:val="x-none" w:eastAsia="x-none"/>
        </w:rPr>
        <w:t xml:space="preserve"> Market Participant’s </w:t>
      </w:r>
      <w:del w:id="329" w:author="ERCOT" w:date="2025-10-28T13:47:00Z" w16du:dateUtc="2025-10-28T18:47:00Z">
        <w:r w:rsidRPr="00F02AAE" w:rsidDel="004C6455">
          <w:rPr>
            <w:iCs/>
            <w:szCs w:val="20"/>
            <w:lang w:val="x-none" w:eastAsia="x-none"/>
          </w:rPr>
          <w:delText>Digital Certificates</w:delText>
        </w:r>
      </w:del>
      <w:ins w:id="330" w:author="ERCOT" w:date="2025-10-28T13:47:00Z" w16du:dateUtc="2025-10-28T18:47:00Z">
        <w:r w:rsidR="004C6455">
          <w:rPr>
            <w:iCs/>
            <w:szCs w:val="20"/>
            <w:lang w:val="x-none" w:eastAsia="x-none"/>
          </w:rPr>
          <w:t>MIS users</w:t>
        </w:r>
      </w:ins>
      <w:r w:rsidRPr="00F02AAE">
        <w:rPr>
          <w:iCs/>
          <w:szCs w:val="20"/>
          <w:lang w:val="x-none" w:eastAsia="x-none"/>
        </w:rPr>
        <w:t xml:space="preserve"> as described above is subject to the following:</w:t>
      </w:r>
    </w:p>
    <w:p w14:paraId="0069D541" w14:textId="7B26EF12" w:rsidR="00F02AAE" w:rsidRPr="00F02AAE" w:rsidRDefault="00F02AAE" w:rsidP="00F02AAE">
      <w:pPr>
        <w:spacing w:after="240"/>
        <w:ind w:left="1440" w:hanging="720"/>
        <w:rPr>
          <w:szCs w:val="20"/>
        </w:rPr>
      </w:pPr>
      <w:r w:rsidRPr="00F02AAE">
        <w:rPr>
          <w:szCs w:val="20"/>
        </w:rPr>
        <w:t>(a)</w:t>
      </w:r>
      <w:del w:id="331" w:author="ERCOT" w:date="2025-10-28T13:47:00Z" w16du:dateUtc="2025-10-28T18:47:00Z">
        <w:r w:rsidRPr="00F02AAE" w:rsidDel="004C6455">
          <w:rPr>
            <w:szCs w:val="20"/>
          </w:rPr>
          <w:delText xml:space="preserve"> </w:delText>
        </w:r>
      </w:del>
      <w:r w:rsidRPr="00F02AAE">
        <w:rPr>
          <w:szCs w:val="20"/>
        </w:rPr>
        <w:tab/>
        <w:t xml:space="preserve">A Market Participant’s </w:t>
      </w:r>
      <w:del w:id="332" w:author="ERCOT" w:date="2025-10-28T13:47:00Z" w16du:dateUtc="2025-10-28T18:47:00Z">
        <w:r w:rsidRPr="00F02AAE" w:rsidDel="004C6455">
          <w:rPr>
            <w:szCs w:val="20"/>
          </w:rPr>
          <w:delText>Digital Certificates</w:delText>
        </w:r>
      </w:del>
      <w:ins w:id="333" w:author="ERCOT" w:date="2025-10-28T13:47:00Z" w16du:dateUtc="2025-10-28T18:47:00Z">
        <w:r w:rsidR="004C6455">
          <w:rPr>
            <w:szCs w:val="20"/>
          </w:rPr>
          <w:t>access to the MIS</w:t>
        </w:r>
      </w:ins>
      <w:r w:rsidRPr="00F02AAE">
        <w:rPr>
          <w:szCs w:val="20"/>
        </w:rPr>
        <w:t xml:space="preserve"> may not be revoked unless the Market Participant is given a reasonable opportunity to work with ERCOT to resolve the reason for revocation;</w:t>
      </w:r>
    </w:p>
    <w:p w14:paraId="7726D96E" w14:textId="76D82EF1" w:rsidR="00F02AAE" w:rsidRPr="00F02AAE" w:rsidRDefault="00F02AAE" w:rsidP="00F02AAE">
      <w:pPr>
        <w:spacing w:after="240"/>
        <w:ind w:left="1440" w:hanging="720"/>
        <w:rPr>
          <w:szCs w:val="20"/>
        </w:rPr>
      </w:pPr>
      <w:r w:rsidRPr="00F02AAE">
        <w:rPr>
          <w:szCs w:val="20"/>
        </w:rPr>
        <w:t xml:space="preserve">(b) </w:t>
      </w:r>
      <w:r w:rsidRPr="00F02AAE">
        <w:rPr>
          <w:szCs w:val="20"/>
        </w:rPr>
        <w:tab/>
        <w:t xml:space="preserve">A Market Participant’s USA may not be disqualified unless it is given a reasonable opportunity to authorize a new USA and </w:t>
      </w:r>
      <w:del w:id="334" w:author="ERCOT" w:date="2025-10-28T13:48:00Z" w16du:dateUtc="2025-10-28T18:48:00Z">
        <w:r w:rsidRPr="00F02AAE" w:rsidDel="004C6455">
          <w:rPr>
            <w:szCs w:val="20"/>
          </w:rPr>
          <w:delText>assign new Digital Certificates</w:delText>
        </w:r>
      </w:del>
      <w:ins w:id="335" w:author="ERCOT" w:date="2025-10-28T13:48:00Z" w16du:dateUtc="2025-10-28T18:48:00Z">
        <w:r w:rsidR="004C6455">
          <w:rPr>
            <w:szCs w:val="20"/>
          </w:rPr>
          <w:t>request or authorize access to the MIS for new MIS users</w:t>
        </w:r>
      </w:ins>
      <w:r w:rsidRPr="00F02AAE">
        <w:rPr>
          <w:szCs w:val="20"/>
        </w:rPr>
        <w:t xml:space="preserve"> as necessary to prevent disruption of the Market Participant’s business; and</w:t>
      </w:r>
    </w:p>
    <w:p w14:paraId="2870415B" w14:textId="45D61C7A" w:rsidR="00F02AAE" w:rsidRPr="00F02AAE" w:rsidRDefault="00F02AAE" w:rsidP="00F02AAE">
      <w:pPr>
        <w:spacing w:after="240"/>
        <w:ind w:left="1440" w:hanging="720"/>
        <w:rPr>
          <w:szCs w:val="20"/>
        </w:rPr>
      </w:pPr>
      <w:r w:rsidRPr="00F02AAE">
        <w:rPr>
          <w:szCs w:val="20"/>
        </w:rPr>
        <w:t xml:space="preserve">(c) </w:t>
      </w:r>
      <w:r w:rsidRPr="00F02AAE">
        <w:rPr>
          <w:szCs w:val="20"/>
        </w:rPr>
        <w:tab/>
        <w:t xml:space="preserve">A Market Participant may dispute ERCOT’s decision to disqualify the Market Participant’s USA and/or revoke its </w:t>
      </w:r>
      <w:del w:id="336" w:author="ERCOT" w:date="2025-10-28T13:48:00Z" w16du:dateUtc="2025-10-28T18:48:00Z">
        <w:r w:rsidRPr="00F02AAE" w:rsidDel="004C6455">
          <w:rPr>
            <w:szCs w:val="20"/>
          </w:rPr>
          <w:delText>Digital Certificates</w:delText>
        </w:r>
      </w:del>
      <w:ins w:id="337" w:author="ERCOT" w:date="2025-10-28T13:48:00Z" w16du:dateUtc="2025-10-28T18:48:00Z">
        <w:r w:rsidR="004C6455">
          <w:rPr>
            <w:szCs w:val="20"/>
          </w:rPr>
          <w:t>access</w:t>
        </w:r>
      </w:ins>
      <w:ins w:id="338" w:author="ERCOT" w:date="2025-10-28T13:49:00Z" w16du:dateUtc="2025-10-28T18:49:00Z">
        <w:r w:rsidR="004C6455">
          <w:rPr>
            <w:szCs w:val="20"/>
          </w:rPr>
          <w:t xml:space="preserve"> to the MIS</w:t>
        </w:r>
      </w:ins>
      <w:r w:rsidRPr="00F02AAE">
        <w:rPr>
          <w:szCs w:val="20"/>
        </w:rPr>
        <w:t xml:space="preserve"> through the Alternative Dispute Resolution (ADR) Procedure in accordance with Section 20, Alternative Dispute Resolution Procedure, and may appeal the result of the ADR process to the PUCT as provided in Section 20. </w:t>
      </w:r>
    </w:p>
    <w:p w14:paraId="7C564840" w14:textId="77777777" w:rsidR="00F02AAE" w:rsidRPr="00F02AAE" w:rsidRDefault="00F02AAE" w:rsidP="00F02AAE">
      <w:pPr>
        <w:keepNext/>
        <w:tabs>
          <w:tab w:val="left" w:pos="900"/>
        </w:tabs>
        <w:spacing w:before="240" w:after="240"/>
        <w:ind w:left="900" w:hanging="900"/>
        <w:outlineLvl w:val="1"/>
        <w:rPr>
          <w:b/>
          <w:szCs w:val="20"/>
        </w:rPr>
      </w:pPr>
      <w:bookmarkStart w:id="339" w:name="_Toc390439000"/>
      <w:bookmarkStart w:id="340" w:name="_Toc405897711"/>
      <w:bookmarkStart w:id="341" w:name="_Toc415055803"/>
      <w:bookmarkStart w:id="342" w:name="_Toc415055929"/>
      <w:bookmarkStart w:id="343" w:name="_Toc415056028"/>
      <w:bookmarkStart w:id="344" w:name="_Toc415056128"/>
      <w:bookmarkStart w:id="345" w:name="_Toc184623069"/>
      <w:r w:rsidRPr="00F02AAE">
        <w:rPr>
          <w:b/>
          <w:szCs w:val="20"/>
        </w:rPr>
        <w:lastRenderedPageBreak/>
        <w:t>16.15</w:t>
      </w:r>
      <w:r w:rsidRPr="00F02AAE">
        <w:rPr>
          <w:b/>
          <w:szCs w:val="20"/>
        </w:rPr>
        <w:tab/>
        <w:t>Registration of Independent Market Information System Registered Entity</w:t>
      </w:r>
      <w:bookmarkEnd w:id="339"/>
      <w:bookmarkEnd w:id="340"/>
      <w:bookmarkEnd w:id="341"/>
      <w:bookmarkEnd w:id="342"/>
      <w:bookmarkEnd w:id="343"/>
      <w:bookmarkEnd w:id="344"/>
      <w:bookmarkEnd w:id="345"/>
    </w:p>
    <w:p w14:paraId="151EC3A7" w14:textId="260BA7EA" w:rsidR="00F02AAE" w:rsidRPr="00F02AAE" w:rsidRDefault="00F02AAE" w:rsidP="00F02AAE">
      <w:pPr>
        <w:spacing w:after="240"/>
        <w:ind w:left="720" w:hanging="720"/>
        <w:rPr>
          <w:szCs w:val="20"/>
        </w:rPr>
      </w:pPr>
      <w:r w:rsidRPr="00F02AAE">
        <w:rPr>
          <w:szCs w:val="20"/>
        </w:rPr>
        <w:t>(1)</w:t>
      </w:r>
      <w:r w:rsidRPr="00F02AAE">
        <w:rPr>
          <w:szCs w:val="20"/>
        </w:rPr>
        <w:tab/>
        <w:t xml:space="preserve">Each Entity intending to qualify </w:t>
      </w:r>
      <w:del w:id="346" w:author="ERCOT" w:date="2025-10-28T13:49:00Z" w16du:dateUtc="2025-10-28T18:49:00Z">
        <w:r w:rsidRPr="00F02AAE" w:rsidDel="004C6455">
          <w:rPr>
            <w:szCs w:val="20"/>
          </w:rPr>
          <w:delText xml:space="preserve">to </w:delText>
        </w:r>
      </w:del>
      <w:ins w:id="347" w:author="ERCOT" w:date="2025-10-28T13:49:00Z" w16du:dateUtc="2025-10-28T18:49:00Z">
        <w:r w:rsidR="004C6455">
          <w:rPr>
            <w:szCs w:val="20"/>
          </w:rPr>
          <w:t>for</w:t>
        </w:r>
        <w:r w:rsidR="004C6455" w:rsidRPr="00F02AAE">
          <w:rPr>
            <w:szCs w:val="20"/>
          </w:rPr>
          <w:t xml:space="preserve"> </w:t>
        </w:r>
      </w:ins>
      <w:r w:rsidRPr="00F02AAE">
        <w:rPr>
          <w:szCs w:val="20"/>
        </w:rPr>
        <w:t xml:space="preserve">access </w:t>
      </w:r>
      <w:ins w:id="348" w:author="ERCOT" w:date="2025-10-28T13:49:00Z" w16du:dateUtc="2025-10-28T18:49:00Z">
        <w:r w:rsidR="004C6455">
          <w:rPr>
            <w:szCs w:val="20"/>
          </w:rPr>
          <w:t xml:space="preserve">to </w:t>
        </w:r>
      </w:ins>
      <w:r w:rsidRPr="00F02AAE">
        <w:rPr>
          <w:szCs w:val="20"/>
        </w:rPr>
        <w:t>ERCOT’s Market Information System (MIS) Secure Area, independent of any other Market Participant role, shall register with ERCOT, including any applicable fees, designating Authorized Representatives, contacts, and a User Security Administrator (USA) (per the Application for Registration as an Independent Market Information System Registered Entity (IMRE)), and execute a Standard Form Market Participant Agreement (as provided in Section 22, Attachment A, Standard Form Market Participant Agreement) prior to receiving a</w:t>
      </w:r>
      <w:ins w:id="349" w:author="ERCOT" w:date="2025-10-28T13:49:00Z" w16du:dateUtc="2025-10-28T18:49:00Z">
        <w:r w:rsidR="004C6455">
          <w:rPr>
            <w:szCs w:val="20"/>
          </w:rPr>
          <w:t>ny</w:t>
        </w:r>
      </w:ins>
      <w:r w:rsidRPr="00F02AAE">
        <w:rPr>
          <w:szCs w:val="20"/>
        </w:rPr>
        <w:t xml:space="preserve"> </w:t>
      </w:r>
      <w:del w:id="350" w:author="ERCOT" w:date="2025-10-28T13:49:00Z" w16du:dateUtc="2025-10-28T18:49:00Z">
        <w:r w:rsidRPr="00F02AAE" w:rsidDel="004C6455">
          <w:rPr>
            <w:szCs w:val="20"/>
          </w:rPr>
          <w:delText xml:space="preserve">USA Digital Certificate for setting </w:delText>
        </w:r>
      </w:del>
      <w:r w:rsidRPr="00F02AAE">
        <w:rPr>
          <w:szCs w:val="20"/>
        </w:rPr>
        <w:t>access to ERCOT’s MIS Secure Area.</w:t>
      </w:r>
    </w:p>
    <w:p w14:paraId="58448FA5" w14:textId="77777777" w:rsidR="00F02AAE" w:rsidRPr="00F02AAE" w:rsidRDefault="00F02AAE" w:rsidP="00F02AAE">
      <w:pPr>
        <w:spacing w:after="240"/>
        <w:ind w:left="720" w:hanging="720"/>
        <w:rPr>
          <w:szCs w:val="20"/>
        </w:rPr>
      </w:pPr>
      <w:r w:rsidRPr="00F02AAE">
        <w:rPr>
          <w:szCs w:val="20"/>
        </w:rPr>
        <w:t>(2)</w:t>
      </w:r>
      <w:r w:rsidRPr="00F02AAE">
        <w:rPr>
          <w:szCs w:val="20"/>
        </w:rPr>
        <w:tab/>
        <w:t>An Entity must have a genuine professional or business purpose for obtaining access to the MIS Secure Area to qualify for registration as an IMRE.  ERCOT may determine, in its sole discretion, whether the Entity’s purpose qualifies for registration.</w:t>
      </w:r>
    </w:p>
    <w:p w14:paraId="59478CB3" w14:textId="77777777" w:rsidR="00F02AAE" w:rsidRPr="00F02AAE" w:rsidRDefault="00F02AAE" w:rsidP="00F02AAE">
      <w:pPr>
        <w:spacing w:after="240"/>
        <w:ind w:left="720" w:hanging="720"/>
        <w:rPr>
          <w:szCs w:val="20"/>
        </w:rPr>
      </w:pPr>
      <w:r w:rsidRPr="00F02AAE">
        <w:rPr>
          <w:szCs w:val="20"/>
        </w:rPr>
        <w:t>(3)</w:t>
      </w:r>
      <w:r w:rsidRPr="00F02AAE">
        <w:rPr>
          <w:szCs w:val="20"/>
        </w:rPr>
        <w:tab/>
        <w:t>Continued status as an IMRE is contingent upon compliance with all applicable requirements in these Protocols.  ERCOT may suspend an IMRE’s rights as a Market Participant when ERCOT reasonably determines that it is an appropriate remedy for the Entity’s failure to satisfy any applicable requirement.</w:t>
      </w:r>
    </w:p>
    <w:p w14:paraId="324AA91F" w14:textId="10F87EBE" w:rsidR="00F02AAE" w:rsidRPr="00F02AAE" w:rsidDel="004C6455" w:rsidRDefault="00F02AAE" w:rsidP="00F02AAE">
      <w:pPr>
        <w:keepNext/>
        <w:tabs>
          <w:tab w:val="left" w:pos="900"/>
        </w:tabs>
        <w:spacing w:before="240" w:after="240"/>
        <w:ind w:left="900" w:hanging="900"/>
        <w:outlineLvl w:val="1"/>
        <w:rPr>
          <w:del w:id="351" w:author="ERCOT" w:date="2025-10-28T13:50:00Z" w16du:dateUtc="2025-10-28T18:50:00Z"/>
          <w:b/>
          <w:szCs w:val="20"/>
        </w:rPr>
      </w:pPr>
      <w:bookmarkStart w:id="352" w:name="_Toc209843340"/>
      <w:bookmarkStart w:id="353" w:name="_Toc484510616"/>
      <w:bookmarkStart w:id="354" w:name="_Toc181344383"/>
      <w:del w:id="355" w:author="ERCOT" w:date="2025-10-28T13:50:00Z" w16du:dateUtc="2025-10-28T18:50:00Z">
        <w:r w:rsidRPr="00F02AAE" w:rsidDel="004C6455">
          <w:rPr>
            <w:b/>
            <w:szCs w:val="20"/>
          </w:rPr>
          <w:delText>19.6</w:delText>
        </w:r>
        <w:r w:rsidRPr="00F02AAE" w:rsidDel="004C6455">
          <w:rPr>
            <w:b/>
            <w:szCs w:val="20"/>
          </w:rPr>
          <w:tab/>
          <w:delText>Texas Standard Electronic Transaction Envelope Standards</w:delText>
        </w:r>
        <w:bookmarkEnd w:id="352"/>
        <w:bookmarkEnd w:id="353"/>
        <w:bookmarkEnd w:id="354"/>
      </w:del>
    </w:p>
    <w:p w14:paraId="7546D483" w14:textId="18A67BCE" w:rsidR="00F02AAE" w:rsidRPr="00F02AAE" w:rsidDel="004C6455" w:rsidRDefault="00F02AAE" w:rsidP="00F02AAE">
      <w:pPr>
        <w:keepNext/>
        <w:tabs>
          <w:tab w:val="left" w:pos="1080"/>
        </w:tabs>
        <w:spacing w:before="240" w:after="240"/>
        <w:ind w:left="1080" w:hanging="1080"/>
        <w:outlineLvl w:val="2"/>
        <w:rPr>
          <w:del w:id="356" w:author="ERCOT" w:date="2025-10-28T13:50:00Z" w16du:dateUtc="2025-10-28T18:50:00Z"/>
          <w:b/>
          <w:bCs/>
          <w:i/>
          <w:szCs w:val="20"/>
        </w:rPr>
      </w:pPr>
      <w:bookmarkStart w:id="357" w:name="_Toc209843341"/>
      <w:bookmarkStart w:id="358" w:name="_Toc484510617"/>
      <w:bookmarkStart w:id="359" w:name="_Toc181344384"/>
      <w:del w:id="360" w:author="ERCOT" w:date="2025-10-28T13:50:00Z" w16du:dateUtc="2025-10-28T18:50:00Z">
        <w:r w:rsidRPr="00F02AAE" w:rsidDel="004C6455">
          <w:rPr>
            <w:b/>
            <w:bCs/>
            <w:i/>
            <w:szCs w:val="20"/>
          </w:rPr>
          <w:delText>19.6.1</w:delText>
        </w:r>
        <w:r w:rsidRPr="00F02AAE" w:rsidDel="004C6455">
          <w:rPr>
            <w:b/>
            <w:bCs/>
            <w:i/>
            <w:szCs w:val="20"/>
          </w:rPr>
          <w:tab/>
          <w:delText>ERCOT Validation</w:delText>
        </w:r>
        <w:bookmarkEnd w:id="357"/>
        <w:bookmarkEnd w:id="358"/>
        <w:bookmarkEnd w:id="359"/>
      </w:del>
    </w:p>
    <w:p w14:paraId="3953A605" w14:textId="7BE4974C" w:rsidR="00F02AAE" w:rsidRPr="00F02AAE" w:rsidRDefault="00F02AAE" w:rsidP="00F02AAE">
      <w:pPr>
        <w:spacing w:after="240"/>
        <w:ind w:left="720" w:hanging="720"/>
      </w:pPr>
      <w:del w:id="361" w:author="ERCOT" w:date="2025-10-28T13:50:00Z" w16du:dateUtc="2025-10-28T18:50:00Z">
        <w:r w:rsidRPr="00F02AAE" w:rsidDel="004C6455">
          <w:delText>(1)</w:delText>
        </w:r>
        <w:r w:rsidRPr="00F02AAE" w:rsidDel="004C6455">
          <w:tab/>
          <w:delText>ERCOT acts as the certificate authority and generates a digital certificate on behalf of each Market Participant.  The Market Participant must be identified uniquely within the ERCOT System.</w:delText>
        </w:r>
      </w:del>
    </w:p>
    <w:p w14:paraId="79646CBC" w14:textId="77777777" w:rsidR="00F02AAE" w:rsidRDefault="00F02AAE" w:rsidP="00F02AAE">
      <w:pPr>
        <w:ind w:left="720" w:hanging="720"/>
      </w:pPr>
    </w:p>
    <w:p w14:paraId="0D487EBD" w14:textId="77777777" w:rsidR="00F02AAE" w:rsidRDefault="00F02AAE" w:rsidP="00F02AAE">
      <w:pPr>
        <w:ind w:left="720" w:hanging="720"/>
      </w:pPr>
    </w:p>
    <w:p w14:paraId="04F0AAD7" w14:textId="77777777" w:rsidR="00F02AAE" w:rsidRDefault="00F02AAE" w:rsidP="00F02AAE">
      <w:pPr>
        <w:ind w:left="720" w:hanging="720"/>
      </w:pPr>
    </w:p>
    <w:p w14:paraId="081352B8" w14:textId="77777777" w:rsidR="00F02AAE" w:rsidRDefault="00F02AAE" w:rsidP="00F02AAE">
      <w:pPr>
        <w:ind w:left="720" w:hanging="720"/>
      </w:pPr>
    </w:p>
    <w:p w14:paraId="3EE1C849" w14:textId="77777777" w:rsidR="00F02AAE" w:rsidRDefault="00F02AAE" w:rsidP="00F02AAE">
      <w:pPr>
        <w:ind w:left="720" w:hanging="720"/>
      </w:pPr>
    </w:p>
    <w:p w14:paraId="4155D45B" w14:textId="77777777" w:rsidR="00F02AAE" w:rsidRDefault="00F02AAE" w:rsidP="00F02AAE">
      <w:pPr>
        <w:ind w:left="720" w:hanging="720"/>
      </w:pPr>
    </w:p>
    <w:p w14:paraId="362F5F79" w14:textId="77777777" w:rsidR="00F02AAE" w:rsidRDefault="00F02AAE" w:rsidP="00F02AAE">
      <w:pPr>
        <w:ind w:left="720" w:hanging="720"/>
      </w:pPr>
    </w:p>
    <w:p w14:paraId="70EF8D37" w14:textId="77777777" w:rsidR="00F02AAE" w:rsidRDefault="00F02AAE" w:rsidP="00F02AAE">
      <w:pPr>
        <w:ind w:left="720" w:hanging="720"/>
      </w:pPr>
    </w:p>
    <w:p w14:paraId="4FDB3E1A" w14:textId="77777777" w:rsidR="00F02AAE" w:rsidRDefault="00F02AAE" w:rsidP="00F02AAE">
      <w:pPr>
        <w:ind w:left="720" w:hanging="720"/>
      </w:pPr>
    </w:p>
    <w:p w14:paraId="3E3FF564" w14:textId="77777777" w:rsidR="00F02AAE" w:rsidRDefault="00F02AAE" w:rsidP="00F02AAE">
      <w:pPr>
        <w:ind w:left="720" w:hanging="720"/>
      </w:pPr>
    </w:p>
    <w:p w14:paraId="77FB4A93" w14:textId="77777777" w:rsidR="00F02AAE" w:rsidRDefault="00F02AAE" w:rsidP="00F02AAE">
      <w:pPr>
        <w:ind w:left="720" w:hanging="720"/>
      </w:pPr>
    </w:p>
    <w:p w14:paraId="1AF34454" w14:textId="77777777" w:rsidR="00F02AAE" w:rsidRDefault="00F02AAE" w:rsidP="00F02AAE">
      <w:pPr>
        <w:ind w:left="720" w:hanging="720"/>
      </w:pPr>
    </w:p>
    <w:p w14:paraId="368E9B5B" w14:textId="77777777" w:rsidR="00F02AAE" w:rsidRDefault="00F02AAE" w:rsidP="00F02AAE">
      <w:pPr>
        <w:ind w:left="720" w:hanging="720"/>
      </w:pPr>
    </w:p>
    <w:p w14:paraId="227DF7A5" w14:textId="77777777" w:rsidR="00F02AAE" w:rsidRDefault="00F02AAE" w:rsidP="00F02AAE">
      <w:pPr>
        <w:ind w:left="720" w:hanging="720"/>
      </w:pPr>
    </w:p>
    <w:p w14:paraId="66D717FE" w14:textId="77777777" w:rsidR="00F02AAE" w:rsidRDefault="00F02AAE" w:rsidP="00F02AAE">
      <w:pPr>
        <w:ind w:left="720" w:hanging="720"/>
      </w:pPr>
    </w:p>
    <w:p w14:paraId="42DFB066" w14:textId="77777777" w:rsidR="00F02AAE" w:rsidRDefault="00F02AAE" w:rsidP="00F02AAE">
      <w:pPr>
        <w:ind w:left="720" w:hanging="720"/>
      </w:pPr>
    </w:p>
    <w:p w14:paraId="1A7FF049" w14:textId="77777777" w:rsidR="00F02AAE" w:rsidRDefault="00F02AAE" w:rsidP="00F02AAE">
      <w:pPr>
        <w:ind w:left="720" w:hanging="720"/>
      </w:pPr>
    </w:p>
    <w:p w14:paraId="490BBEE2" w14:textId="77777777" w:rsidR="00F02AAE" w:rsidRDefault="00F02AAE" w:rsidP="00F02AAE">
      <w:pPr>
        <w:ind w:left="720" w:hanging="720"/>
      </w:pPr>
    </w:p>
    <w:p w14:paraId="33CE6155" w14:textId="77777777" w:rsidR="00F02AAE" w:rsidRDefault="00F02AAE" w:rsidP="00F02AAE">
      <w:pPr>
        <w:ind w:left="720" w:hanging="720"/>
      </w:pPr>
    </w:p>
    <w:p w14:paraId="2939AD33" w14:textId="77777777" w:rsidR="00F02AAE" w:rsidRDefault="00F02AAE" w:rsidP="00F02AAE">
      <w:pPr>
        <w:ind w:left="720" w:hanging="720"/>
      </w:pPr>
    </w:p>
    <w:p w14:paraId="7EB90B8E" w14:textId="77777777" w:rsidR="00F02AAE" w:rsidRDefault="00F02AAE" w:rsidP="00F02AAE">
      <w:pPr>
        <w:ind w:left="720" w:hanging="720"/>
      </w:pPr>
    </w:p>
    <w:p w14:paraId="5D91B0B7" w14:textId="77777777" w:rsidR="00F02AAE" w:rsidRDefault="00F02AAE" w:rsidP="00F02AAE">
      <w:pPr>
        <w:ind w:left="720" w:hanging="720"/>
      </w:pPr>
    </w:p>
    <w:p w14:paraId="48F05F48" w14:textId="77777777" w:rsidR="00F02AAE" w:rsidRDefault="00F02AAE" w:rsidP="00F02AAE">
      <w:pPr>
        <w:ind w:left="720" w:hanging="720"/>
      </w:pPr>
    </w:p>
    <w:p w14:paraId="0FD34215" w14:textId="77777777" w:rsidR="00F02AAE" w:rsidRDefault="00F02AAE" w:rsidP="00F02AAE">
      <w:pPr>
        <w:ind w:left="720" w:hanging="720"/>
      </w:pPr>
    </w:p>
    <w:p w14:paraId="6B45B420" w14:textId="77777777" w:rsidR="00F02AAE" w:rsidRDefault="00F02AAE" w:rsidP="00F02AAE">
      <w:pPr>
        <w:ind w:left="720" w:hanging="720"/>
      </w:pPr>
    </w:p>
    <w:p w14:paraId="104F8A99" w14:textId="77777777" w:rsidR="00F02AAE" w:rsidRDefault="00F02AAE" w:rsidP="00F02AAE">
      <w:pPr>
        <w:ind w:left="720" w:hanging="720"/>
      </w:pPr>
    </w:p>
    <w:p w14:paraId="3CC07931" w14:textId="77777777" w:rsidR="00F02AAE" w:rsidRDefault="00F02AAE" w:rsidP="00F02AAE">
      <w:pPr>
        <w:ind w:left="720" w:hanging="720"/>
      </w:pPr>
    </w:p>
    <w:p w14:paraId="052C6822" w14:textId="77777777" w:rsidR="00F02AAE" w:rsidRDefault="00F02AAE" w:rsidP="00F02AAE">
      <w:pPr>
        <w:ind w:left="720" w:hanging="720"/>
      </w:pPr>
    </w:p>
    <w:p w14:paraId="03FB0E3F" w14:textId="77777777" w:rsidR="00F02AAE" w:rsidRDefault="00F02AAE" w:rsidP="00F02AAE">
      <w:pPr>
        <w:ind w:left="720" w:hanging="720"/>
      </w:pPr>
    </w:p>
    <w:p w14:paraId="2570A4CA" w14:textId="77777777" w:rsidR="00F02AAE" w:rsidRDefault="00F02AAE" w:rsidP="00F02AAE">
      <w:pPr>
        <w:ind w:left="720" w:hanging="720"/>
      </w:pPr>
    </w:p>
    <w:p w14:paraId="47520C3F" w14:textId="77777777" w:rsidR="00F02AAE" w:rsidRDefault="00F02AAE" w:rsidP="00F02AAE">
      <w:pPr>
        <w:ind w:left="720" w:hanging="720"/>
      </w:pPr>
    </w:p>
    <w:p w14:paraId="47290361" w14:textId="77777777" w:rsidR="00F02AAE" w:rsidRDefault="00F02AAE" w:rsidP="00F02AAE">
      <w:pPr>
        <w:ind w:left="720" w:hanging="720"/>
      </w:pPr>
    </w:p>
    <w:p w14:paraId="1D073EC4" w14:textId="77777777" w:rsidR="00F02AAE" w:rsidRDefault="00F02AAE" w:rsidP="00F02AAE"/>
    <w:p w14:paraId="2017DFC9" w14:textId="77777777" w:rsidR="00F02AAE" w:rsidRDefault="00F02AAE" w:rsidP="00F02AAE">
      <w:pPr>
        <w:ind w:left="720" w:hanging="720"/>
      </w:pPr>
    </w:p>
    <w:p w14:paraId="0CEFA4A0" w14:textId="77777777" w:rsidR="00F02AAE" w:rsidRDefault="00F02AAE" w:rsidP="00F02AAE">
      <w:pPr>
        <w:ind w:left="720" w:hanging="720"/>
      </w:pPr>
    </w:p>
    <w:p w14:paraId="5940E40A" w14:textId="77777777" w:rsidR="00F02AAE" w:rsidRDefault="00F02AAE" w:rsidP="00F02AAE">
      <w:pPr>
        <w:ind w:left="720" w:hanging="720"/>
      </w:pPr>
    </w:p>
    <w:p w14:paraId="29CC6161" w14:textId="77777777" w:rsidR="00F02AAE" w:rsidRDefault="00F02AAE" w:rsidP="00F02AAE">
      <w:pPr>
        <w:ind w:left="720" w:hanging="720"/>
      </w:pPr>
    </w:p>
    <w:p w14:paraId="16BBE89B" w14:textId="77777777" w:rsidR="00F02AAE" w:rsidRDefault="00F02AAE" w:rsidP="00F02AAE">
      <w:pPr>
        <w:ind w:left="720" w:hanging="720"/>
      </w:pPr>
    </w:p>
    <w:p w14:paraId="04CBA092" w14:textId="77777777" w:rsidR="00F02AAE" w:rsidRPr="00F02AAE" w:rsidRDefault="00F02AAE" w:rsidP="00F02AAE">
      <w:pPr>
        <w:jc w:val="center"/>
        <w:outlineLvl w:val="0"/>
        <w:rPr>
          <w:b/>
          <w:sz w:val="36"/>
          <w:szCs w:val="36"/>
        </w:rPr>
      </w:pPr>
      <w:r w:rsidRPr="00F02AAE">
        <w:rPr>
          <w:b/>
          <w:sz w:val="36"/>
          <w:szCs w:val="36"/>
        </w:rPr>
        <w:t>ERCOT Nodal Protocols</w:t>
      </w:r>
    </w:p>
    <w:p w14:paraId="12DBBA5D" w14:textId="77777777" w:rsidR="00F02AAE" w:rsidRPr="00F02AAE" w:rsidRDefault="00F02AAE" w:rsidP="00F02AAE">
      <w:pPr>
        <w:jc w:val="center"/>
        <w:outlineLvl w:val="0"/>
        <w:rPr>
          <w:b/>
          <w:sz w:val="36"/>
          <w:szCs w:val="36"/>
        </w:rPr>
      </w:pPr>
    </w:p>
    <w:p w14:paraId="1289338A" w14:textId="77777777" w:rsidR="00F02AAE" w:rsidRPr="00F02AAE" w:rsidRDefault="00F02AAE" w:rsidP="00F02AAE">
      <w:pPr>
        <w:jc w:val="center"/>
        <w:outlineLvl w:val="0"/>
        <w:rPr>
          <w:b/>
          <w:sz w:val="36"/>
          <w:szCs w:val="36"/>
        </w:rPr>
      </w:pPr>
      <w:r w:rsidRPr="00F02AAE">
        <w:rPr>
          <w:b/>
          <w:sz w:val="36"/>
          <w:szCs w:val="36"/>
        </w:rPr>
        <w:t>Section 23</w:t>
      </w:r>
    </w:p>
    <w:p w14:paraId="348AFFFD" w14:textId="77777777" w:rsidR="00F02AAE" w:rsidRPr="00F02AAE" w:rsidRDefault="00F02AAE" w:rsidP="00F02AAE">
      <w:pPr>
        <w:jc w:val="center"/>
        <w:outlineLvl w:val="0"/>
        <w:rPr>
          <w:b/>
        </w:rPr>
      </w:pPr>
    </w:p>
    <w:p w14:paraId="538B51FE" w14:textId="77777777" w:rsidR="00F02AAE" w:rsidRPr="00F02AAE" w:rsidRDefault="00F02AAE" w:rsidP="00F02AAE">
      <w:pPr>
        <w:jc w:val="center"/>
        <w:outlineLvl w:val="0"/>
        <w:rPr>
          <w:color w:val="333300"/>
        </w:rPr>
      </w:pPr>
      <w:r w:rsidRPr="00F02AAE">
        <w:rPr>
          <w:b/>
          <w:sz w:val="36"/>
          <w:szCs w:val="36"/>
        </w:rPr>
        <w:t>Form C:  Managed Capacity Declaration</w:t>
      </w:r>
    </w:p>
    <w:p w14:paraId="22D5693F" w14:textId="77777777" w:rsidR="00F02AAE" w:rsidRPr="00F02AAE" w:rsidRDefault="00F02AAE" w:rsidP="00F02AAE">
      <w:pPr>
        <w:outlineLvl w:val="0"/>
        <w:rPr>
          <w:color w:val="333300"/>
        </w:rPr>
      </w:pPr>
    </w:p>
    <w:p w14:paraId="703365E8" w14:textId="7366DF68" w:rsidR="00F02AAE" w:rsidRPr="00F02AAE" w:rsidRDefault="00F02AAE" w:rsidP="00F02AAE">
      <w:pPr>
        <w:jc w:val="center"/>
        <w:outlineLvl w:val="0"/>
        <w:rPr>
          <w:b/>
          <w:bCs/>
        </w:rPr>
      </w:pPr>
      <w:del w:id="362" w:author="ERCOT" w:date="2025-10-28T13:50:00Z" w16du:dateUtc="2025-10-28T18:50:00Z">
        <w:r w:rsidRPr="00F02AAE" w:rsidDel="004C6455">
          <w:rPr>
            <w:b/>
            <w:bCs/>
          </w:rPr>
          <w:delText>August 1, 2023</w:delText>
        </w:r>
      </w:del>
      <w:ins w:id="363" w:author="ERCOT" w:date="2025-10-28T13:50:00Z" w16du:dateUtc="2025-10-28T18:50:00Z">
        <w:r w:rsidR="004C6455">
          <w:rPr>
            <w:b/>
            <w:bCs/>
          </w:rPr>
          <w:t>TBD</w:t>
        </w:r>
      </w:ins>
    </w:p>
    <w:p w14:paraId="7ED9752E" w14:textId="77777777" w:rsidR="00F02AAE" w:rsidRPr="00F02AAE" w:rsidRDefault="00F02AAE" w:rsidP="00F02AAE">
      <w:pPr>
        <w:jc w:val="center"/>
        <w:outlineLvl w:val="0"/>
        <w:rPr>
          <w:b/>
          <w:bCs/>
        </w:rPr>
      </w:pPr>
    </w:p>
    <w:p w14:paraId="7771684F" w14:textId="77777777" w:rsidR="00F02AAE" w:rsidRPr="00F02AAE" w:rsidRDefault="00F02AAE" w:rsidP="00F02AAE">
      <w:pPr>
        <w:jc w:val="center"/>
        <w:outlineLvl w:val="0"/>
        <w:rPr>
          <w:b/>
          <w:bCs/>
        </w:rPr>
      </w:pPr>
    </w:p>
    <w:p w14:paraId="54BB8F9D" w14:textId="77777777" w:rsidR="00F02AAE" w:rsidRPr="00F02AAE" w:rsidRDefault="00F02AAE" w:rsidP="00F02AAE">
      <w:pPr>
        <w:pBdr>
          <w:between w:val="single" w:sz="4" w:space="1" w:color="auto"/>
        </w:pBdr>
        <w:rPr>
          <w:color w:val="333300"/>
        </w:rPr>
      </w:pPr>
    </w:p>
    <w:p w14:paraId="3A81700C" w14:textId="77777777" w:rsidR="00F02AAE" w:rsidRPr="00F02AAE" w:rsidRDefault="00F02AAE" w:rsidP="00F02AAE">
      <w:pPr>
        <w:pBdr>
          <w:between w:val="single" w:sz="4" w:space="1" w:color="auto"/>
        </w:pBdr>
        <w:rPr>
          <w:color w:val="333300"/>
        </w:rPr>
      </w:pPr>
    </w:p>
    <w:p w14:paraId="12B4596C" w14:textId="77777777" w:rsidR="00F02AAE" w:rsidRPr="00F02AAE" w:rsidRDefault="00F02AAE" w:rsidP="00F02AAE">
      <w:pPr>
        <w:pBdr>
          <w:between w:val="single" w:sz="4" w:space="1" w:color="auto"/>
        </w:pBdr>
        <w:rPr>
          <w:color w:val="333300"/>
        </w:rPr>
        <w:sectPr w:rsidR="00F02AAE" w:rsidRPr="00F02AAE" w:rsidSect="00F02AAE">
          <w:headerReference w:type="even" r:id="rId17"/>
          <w:headerReference w:type="default" r:id="rId18"/>
          <w:footerReference w:type="even" r:id="rId19"/>
          <w:footerReference w:type="default" r:id="rId20"/>
          <w:headerReference w:type="first" r:id="rId21"/>
          <w:footerReference w:type="first" r:id="rId22"/>
          <w:pgSz w:w="12240" w:h="15840" w:code="1"/>
          <w:pgMar w:top="1440" w:right="1440" w:bottom="1440" w:left="1440" w:header="720" w:footer="720" w:gutter="0"/>
          <w:cols w:space="720"/>
          <w:titlePg/>
          <w:docGrid w:linePitch="360"/>
        </w:sectPr>
      </w:pPr>
    </w:p>
    <w:p w14:paraId="2BD74EA4" w14:textId="512505C8" w:rsidR="00F02AAE" w:rsidRPr="00F02AAE" w:rsidRDefault="00F02AAE" w:rsidP="00F02AAE">
      <w:pPr>
        <w:jc w:val="center"/>
        <w:rPr>
          <w:b/>
          <w:bCs/>
        </w:rPr>
      </w:pPr>
      <w:r w:rsidRPr="00F02AAE">
        <w:rPr>
          <w:noProof/>
        </w:rPr>
        <w:lastRenderedPageBreak/>
        <mc:AlternateContent>
          <mc:Choice Requires="wps">
            <w:drawing>
              <wp:anchor distT="0" distB="0" distL="114300" distR="114300" simplePos="0" relativeHeight="251659264" behindDoc="0" locked="0" layoutInCell="1" allowOverlap="1" wp14:anchorId="55B7B188" wp14:editId="5B07B12E">
                <wp:simplePos x="0" y="0"/>
                <wp:positionH relativeFrom="column">
                  <wp:posOffset>3425825</wp:posOffset>
                </wp:positionH>
                <wp:positionV relativeFrom="paragraph">
                  <wp:posOffset>-201930</wp:posOffset>
                </wp:positionV>
                <wp:extent cx="2514600" cy="457200"/>
                <wp:effectExtent l="6350" t="7620" r="12700" b="11430"/>
                <wp:wrapSquare wrapText="bothSides"/>
                <wp:docPr id="171018004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457200"/>
                        </a:xfrm>
                        <a:prstGeom prst="rect">
                          <a:avLst/>
                        </a:prstGeom>
                        <a:solidFill>
                          <a:srgbClr val="FFFFFF"/>
                        </a:solidFill>
                        <a:ln w="9525">
                          <a:solidFill>
                            <a:srgbClr val="000000"/>
                          </a:solidFill>
                          <a:miter lim="800000"/>
                          <a:headEnd/>
                          <a:tailEnd/>
                        </a:ln>
                      </wps:spPr>
                      <wps:txbx>
                        <w:txbxContent>
                          <w:p w14:paraId="0322967C" w14:textId="77777777" w:rsidR="00F02AAE" w:rsidRDefault="00F02AAE" w:rsidP="00F02AAE">
                            <w:pPr>
                              <w:rPr>
                                <w:sz w:val="20"/>
                              </w:rPr>
                            </w:pPr>
                          </w:p>
                          <w:p w14:paraId="60F3D1FC" w14:textId="77777777" w:rsidR="00F02AAE" w:rsidRDefault="00F02AAE" w:rsidP="00F02AAE">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B7B188" id="_x0000_t202" coordsize="21600,21600" o:spt="202" path="m,l,21600r21600,l21600,xe">
                <v:stroke joinstyle="miter"/>
                <v:path gradientshapeok="t" o:connecttype="rect"/>
              </v:shapetype>
              <v:shape id="Text Box 2" o:spid="_x0000_s1026" type="#_x0000_t202" style="position:absolute;left:0;text-align:left;margin-left:269.75pt;margin-top:-15.9pt;width:198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">
                <v:textbox>
                  <w:txbxContent>
                    <w:p w14:paraId="0322967C" w14:textId="77777777" w:rsidR="00F02AAE" w:rsidRDefault="00F02AAE" w:rsidP="00F02AAE">
                      <w:pPr>
                        <w:rPr>
                          <w:sz w:val="20"/>
                        </w:rPr>
                      </w:pPr>
                    </w:p>
                    <w:p w14:paraId="60F3D1FC" w14:textId="77777777" w:rsidR="00F02AAE" w:rsidRDefault="00F02AAE" w:rsidP="00F02AAE">
                      <w:r>
                        <w:rPr>
                          <w:sz w:val="20"/>
                        </w:rPr>
                        <w:t>Date Received:  ______________________</w:t>
                      </w:r>
                    </w:p>
                  </w:txbxContent>
                </v:textbox>
                <w10:wrap type="square"/>
              </v:shape>
            </w:pict>
          </mc:Fallback>
        </mc:AlternateContent>
      </w:r>
    </w:p>
    <w:p w14:paraId="7DF0AB36" w14:textId="77777777" w:rsidR="00F02AAE" w:rsidRPr="00F02AAE" w:rsidRDefault="00F02AAE" w:rsidP="00F02AAE">
      <w:pPr>
        <w:jc w:val="center"/>
        <w:rPr>
          <w:b/>
          <w:bCs/>
        </w:rPr>
      </w:pPr>
    </w:p>
    <w:p w14:paraId="14E53B51" w14:textId="77777777" w:rsidR="00F02AAE" w:rsidRPr="00F02AAE" w:rsidRDefault="00F02AAE" w:rsidP="00F02AAE">
      <w:pPr>
        <w:spacing w:after="240"/>
        <w:jc w:val="center"/>
        <w:rPr>
          <w:b/>
          <w:bCs/>
        </w:rPr>
      </w:pPr>
      <w:r w:rsidRPr="00F02AAE">
        <w:rPr>
          <w:b/>
          <w:bCs/>
        </w:rPr>
        <w:t>MANAGED CAPACITY DECLARATION</w:t>
      </w:r>
    </w:p>
    <w:p w14:paraId="39216047" w14:textId="77777777" w:rsidR="00F02AAE" w:rsidRPr="00F02AAE" w:rsidRDefault="00F02AAE" w:rsidP="00F02AAE">
      <w:pPr>
        <w:spacing w:after="240"/>
      </w:pPr>
      <w:r w:rsidRPr="00F02AAE">
        <w:t xml:space="preserve">Pursuant to subsection (d) of </w:t>
      </w:r>
      <w:r w:rsidRPr="00F02AAE">
        <w:rPr>
          <w:iCs/>
          <w:smallCaps/>
        </w:rPr>
        <w:t>P.U.C. Subst. R</w:t>
      </w:r>
      <w:r w:rsidRPr="00F02AAE">
        <w:rPr>
          <w:iCs/>
          <w:szCs w:val="20"/>
        </w:rPr>
        <w:t xml:space="preserve">. </w:t>
      </w:r>
      <w:r w:rsidRPr="00F02AAE">
        <w:t>25.502, Pricing Safeguards in Markets Operated by the Electric Reliability Council of Texas, and Section 3.6.2, Decision Making Entity for a Resource, each Resource Entity shall inform ERCOT of the Decision Making Entity (DME) that controls each Resource that it owns, except for Load Resources that are not Security Constrained Economic Dispatch (SCED) qualified, by completing this Declaration.</w:t>
      </w:r>
    </w:p>
    <w:p w14:paraId="50775311" w14:textId="77777777" w:rsidR="00F02AAE" w:rsidRPr="00F02AAE" w:rsidRDefault="00F02AAE" w:rsidP="00F02AAE">
      <w:pPr>
        <w:spacing w:after="240"/>
      </w:pPr>
      <w:r w:rsidRPr="00F02AAE">
        <w:t>If the legal entity that owns a Resource is not registered as a Resource Entity, then the Resource Entity that registered the Resource with ERCOT shall complete this Declaration for the Resource and submit it to ERCOT with a signed acknowledgement from the Resource owner authorizing the Resource Entity to complete this Declaration as the owner’s agent and explaining the arrangement or agreement in place.</w:t>
      </w:r>
    </w:p>
    <w:p w14:paraId="0CBA93C3" w14:textId="77777777" w:rsidR="00F02AAE" w:rsidRPr="00F02AAE" w:rsidRDefault="00F02AAE" w:rsidP="00F02AAE">
      <w:pPr>
        <w:spacing w:after="240"/>
      </w:pPr>
      <w:r w:rsidRPr="00F02AAE">
        <w:t xml:space="preserve">ERCOT may request additional verification on a case-by-case basis from the relevant Resource Entity in order to verify the DME that controls a Resource.  For purposes of this Declaration, “control” is defined as the ultimate decision-making authority over how a Resource is dispatched and priced, either by virtue of ownership or agreement, and a substantial financial stake in the Resource’s profitable operation.  All Resources under common control are required to declare the same DME.  </w:t>
      </w:r>
    </w:p>
    <w:p w14:paraId="6CC3587C" w14:textId="77777777" w:rsidR="00F02AAE" w:rsidRPr="00F02AAE" w:rsidRDefault="00F02AAE" w:rsidP="00F02AAE">
      <w:pPr>
        <w:spacing w:after="240"/>
      </w:pPr>
      <w:r w:rsidRPr="00F02AAE">
        <w:t>For a Split Generation Resource, each Resource Entity that owns a portion of the Split Generation Resource shall separately submit this Declaration to identify the DME that controls the associated portion of the Split Generation Resource.</w:t>
      </w:r>
    </w:p>
    <w:p w14:paraId="1D26732D" w14:textId="77777777" w:rsidR="00F02AAE" w:rsidRPr="00F02AAE" w:rsidRDefault="00F02AAE" w:rsidP="00F02AAE">
      <w:pPr>
        <w:spacing w:after="240"/>
      </w:pPr>
      <w:r w:rsidRPr="00F02AAE">
        <w:t xml:space="preserve">A Resource Entity shall notify ERCOT of any known changes in its Resource’s DME no later than 14 calendar days prior to the date that the change takes effect, or as soon as possible in a situation where the Resource Entity cannot meet the </w:t>
      </w:r>
      <w:proofErr w:type="gramStart"/>
      <w:r w:rsidRPr="00F02AAE">
        <w:t>14 calendar</w:t>
      </w:r>
      <w:proofErr w:type="gramEnd"/>
      <w:r w:rsidRPr="00F02AAE">
        <w:t xml:space="preserve"> day notice requirement.  However, in no event may the Resource Entity inform ERCOT later than 72 hours before the date on which the change in DME takes effect. In addition, this Managed Capacity Declaration form must be submitted and accepted by ERCOT before these changes are applied to the associated Resource(s).</w:t>
      </w:r>
      <w:r w:rsidRPr="00F02AAE">
        <w:tab/>
      </w:r>
    </w:p>
    <w:p w14:paraId="671D4F00" w14:textId="044BF3E7" w:rsidR="00F02AAE" w:rsidRPr="00F02AAE" w:rsidRDefault="00F02AAE" w:rsidP="00F02AAE">
      <w:pPr>
        <w:spacing w:after="240"/>
      </w:pPr>
      <w:r w:rsidRPr="00F02AAE">
        <w:t>The signed Declaration form may be submitted electronically through the Market Information System (MIS) as a Service Request, using the Type: MP Registration and Sub-Type: Resource/Asset Registration.  Submission through the MIS link requires a valid Authorized Representative</w:t>
      </w:r>
      <w:del w:id="364" w:author="ERCOT" w:date="2025-10-28T13:51:00Z" w16du:dateUtc="2025-10-28T18:51:00Z">
        <w:r w:rsidRPr="00F02AAE" w:rsidDel="004C6455">
          <w:delText>’s Digital Certificate</w:delText>
        </w:r>
      </w:del>
      <w:ins w:id="365" w:author="ERCOT" w:date="2025-10-28T13:51:00Z" w16du:dateUtc="2025-10-28T18:51:00Z">
        <w:r w:rsidR="004C6455">
          <w:t xml:space="preserve"> to have access granted to the MIS</w:t>
        </w:r>
      </w:ins>
      <w:r w:rsidRPr="00F02AAE">
        <w:t xml:space="preserve">. An alternative to MIS is to submit the signed Declaration form in pdf format to both </w:t>
      </w:r>
      <w:hyperlink r:id="rId23" w:history="1">
        <w:r w:rsidRPr="00F02AAE">
          <w:rPr>
            <w:color w:val="0000FF"/>
            <w:u w:val="single"/>
          </w:rPr>
          <w:t>ercotregistration@ercot.com</w:t>
        </w:r>
      </w:hyperlink>
      <w:r w:rsidRPr="00F02AAE">
        <w:t xml:space="preserve"> and </w:t>
      </w:r>
      <w:hyperlink r:id="rId24" w:history="1">
        <w:r w:rsidRPr="00F02AAE">
          <w:rPr>
            <w:color w:val="0000FF"/>
            <w:u w:val="single"/>
          </w:rPr>
          <w:t>MPRegistration@ercot.com</w:t>
        </w:r>
      </w:hyperlink>
      <w:r w:rsidRPr="00F02AAE">
        <w:t>.</w:t>
      </w:r>
    </w:p>
    <w:p w14:paraId="6A6CA20B" w14:textId="55053B21" w:rsidR="00F02AAE" w:rsidRPr="00F02AAE" w:rsidRDefault="00F02AAE" w:rsidP="00F02AAE">
      <w:pPr>
        <w:spacing w:after="240"/>
      </w:pPr>
      <w:r w:rsidRPr="00F02AAE">
        <w:t xml:space="preserve">If questions arise related to the completion of this form, please contact your designated ERCOT Account Manager or email ERCOT Client Services at </w:t>
      </w:r>
      <w:hyperlink r:id="rId25" w:history="1">
        <w:r w:rsidRPr="00F02AAE">
          <w:rPr>
            <w:color w:val="0000FF"/>
            <w:u w:val="single"/>
          </w:rPr>
          <w:t>ClientServices@ercot.com</w:t>
        </w:r>
      </w:hyperlink>
      <w:r w:rsidRPr="00F02AAE">
        <w:t xml:space="preserve"> with the subject ”Decision Making Entity Form”.</w:t>
      </w:r>
    </w:p>
    <w:p w14:paraId="6491612D" w14:textId="77777777" w:rsidR="00F02AAE" w:rsidRPr="00F02AAE" w:rsidRDefault="00F02AAE" w:rsidP="00F02AAE"/>
    <w:tbl>
      <w:tblPr>
        <w:tblW w:w="9630" w:type="dxa"/>
        <w:tblInd w:w="108" w:type="dxa"/>
        <w:tblLayout w:type="fixed"/>
        <w:tblLook w:val="04A0" w:firstRow="1" w:lastRow="0" w:firstColumn="1" w:lastColumn="0" w:noHBand="0" w:noVBand="1"/>
      </w:tblPr>
      <w:tblGrid>
        <w:gridCol w:w="1800"/>
        <w:gridCol w:w="2160"/>
        <w:gridCol w:w="2250"/>
        <w:gridCol w:w="2070"/>
        <w:gridCol w:w="1350"/>
      </w:tblGrid>
      <w:tr w:rsidR="00F02AAE" w:rsidRPr="00F02AAE" w14:paraId="31CBE0A7" w14:textId="77777777" w:rsidTr="002921D4">
        <w:trPr>
          <w:trHeight w:val="402"/>
        </w:trPr>
        <w:tc>
          <w:tcPr>
            <w:tcW w:w="8280" w:type="dxa"/>
            <w:gridSpan w:val="4"/>
            <w:tcBorders>
              <w:top w:val="nil"/>
              <w:left w:val="nil"/>
              <w:bottom w:val="nil"/>
              <w:right w:val="nil"/>
            </w:tcBorders>
            <w:shd w:val="clear" w:color="000000" w:fill="FFFFFF"/>
            <w:noWrap/>
            <w:vAlign w:val="bottom"/>
            <w:hideMark/>
          </w:tcPr>
          <w:p w14:paraId="3849EBBE" w14:textId="04A9E8F2" w:rsidR="00F02AAE" w:rsidRPr="00F02AAE" w:rsidRDefault="00F02AAE" w:rsidP="00F02AAE">
            <w:pPr>
              <w:spacing w:after="240"/>
              <w:jc w:val="center"/>
              <w:rPr>
                <w:b/>
                <w:bCs/>
              </w:rPr>
            </w:pPr>
            <w:r w:rsidRPr="00F02AAE">
              <w:rPr>
                <w:b/>
                <w:bCs/>
              </w:rPr>
              <w:lastRenderedPageBreak/>
              <w:t xml:space="preserve">Declaration of </w:t>
            </w:r>
            <w:proofErr w:type="gramStart"/>
            <w:r w:rsidRPr="00F02AAE">
              <w:rPr>
                <w:b/>
                <w:bCs/>
              </w:rPr>
              <w:t>Decision Making</w:t>
            </w:r>
            <w:proofErr w:type="gramEnd"/>
            <w:r w:rsidRPr="00F02AAE">
              <w:rPr>
                <w:b/>
                <w:bCs/>
              </w:rPr>
              <w:t xml:space="preserve"> Entity (DME)</w:t>
            </w:r>
          </w:p>
        </w:tc>
        <w:tc>
          <w:tcPr>
            <w:tcW w:w="1350" w:type="dxa"/>
            <w:tcBorders>
              <w:top w:val="nil"/>
              <w:left w:val="nil"/>
              <w:bottom w:val="nil"/>
              <w:right w:val="nil"/>
            </w:tcBorders>
            <w:shd w:val="clear" w:color="000000" w:fill="FFFFFF"/>
          </w:tcPr>
          <w:p w14:paraId="06E59D30" w14:textId="77777777" w:rsidR="00F02AAE" w:rsidRPr="00F02AAE" w:rsidRDefault="00F02AAE" w:rsidP="00F02AAE">
            <w:pPr>
              <w:spacing w:after="240"/>
              <w:jc w:val="center"/>
              <w:rPr>
                <w:b/>
                <w:bCs/>
              </w:rPr>
            </w:pPr>
          </w:p>
        </w:tc>
      </w:tr>
      <w:tr w:rsidR="00F02AAE" w:rsidRPr="00F02AAE" w14:paraId="69223D47" w14:textId="77777777" w:rsidTr="002921D4">
        <w:trPr>
          <w:trHeight w:val="593"/>
        </w:trPr>
        <w:tc>
          <w:tcPr>
            <w:tcW w:w="1800" w:type="dxa"/>
            <w:tcBorders>
              <w:top w:val="single" w:sz="4" w:space="0" w:color="auto"/>
              <w:left w:val="single" w:sz="4" w:space="0" w:color="auto"/>
              <w:bottom w:val="single" w:sz="4" w:space="0" w:color="auto"/>
              <w:right w:val="single" w:sz="4" w:space="0" w:color="000000"/>
            </w:tcBorders>
            <w:shd w:val="clear" w:color="000000" w:fill="C0C0C0"/>
            <w:vAlign w:val="bottom"/>
            <w:hideMark/>
          </w:tcPr>
          <w:p w14:paraId="75763291" w14:textId="77777777" w:rsidR="00F02AAE" w:rsidRPr="00F02AAE" w:rsidRDefault="00F02AAE" w:rsidP="00F02AAE">
            <w:pPr>
              <w:rPr>
                <w:b/>
                <w:bCs/>
                <w:szCs w:val="20"/>
              </w:rPr>
            </w:pPr>
            <w:r w:rsidRPr="00F02AAE">
              <w:rPr>
                <w:b/>
                <w:bCs/>
                <w:szCs w:val="20"/>
              </w:rPr>
              <w:t>Resource Entity</w:t>
            </w:r>
          </w:p>
        </w:tc>
        <w:tc>
          <w:tcPr>
            <w:tcW w:w="7830" w:type="dxa"/>
            <w:gridSpan w:val="4"/>
            <w:tcBorders>
              <w:top w:val="single" w:sz="4" w:space="0" w:color="auto"/>
              <w:left w:val="nil"/>
              <w:bottom w:val="single" w:sz="4" w:space="0" w:color="auto"/>
              <w:right w:val="single" w:sz="4" w:space="0" w:color="000000"/>
            </w:tcBorders>
            <w:shd w:val="clear" w:color="000000" w:fill="FFFFFF"/>
            <w:vAlign w:val="bottom"/>
            <w:hideMark/>
          </w:tcPr>
          <w:p w14:paraId="527EE4F4" w14:textId="77777777" w:rsidR="00F02AAE" w:rsidRPr="00F02AAE" w:rsidRDefault="00F02AAE" w:rsidP="00F02AAE">
            <w:pPr>
              <w:rPr>
                <w:bCs/>
              </w:rPr>
            </w:pPr>
            <w:r w:rsidRPr="00F02AAE">
              <w:rPr>
                <w:bCs/>
              </w:rPr>
              <w:fldChar w:fldCharType="begin">
                <w:ffData>
                  <w:name w:val="Text106"/>
                  <w:enabled/>
                  <w:calcOnExit w:val="0"/>
                  <w:textInput/>
                </w:ffData>
              </w:fldChar>
            </w:r>
            <w:bookmarkStart w:id="366" w:name="Text106"/>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bookmarkEnd w:id="366"/>
          </w:p>
        </w:tc>
      </w:tr>
      <w:tr w:rsidR="00F02AAE" w:rsidRPr="00F02AAE" w14:paraId="334488C2" w14:textId="77777777" w:rsidTr="002921D4">
        <w:trPr>
          <w:trHeight w:val="300"/>
        </w:trPr>
        <w:tc>
          <w:tcPr>
            <w:tcW w:w="1800" w:type="dxa"/>
            <w:tcBorders>
              <w:top w:val="single" w:sz="4" w:space="0" w:color="auto"/>
              <w:left w:val="single" w:sz="4" w:space="0" w:color="auto"/>
              <w:bottom w:val="single" w:sz="4" w:space="0" w:color="auto"/>
              <w:right w:val="single" w:sz="4" w:space="0" w:color="000000"/>
            </w:tcBorders>
            <w:shd w:val="clear" w:color="000000" w:fill="C0C0C0"/>
            <w:vAlign w:val="bottom"/>
            <w:hideMark/>
          </w:tcPr>
          <w:p w14:paraId="6195C86C" w14:textId="77777777" w:rsidR="00F02AAE" w:rsidRPr="00F02AAE" w:rsidRDefault="00F02AAE" w:rsidP="00F02AAE">
            <w:pPr>
              <w:rPr>
                <w:b/>
                <w:bCs/>
                <w:szCs w:val="20"/>
              </w:rPr>
            </w:pPr>
            <w:r w:rsidRPr="00F02AAE">
              <w:rPr>
                <w:b/>
                <w:bCs/>
                <w:szCs w:val="20"/>
              </w:rPr>
              <w:t>DUNS Number</w:t>
            </w:r>
          </w:p>
        </w:tc>
        <w:tc>
          <w:tcPr>
            <w:tcW w:w="7830" w:type="dxa"/>
            <w:gridSpan w:val="4"/>
            <w:tcBorders>
              <w:top w:val="single" w:sz="4" w:space="0" w:color="auto"/>
              <w:left w:val="nil"/>
              <w:bottom w:val="single" w:sz="4" w:space="0" w:color="auto"/>
              <w:right w:val="single" w:sz="4" w:space="0" w:color="000000"/>
            </w:tcBorders>
            <w:shd w:val="clear" w:color="000000" w:fill="FFFFFF"/>
            <w:vAlign w:val="bottom"/>
            <w:hideMark/>
          </w:tcPr>
          <w:p w14:paraId="4A36CC32" w14:textId="77777777" w:rsidR="00F02AAE" w:rsidRPr="00F02AAE" w:rsidRDefault="00F02AAE" w:rsidP="00F02AAE">
            <w:pPr>
              <w:rPr>
                <w:bCs/>
              </w:rPr>
            </w:pPr>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r>
      <w:tr w:rsidR="00F02AAE" w:rsidRPr="00F02AAE" w14:paraId="0427F260" w14:textId="77777777" w:rsidTr="002921D4">
        <w:trPr>
          <w:trHeight w:val="255"/>
        </w:trPr>
        <w:tc>
          <w:tcPr>
            <w:tcW w:w="9630" w:type="dxa"/>
            <w:gridSpan w:val="5"/>
            <w:tcBorders>
              <w:top w:val="single" w:sz="4" w:space="0" w:color="auto"/>
              <w:left w:val="single" w:sz="4" w:space="0" w:color="auto"/>
              <w:bottom w:val="single" w:sz="4" w:space="0" w:color="auto"/>
              <w:right w:val="single" w:sz="4" w:space="0" w:color="auto"/>
            </w:tcBorders>
            <w:shd w:val="clear" w:color="000000" w:fill="FFFFFF"/>
            <w:hideMark/>
          </w:tcPr>
          <w:p w14:paraId="673F5836" w14:textId="77777777" w:rsidR="00F02AAE" w:rsidRPr="00F02AAE" w:rsidRDefault="00F02AAE" w:rsidP="00F02AAE">
            <w:pPr>
              <w:rPr>
                <w:sz w:val="20"/>
                <w:szCs w:val="20"/>
              </w:rPr>
            </w:pPr>
            <w:r w:rsidRPr="00F02AAE">
              <w:rPr>
                <w:sz w:val="20"/>
                <w:szCs w:val="20"/>
              </w:rPr>
              <w:t> </w:t>
            </w:r>
          </w:p>
        </w:tc>
      </w:tr>
      <w:tr w:rsidR="00F02AAE" w:rsidRPr="00F02AAE" w14:paraId="5E0AD0DA" w14:textId="77777777" w:rsidTr="002921D4">
        <w:trPr>
          <w:trHeight w:val="1099"/>
        </w:trPr>
        <w:tc>
          <w:tcPr>
            <w:tcW w:w="1800" w:type="dxa"/>
            <w:tcBorders>
              <w:top w:val="single" w:sz="4" w:space="0" w:color="auto"/>
              <w:left w:val="single" w:sz="4" w:space="0" w:color="auto"/>
              <w:bottom w:val="single" w:sz="4" w:space="0" w:color="auto"/>
              <w:right w:val="single" w:sz="4" w:space="0" w:color="000000"/>
            </w:tcBorders>
            <w:shd w:val="clear" w:color="000000" w:fill="C0C0C0"/>
            <w:vAlign w:val="center"/>
            <w:hideMark/>
          </w:tcPr>
          <w:p w14:paraId="0B8A0FCA" w14:textId="77777777" w:rsidR="00F02AAE" w:rsidRPr="00F02AAE" w:rsidRDefault="00F02AAE" w:rsidP="00F02AAE">
            <w:pPr>
              <w:jc w:val="center"/>
              <w:rPr>
                <w:b/>
                <w:bCs/>
                <w:szCs w:val="20"/>
              </w:rPr>
            </w:pPr>
            <w:r w:rsidRPr="00F02AAE">
              <w:rPr>
                <w:b/>
                <w:bCs/>
                <w:szCs w:val="20"/>
              </w:rPr>
              <w:t>Resource Site Name</w:t>
            </w:r>
          </w:p>
        </w:tc>
        <w:tc>
          <w:tcPr>
            <w:tcW w:w="2160" w:type="dxa"/>
            <w:tcBorders>
              <w:top w:val="nil"/>
              <w:left w:val="nil"/>
              <w:bottom w:val="single" w:sz="4" w:space="0" w:color="auto"/>
              <w:right w:val="single" w:sz="4" w:space="0" w:color="auto"/>
            </w:tcBorders>
            <w:shd w:val="clear" w:color="000000" w:fill="C0C0C0"/>
            <w:vAlign w:val="center"/>
            <w:hideMark/>
          </w:tcPr>
          <w:p w14:paraId="4A8C73BA" w14:textId="77777777" w:rsidR="00F02AAE" w:rsidRPr="00F02AAE" w:rsidRDefault="00F02AAE" w:rsidP="00F02AAE">
            <w:pPr>
              <w:jc w:val="center"/>
              <w:rPr>
                <w:b/>
                <w:bCs/>
                <w:szCs w:val="20"/>
              </w:rPr>
            </w:pPr>
            <w:r w:rsidRPr="00F02AAE">
              <w:rPr>
                <w:b/>
                <w:bCs/>
                <w:szCs w:val="20"/>
              </w:rPr>
              <w:t>Resource Unit Code, as Registered with ERCOT [used when the Resource was registered, such as in RIOO]</w:t>
            </w:r>
          </w:p>
        </w:tc>
        <w:tc>
          <w:tcPr>
            <w:tcW w:w="2250" w:type="dxa"/>
            <w:tcBorders>
              <w:top w:val="nil"/>
              <w:left w:val="nil"/>
              <w:bottom w:val="single" w:sz="4" w:space="0" w:color="auto"/>
              <w:right w:val="single" w:sz="4" w:space="0" w:color="auto"/>
            </w:tcBorders>
            <w:shd w:val="clear" w:color="000000" w:fill="C0C0C0"/>
            <w:vAlign w:val="center"/>
            <w:hideMark/>
          </w:tcPr>
          <w:p w14:paraId="09407B05" w14:textId="77777777" w:rsidR="00F02AAE" w:rsidRPr="00F02AAE" w:rsidRDefault="00F02AAE" w:rsidP="00F02AAE">
            <w:pPr>
              <w:jc w:val="center"/>
              <w:rPr>
                <w:b/>
                <w:bCs/>
                <w:szCs w:val="20"/>
              </w:rPr>
            </w:pPr>
            <w:r w:rsidRPr="00F02AAE">
              <w:rPr>
                <w:b/>
                <w:bCs/>
                <w:szCs w:val="20"/>
              </w:rPr>
              <w:t>DME</w:t>
            </w:r>
            <w:r w:rsidRPr="00F02AAE">
              <w:rPr>
                <w:b/>
                <w:bCs/>
                <w:szCs w:val="20"/>
              </w:rPr>
              <w:br/>
              <w:t xml:space="preserve">[If DME is currently listed in the </w:t>
            </w:r>
            <w:hyperlink r:id="rId26" w:history="1">
              <w:r w:rsidRPr="00F02AAE">
                <w:rPr>
                  <w:b/>
                  <w:bCs/>
                  <w:color w:val="0000FF"/>
                  <w:szCs w:val="20"/>
                  <w:u w:val="single"/>
                </w:rPr>
                <w:t>Resource Control Report</w:t>
              </w:r>
            </w:hyperlink>
            <w:r w:rsidRPr="00F02AAE">
              <w:rPr>
                <w:b/>
                <w:bCs/>
                <w:szCs w:val="20"/>
              </w:rPr>
              <w:t>, use name as listed.  Do not leave blank.]</w:t>
            </w:r>
          </w:p>
        </w:tc>
        <w:tc>
          <w:tcPr>
            <w:tcW w:w="2070" w:type="dxa"/>
            <w:tcBorders>
              <w:top w:val="nil"/>
              <w:left w:val="nil"/>
              <w:bottom w:val="single" w:sz="4" w:space="0" w:color="auto"/>
              <w:right w:val="single" w:sz="4" w:space="0" w:color="auto"/>
            </w:tcBorders>
            <w:shd w:val="clear" w:color="000000" w:fill="C0C0C0"/>
            <w:vAlign w:val="center"/>
            <w:hideMark/>
          </w:tcPr>
          <w:p w14:paraId="09BC1722" w14:textId="748636BE" w:rsidR="00F02AAE" w:rsidRPr="00F02AAE" w:rsidRDefault="00F02AAE" w:rsidP="00F02AAE">
            <w:pPr>
              <w:jc w:val="center"/>
              <w:rPr>
                <w:b/>
                <w:bCs/>
                <w:szCs w:val="20"/>
              </w:rPr>
            </w:pPr>
            <w:r w:rsidRPr="00F02AAE">
              <w:rPr>
                <w:b/>
                <w:bCs/>
                <w:szCs w:val="20"/>
              </w:rPr>
              <w:t xml:space="preserve">DME DUNS Number [If new DME, consult </w:t>
            </w:r>
            <w:hyperlink r:id="rId27" w:history="1">
              <w:r w:rsidRPr="00F02AAE">
                <w:rPr>
                  <w:b/>
                  <w:bCs/>
                  <w:color w:val="0000FF"/>
                  <w:szCs w:val="20"/>
                  <w:u w:val="single"/>
                </w:rPr>
                <w:t>Dun &amp; Bradstreet</w:t>
              </w:r>
            </w:hyperlink>
            <w:r w:rsidRPr="00F02AAE">
              <w:rPr>
                <w:b/>
                <w:bCs/>
                <w:szCs w:val="20"/>
              </w:rPr>
              <w:t>. Do not leave blank.]</w:t>
            </w:r>
          </w:p>
        </w:tc>
        <w:tc>
          <w:tcPr>
            <w:tcW w:w="1350" w:type="dxa"/>
            <w:tcBorders>
              <w:top w:val="nil"/>
              <w:left w:val="nil"/>
              <w:bottom w:val="single" w:sz="4" w:space="0" w:color="auto"/>
              <w:right w:val="single" w:sz="4" w:space="0" w:color="auto"/>
            </w:tcBorders>
            <w:shd w:val="clear" w:color="000000" w:fill="C0C0C0"/>
            <w:vAlign w:val="center"/>
          </w:tcPr>
          <w:p w14:paraId="0FD01C31" w14:textId="77777777" w:rsidR="00F02AAE" w:rsidRPr="00F02AAE" w:rsidRDefault="00F02AAE" w:rsidP="00F02AAE">
            <w:pPr>
              <w:jc w:val="center"/>
              <w:rPr>
                <w:b/>
                <w:bCs/>
                <w:szCs w:val="20"/>
              </w:rPr>
            </w:pPr>
            <w:r w:rsidRPr="00F02AAE">
              <w:rPr>
                <w:b/>
                <w:bCs/>
                <w:szCs w:val="20"/>
              </w:rPr>
              <w:t>Preferred</w:t>
            </w:r>
          </w:p>
          <w:p w14:paraId="3DD6370D" w14:textId="77777777" w:rsidR="00F02AAE" w:rsidRPr="00F02AAE" w:rsidRDefault="00F02AAE" w:rsidP="00F02AAE">
            <w:pPr>
              <w:jc w:val="center"/>
              <w:rPr>
                <w:b/>
                <w:bCs/>
                <w:szCs w:val="20"/>
              </w:rPr>
            </w:pPr>
            <w:r w:rsidRPr="00F02AAE">
              <w:rPr>
                <w:b/>
                <w:bCs/>
                <w:szCs w:val="20"/>
              </w:rPr>
              <w:t>Effective Date</w:t>
            </w:r>
          </w:p>
        </w:tc>
      </w:tr>
      <w:tr w:rsidR="00F02AAE" w:rsidRPr="00F02AAE" w14:paraId="28E57855" w14:textId="77777777" w:rsidTr="002921D4">
        <w:trPr>
          <w:trHeight w:val="300"/>
        </w:trPr>
        <w:tc>
          <w:tcPr>
            <w:tcW w:w="1800" w:type="dxa"/>
            <w:tcBorders>
              <w:top w:val="single" w:sz="4" w:space="0" w:color="auto"/>
              <w:left w:val="single" w:sz="4" w:space="0" w:color="auto"/>
              <w:bottom w:val="single" w:sz="4" w:space="0" w:color="auto"/>
              <w:right w:val="single" w:sz="4" w:space="0" w:color="000000"/>
            </w:tcBorders>
            <w:noWrap/>
            <w:vAlign w:val="bottom"/>
            <w:hideMark/>
          </w:tcPr>
          <w:p w14:paraId="5FFB20F2" w14:textId="77777777" w:rsidR="00F02AAE" w:rsidRPr="00F02AAE" w:rsidRDefault="00F02AAE" w:rsidP="00F02AAE">
            <w:pPr>
              <w:rPr>
                <w:color w:val="000000"/>
                <w:sz w:val="20"/>
                <w:szCs w:val="20"/>
              </w:rPr>
            </w:pPr>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2160" w:type="dxa"/>
            <w:tcBorders>
              <w:top w:val="nil"/>
              <w:left w:val="nil"/>
              <w:bottom w:val="single" w:sz="4" w:space="0" w:color="auto"/>
              <w:right w:val="single" w:sz="4" w:space="0" w:color="auto"/>
            </w:tcBorders>
            <w:noWrap/>
            <w:hideMark/>
          </w:tcPr>
          <w:p w14:paraId="402BD761"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2250" w:type="dxa"/>
            <w:tcBorders>
              <w:top w:val="nil"/>
              <w:left w:val="nil"/>
              <w:bottom w:val="single" w:sz="4" w:space="0" w:color="auto"/>
              <w:right w:val="single" w:sz="4" w:space="0" w:color="auto"/>
            </w:tcBorders>
            <w:shd w:val="clear" w:color="000000" w:fill="FFFFFF"/>
            <w:hideMark/>
          </w:tcPr>
          <w:p w14:paraId="6CF27A8E"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2070" w:type="dxa"/>
            <w:tcBorders>
              <w:top w:val="nil"/>
              <w:left w:val="nil"/>
              <w:bottom w:val="single" w:sz="4" w:space="0" w:color="auto"/>
              <w:right w:val="single" w:sz="4" w:space="0" w:color="auto"/>
            </w:tcBorders>
            <w:shd w:val="clear" w:color="000000" w:fill="FFFFFF"/>
            <w:hideMark/>
          </w:tcPr>
          <w:p w14:paraId="2D547D04"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1350" w:type="dxa"/>
            <w:tcBorders>
              <w:top w:val="nil"/>
              <w:left w:val="nil"/>
              <w:bottom w:val="single" w:sz="4" w:space="0" w:color="auto"/>
              <w:right w:val="single" w:sz="4" w:space="0" w:color="auto"/>
            </w:tcBorders>
            <w:shd w:val="clear" w:color="000000" w:fill="FFFFFF"/>
          </w:tcPr>
          <w:p w14:paraId="1D4CDDCB" w14:textId="77777777" w:rsidR="00F02AAE" w:rsidRPr="00F02AAE" w:rsidRDefault="00F02AAE" w:rsidP="00F02AAE">
            <w:pPr>
              <w:rPr>
                <w:bCs/>
              </w:rPr>
            </w:pPr>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r>
      <w:tr w:rsidR="00F02AAE" w:rsidRPr="00F02AAE" w14:paraId="7EF2E704" w14:textId="77777777" w:rsidTr="002921D4">
        <w:trPr>
          <w:trHeight w:val="300"/>
        </w:trPr>
        <w:tc>
          <w:tcPr>
            <w:tcW w:w="1800" w:type="dxa"/>
            <w:tcBorders>
              <w:top w:val="single" w:sz="4" w:space="0" w:color="auto"/>
              <w:left w:val="single" w:sz="4" w:space="0" w:color="auto"/>
              <w:bottom w:val="single" w:sz="4" w:space="0" w:color="auto"/>
              <w:right w:val="single" w:sz="4" w:space="0" w:color="000000"/>
            </w:tcBorders>
            <w:noWrap/>
            <w:vAlign w:val="bottom"/>
            <w:hideMark/>
          </w:tcPr>
          <w:p w14:paraId="06462894" w14:textId="77777777" w:rsidR="00F02AAE" w:rsidRPr="00F02AAE" w:rsidRDefault="00F02AAE" w:rsidP="00F02AAE">
            <w:pPr>
              <w:rPr>
                <w:color w:val="000000"/>
                <w:sz w:val="20"/>
                <w:szCs w:val="20"/>
              </w:rPr>
            </w:pPr>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2160" w:type="dxa"/>
            <w:tcBorders>
              <w:top w:val="nil"/>
              <w:left w:val="nil"/>
              <w:bottom w:val="single" w:sz="4" w:space="0" w:color="auto"/>
              <w:right w:val="single" w:sz="4" w:space="0" w:color="auto"/>
            </w:tcBorders>
            <w:noWrap/>
            <w:hideMark/>
          </w:tcPr>
          <w:p w14:paraId="4C8F651F"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2250" w:type="dxa"/>
            <w:tcBorders>
              <w:top w:val="nil"/>
              <w:left w:val="nil"/>
              <w:bottom w:val="single" w:sz="4" w:space="0" w:color="auto"/>
              <w:right w:val="single" w:sz="4" w:space="0" w:color="auto"/>
            </w:tcBorders>
            <w:shd w:val="clear" w:color="000000" w:fill="FFFFFF"/>
            <w:hideMark/>
          </w:tcPr>
          <w:p w14:paraId="3427284F"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2070" w:type="dxa"/>
            <w:tcBorders>
              <w:top w:val="nil"/>
              <w:left w:val="nil"/>
              <w:bottom w:val="single" w:sz="4" w:space="0" w:color="auto"/>
              <w:right w:val="single" w:sz="4" w:space="0" w:color="auto"/>
            </w:tcBorders>
            <w:shd w:val="clear" w:color="000000" w:fill="FFFFFF"/>
            <w:hideMark/>
          </w:tcPr>
          <w:p w14:paraId="5D423491"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1350" w:type="dxa"/>
            <w:tcBorders>
              <w:top w:val="nil"/>
              <w:left w:val="nil"/>
              <w:bottom w:val="single" w:sz="4" w:space="0" w:color="auto"/>
              <w:right w:val="single" w:sz="4" w:space="0" w:color="auto"/>
            </w:tcBorders>
            <w:shd w:val="clear" w:color="000000" w:fill="FFFFFF"/>
          </w:tcPr>
          <w:p w14:paraId="4FE77EA9" w14:textId="77777777" w:rsidR="00F02AAE" w:rsidRPr="00F02AAE" w:rsidRDefault="00F02AAE" w:rsidP="00F02AAE">
            <w:pPr>
              <w:rPr>
                <w:bCs/>
              </w:rPr>
            </w:pPr>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r>
      <w:tr w:rsidR="00F02AAE" w:rsidRPr="00F02AAE" w14:paraId="4DC4074C" w14:textId="77777777" w:rsidTr="002921D4">
        <w:trPr>
          <w:trHeight w:val="300"/>
        </w:trPr>
        <w:tc>
          <w:tcPr>
            <w:tcW w:w="1800" w:type="dxa"/>
            <w:tcBorders>
              <w:top w:val="single" w:sz="4" w:space="0" w:color="auto"/>
              <w:left w:val="single" w:sz="4" w:space="0" w:color="auto"/>
              <w:bottom w:val="single" w:sz="4" w:space="0" w:color="auto"/>
              <w:right w:val="single" w:sz="4" w:space="0" w:color="000000"/>
            </w:tcBorders>
            <w:noWrap/>
            <w:hideMark/>
          </w:tcPr>
          <w:p w14:paraId="47958B8C"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2160" w:type="dxa"/>
            <w:tcBorders>
              <w:top w:val="nil"/>
              <w:left w:val="nil"/>
              <w:bottom w:val="single" w:sz="4" w:space="0" w:color="auto"/>
              <w:right w:val="single" w:sz="4" w:space="0" w:color="auto"/>
            </w:tcBorders>
            <w:noWrap/>
            <w:hideMark/>
          </w:tcPr>
          <w:p w14:paraId="4F1766E1"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2250" w:type="dxa"/>
            <w:tcBorders>
              <w:top w:val="nil"/>
              <w:left w:val="nil"/>
              <w:bottom w:val="single" w:sz="4" w:space="0" w:color="auto"/>
              <w:right w:val="single" w:sz="4" w:space="0" w:color="auto"/>
            </w:tcBorders>
            <w:shd w:val="clear" w:color="000000" w:fill="FFFFFF"/>
            <w:hideMark/>
          </w:tcPr>
          <w:p w14:paraId="4FD2AA97"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2070" w:type="dxa"/>
            <w:tcBorders>
              <w:top w:val="nil"/>
              <w:left w:val="nil"/>
              <w:bottom w:val="single" w:sz="4" w:space="0" w:color="auto"/>
              <w:right w:val="single" w:sz="4" w:space="0" w:color="auto"/>
            </w:tcBorders>
            <w:shd w:val="clear" w:color="000000" w:fill="FFFFFF"/>
            <w:hideMark/>
          </w:tcPr>
          <w:p w14:paraId="5FE74F6D"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1350" w:type="dxa"/>
            <w:tcBorders>
              <w:top w:val="nil"/>
              <w:left w:val="nil"/>
              <w:bottom w:val="single" w:sz="4" w:space="0" w:color="auto"/>
              <w:right w:val="single" w:sz="4" w:space="0" w:color="auto"/>
            </w:tcBorders>
            <w:shd w:val="clear" w:color="000000" w:fill="FFFFFF"/>
          </w:tcPr>
          <w:p w14:paraId="47DEEA01" w14:textId="77777777" w:rsidR="00F02AAE" w:rsidRPr="00F02AAE" w:rsidRDefault="00F02AAE" w:rsidP="00F02AAE">
            <w:pPr>
              <w:rPr>
                <w:bCs/>
              </w:rPr>
            </w:pPr>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r>
      <w:tr w:rsidR="00F02AAE" w:rsidRPr="00F02AAE" w14:paraId="4F94DA1B" w14:textId="77777777" w:rsidTr="002921D4">
        <w:trPr>
          <w:trHeight w:val="300"/>
        </w:trPr>
        <w:tc>
          <w:tcPr>
            <w:tcW w:w="1800" w:type="dxa"/>
            <w:tcBorders>
              <w:top w:val="single" w:sz="4" w:space="0" w:color="auto"/>
              <w:left w:val="single" w:sz="4" w:space="0" w:color="auto"/>
              <w:bottom w:val="single" w:sz="4" w:space="0" w:color="auto"/>
              <w:right w:val="single" w:sz="4" w:space="0" w:color="000000"/>
            </w:tcBorders>
            <w:noWrap/>
            <w:hideMark/>
          </w:tcPr>
          <w:p w14:paraId="7458CDC4"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2160" w:type="dxa"/>
            <w:tcBorders>
              <w:top w:val="nil"/>
              <w:left w:val="nil"/>
              <w:bottom w:val="single" w:sz="4" w:space="0" w:color="auto"/>
              <w:right w:val="single" w:sz="4" w:space="0" w:color="auto"/>
            </w:tcBorders>
            <w:noWrap/>
            <w:hideMark/>
          </w:tcPr>
          <w:p w14:paraId="0DDACC45"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2250" w:type="dxa"/>
            <w:tcBorders>
              <w:top w:val="nil"/>
              <w:left w:val="nil"/>
              <w:bottom w:val="single" w:sz="4" w:space="0" w:color="auto"/>
              <w:right w:val="single" w:sz="4" w:space="0" w:color="auto"/>
            </w:tcBorders>
            <w:shd w:val="clear" w:color="000000" w:fill="FFFFFF"/>
            <w:hideMark/>
          </w:tcPr>
          <w:p w14:paraId="1DDB347B"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2070" w:type="dxa"/>
            <w:tcBorders>
              <w:top w:val="nil"/>
              <w:left w:val="nil"/>
              <w:bottom w:val="single" w:sz="4" w:space="0" w:color="auto"/>
              <w:right w:val="single" w:sz="4" w:space="0" w:color="auto"/>
            </w:tcBorders>
            <w:shd w:val="clear" w:color="000000" w:fill="FFFFFF"/>
            <w:hideMark/>
          </w:tcPr>
          <w:p w14:paraId="7D791C1C"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1350" w:type="dxa"/>
            <w:tcBorders>
              <w:top w:val="nil"/>
              <w:left w:val="nil"/>
              <w:bottom w:val="single" w:sz="4" w:space="0" w:color="auto"/>
              <w:right w:val="single" w:sz="4" w:space="0" w:color="auto"/>
            </w:tcBorders>
            <w:shd w:val="clear" w:color="000000" w:fill="FFFFFF"/>
          </w:tcPr>
          <w:p w14:paraId="2A385EAD" w14:textId="77777777" w:rsidR="00F02AAE" w:rsidRPr="00F02AAE" w:rsidRDefault="00F02AAE" w:rsidP="00F02AAE">
            <w:pPr>
              <w:rPr>
                <w:bCs/>
              </w:rPr>
            </w:pPr>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r>
      <w:tr w:rsidR="00F02AAE" w:rsidRPr="00F02AAE" w14:paraId="6D02FF20" w14:textId="77777777" w:rsidTr="002921D4">
        <w:trPr>
          <w:trHeight w:val="285"/>
        </w:trPr>
        <w:tc>
          <w:tcPr>
            <w:tcW w:w="1800" w:type="dxa"/>
            <w:tcBorders>
              <w:top w:val="single" w:sz="4" w:space="0" w:color="auto"/>
              <w:left w:val="single" w:sz="4" w:space="0" w:color="auto"/>
              <w:bottom w:val="single" w:sz="4" w:space="0" w:color="auto"/>
              <w:right w:val="single" w:sz="4" w:space="0" w:color="000000"/>
            </w:tcBorders>
            <w:noWrap/>
            <w:hideMark/>
          </w:tcPr>
          <w:p w14:paraId="1C800DAF"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2160" w:type="dxa"/>
            <w:tcBorders>
              <w:top w:val="nil"/>
              <w:left w:val="nil"/>
              <w:bottom w:val="single" w:sz="4" w:space="0" w:color="auto"/>
              <w:right w:val="single" w:sz="4" w:space="0" w:color="auto"/>
            </w:tcBorders>
            <w:noWrap/>
            <w:hideMark/>
          </w:tcPr>
          <w:p w14:paraId="7799BE2C"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2250" w:type="dxa"/>
            <w:tcBorders>
              <w:top w:val="nil"/>
              <w:left w:val="nil"/>
              <w:bottom w:val="single" w:sz="4" w:space="0" w:color="auto"/>
              <w:right w:val="single" w:sz="4" w:space="0" w:color="auto"/>
            </w:tcBorders>
            <w:shd w:val="clear" w:color="000000" w:fill="FFFFFF"/>
            <w:hideMark/>
          </w:tcPr>
          <w:p w14:paraId="6021A8C0"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2070" w:type="dxa"/>
            <w:tcBorders>
              <w:top w:val="nil"/>
              <w:left w:val="nil"/>
              <w:bottom w:val="single" w:sz="4" w:space="0" w:color="auto"/>
              <w:right w:val="single" w:sz="4" w:space="0" w:color="auto"/>
            </w:tcBorders>
            <w:shd w:val="clear" w:color="000000" w:fill="FFFFFF"/>
            <w:hideMark/>
          </w:tcPr>
          <w:p w14:paraId="0653B6E1"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1350" w:type="dxa"/>
            <w:tcBorders>
              <w:top w:val="nil"/>
              <w:left w:val="nil"/>
              <w:bottom w:val="single" w:sz="4" w:space="0" w:color="auto"/>
              <w:right w:val="single" w:sz="4" w:space="0" w:color="auto"/>
            </w:tcBorders>
            <w:shd w:val="clear" w:color="000000" w:fill="FFFFFF"/>
          </w:tcPr>
          <w:p w14:paraId="549B8325" w14:textId="77777777" w:rsidR="00F02AAE" w:rsidRPr="00F02AAE" w:rsidRDefault="00F02AAE" w:rsidP="00F02AAE">
            <w:pPr>
              <w:rPr>
                <w:bCs/>
              </w:rPr>
            </w:pPr>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r>
      <w:tr w:rsidR="00F02AAE" w:rsidRPr="00F02AAE" w14:paraId="7494B125" w14:textId="77777777" w:rsidTr="002921D4">
        <w:trPr>
          <w:trHeight w:val="285"/>
        </w:trPr>
        <w:tc>
          <w:tcPr>
            <w:tcW w:w="1800" w:type="dxa"/>
            <w:tcBorders>
              <w:top w:val="single" w:sz="4" w:space="0" w:color="auto"/>
              <w:left w:val="single" w:sz="4" w:space="0" w:color="auto"/>
              <w:bottom w:val="single" w:sz="4" w:space="0" w:color="auto"/>
              <w:right w:val="single" w:sz="4" w:space="0" w:color="000000"/>
            </w:tcBorders>
            <w:noWrap/>
            <w:hideMark/>
          </w:tcPr>
          <w:p w14:paraId="270262EA"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2160" w:type="dxa"/>
            <w:tcBorders>
              <w:top w:val="nil"/>
              <w:left w:val="nil"/>
              <w:bottom w:val="single" w:sz="4" w:space="0" w:color="auto"/>
              <w:right w:val="single" w:sz="4" w:space="0" w:color="auto"/>
            </w:tcBorders>
            <w:shd w:val="clear" w:color="000000" w:fill="FFFFFF"/>
            <w:hideMark/>
          </w:tcPr>
          <w:p w14:paraId="21998141"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2250" w:type="dxa"/>
            <w:tcBorders>
              <w:top w:val="nil"/>
              <w:left w:val="nil"/>
              <w:bottom w:val="single" w:sz="4" w:space="0" w:color="auto"/>
              <w:right w:val="single" w:sz="4" w:space="0" w:color="auto"/>
            </w:tcBorders>
            <w:shd w:val="clear" w:color="000000" w:fill="FFFFFF"/>
            <w:hideMark/>
          </w:tcPr>
          <w:p w14:paraId="190050B7"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2070" w:type="dxa"/>
            <w:tcBorders>
              <w:top w:val="nil"/>
              <w:left w:val="nil"/>
              <w:bottom w:val="single" w:sz="4" w:space="0" w:color="auto"/>
              <w:right w:val="single" w:sz="4" w:space="0" w:color="auto"/>
            </w:tcBorders>
            <w:shd w:val="clear" w:color="000000" w:fill="FFFFFF"/>
            <w:hideMark/>
          </w:tcPr>
          <w:p w14:paraId="3C253580"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1350" w:type="dxa"/>
            <w:tcBorders>
              <w:top w:val="nil"/>
              <w:left w:val="nil"/>
              <w:bottom w:val="single" w:sz="4" w:space="0" w:color="auto"/>
              <w:right w:val="single" w:sz="4" w:space="0" w:color="auto"/>
            </w:tcBorders>
            <w:shd w:val="clear" w:color="000000" w:fill="FFFFFF"/>
          </w:tcPr>
          <w:p w14:paraId="7A82521A" w14:textId="77777777" w:rsidR="00F02AAE" w:rsidRPr="00F02AAE" w:rsidRDefault="00F02AAE" w:rsidP="00F02AAE">
            <w:pPr>
              <w:rPr>
                <w:bCs/>
              </w:rPr>
            </w:pPr>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r>
      <w:tr w:rsidR="00F02AAE" w:rsidRPr="00F02AAE" w14:paraId="36BEDB63" w14:textId="77777777" w:rsidTr="002921D4">
        <w:trPr>
          <w:trHeight w:val="402"/>
        </w:trPr>
        <w:tc>
          <w:tcPr>
            <w:tcW w:w="8280" w:type="dxa"/>
            <w:gridSpan w:val="4"/>
            <w:tcBorders>
              <w:top w:val="nil"/>
              <w:left w:val="nil"/>
              <w:bottom w:val="nil"/>
              <w:right w:val="nil"/>
            </w:tcBorders>
            <w:shd w:val="clear" w:color="000000" w:fill="FFFFFF"/>
            <w:noWrap/>
            <w:vAlign w:val="bottom"/>
            <w:hideMark/>
          </w:tcPr>
          <w:p w14:paraId="075CC278" w14:textId="77777777" w:rsidR="00F02AAE" w:rsidRPr="00F02AAE" w:rsidRDefault="00F02AAE" w:rsidP="00F02AAE">
            <w:pPr>
              <w:rPr>
                <w:sz w:val="20"/>
                <w:szCs w:val="20"/>
              </w:rPr>
            </w:pPr>
          </w:p>
          <w:p w14:paraId="0C9D29F9" w14:textId="77777777" w:rsidR="00F02AAE" w:rsidRPr="00F02AAE" w:rsidRDefault="00F02AAE" w:rsidP="00F02AAE">
            <w:r w:rsidRPr="00F02AAE">
              <w:t>To view the current registered DME list, open the most recent csv from the</w:t>
            </w:r>
          </w:p>
          <w:p w14:paraId="045FE7AA" w14:textId="77777777" w:rsidR="00F02AAE" w:rsidRPr="00F02AAE" w:rsidRDefault="00F02AAE" w:rsidP="00F02AAE">
            <w:pPr>
              <w:rPr>
                <w:sz w:val="20"/>
                <w:szCs w:val="20"/>
              </w:rPr>
            </w:pPr>
            <w:hyperlink r:id="rId28" w:history="1">
              <w:proofErr w:type="spellStart"/>
              <w:r w:rsidRPr="00F02AAE">
                <w:rPr>
                  <w:color w:val="0000FF"/>
                  <w:u w:val="single"/>
                </w:rPr>
                <w:t>Resource_Control_Report</w:t>
              </w:r>
              <w:proofErr w:type="spellEnd"/>
            </w:hyperlink>
            <w:r w:rsidRPr="00F02AAE">
              <w:t>.</w:t>
            </w:r>
          </w:p>
        </w:tc>
        <w:tc>
          <w:tcPr>
            <w:tcW w:w="1350" w:type="dxa"/>
            <w:tcBorders>
              <w:top w:val="nil"/>
              <w:left w:val="nil"/>
              <w:bottom w:val="nil"/>
              <w:right w:val="nil"/>
            </w:tcBorders>
            <w:shd w:val="clear" w:color="000000" w:fill="FFFFFF"/>
          </w:tcPr>
          <w:p w14:paraId="6E470CB1" w14:textId="77777777" w:rsidR="00F02AAE" w:rsidRPr="00F02AAE" w:rsidRDefault="00F02AAE" w:rsidP="00F02AAE">
            <w:pPr>
              <w:rPr>
                <w:sz w:val="20"/>
                <w:szCs w:val="20"/>
              </w:rPr>
            </w:pPr>
          </w:p>
        </w:tc>
      </w:tr>
    </w:tbl>
    <w:p w14:paraId="52F32CD2" w14:textId="77777777" w:rsidR="00F02AAE" w:rsidRPr="00F02AAE" w:rsidRDefault="00F02AAE" w:rsidP="00F02AAE">
      <w:pPr>
        <w:rPr>
          <w:b/>
          <w:bCs/>
        </w:rPr>
      </w:pPr>
    </w:p>
    <w:tbl>
      <w:tblPr>
        <w:tblW w:w="9450" w:type="dxa"/>
        <w:tblInd w:w="108" w:type="dxa"/>
        <w:tblLayout w:type="fixed"/>
        <w:tblLook w:val="04A0" w:firstRow="1" w:lastRow="0" w:firstColumn="1" w:lastColumn="0" w:noHBand="0" w:noVBand="1"/>
      </w:tblPr>
      <w:tblGrid>
        <w:gridCol w:w="1420"/>
        <w:gridCol w:w="380"/>
        <w:gridCol w:w="2070"/>
        <w:gridCol w:w="2520"/>
        <w:gridCol w:w="1710"/>
        <w:gridCol w:w="1350"/>
      </w:tblGrid>
      <w:tr w:rsidR="00F02AAE" w:rsidRPr="00F02AAE" w14:paraId="68D1A82B" w14:textId="77777777" w:rsidTr="002921D4">
        <w:trPr>
          <w:trHeight w:val="705"/>
        </w:trPr>
        <w:tc>
          <w:tcPr>
            <w:tcW w:w="9450" w:type="dxa"/>
            <w:gridSpan w:val="6"/>
            <w:tcBorders>
              <w:top w:val="nil"/>
              <w:left w:val="nil"/>
              <w:bottom w:val="nil"/>
              <w:right w:val="nil"/>
            </w:tcBorders>
            <w:shd w:val="clear" w:color="000000" w:fill="FFFFFF"/>
            <w:vAlign w:val="center"/>
            <w:hideMark/>
          </w:tcPr>
          <w:p w14:paraId="560B558C" w14:textId="77777777" w:rsidR="00F02AAE" w:rsidRPr="00F02AAE" w:rsidRDefault="00F02AAE" w:rsidP="00F02AAE">
            <w:pPr>
              <w:ind w:left="90"/>
              <w:rPr>
                <w:b/>
                <w:bCs/>
              </w:rPr>
            </w:pPr>
            <w:r w:rsidRPr="00F02AAE">
              <w:rPr>
                <w:b/>
                <w:bCs/>
              </w:rPr>
              <w:t>General Comments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76"/>
            </w:tblGrid>
            <w:tr w:rsidR="00F02AAE" w:rsidRPr="00F02AAE" w14:paraId="523D34F5" w14:textId="77777777" w:rsidTr="002921D4">
              <w:trPr>
                <w:trHeight w:val="1664"/>
              </w:trPr>
              <w:tc>
                <w:tcPr>
                  <w:tcW w:w="9576" w:type="dxa"/>
                </w:tcPr>
                <w:p w14:paraId="0BDDACDC" w14:textId="77777777" w:rsidR="00F02AAE" w:rsidRPr="00F02AAE" w:rsidRDefault="00F02AAE" w:rsidP="00F02AAE">
                  <w:pPr>
                    <w:rPr>
                      <w:b/>
                      <w:bCs/>
                    </w:rPr>
                  </w:pPr>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r>
          </w:tbl>
          <w:p w14:paraId="11258E52" w14:textId="77777777" w:rsidR="00F02AAE" w:rsidRPr="00F02AAE" w:rsidRDefault="00F02AAE" w:rsidP="00F02AAE">
            <w:pPr>
              <w:spacing w:before="240" w:after="240"/>
              <w:rPr>
                <w:color w:val="000000"/>
              </w:rPr>
            </w:pPr>
            <w:r w:rsidRPr="00F02AAE">
              <w:rPr>
                <w:color w:val="000000"/>
              </w:rPr>
              <w:t>Authorized Representative indicated and signed below attests that all statements made and information provided in this Declaration are true, correct and complete.</w:t>
            </w:r>
          </w:p>
        </w:tc>
      </w:tr>
      <w:tr w:rsidR="00F02AAE" w:rsidRPr="00F02AAE" w14:paraId="29789D2A" w14:textId="77777777" w:rsidTr="002921D4">
        <w:trPr>
          <w:trHeight w:val="255"/>
        </w:trPr>
        <w:tc>
          <w:tcPr>
            <w:tcW w:w="1420" w:type="dxa"/>
            <w:tcBorders>
              <w:top w:val="nil"/>
              <w:left w:val="nil"/>
              <w:bottom w:val="nil"/>
              <w:right w:val="nil"/>
            </w:tcBorders>
            <w:shd w:val="clear" w:color="000000" w:fill="FFFFFF"/>
            <w:vAlign w:val="bottom"/>
            <w:hideMark/>
          </w:tcPr>
          <w:p w14:paraId="4E2D654B" w14:textId="77777777" w:rsidR="00F02AAE" w:rsidRPr="00F02AAE" w:rsidRDefault="00F02AAE" w:rsidP="00F02AAE">
            <w:pPr>
              <w:rPr>
                <w:color w:val="000000"/>
                <w:sz w:val="20"/>
                <w:szCs w:val="20"/>
              </w:rPr>
            </w:pPr>
            <w:r w:rsidRPr="00F02AAE">
              <w:rPr>
                <w:color w:val="000000"/>
                <w:sz w:val="20"/>
                <w:szCs w:val="20"/>
              </w:rPr>
              <w:t>Signature:</w:t>
            </w:r>
          </w:p>
        </w:tc>
        <w:tc>
          <w:tcPr>
            <w:tcW w:w="6680" w:type="dxa"/>
            <w:gridSpan w:val="4"/>
            <w:tcBorders>
              <w:top w:val="nil"/>
              <w:left w:val="nil"/>
              <w:bottom w:val="single" w:sz="4" w:space="0" w:color="auto"/>
              <w:right w:val="nil"/>
            </w:tcBorders>
            <w:shd w:val="clear" w:color="000000" w:fill="FFFFFF"/>
            <w:vAlign w:val="bottom"/>
            <w:hideMark/>
          </w:tcPr>
          <w:p w14:paraId="3E93C8C3" w14:textId="77777777" w:rsidR="00F02AAE" w:rsidRPr="00F02AAE" w:rsidRDefault="00F02AAE" w:rsidP="00F02AAE">
            <w:pPr>
              <w:rPr>
                <w:color w:val="000000"/>
              </w:rPr>
            </w:pPr>
          </w:p>
        </w:tc>
        <w:tc>
          <w:tcPr>
            <w:tcW w:w="1350" w:type="dxa"/>
            <w:tcBorders>
              <w:top w:val="nil"/>
              <w:left w:val="nil"/>
              <w:bottom w:val="nil"/>
              <w:right w:val="nil"/>
            </w:tcBorders>
            <w:shd w:val="clear" w:color="000000" w:fill="FFFFFF"/>
            <w:vAlign w:val="bottom"/>
            <w:hideMark/>
          </w:tcPr>
          <w:p w14:paraId="4689A480" w14:textId="77777777" w:rsidR="00F02AAE" w:rsidRPr="00F02AAE" w:rsidRDefault="00F02AAE" w:rsidP="00F02AAE">
            <w:pPr>
              <w:rPr>
                <w:rFonts w:ascii="Arial" w:hAnsi="Arial" w:cs="Arial"/>
                <w:color w:val="000000"/>
                <w:sz w:val="20"/>
                <w:szCs w:val="20"/>
              </w:rPr>
            </w:pPr>
          </w:p>
        </w:tc>
      </w:tr>
      <w:tr w:rsidR="00F02AAE" w:rsidRPr="00F02AAE" w14:paraId="05E314FC" w14:textId="77777777" w:rsidTr="002921D4">
        <w:trPr>
          <w:trHeight w:val="255"/>
        </w:trPr>
        <w:tc>
          <w:tcPr>
            <w:tcW w:w="9450" w:type="dxa"/>
            <w:gridSpan w:val="6"/>
            <w:tcBorders>
              <w:top w:val="nil"/>
              <w:left w:val="nil"/>
              <w:bottom w:val="nil"/>
              <w:right w:val="nil"/>
            </w:tcBorders>
            <w:shd w:val="clear" w:color="000000" w:fill="FFFFFF"/>
            <w:noWrap/>
            <w:vAlign w:val="bottom"/>
            <w:hideMark/>
          </w:tcPr>
          <w:p w14:paraId="133225DC" w14:textId="77777777" w:rsidR="00F02AAE" w:rsidRPr="00F02AAE" w:rsidRDefault="00F02AAE" w:rsidP="00F02AAE">
            <w:pPr>
              <w:rPr>
                <w:color w:val="000000"/>
              </w:rPr>
            </w:pPr>
            <w:r w:rsidRPr="00F02AAE">
              <w:rPr>
                <w:color w:val="000000"/>
                <w:sz w:val="20"/>
              </w:rPr>
              <w:t>(Authorized Representative signature)</w:t>
            </w:r>
          </w:p>
        </w:tc>
      </w:tr>
      <w:tr w:rsidR="00F02AAE" w:rsidRPr="00F02AAE" w14:paraId="7A86CB1F" w14:textId="77777777" w:rsidTr="002921D4">
        <w:trPr>
          <w:trHeight w:val="255"/>
        </w:trPr>
        <w:tc>
          <w:tcPr>
            <w:tcW w:w="1420" w:type="dxa"/>
            <w:tcBorders>
              <w:top w:val="nil"/>
              <w:left w:val="nil"/>
              <w:bottom w:val="nil"/>
              <w:right w:val="nil"/>
            </w:tcBorders>
            <w:shd w:val="clear" w:color="000000" w:fill="FFFFFF"/>
            <w:noWrap/>
            <w:vAlign w:val="bottom"/>
          </w:tcPr>
          <w:p w14:paraId="73A8B387" w14:textId="77777777" w:rsidR="00F02AAE" w:rsidRPr="00F02AAE" w:rsidRDefault="00F02AAE" w:rsidP="00F02AAE">
            <w:pPr>
              <w:rPr>
                <w:sz w:val="20"/>
                <w:szCs w:val="20"/>
              </w:rPr>
            </w:pPr>
          </w:p>
        </w:tc>
        <w:tc>
          <w:tcPr>
            <w:tcW w:w="380" w:type="dxa"/>
            <w:tcBorders>
              <w:top w:val="nil"/>
              <w:left w:val="nil"/>
              <w:bottom w:val="nil"/>
              <w:right w:val="nil"/>
            </w:tcBorders>
            <w:shd w:val="clear" w:color="000000" w:fill="FFFFFF"/>
            <w:noWrap/>
            <w:vAlign w:val="bottom"/>
          </w:tcPr>
          <w:p w14:paraId="29FC33C9" w14:textId="77777777" w:rsidR="00F02AAE" w:rsidRPr="00F02AAE" w:rsidRDefault="00F02AAE" w:rsidP="00F02AAE"/>
        </w:tc>
        <w:tc>
          <w:tcPr>
            <w:tcW w:w="2070" w:type="dxa"/>
            <w:tcBorders>
              <w:top w:val="nil"/>
              <w:left w:val="nil"/>
              <w:bottom w:val="nil"/>
              <w:right w:val="nil"/>
            </w:tcBorders>
            <w:shd w:val="clear" w:color="000000" w:fill="FFFFFF"/>
            <w:noWrap/>
            <w:vAlign w:val="bottom"/>
          </w:tcPr>
          <w:p w14:paraId="4B5B75AB" w14:textId="77777777" w:rsidR="00F02AAE" w:rsidRPr="00F02AAE" w:rsidRDefault="00F02AAE" w:rsidP="00F02AAE"/>
        </w:tc>
        <w:tc>
          <w:tcPr>
            <w:tcW w:w="2520" w:type="dxa"/>
            <w:tcBorders>
              <w:top w:val="nil"/>
              <w:left w:val="nil"/>
              <w:bottom w:val="nil"/>
              <w:right w:val="nil"/>
            </w:tcBorders>
            <w:shd w:val="clear" w:color="000000" w:fill="FFFFFF"/>
            <w:noWrap/>
            <w:vAlign w:val="bottom"/>
          </w:tcPr>
          <w:p w14:paraId="0EBDFE2F" w14:textId="77777777" w:rsidR="00F02AAE" w:rsidRPr="00F02AAE" w:rsidRDefault="00F02AAE" w:rsidP="00F02AAE"/>
        </w:tc>
        <w:tc>
          <w:tcPr>
            <w:tcW w:w="1710" w:type="dxa"/>
            <w:tcBorders>
              <w:top w:val="nil"/>
              <w:left w:val="nil"/>
              <w:bottom w:val="nil"/>
              <w:right w:val="nil"/>
            </w:tcBorders>
            <w:shd w:val="clear" w:color="000000" w:fill="FFFFFF"/>
            <w:noWrap/>
            <w:vAlign w:val="bottom"/>
          </w:tcPr>
          <w:p w14:paraId="29CD1B7B" w14:textId="77777777" w:rsidR="00F02AAE" w:rsidRPr="00F02AAE" w:rsidRDefault="00F02AAE" w:rsidP="00F02AAE">
            <w:pPr>
              <w:rPr>
                <w:sz w:val="20"/>
                <w:szCs w:val="20"/>
              </w:rPr>
            </w:pPr>
          </w:p>
        </w:tc>
        <w:tc>
          <w:tcPr>
            <w:tcW w:w="1350" w:type="dxa"/>
            <w:tcBorders>
              <w:top w:val="nil"/>
              <w:left w:val="nil"/>
              <w:bottom w:val="nil"/>
              <w:right w:val="nil"/>
            </w:tcBorders>
            <w:shd w:val="clear" w:color="000000" w:fill="FFFFFF"/>
            <w:noWrap/>
            <w:vAlign w:val="bottom"/>
          </w:tcPr>
          <w:p w14:paraId="3CA3FF52" w14:textId="77777777" w:rsidR="00F02AAE" w:rsidRPr="00F02AAE" w:rsidRDefault="00F02AAE" w:rsidP="00F02AAE">
            <w:pPr>
              <w:rPr>
                <w:rFonts w:ascii="Arial" w:hAnsi="Arial" w:cs="Arial"/>
                <w:sz w:val="20"/>
                <w:szCs w:val="20"/>
              </w:rPr>
            </w:pPr>
          </w:p>
        </w:tc>
      </w:tr>
      <w:tr w:rsidR="00F02AAE" w:rsidRPr="00F02AAE" w14:paraId="09268D10" w14:textId="77777777" w:rsidTr="002921D4">
        <w:trPr>
          <w:trHeight w:val="510"/>
        </w:trPr>
        <w:tc>
          <w:tcPr>
            <w:tcW w:w="1420" w:type="dxa"/>
            <w:tcBorders>
              <w:top w:val="nil"/>
              <w:left w:val="nil"/>
              <w:bottom w:val="nil"/>
              <w:right w:val="nil"/>
            </w:tcBorders>
            <w:shd w:val="clear" w:color="000000" w:fill="FFFFFF"/>
            <w:vAlign w:val="bottom"/>
            <w:hideMark/>
          </w:tcPr>
          <w:p w14:paraId="202B5867" w14:textId="77777777" w:rsidR="00F02AAE" w:rsidRPr="00F02AAE" w:rsidRDefault="00F02AAE" w:rsidP="00F02AAE">
            <w:pPr>
              <w:rPr>
                <w:sz w:val="20"/>
                <w:szCs w:val="20"/>
              </w:rPr>
            </w:pPr>
            <w:r w:rsidRPr="00F02AAE">
              <w:rPr>
                <w:sz w:val="20"/>
                <w:szCs w:val="20"/>
              </w:rPr>
              <w:t xml:space="preserve">Printed Name: </w:t>
            </w:r>
          </w:p>
        </w:tc>
        <w:tc>
          <w:tcPr>
            <w:tcW w:w="6680" w:type="dxa"/>
            <w:gridSpan w:val="4"/>
            <w:tcBorders>
              <w:top w:val="nil"/>
              <w:left w:val="nil"/>
              <w:bottom w:val="single" w:sz="4" w:space="0" w:color="auto"/>
              <w:right w:val="nil"/>
            </w:tcBorders>
            <w:shd w:val="clear" w:color="000000" w:fill="FFFFFF"/>
            <w:vAlign w:val="bottom"/>
            <w:hideMark/>
          </w:tcPr>
          <w:p w14:paraId="39EB2FE0"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1350" w:type="dxa"/>
            <w:tcBorders>
              <w:top w:val="nil"/>
              <w:left w:val="nil"/>
              <w:bottom w:val="nil"/>
              <w:right w:val="nil"/>
            </w:tcBorders>
            <w:shd w:val="clear" w:color="000000" w:fill="FFFFFF"/>
            <w:vAlign w:val="bottom"/>
            <w:hideMark/>
          </w:tcPr>
          <w:p w14:paraId="0E9870A8" w14:textId="77777777" w:rsidR="00F02AAE" w:rsidRPr="00F02AAE" w:rsidRDefault="00F02AAE" w:rsidP="00F02AAE">
            <w:pPr>
              <w:rPr>
                <w:rFonts w:ascii="Arial" w:hAnsi="Arial" w:cs="Arial"/>
                <w:sz w:val="20"/>
                <w:szCs w:val="20"/>
              </w:rPr>
            </w:pPr>
          </w:p>
        </w:tc>
      </w:tr>
      <w:tr w:rsidR="00F02AAE" w:rsidRPr="00F02AAE" w14:paraId="0822F5FA" w14:textId="77777777" w:rsidTr="002921D4">
        <w:trPr>
          <w:trHeight w:val="255"/>
        </w:trPr>
        <w:tc>
          <w:tcPr>
            <w:tcW w:w="9450" w:type="dxa"/>
            <w:gridSpan w:val="6"/>
            <w:tcBorders>
              <w:top w:val="nil"/>
              <w:left w:val="nil"/>
              <w:bottom w:val="nil"/>
              <w:right w:val="nil"/>
            </w:tcBorders>
            <w:shd w:val="clear" w:color="000000" w:fill="FFFFFF"/>
            <w:noWrap/>
            <w:vAlign w:val="bottom"/>
            <w:hideMark/>
          </w:tcPr>
          <w:p w14:paraId="26FE62D9" w14:textId="77777777" w:rsidR="00F02AAE" w:rsidRPr="00F02AAE" w:rsidRDefault="00F02AAE" w:rsidP="00F02AAE">
            <w:pPr>
              <w:rPr>
                <w:sz w:val="20"/>
              </w:rPr>
            </w:pPr>
            <w:r w:rsidRPr="00F02AAE">
              <w:rPr>
                <w:sz w:val="20"/>
              </w:rPr>
              <w:t>(Authorized Representative)</w:t>
            </w:r>
          </w:p>
        </w:tc>
      </w:tr>
      <w:tr w:rsidR="00F02AAE" w:rsidRPr="00F02AAE" w14:paraId="235D1607" w14:textId="77777777" w:rsidTr="002921D4">
        <w:trPr>
          <w:trHeight w:val="255"/>
        </w:trPr>
        <w:tc>
          <w:tcPr>
            <w:tcW w:w="1420" w:type="dxa"/>
            <w:tcBorders>
              <w:top w:val="nil"/>
              <w:left w:val="nil"/>
              <w:bottom w:val="nil"/>
              <w:right w:val="nil"/>
            </w:tcBorders>
            <w:shd w:val="clear" w:color="000000" w:fill="FFFFFF"/>
            <w:noWrap/>
            <w:vAlign w:val="bottom"/>
          </w:tcPr>
          <w:p w14:paraId="404334D0" w14:textId="77777777" w:rsidR="00F02AAE" w:rsidRPr="00F02AAE" w:rsidRDefault="00F02AAE" w:rsidP="00F02AAE">
            <w:pPr>
              <w:rPr>
                <w:sz w:val="20"/>
                <w:szCs w:val="20"/>
              </w:rPr>
            </w:pPr>
          </w:p>
        </w:tc>
        <w:tc>
          <w:tcPr>
            <w:tcW w:w="380" w:type="dxa"/>
            <w:tcBorders>
              <w:top w:val="nil"/>
              <w:left w:val="nil"/>
              <w:bottom w:val="nil"/>
              <w:right w:val="nil"/>
            </w:tcBorders>
            <w:shd w:val="clear" w:color="000000" w:fill="FFFFFF"/>
            <w:noWrap/>
            <w:vAlign w:val="bottom"/>
          </w:tcPr>
          <w:p w14:paraId="6D4DE3DB" w14:textId="77777777" w:rsidR="00F02AAE" w:rsidRPr="00F02AAE" w:rsidRDefault="00F02AAE" w:rsidP="00F02AAE"/>
        </w:tc>
        <w:tc>
          <w:tcPr>
            <w:tcW w:w="2070" w:type="dxa"/>
            <w:tcBorders>
              <w:top w:val="nil"/>
              <w:left w:val="nil"/>
              <w:bottom w:val="nil"/>
              <w:right w:val="nil"/>
            </w:tcBorders>
            <w:shd w:val="clear" w:color="000000" w:fill="FFFFFF"/>
            <w:noWrap/>
            <w:vAlign w:val="bottom"/>
          </w:tcPr>
          <w:p w14:paraId="602B2FA9" w14:textId="77777777" w:rsidR="00F02AAE" w:rsidRPr="00F02AAE" w:rsidRDefault="00F02AAE" w:rsidP="00F02AAE"/>
        </w:tc>
        <w:tc>
          <w:tcPr>
            <w:tcW w:w="2520" w:type="dxa"/>
            <w:tcBorders>
              <w:top w:val="nil"/>
              <w:left w:val="nil"/>
              <w:bottom w:val="nil"/>
              <w:right w:val="nil"/>
            </w:tcBorders>
            <w:shd w:val="clear" w:color="000000" w:fill="FFFFFF"/>
            <w:noWrap/>
            <w:vAlign w:val="bottom"/>
          </w:tcPr>
          <w:p w14:paraId="73D03DD5" w14:textId="77777777" w:rsidR="00F02AAE" w:rsidRPr="00F02AAE" w:rsidRDefault="00F02AAE" w:rsidP="00F02AAE"/>
        </w:tc>
        <w:tc>
          <w:tcPr>
            <w:tcW w:w="1710" w:type="dxa"/>
            <w:tcBorders>
              <w:top w:val="nil"/>
              <w:left w:val="nil"/>
              <w:bottom w:val="nil"/>
              <w:right w:val="nil"/>
            </w:tcBorders>
            <w:shd w:val="clear" w:color="000000" w:fill="FFFFFF"/>
            <w:noWrap/>
            <w:vAlign w:val="bottom"/>
          </w:tcPr>
          <w:p w14:paraId="16E1139C" w14:textId="77777777" w:rsidR="00F02AAE" w:rsidRPr="00F02AAE" w:rsidRDefault="00F02AAE" w:rsidP="00F02AAE">
            <w:pPr>
              <w:rPr>
                <w:sz w:val="20"/>
                <w:szCs w:val="20"/>
              </w:rPr>
            </w:pPr>
          </w:p>
        </w:tc>
        <w:tc>
          <w:tcPr>
            <w:tcW w:w="1350" w:type="dxa"/>
            <w:tcBorders>
              <w:top w:val="nil"/>
              <w:left w:val="nil"/>
              <w:bottom w:val="nil"/>
              <w:right w:val="nil"/>
            </w:tcBorders>
            <w:shd w:val="clear" w:color="000000" w:fill="FFFFFF"/>
            <w:noWrap/>
            <w:vAlign w:val="bottom"/>
          </w:tcPr>
          <w:p w14:paraId="53BA0BA2" w14:textId="77777777" w:rsidR="00F02AAE" w:rsidRPr="00F02AAE" w:rsidRDefault="00F02AAE" w:rsidP="00F02AAE">
            <w:pPr>
              <w:rPr>
                <w:rFonts w:ascii="Arial" w:hAnsi="Arial" w:cs="Arial"/>
                <w:sz w:val="20"/>
                <w:szCs w:val="20"/>
              </w:rPr>
            </w:pPr>
          </w:p>
        </w:tc>
      </w:tr>
      <w:tr w:rsidR="00F02AAE" w:rsidRPr="00F02AAE" w14:paraId="472B1C9B" w14:textId="77777777" w:rsidTr="002921D4">
        <w:trPr>
          <w:trHeight w:val="255"/>
        </w:trPr>
        <w:tc>
          <w:tcPr>
            <w:tcW w:w="1420" w:type="dxa"/>
            <w:tcBorders>
              <w:top w:val="nil"/>
              <w:left w:val="nil"/>
              <w:bottom w:val="nil"/>
              <w:right w:val="nil"/>
            </w:tcBorders>
            <w:shd w:val="clear" w:color="000000" w:fill="FFFFFF"/>
            <w:vAlign w:val="bottom"/>
            <w:hideMark/>
          </w:tcPr>
          <w:p w14:paraId="4522CBA8" w14:textId="77777777" w:rsidR="00F02AAE" w:rsidRPr="00F02AAE" w:rsidRDefault="00F02AAE" w:rsidP="00F02AAE">
            <w:pPr>
              <w:rPr>
                <w:sz w:val="20"/>
                <w:szCs w:val="20"/>
              </w:rPr>
            </w:pPr>
            <w:r w:rsidRPr="00F02AAE">
              <w:rPr>
                <w:sz w:val="20"/>
                <w:szCs w:val="20"/>
              </w:rPr>
              <w:t xml:space="preserve">Date:  </w:t>
            </w:r>
          </w:p>
        </w:tc>
        <w:tc>
          <w:tcPr>
            <w:tcW w:w="2450" w:type="dxa"/>
            <w:gridSpan w:val="2"/>
            <w:tcBorders>
              <w:top w:val="nil"/>
              <w:left w:val="nil"/>
              <w:bottom w:val="single" w:sz="4" w:space="0" w:color="auto"/>
              <w:right w:val="nil"/>
            </w:tcBorders>
            <w:shd w:val="clear" w:color="000000" w:fill="FFFFFF"/>
            <w:vAlign w:val="bottom"/>
            <w:hideMark/>
          </w:tcPr>
          <w:p w14:paraId="62EBBFF3"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2520" w:type="dxa"/>
            <w:tcBorders>
              <w:top w:val="nil"/>
              <w:left w:val="nil"/>
              <w:bottom w:val="nil"/>
              <w:right w:val="nil"/>
            </w:tcBorders>
            <w:shd w:val="clear" w:color="000000" w:fill="FFFFFF"/>
            <w:vAlign w:val="bottom"/>
            <w:hideMark/>
          </w:tcPr>
          <w:p w14:paraId="092FB7E7" w14:textId="77777777" w:rsidR="00F02AAE" w:rsidRPr="00F02AAE" w:rsidRDefault="00F02AAE" w:rsidP="00F02AAE"/>
        </w:tc>
        <w:tc>
          <w:tcPr>
            <w:tcW w:w="1710" w:type="dxa"/>
            <w:tcBorders>
              <w:top w:val="nil"/>
              <w:left w:val="nil"/>
              <w:bottom w:val="nil"/>
              <w:right w:val="nil"/>
            </w:tcBorders>
            <w:shd w:val="clear" w:color="000000" w:fill="FFFFFF"/>
            <w:vAlign w:val="bottom"/>
            <w:hideMark/>
          </w:tcPr>
          <w:p w14:paraId="06AEDE9B" w14:textId="77777777" w:rsidR="00F02AAE" w:rsidRPr="00F02AAE" w:rsidRDefault="00F02AAE" w:rsidP="00F02AAE">
            <w:pPr>
              <w:rPr>
                <w:sz w:val="20"/>
                <w:szCs w:val="20"/>
              </w:rPr>
            </w:pPr>
            <w:r w:rsidRPr="00F02AAE">
              <w:rPr>
                <w:sz w:val="20"/>
                <w:szCs w:val="20"/>
              </w:rPr>
              <w:t> </w:t>
            </w:r>
          </w:p>
        </w:tc>
        <w:tc>
          <w:tcPr>
            <w:tcW w:w="1350" w:type="dxa"/>
            <w:tcBorders>
              <w:top w:val="nil"/>
              <w:left w:val="nil"/>
              <w:bottom w:val="nil"/>
              <w:right w:val="nil"/>
            </w:tcBorders>
            <w:shd w:val="clear" w:color="000000" w:fill="FFFFFF"/>
            <w:vAlign w:val="bottom"/>
            <w:hideMark/>
          </w:tcPr>
          <w:p w14:paraId="7D9E90EF" w14:textId="77777777" w:rsidR="00F02AAE" w:rsidRPr="00F02AAE" w:rsidRDefault="00F02AAE" w:rsidP="00F02AAE">
            <w:pPr>
              <w:rPr>
                <w:rFonts w:ascii="Arial" w:hAnsi="Arial" w:cs="Arial"/>
                <w:sz w:val="20"/>
                <w:szCs w:val="20"/>
              </w:rPr>
            </w:pPr>
            <w:r w:rsidRPr="00F02AAE">
              <w:rPr>
                <w:rFonts w:ascii="Arial" w:hAnsi="Arial" w:cs="Arial"/>
                <w:sz w:val="20"/>
                <w:szCs w:val="20"/>
              </w:rPr>
              <w:t> </w:t>
            </w:r>
          </w:p>
        </w:tc>
      </w:tr>
    </w:tbl>
    <w:p w14:paraId="5BF542D8" w14:textId="77777777" w:rsidR="00F02AAE" w:rsidRPr="00F02AAE" w:rsidRDefault="00F02AAE" w:rsidP="00F02AAE">
      <w:pPr>
        <w:rPr>
          <w:b/>
          <w:bCs/>
        </w:rPr>
      </w:pPr>
    </w:p>
    <w:p w14:paraId="7BEEA6E2" w14:textId="77777777" w:rsidR="00F02AAE" w:rsidRDefault="00F02AAE" w:rsidP="00F02AAE">
      <w:pPr>
        <w:ind w:left="720" w:hanging="720"/>
      </w:pPr>
    </w:p>
    <w:p w14:paraId="42384F88" w14:textId="77777777" w:rsidR="00F02AAE" w:rsidRDefault="00F02AAE" w:rsidP="00F02AAE">
      <w:pPr>
        <w:ind w:left="720" w:hanging="720"/>
      </w:pPr>
    </w:p>
    <w:p w14:paraId="66EC7320" w14:textId="77777777" w:rsidR="00F02AAE" w:rsidRDefault="00F02AAE" w:rsidP="00F02AAE">
      <w:pPr>
        <w:ind w:left="720" w:hanging="720"/>
      </w:pPr>
    </w:p>
    <w:p w14:paraId="3F504359" w14:textId="77777777" w:rsidR="00F02AAE" w:rsidRDefault="00F02AAE" w:rsidP="00F02AAE">
      <w:pPr>
        <w:ind w:left="720" w:hanging="720"/>
      </w:pPr>
    </w:p>
    <w:p w14:paraId="49EAC366" w14:textId="77777777" w:rsidR="00F02AAE" w:rsidRDefault="00F02AAE" w:rsidP="00F02AAE">
      <w:pPr>
        <w:ind w:left="720" w:hanging="720"/>
      </w:pPr>
    </w:p>
    <w:p w14:paraId="7B168857" w14:textId="77777777" w:rsidR="00F02AAE" w:rsidRDefault="00F02AAE" w:rsidP="00F02AAE">
      <w:pPr>
        <w:ind w:left="720" w:hanging="720"/>
      </w:pPr>
    </w:p>
    <w:p w14:paraId="34B26A2D" w14:textId="77777777" w:rsidR="00F02AAE" w:rsidRDefault="00F02AAE" w:rsidP="00F02AAE">
      <w:pPr>
        <w:ind w:left="720" w:hanging="720"/>
      </w:pPr>
    </w:p>
    <w:p w14:paraId="08C30D7C" w14:textId="77777777" w:rsidR="00F02AAE" w:rsidRDefault="00F02AAE" w:rsidP="00F02AAE">
      <w:pPr>
        <w:ind w:left="720" w:hanging="720"/>
      </w:pPr>
    </w:p>
    <w:p w14:paraId="2CE9BA81" w14:textId="77777777" w:rsidR="00F02AAE" w:rsidRDefault="00F02AAE" w:rsidP="00F02AAE">
      <w:pPr>
        <w:ind w:left="720" w:hanging="720"/>
      </w:pPr>
    </w:p>
    <w:p w14:paraId="5000DEEC" w14:textId="77777777" w:rsidR="00F02AAE" w:rsidRDefault="00F02AAE" w:rsidP="00F02AAE">
      <w:pPr>
        <w:ind w:left="720" w:hanging="720"/>
      </w:pPr>
    </w:p>
    <w:p w14:paraId="3AC3FDCF" w14:textId="77777777" w:rsidR="00F02AAE" w:rsidRDefault="00F02AAE" w:rsidP="00F02AAE">
      <w:pPr>
        <w:ind w:left="720" w:hanging="720"/>
      </w:pPr>
    </w:p>
    <w:p w14:paraId="128FBE2A" w14:textId="77777777" w:rsidR="00F02AAE" w:rsidRDefault="00F02AAE" w:rsidP="00F02AAE">
      <w:pPr>
        <w:ind w:left="720" w:hanging="720"/>
      </w:pPr>
    </w:p>
    <w:p w14:paraId="3A5DAA02" w14:textId="77777777" w:rsidR="00F02AAE" w:rsidRDefault="00F02AAE" w:rsidP="00F02AAE">
      <w:pPr>
        <w:ind w:left="720" w:hanging="720"/>
      </w:pPr>
    </w:p>
    <w:p w14:paraId="316C01EE" w14:textId="77777777" w:rsidR="00F02AAE" w:rsidRDefault="00F02AAE" w:rsidP="00F02AAE">
      <w:pPr>
        <w:ind w:left="720" w:hanging="720"/>
      </w:pPr>
    </w:p>
    <w:p w14:paraId="74A42924" w14:textId="77777777" w:rsidR="00F02AAE" w:rsidRDefault="00F02AAE" w:rsidP="00F02AAE">
      <w:pPr>
        <w:ind w:left="720" w:hanging="720"/>
      </w:pPr>
    </w:p>
    <w:p w14:paraId="05BD4E38" w14:textId="77777777" w:rsidR="00F02AAE" w:rsidRDefault="00F02AAE" w:rsidP="00F02AAE">
      <w:pPr>
        <w:ind w:left="720" w:hanging="720"/>
      </w:pPr>
    </w:p>
    <w:p w14:paraId="0BE1E729" w14:textId="77777777" w:rsidR="00F02AAE" w:rsidRDefault="00F02AAE" w:rsidP="00F02AAE">
      <w:pPr>
        <w:ind w:left="720" w:hanging="720"/>
      </w:pPr>
    </w:p>
    <w:p w14:paraId="314ECC4C" w14:textId="77777777" w:rsidR="00F02AAE" w:rsidRDefault="00F02AAE" w:rsidP="00F02AAE">
      <w:pPr>
        <w:ind w:left="720" w:hanging="720"/>
      </w:pPr>
    </w:p>
    <w:p w14:paraId="22DEE92D" w14:textId="77777777" w:rsidR="00F02AAE" w:rsidRDefault="00F02AAE" w:rsidP="00F02AAE">
      <w:pPr>
        <w:ind w:left="720" w:hanging="720"/>
      </w:pPr>
    </w:p>
    <w:p w14:paraId="2159884E" w14:textId="77777777" w:rsidR="00F02AAE" w:rsidRDefault="00F02AAE" w:rsidP="00F02AAE">
      <w:pPr>
        <w:ind w:left="720" w:hanging="720"/>
      </w:pPr>
    </w:p>
    <w:p w14:paraId="0466E2DB" w14:textId="77777777" w:rsidR="00F02AAE" w:rsidRPr="00F02AAE" w:rsidRDefault="00F02AAE" w:rsidP="00F02AAE">
      <w:pPr>
        <w:jc w:val="center"/>
        <w:outlineLvl w:val="0"/>
        <w:rPr>
          <w:b/>
          <w:sz w:val="36"/>
          <w:szCs w:val="36"/>
        </w:rPr>
      </w:pPr>
      <w:r w:rsidRPr="00F02AAE">
        <w:rPr>
          <w:b/>
          <w:sz w:val="36"/>
          <w:szCs w:val="36"/>
        </w:rPr>
        <w:t>ERCOT Nodal Protocols</w:t>
      </w:r>
    </w:p>
    <w:p w14:paraId="7A19A912" w14:textId="77777777" w:rsidR="00F02AAE" w:rsidRPr="00F02AAE" w:rsidRDefault="00F02AAE" w:rsidP="00F02AAE">
      <w:pPr>
        <w:jc w:val="center"/>
        <w:outlineLvl w:val="0"/>
        <w:rPr>
          <w:b/>
          <w:sz w:val="36"/>
          <w:szCs w:val="36"/>
        </w:rPr>
      </w:pPr>
    </w:p>
    <w:p w14:paraId="45781C9D" w14:textId="77777777" w:rsidR="00F02AAE" w:rsidRPr="00F02AAE" w:rsidRDefault="00F02AAE" w:rsidP="00F02AAE">
      <w:pPr>
        <w:jc w:val="center"/>
        <w:outlineLvl w:val="0"/>
        <w:rPr>
          <w:b/>
          <w:sz w:val="36"/>
          <w:szCs w:val="36"/>
        </w:rPr>
      </w:pPr>
      <w:r w:rsidRPr="00F02AAE">
        <w:rPr>
          <w:b/>
          <w:sz w:val="36"/>
          <w:szCs w:val="36"/>
        </w:rPr>
        <w:t>Section 23</w:t>
      </w:r>
    </w:p>
    <w:p w14:paraId="2BEE7D4A" w14:textId="77777777" w:rsidR="00F02AAE" w:rsidRPr="00F02AAE" w:rsidRDefault="00F02AAE" w:rsidP="00F02AAE">
      <w:pPr>
        <w:jc w:val="center"/>
        <w:outlineLvl w:val="0"/>
        <w:rPr>
          <w:b/>
        </w:rPr>
      </w:pPr>
    </w:p>
    <w:p w14:paraId="774959F2" w14:textId="77777777" w:rsidR="00F02AAE" w:rsidRPr="00F02AAE" w:rsidRDefault="00F02AAE" w:rsidP="00F02AAE">
      <w:pPr>
        <w:jc w:val="center"/>
        <w:outlineLvl w:val="0"/>
        <w:rPr>
          <w:color w:val="333300"/>
        </w:rPr>
      </w:pPr>
      <w:r w:rsidRPr="00F02AAE">
        <w:rPr>
          <w:b/>
          <w:sz w:val="36"/>
          <w:szCs w:val="36"/>
        </w:rPr>
        <w:t>Form E:  Notice of Change of Information</w:t>
      </w:r>
    </w:p>
    <w:p w14:paraId="540C7F7D" w14:textId="77777777" w:rsidR="00F02AAE" w:rsidRPr="00F02AAE" w:rsidRDefault="00F02AAE" w:rsidP="00F02AAE">
      <w:pPr>
        <w:outlineLvl w:val="0"/>
        <w:rPr>
          <w:color w:val="333300"/>
        </w:rPr>
      </w:pPr>
    </w:p>
    <w:p w14:paraId="7E83D1DF" w14:textId="3A0F8106" w:rsidR="00F02AAE" w:rsidRPr="00F02AAE" w:rsidRDefault="00F02AAE" w:rsidP="00F02AAE">
      <w:pPr>
        <w:jc w:val="center"/>
        <w:outlineLvl w:val="0"/>
        <w:rPr>
          <w:b/>
          <w:bCs/>
        </w:rPr>
      </w:pPr>
      <w:del w:id="367" w:author="ERCOT" w:date="2025-10-28T13:57:00Z" w16du:dateUtc="2025-10-28T18:57:00Z">
        <w:r w:rsidRPr="00F02AAE" w:rsidDel="00D878AA">
          <w:rPr>
            <w:b/>
            <w:bCs/>
          </w:rPr>
          <w:delText>May 1, 2024</w:delText>
        </w:r>
      </w:del>
      <w:ins w:id="368" w:author="ERCOT" w:date="2025-10-28T13:57:00Z" w16du:dateUtc="2025-10-28T18:57:00Z">
        <w:r w:rsidR="00D878AA">
          <w:rPr>
            <w:b/>
            <w:bCs/>
          </w:rPr>
          <w:t>TBD</w:t>
        </w:r>
      </w:ins>
    </w:p>
    <w:p w14:paraId="221754B2" w14:textId="77777777" w:rsidR="00F02AAE" w:rsidRPr="00F02AAE" w:rsidRDefault="00F02AAE" w:rsidP="00F02AAE">
      <w:pPr>
        <w:jc w:val="center"/>
        <w:outlineLvl w:val="0"/>
        <w:rPr>
          <w:b/>
          <w:bCs/>
        </w:rPr>
      </w:pPr>
    </w:p>
    <w:p w14:paraId="7418EDBA" w14:textId="77777777" w:rsidR="00F02AAE" w:rsidRPr="00F02AAE" w:rsidRDefault="00F02AAE" w:rsidP="00F02AAE">
      <w:pPr>
        <w:jc w:val="center"/>
        <w:outlineLvl w:val="0"/>
        <w:rPr>
          <w:b/>
          <w:bCs/>
        </w:rPr>
      </w:pPr>
    </w:p>
    <w:p w14:paraId="7B64FA31" w14:textId="77777777" w:rsidR="00F02AAE" w:rsidRPr="00F02AAE" w:rsidRDefault="00F02AAE" w:rsidP="00F02AAE">
      <w:pPr>
        <w:pBdr>
          <w:between w:val="single" w:sz="4" w:space="1" w:color="auto"/>
        </w:pBdr>
        <w:rPr>
          <w:color w:val="333300"/>
        </w:rPr>
      </w:pPr>
    </w:p>
    <w:p w14:paraId="6BDF334B" w14:textId="77777777" w:rsidR="00F02AAE" w:rsidRPr="00F02AAE" w:rsidRDefault="00F02AAE" w:rsidP="00F02AAE">
      <w:pPr>
        <w:pBdr>
          <w:between w:val="single" w:sz="4" w:space="1" w:color="auto"/>
        </w:pBdr>
        <w:rPr>
          <w:color w:val="333300"/>
        </w:rPr>
      </w:pPr>
    </w:p>
    <w:p w14:paraId="6CBFAA12" w14:textId="77777777" w:rsidR="00F02AAE" w:rsidRPr="00F02AAE" w:rsidRDefault="00F02AAE" w:rsidP="00F02AAE">
      <w:pPr>
        <w:pBdr>
          <w:between w:val="single" w:sz="4" w:space="1" w:color="auto"/>
        </w:pBdr>
        <w:rPr>
          <w:color w:val="333300"/>
        </w:rPr>
        <w:sectPr w:rsidR="00F02AAE" w:rsidRPr="00F02AAE" w:rsidSect="00F02AAE">
          <w:headerReference w:type="default" r:id="rId29"/>
          <w:footerReference w:type="even" r:id="rId30"/>
          <w:footerReference w:type="default" r:id="rId31"/>
          <w:footerReference w:type="first" r:id="rId32"/>
          <w:pgSz w:w="12240" w:h="15840" w:code="1"/>
          <w:pgMar w:top="1440" w:right="1440" w:bottom="1440" w:left="1440" w:header="720" w:footer="720" w:gutter="0"/>
          <w:cols w:space="720"/>
          <w:titlePg/>
          <w:docGrid w:linePitch="360"/>
        </w:sectPr>
      </w:pPr>
    </w:p>
    <w:p w14:paraId="0FEC6F0D" w14:textId="77777777" w:rsidR="00F02AAE" w:rsidRPr="00F02AAE" w:rsidRDefault="00F02AAE" w:rsidP="00F02AAE">
      <w:pPr>
        <w:spacing w:after="240"/>
        <w:jc w:val="center"/>
        <w:rPr>
          <w:rFonts w:eastAsia="Calibri"/>
          <w:b/>
          <w:u w:val="single"/>
        </w:rPr>
      </w:pPr>
      <w:r w:rsidRPr="00F02AAE">
        <w:rPr>
          <w:rFonts w:eastAsia="Calibri"/>
          <w:b/>
          <w:u w:val="single"/>
        </w:rPr>
        <w:lastRenderedPageBreak/>
        <w:t xml:space="preserve">NOTICE OF </w:t>
      </w:r>
      <w:proofErr w:type="gramStart"/>
      <w:r w:rsidRPr="00F02AAE">
        <w:rPr>
          <w:rFonts w:eastAsia="Calibri"/>
          <w:b/>
          <w:u w:val="single"/>
        </w:rPr>
        <w:t>CHANGE OF</w:t>
      </w:r>
      <w:proofErr w:type="gramEnd"/>
      <w:r w:rsidRPr="00F02AAE">
        <w:rPr>
          <w:rFonts w:eastAsia="Calibri"/>
          <w:b/>
          <w:u w:val="single"/>
        </w:rPr>
        <w:t xml:space="preserve"> INFORMATION</w:t>
      </w:r>
    </w:p>
    <w:p w14:paraId="7C6CF898" w14:textId="5D90782A" w:rsidR="00F02AAE" w:rsidRPr="00F02AAE" w:rsidRDefault="00F02AAE" w:rsidP="00F02AAE">
      <w:pPr>
        <w:spacing w:after="240"/>
        <w:jc w:val="both"/>
        <w:rPr>
          <w:rFonts w:eastAsia="Calibri"/>
        </w:rPr>
      </w:pPr>
      <w:r w:rsidRPr="00F02AAE">
        <w:rPr>
          <w:rFonts w:eastAsia="Calibri"/>
        </w:rPr>
        <w:t xml:space="preserve">A Market Participant must update, amend and/or correct the registration information previously submitted to ERCOT using this Notice of Change of Information (NCI).  The Market Participant must notify ERCOT of any change to the information or additional information on any application or form that it has previously submitted to ERCOT according to the notification timeframe in the ERCOT Protocols or, if the Protocols do not contain a timeframe for the subject matters, at least 30 days before the change will take effect.  Please fill out this form electronically, print and execute.  Submit all changes and/or additional information by one of the following methods:  1) Market Information System (MIS); or 2) email to </w:t>
      </w:r>
      <w:hyperlink r:id="rId33" w:history="1">
        <w:r w:rsidRPr="00F02AAE">
          <w:rPr>
            <w:rFonts w:eastAsia="Calibri"/>
            <w:color w:val="0000FF"/>
            <w:u w:val="single"/>
          </w:rPr>
          <w:t>MPRegistration@ercot.com</w:t>
        </w:r>
      </w:hyperlink>
      <w:r w:rsidRPr="00F02AAE">
        <w:rPr>
          <w:rFonts w:eastAsia="Calibri"/>
        </w:rPr>
        <w:t>.</w:t>
      </w:r>
    </w:p>
    <w:p w14:paraId="7B89EC3B" w14:textId="77777777" w:rsidR="00F02AAE" w:rsidRPr="00F02AAE" w:rsidRDefault="00F02AAE" w:rsidP="00F02AAE">
      <w:pPr>
        <w:spacing w:after="240"/>
        <w:jc w:val="both"/>
        <w:rPr>
          <w:rFonts w:eastAsia="Calibri"/>
        </w:rPr>
      </w:pPr>
      <w:r w:rsidRPr="00F02AAE">
        <w:rPr>
          <w:rFonts w:eastAsia="Calibri"/>
        </w:rPr>
        <w:t xml:space="preserve">Except as otherwise required by </w:t>
      </w:r>
      <w:proofErr w:type="gramStart"/>
      <w:r w:rsidRPr="00F02AAE">
        <w:rPr>
          <w:rFonts w:eastAsia="Calibri"/>
        </w:rPr>
        <w:t>the ERCOT</w:t>
      </w:r>
      <w:proofErr w:type="gramEnd"/>
      <w:r w:rsidRPr="00F02AAE">
        <w:rPr>
          <w:rFonts w:eastAsia="Calibri"/>
        </w:rPr>
        <w:t xml:space="preserve"> Protocols, ERCOT will send a written acknowledgement of receipt of the changes within five Business Days of receipt and will notify Market Participant of any deficiencies or any additional documentation required within 10 days of receipt.  The </w:t>
      </w:r>
      <w:proofErr w:type="gramStart"/>
      <w:r w:rsidRPr="00F02AAE">
        <w:rPr>
          <w:rFonts w:eastAsia="Calibri"/>
        </w:rPr>
        <w:t>notice of receipt</w:t>
      </w:r>
      <w:proofErr w:type="gramEnd"/>
      <w:r w:rsidRPr="00F02AAE">
        <w:rPr>
          <w:rFonts w:eastAsia="Calibri"/>
        </w:rPr>
        <w:t xml:space="preserve"> will be sent to the email address of the Authorized Representative on file with ERCOT or the address specified in the NCI received by ERCOT.</w:t>
      </w:r>
    </w:p>
    <w:p w14:paraId="75388DF0" w14:textId="77777777" w:rsidR="00F02AAE" w:rsidRPr="00F02AAE" w:rsidRDefault="00F02AAE" w:rsidP="00F02AAE">
      <w:pPr>
        <w:spacing w:after="240"/>
        <w:jc w:val="both"/>
        <w:rPr>
          <w:rFonts w:eastAsia="Calibri"/>
        </w:rPr>
      </w:pPr>
      <w:r w:rsidRPr="00F02AAE">
        <w:rPr>
          <w:rFonts w:eastAsia="Calibri"/>
        </w:rPr>
        <w:t>The following contacts/information can be changed via the submittal of this NCI:</w:t>
      </w:r>
    </w:p>
    <w:p w14:paraId="15AA2FCB" w14:textId="77777777" w:rsidR="00F02AAE" w:rsidRPr="00F02AAE" w:rsidRDefault="00F02AAE" w:rsidP="00F02AAE">
      <w:pPr>
        <w:numPr>
          <w:ilvl w:val="0"/>
          <w:numId w:val="36"/>
        </w:numPr>
        <w:spacing w:after="240"/>
        <w:ind w:left="360"/>
        <w:jc w:val="both"/>
        <w:rPr>
          <w:rFonts w:eastAsia="Calibri"/>
        </w:rPr>
      </w:pPr>
      <w:r w:rsidRPr="00F02AAE">
        <w:rPr>
          <w:rFonts w:eastAsia="Calibri"/>
          <w:b/>
        </w:rPr>
        <w:t>Authorized Representative (“AR”)</w:t>
      </w:r>
      <w:r w:rsidRPr="00F02AAE">
        <w:rPr>
          <w:rFonts w:eastAsia="Calibri"/>
        </w:rPr>
        <w:t xml:space="preserve"> – Responsible</w:t>
      </w:r>
      <w:r w:rsidRPr="00F02AAE">
        <w:rPr>
          <w:rFonts w:eastAsia="Calibri"/>
          <w:bCs/>
        </w:rPr>
        <w:t xml:space="preserve"> for updating all registration </w:t>
      </w:r>
      <w:proofErr w:type="gramStart"/>
      <w:r w:rsidRPr="00F02AAE">
        <w:rPr>
          <w:rFonts w:eastAsia="Calibri"/>
          <w:bCs/>
        </w:rPr>
        <w:t>information, and</w:t>
      </w:r>
      <w:proofErr w:type="gramEnd"/>
      <w:r w:rsidRPr="00F02AAE">
        <w:rPr>
          <w:rFonts w:eastAsia="Calibri"/>
          <w:bCs/>
        </w:rPr>
        <w:t xml:space="preserve"> will be the contact person between the Market Participant and ERCOT for all business matters requiring authorization by ERCOT. </w:t>
      </w:r>
      <w:r w:rsidRPr="00F02AAE">
        <w:rPr>
          <w:rFonts w:eastAsia="Calibri"/>
          <w:bCs/>
          <w:i/>
        </w:rPr>
        <w:t>(All Market Participant Types)</w:t>
      </w:r>
    </w:p>
    <w:p w14:paraId="3CF83F1C" w14:textId="77777777" w:rsidR="00F02AAE" w:rsidRPr="00F02AAE" w:rsidRDefault="00F02AAE" w:rsidP="00F02AAE">
      <w:pPr>
        <w:numPr>
          <w:ilvl w:val="0"/>
          <w:numId w:val="36"/>
        </w:numPr>
        <w:spacing w:after="240"/>
        <w:ind w:left="360"/>
        <w:jc w:val="both"/>
        <w:rPr>
          <w:rFonts w:eastAsia="Calibri"/>
        </w:rPr>
      </w:pPr>
      <w:r w:rsidRPr="00F02AAE">
        <w:rPr>
          <w:rFonts w:eastAsia="Calibri"/>
          <w:b/>
        </w:rPr>
        <w:t>Backup AR</w:t>
      </w:r>
      <w:r w:rsidRPr="00F02AAE">
        <w:rPr>
          <w:rFonts w:eastAsia="Calibri"/>
        </w:rPr>
        <w:t xml:space="preserve"> – M</w:t>
      </w:r>
      <w:r w:rsidRPr="00F02AAE">
        <w:rPr>
          <w:rFonts w:eastAsia="Calibri"/>
          <w:bCs/>
        </w:rPr>
        <w:t xml:space="preserve">ay perform the functions of the AR in the event the AR is unavailable. </w:t>
      </w:r>
      <w:r w:rsidRPr="00F02AAE">
        <w:rPr>
          <w:rFonts w:eastAsia="Calibri"/>
          <w:bCs/>
          <w:i/>
        </w:rPr>
        <w:t>(All Market Participant Types)</w:t>
      </w:r>
    </w:p>
    <w:p w14:paraId="1A99F023" w14:textId="4119150E" w:rsidR="00F02AAE" w:rsidRPr="00F02AAE" w:rsidRDefault="00F02AAE" w:rsidP="00F02AAE">
      <w:pPr>
        <w:numPr>
          <w:ilvl w:val="0"/>
          <w:numId w:val="36"/>
        </w:numPr>
        <w:spacing w:after="240"/>
        <w:ind w:left="360"/>
        <w:jc w:val="both"/>
        <w:rPr>
          <w:rFonts w:eastAsia="Calibri"/>
        </w:rPr>
      </w:pPr>
      <w:r w:rsidRPr="00F02AAE">
        <w:rPr>
          <w:rFonts w:eastAsia="Calibri"/>
          <w:b/>
          <w:bCs/>
        </w:rPr>
        <w:t>User Security Administrator (USA)</w:t>
      </w:r>
      <w:r w:rsidRPr="00F02AAE">
        <w:rPr>
          <w:rFonts w:eastAsia="Calibri"/>
          <w:bCs/>
        </w:rPr>
        <w:t xml:space="preserve"> – R</w:t>
      </w:r>
      <w:r w:rsidRPr="00F02AAE">
        <w:rPr>
          <w:rFonts w:eastAsia="Calibri"/>
        </w:rPr>
        <w:t>esponsible for managing the Market Participant’s access to ERCOT’s computer systems</w:t>
      </w:r>
      <w:del w:id="369" w:author="ERCOT" w:date="2025-10-28T13:58:00Z" w16du:dateUtc="2025-10-28T18:58:00Z">
        <w:r w:rsidRPr="00F02AAE" w:rsidDel="00D878AA">
          <w:rPr>
            <w:rFonts w:eastAsia="Calibri"/>
          </w:rPr>
          <w:delText xml:space="preserve"> through Digital Certificates</w:delText>
        </w:r>
      </w:del>
      <w:r w:rsidRPr="00F02AAE">
        <w:rPr>
          <w:rFonts w:eastAsia="Calibri"/>
        </w:rPr>
        <w:t>.</w:t>
      </w:r>
      <w:r w:rsidRPr="00F02AAE">
        <w:rPr>
          <w:rFonts w:eastAsia="Calibri"/>
          <w:bCs/>
        </w:rPr>
        <w:t xml:space="preserve"> </w:t>
      </w:r>
      <w:r w:rsidRPr="00F02AAE">
        <w:rPr>
          <w:rFonts w:eastAsia="Calibri"/>
          <w:bCs/>
          <w:i/>
        </w:rPr>
        <w:t>(All Market Participant Types)</w:t>
      </w:r>
    </w:p>
    <w:p w14:paraId="1E9E35D3" w14:textId="77777777" w:rsidR="00F02AAE" w:rsidRPr="00F02AAE" w:rsidRDefault="00F02AAE" w:rsidP="00F02AAE">
      <w:pPr>
        <w:numPr>
          <w:ilvl w:val="0"/>
          <w:numId w:val="36"/>
        </w:numPr>
        <w:spacing w:after="240"/>
        <w:ind w:left="360"/>
        <w:jc w:val="both"/>
        <w:rPr>
          <w:rFonts w:eastAsia="Calibri"/>
        </w:rPr>
      </w:pPr>
      <w:r w:rsidRPr="00F02AAE">
        <w:rPr>
          <w:rFonts w:eastAsia="Calibri"/>
          <w:b/>
        </w:rPr>
        <w:t>Backup USA</w:t>
      </w:r>
      <w:r w:rsidRPr="00F02AAE">
        <w:rPr>
          <w:rFonts w:eastAsia="Calibri"/>
        </w:rPr>
        <w:t xml:space="preserve"> – M</w:t>
      </w:r>
      <w:r w:rsidRPr="00F02AAE">
        <w:rPr>
          <w:rFonts w:eastAsia="Calibri"/>
          <w:bCs/>
        </w:rPr>
        <w:t xml:space="preserve">ay perform the functions of the USA in the event the USA is unavailable. </w:t>
      </w:r>
      <w:r w:rsidRPr="00F02AAE">
        <w:rPr>
          <w:rFonts w:eastAsia="Calibri"/>
          <w:bCs/>
          <w:i/>
        </w:rPr>
        <w:t>(All Market Participant Types)</w:t>
      </w:r>
    </w:p>
    <w:p w14:paraId="3683A197" w14:textId="77777777" w:rsidR="00F02AAE" w:rsidRPr="00F02AAE" w:rsidRDefault="00F02AAE" w:rsidP="00F02AAE">
      <w:pPr>
        <w:numPr>
          <w:ilvl w:val="0"/>
          <w:numId w:val="36"/>
        </w:numPr>
        <w:spacing w:after="240"/>
        <w:ind w:left="360"/>
        <w:jc w:val="both"/>
        <w:rPr>
          <w:rFonts w:eastAsia="Calibri"/>
        </w:rPr>
      </w:pPr>
      <w:r w:rsidRPr="00F02AAE">
        <w:rPr>
          <w:rFonts w:eastAsia="Calibri"/>
          <w:b/>
        </w:rPr>
        <w:t xml:space="preserve">Cybersecurity </w:t>
      </w:r>
      <w:r w:rsidRPr="00F02AAE">
        <w:rPr>
          <w:rFonts w:eastAsia="Calibri"/>
        </w:rPr>
        <w:t>– Responsible for communicating Cybersecurity Incidents.</w:t>
      </w:r>
    </w:p>
    <w:p w14:paraId="72DAF1B3" w14:textId="77777777" w:rsidR="00F02AAE" w:rsidRPr="00F02AAE" w:rsidRDefault="00F02AAE" w:rsidP="00F02AAE">
      <w:pPr>
        <w:numPr>
          <w:ilvl w:val="0"/>
          <w:numId w:val="36"/>
        </w:numPr>
        <w:spacing w:after="240"/>
        <w:ind w:left="360"/>
        <w:jc w:val="both"/>
        <w:rPr>
          <w:rFonts w:eastAsia="Calibri"/>
        </w:rPr>
      </w:pPr>
      <w:r w:rsidRPr="00F02AAE">
        <w:rPr>
          <w:rFonts w:eastAsia="Calibri"/>
          <w:b/>
        </w:rPr>
        <w:t>24x7 Control or Operations Center (24x7)</w:t>
      </w:r>
      <w:r w:rsidRPr="00F02AAE">
        <w:rPr>
          <w:rFonts w:eastAsia="Calibri"/>
        </w:rPr>
        <w:t xml:space="preserve"> – Responsible for operational communications. Shall have sufficient authority to commit and bind the entity.  The Market Participant must provide a 24x7 phone number for the operations desk in a manner that reasonably assures continuous communication with ERCOT and is not affected by private branch exchange (PBX) features such as automatic transfer or roll to voice mail. </w:t>
      </w:r>
      <w:r w:rsidRPr="00F02AAE">
        <w:rPr>
          <w:rFonts w:eastAsia="Calibri"/>
          <w:i/>
        </w:rPr>
        <w:t>(Qualified Scheduling Entities (QSEs)</w:t>
      </w:r>
      <w:r w:rsidRPr="00F02AAE">
        <w:rPr>
          <w:i/>
        </w:rPr>
        <w:t xml:space="preserve"> that are Wide Area Network (WAN) Participants</w:t>
      </w:r>
      <w:r w:rsidRPr="00F02AAE">
        <w:rPr>
          <w:rFonts w:eastAsia="Calibri"/>
          <w:i/>
        </w:rPr>
        <w:t xml:space="preserve">, sub-QSEs </w:t>
      </w:r>
      <w:r w:rsidRPr="00F02AAE">
        <w:rPr>
          <w:i/>
        </w:rPr>
        <w:t>that are WAN Participants</w:t>
      </w:r>
      <w:r w:rsidRPr="00F02AAE">
        <w:rPr>
          <w:rFonts w:eastAsia="Calibri"/>
          <w:i/>
        </w:rPr>
        <w:t>, Transmission Service Providers (TSPs))</w:t>
      </w:r>
    </w:p>
    <w:p w14:paraId="547743AE" w14:textId="77777777" w:rsidR="00F02AAE" w:rsidRPr="00F02AAE" w:rsidRDefault="00F02AAE" w:rsidP="00F02AAE">
      <w:pPr>
        <w:numPr>
          <w:ilvl w:val="0"/>
          <w:numId w:val="36"/>
        </w:numPr>
        <w:spacing w:after="240"/>
        <w:ind w:left="360"/>
        <w:jc w:val="both"/>
        <w:rPr>
          <w:rFonts w:eastAsia="Calibri"/>
        </w:rPr>
      </w:pPr>
      <w:r w:rsidRPr="00F02AAE">
        <w:rPr>
          <w:rFonts w:eastAsia="Calibri"/>
          <w:b/>
        </w:rPr>
        <w:t>Compliance</w:t>
      </w:r>
      <w:r w:rsidRPr="00F02AAE">
        <w:rPr>
          <w:rFonts w:eastAsia="Calibri"/>
        </w:rPr>
        <w:t xml:space="preserve"> – Responsible for compliance related issues. </w:t>
      </w:r>
      <w:r w:rsidRPr="00F02AAE">
        <w:rPr>
          <w:rFonts w:eastAsia="Calibri"/>
          <w:i/>
        </w:rPr>
        <w:t>(QSEs, Sub-QSEs, Resource Entities (“REs”), TSPs, Distribution Service Providers (DSPs))</w:t>
      </w:r>
    </w:p>
    <w:p w14:paraId="7E6C5A86" w14:textId="77777777" w:rsidR="00F02AAE" w:rsidRPr="00F02AAE" w:rsidRDefault="00F02AAE" w:rsidP="00F02AAE">
      <w:pPr>
        <w:numPr>
          <w:ilvl w:val="0"/>
          <w:numId w:val="36"/>
        </w:numPr>
        <w:spacing w:after="240"/>
        <w:ind w:left="360"/>
        <w:jc w:val="both"/>
        <w:rPr>
          <w:rFonts w:eastAsia="Calibri"/>
        </w:rPr>
      </w:pPr>
      <w:r w:rsidRPr="00F02AAE">
        <w:rPr>
          <w:rFonts w:eastAsia="Calibri"/>
          <w:b/>
        </w:rPr>
        <w:t>Accounts Payable (“AP”)</w:t>
      </w:r>
      <w:r w:rsidRPr="00F02AAE">
        <w:rPr>
          <w:rFonts w:eastAsia="Calibri"/>
        </w:rPr>
        <w:t xml:space="preserve"> – Responsible for settlements and billing. </w:t>
      </w:r>
      <w:r w:rsidRPr="00F02AAE">
        <w:rPr>
          <w:rFonts w:eastAsia="Calibri"/>
          <w:i/>
        </w:rPr>
        <w:t>(Congestion Revenue Right (CRR) Account Holders (CRRAHs), QSEs, Sub-QSEs)</w:t>
      </w:r>
    </w:p>
    <w:p w14:paraId="1DD9D199" w14:textId="77777777" w:rsidR="00F02AAE" w:rsidRPr="00F02AAE" w:rsidRDefault="00F02AAE" w:rsidP="00F02AAE">
      <w:pPr>
        <w:numPr>
          <w:ilvl w:val="0"/>
          <w:numId w:val="36"/>
        </w:numPr>
        <w:spacing w:after="240"/>
        <w:ind w:left="360"/>
        <w:jc w:val="both"/>
        <w:rPr>
          <w:rFonts w:eastAsia="Calibri"/>
        </w:rPr>
      </w:pPr>
      <w:r w:rsidRPr="00F02AAE">
        <w:rPr>
          <w:rFonts w:eastAsia="Calibri"/>
          <w:b/>
        </w:rPr>
        <w:lastRenderedPageBreak/>
        <w:t>Backup AP</w:t>
      </w:r>
      <w:r w:rsidRPr="00F02AAE">
        <w:rPr>
          <w:rFonts w:eastAsia="Calibri"/>
        </w:rPr>
        <w:t xml:space="preserve"> – May perform the functions of the AP in the event the AP is unavailable. </w:t>
      </w:r>
      <w:r w:rsidRPr="00F02AAE">
        <w:rPr>
          <w:rFonts w:eastAsia="Calibri"/>
          <w:i/>
        </w:rPr>
        <w:t>(CRRAHs, QSEs, Sub-QSEs)</w:t>
      </w:r>
    </w:p>
    <w:p w14:paraId="484AAB6E" w14:textId="77777777" w:rsidR="00F02AAE" w:rsidRPr="00F02AAE" w:rsidRDefault="00F02AAE" w:rsidP="00F02AAE">
      <w:pPr>
        <w:numPr>
          <w:ilvl w:val="0"/>
          <w:numId w:val="36"/>
        </w:numPr>
        <w:spacing w:after="240"/>
        <w:ind w:left="360"/>
        <w:jc w:val="both"/>
        <w:rPr>
          <w:rFonts w:eastAsia="Calibri"/>
        </w:rPr>
      </w:pPr>
      <w:r w:rsidRPr="00F02AAE">
        <w:rPr>
          <w:rFonts w:eastAsia="Calibri"/>
          <w:b/>
        </w:rPr>
        <w:t>Credit</w:t>
      </w:r>
      <w:r w:rsidRPr="00F02AAE">
        <w:rPr>
          <w:rFonts w:eastAsia="Calibri"/>
        </w:rPr>
        <w:t xml:space="preserve"> – Responsible for all credit-related matters. </w:t>
      </w:r>
      <w:r w:rsidRPr="00F02AAE">
        <w:rPr>
          <w:rFonts w:eastAsia="Calibri"/>
          <w:i/>
        </w:rPr>
        <w:t>(Counter-Parties (CPs))</w:t>
      </w:r>
    </w:p>
    <w:p w14:paraId="739F746C" w14:textId="77777777" w:rsidR="00F02AAE" w:rsidRPr="00F02AAE" w:rsidRDefault="00F02AAE" w:rsidP="00F02AAE">
      <w:pPr>
        <w:numPr>
          <w:ilvl w:val="0"/>
          <w:numId w:val="36"/>
        </w:numPr>
        <w:spacing w:after="240"/>
        <w:ind w:left="360"/>
        <w:jc w:val="both"/>
        <w:rPr>
          <w:rFonts w:eastAsia="Calibri"/>
        </w:rPr>
      </w:pPr>
      <w:r w:rsidRPr="00F02AAE">
        <w:rPr>
          <w:rFonts w:eastAsia="Calibri"/>
          <w:b/>
        </w:rPr>
        <w:t>Backup Credit</w:t>
      </w:r>
      <w:r w:rsidRPr="00F02AAE">
        <w:rPr>
          <w:rFonts w:eastAsia="Calibri"/>
        </w:rPr>
        <w:t xml:space="preserve"> – May perform the functions of the Credit in the event the Credit is unavailable.</w:t>
      </w:r>
      <w:r w:rsidRPr="00F02AAE">
        <w:rPr>
          <w:rFonts w:eastAsia="Calibri"/>
          <w:i/>
        </w:rPr>
        <w:t xml:space="preserve"> (CPs)</w:t>
      </w:r>
    </w:p>
    <w:p w14:paraId="47424ECA" w14:textId="77777777" w:rsidR="00F02AAE" w:rsidRPr="00F02AAE" w:rsidRDefault="00F02AAE" w:rsidP="00F02AAE">
      <w:pPr>
        <w:numPr>
          <w:ilvl w:val="0"/>
          <w:numId w:val="36"/>
        </w:numPr>
        <w:spacing w:after="240"/>
        <w:ind w:left="360"/>
        <w:jc w:val="both"/>
        <w:rPr>
          <w:rFonts w:eastAsia="Calibri"/>
        </w:rPr>
      </w:pPr>
      <w:r w:rsidRPr="00F02AAE">
        <w:rPr>
          <w:rFonts w:eastAsia="Calibri"/>
          <w:b/>
        </w:rPr>
        <w:t>Transition/Acquisition (“TA”)</w:t>
      </w:r>
      <w:r w:rsidRPr="00F02AAE">
        <w:rPr>
          <w:rFonts w:eastAsia="Calibri"/>
        </w:rPr>
        <w:t xml:space="preserve"> – Requirement for Competitive Retailers (CRs) and Transmission and/or Distribution Service Providers (TDSPs).  Responsible for coordinating Mass TA events between ERCOT, TDSPs and CRs.  The CR may be a Provider of Last Resort (POLR), Designated CR, Gaining CR or Losing CR.  Includes TA Business (“TAB”), TA Regulatory (“TAR”) and TA Technical (“TAT”).  List one contact per TA. </w:t>
      </w:r>
      <w:r w:rsidRPr="00F02AAE">
        <w:rPr>
          <w:rFonts w:eastAsia="Calibri"/>
          <w:i/>
        </w:rPr>
        <w:t>(Load Serving Entities (LSEs), TSPs, DSPs)</w:t>
      </w:r>
    </w:p>
    <w:p w14:paraId="55D58974" w14:textId="77777777" w:rsidR="00F02AAE" w:rsidRPr="00F02AAE" w:rsidRDefault="00F02AAE" w:rsidP="00F02AAE">
      <w:pPr>
        <w:numPr>
          <w:ilvl w:val="0"/>
          <w:numId w:val="36"/>
        </w:numPr>
        <w:spacing w:after="240"/>
        <w:ind w:left="360"/>
        <w:jc w:val="both"/>
        <w:rPr>
          <w:rFonts w:eastAsia="Calibri"/>
        </w:rPr>
      </w:pPr>
      <w:r w:rsidRPr="00F02AAE">
        <w:rPr>
          <w:rFonts w:eastAsia="Calibri"/>
          <w:b/>
        </w:rPr>
        <w:t>Legal Address Change</w:t>
      </w:r>
      <w:r w:rsidRPr="00F02AAE">
        <w:rPr>
          <w:rFonts w:eastAsia="Calibri"/>
        </w:rPr>
        <w:t xml:space="preserve"> </w:t>
      </w:r>
      <w:r w:rsidRPr="00F02AAE">
        <w:rPr>
          <w:rFonts w:eastAsia="Calibri"/>
          <w:i/>
        </w:rPr>
        <w:t>(All Market Participant Types)</w:t>
      </w:r>
    </w:p>
    <w:p w14:paraId="7C06FA75" w14:textId="77777777" w:rsidR="00F02AAE" w:rsidRPr="00F02AAE" w:rsidRDefault="00F02AAE" w:rsidP="00F02AAE">
      <w:pPr>
        <w:jc w:val="both"/>
        <w:rPr>
          <w:rFonts w:eastAsia="Calibri"/>
          <w:sz w:val="22"/>
          <w:szCs w:val="22"/>
        </w:rPr>
      </w:pPr>
      <w:r w:rsidRPr="00F02AAE">
        <w:rPr>
          <w:rFonts w:eastAsia="Calibri"/>
        </w:rPr>
        <w:br w:type="page"/>
      </w:r>
    </w:p>
    <w:tbl>
      <w:tblPr>
        <w:tblpPr w:leftFromText="180" w:rightFromText="180" w:vertAnchor="page" w:horzAnchor="margin" w:tblpY="194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5"/>
        <w:gridCol w:w="6195"/>
      </w:tblGrid>
      <w:tr w:rsidR="00F02AAE" w:rsidRPr="00F02AAE" w14:paraId="2F08F6BC" w14:textId="77777777" w:rsidTr="002921D4">
        <w:tc>
          <w:tcPr>
            <w:tcW w:w="1687" w:type="pct"/>
          </w:tcPr>
          <w:p w14:paraId="32C35A1C" w14:textId="77777777" w:rsidR="00F02AAE" w:rsidRPr="00F02AAE" w:rsidRDefault="00F02AAE" w:rsidP="00F02AAE">
            <w:pPr>
              <w:jc w:val="both"/>
              <w:rPr>
                <w:bCs/>
              </w:rPr>
            </w:pPr>
            <w:r w:rsidRPr="00F02AAE">
              <w:rPr>
                <w:bCs/>
              </w:rPr>
              <w:lastRenderedPageBreak/>
              <w:t>*Market Participant Account Name(s):</w:t>
            </w:r>
          </w:p>
        </w:tc>
        <w:bookmarkStart w:id="370" w:name="Text101"/>
        <w:tc>
          <w:tcPr>
            <w:tcW w:w="3313" w:type="pct"/>
          </w:tcPr>
          <w:p w14:paraId="0B64A48A" w14:textId="77777777" w:rsidR="00F02AAE" w:rsidRPr="00F02AAE" w:rsidRDefault="00F02AAE" w:rsidP="00F02AAE">
            <w:pPr>
              <w:jc w:val="both"/>
              <w:rPr>
                <w:bCs/>
              </w:rPr>
            </w:pPr>
            <w:r w:rsidRPr="00F02AAE">
              <w:fldChar w:fldCharType="begin">
                <w:ffData>
                  <w:name w:val="Text101"/>
                  <w:enabled/>
                  <w:calcOnExit w:val="0"/>
                  <w:textInput/>
                </w:ffData>
              </w:fldChar>
            </w:r>
            <w:r w:rsidRPr="00F02AAE">
              <w:instrText xml:space="preserve"> FORMTEXT </w:instrText>
            </w:r>
            <w:r w:rsidRPr="00F02AAE">
              <w:fldChar w:fldCharType="separate"/>
            </w:r>
            <w:r w:rsidRPr="00F02AAE">
              <w:t> </w:t>
            </w:r>
            <w:r w:rsidRPr="00F02AAE">
              <w:t> </w:t>
            </w:r>
            <w:r w:rsidRPr="00F02AAE">
              <w:t> </w:t>
            </w:r>
            <w:r w:rsidRPr="00F02AAE">
              <w:t> </w:t>
            </w:r>
            <w:r w:rsidRPr="00F02AAE">
              <w:t> </w:t>
            </w:r>
            <w:r w:rsidRPr="00F02AAE">
              <w:fldChar w:fldCharType="end"/>
            </w:r>
            <w:bookmarkEnd w:id="370"/>
            <w:r w:rsidRPr="00F02AAE">
              <w:fldChar w:fldCharType="begin">
                <w:ffData>
                  <w:name w:val="Text14"/>
                  <w:enabled/>
                  <w:calcOnExit w:val="0"/>
                  <w:textInput/>
                </w:ffData>
              </w:fldChar>
            </w:r>
            <w:r w:rsidRPr="00F02AAE">
              <w:instrText xml:space="preserve"> FORMTEXT </w:instrText>
            </w:r>
            <w:r w:rsidRPr="00F02AAE">
              <w:fldChar w:fldCharType="separate"/>
            </w:r>
            <w:r w:rsidRPr="00F02AAE">
              <w:fldChar w:fldCharType="end"/>
            </w:r>
          </w:p>
        </w:tc>
      </w:tr>
      <w:tr w:rsidR="00F02AAE" w:rsidRPr="00F02AAE" w14:paraId="32489AB1" w14:textId="77777777" w:rsidTr="002921D4">
        <w:tc>
          <w:tcPr>
            <w:tcW w:w="1687" w:type="pct"/>
          </w:tcPr>
          <w:p w14:paraId="05EE5168" w14:textId="77777777" w:rsidR="00F02AAE" w:rsidRPr="00F02AAE" w:rsidRDefault="00F02AAE" w:rsidP="00F02AAE">
            <w:pPr>
              <w:jc w:val="both"/>
              <w:rPr>
                <w:bCs/>
              </w:rPr>
            </w:pPr>
            <w:r w:rsidRPr="00F02AAE">
              <w:rPr>
                <w:bCs/>
              </w:rPr>
              <w:t>*Data Universal Numbering System (DUNS) Number(s):</w:t>
            </w:r>
          </w:p>
        </w:tc>
        <w:tc>
          <w:tcPr>
            <w:tcW w:w="3313" w:type="pct"/>
          </w:tcPr>
          <w:p w14:paraId="22B5C4B8" w14:textId="77777777" w:rsidR="00F02AAE" w:rsidRPr="00F02AAE" w:rsidRDefault="00F02AAE" w:rsidP="00F02AAE">
            <w:pPr>
              <w:jc w:val="both"/>
              <w:rPr>
                <w:bCs/>
              </w:rPr>
            </w:pPr>
            <w:r w:rsidRPr="00F02AAE">
              <w:fldChar w:fldCharType="begin">
                <w:ffData>
                  <w:name w:val=""/>
                  <w:enabled/>
                  <w:calcOnExit w:val="0"/>
                  <w:textInput/>
                </w:ffData>
              </w:fldChar>
            </w:r>
            <w:r w:rsidRPr="00F02AAE">
              <w:instrText xml:space="preserve"> FORMTEXT </w:instrText>
            </w:r>
            <w:r w:rsidRPr="00F02AAE">
              <w:fldChar w:fldCharType="separate"/>
            </w:r>
            <w:r w:rsidRPr="00F02AAE">
              <w:rPr>
                <w:noProof/>
              </w:rPr>
              <w:t> </w:t>
            </w:r>
            <w:r w:rsidRPr="00F02AAE">
              <w:rPr>
                <w:noProof/>
              </w:rPr>
              <w:t> </w:t>
            </w:r>
            <w:r w:rsidRPr="00F02AAE">
              <w:rPr>
                <w:noProof/>
              </w:rPr>
              <w:t> </w:t>
            </w:r>
            <w:r w:rsidRPr="00F02AAE">
              <w:rPr>
                <w:noProof/>
              </w:rPr>
              <w:t> </w:t>
            </w:r>
            <w:r w:rsidRPr="00F02AAE">
              <w:rPr>
                <w:noProof/>
              </w:rPr>
              <w:t> </w:t>
            </w:r>
            <w:r w:rsidRPr="00F02AAE">
              <w:fldChar w:fldCharType="end"/>
            </w:r>
          </w:p>
        </w:tc>
      </w:tr>
      <w:tr w:rsidR="00F02AAE" w:rsidRPr="00F02AAE" w14:paraId="2962990D" w14:textId="77777777" w:rsidTr="002921D4">
        <w:tc>
          <w:tcPr>
            <w:tcW w:w="1687" w:type="pct"/>
          </w:tcPr>
          <w:p w14:paraId="26633598" w14:textId="77777777" w:rsidR="00F02AAE" w:rsidRPr="00F02AAE" w:rsidRDefault="00F02AAE" w:rsidP="00F02AAE">
            <w:pPr>
              <w:jc w:val="both"/>
              <w:rPr>
                <w:bCs/>
              </w:rPr>
            </w:pPr>
            <w:r w:rsidRPr="00F02AAE">
              <w:t>*Market Participant Type(s):</w:t>
            </w:r>
          </w:p>
        </w:tc>
        <w:tc>
          <w:tcPr>
            <w:tcW w:w="3313" w:type="pct"/>
          </w:tcPr>
          <w:p w14:paraId="470BD206" w14:textId="77777777" w:rsidR="00F02AAE" w:rsidRPr="00F02AAE" w:rsidRDefault="00F02AAE" w:rsidP="00F02AAE">
            <w:pPr>
              <w:jc w:val="both"/>
            </w:pPr>
            <w:r w:rsidRPr="00F02AAE">
              <w:fldChar w:fldCharType="begin">
                <w:ffData>
                  <w:name w:val="Check1"/>
                  <w:enabled/>
                  <w:calcOnExit w:val="0"/>
                  <w:checkBox>
                    <w:sizeAuto/>
                    <w:default w:val="0"/>
                    <w:checked w:val="0"/>
                  </w:checkBox>
                </w:ffData>
              </w:fldChar>
            </w:r>
            <w:r w:rsidRPr="00F02AAE">
              <w:instrText xml:space="preserve"> FORMCHECKBOX </w:instrText>
            </w:r>
            <w:r w:rsidRPr="00F02AAE">
              <w:fldChar w:fldCharType="separate"/>
            </w:r>
            <w:r w:rsidRPr="00F02AAE">
              <w:fldChar w:fldCharType="end"/>
            </w:r>
            <w:r w:rsidRPr="00F02AAE">
              <w:t xml:space="preserve"> CP </w:t>
            </w:r>
            <w:r w:rsidRPr="00F02AAE">
              <w:fldChar w:fldCharType="begin">
                <w:ffData>
                  <w:name w:val="Check1"/>
                  <w:enabled/>
                  <w:calcOnExit w:val="0"/>
                  <w:checkBox>
                    <w:sizeAuto/>
                    <w:default w:val="0"/>
                    <w:checked w:val="0"/>
                  </w:checkBox>
                </w:ffData>
              </w:fldChar>
            </w:r>
            <w:r w:rsidRPr="00F02AAE">
              <w:instrText xml:space="preserve"> FORMCHECKBOX </w:instrText>
            </w:r>
            <w:r w:rsidRPr="00F02AAE">
              <w:fldChar w:fldCharType="separate"/>
            </w:r>
            <w:r w:rsidRPr="00F02AAE">
              <w:fldChar w:fldCharType="end"/>
            </w:r>
            <w:r w:rsidRPr="00F02AAE">
              <w:t xml:space="preserve"> CRRAH </w:t>
            </w:r>
            <w:r w:rsidRPr="00F02AAE">
              <w:fldChar w:fldCharType="begin">
                <w:ffData>
                  <w:name w:val="Check1"/>
                  <w:enabled/>
                  <w:calcOnExit w:val="0"/>
                  <w:checkBox>
                    <w:sizeAuto/>
                    <w:default w:val="0"/>
                    <w:checked w:val="0"/>
                  </w:checkBox>
                </w:ffData>
              </w:fldChar>
            </w:r>
            <w:r w:rsidRPr="00F02AAE">
              <w:instrText xml:space="preserve"> FORMCHECKBOX </w:instrText>
            </w:r>
            <w:r w:rsidRPr="00F02AAE">
              <w:fldChar w:fldCharType="separate"/>
            </w:r>
            <w:r w:rsidRPr="00F02AAE">
              <w:fldChar w:fldCharType="end"/>
            </w:r>
            <w:r w:rsidRPr="00F02AAE">
              <w:t xml:space="preserve"> Independent Market Information System Registered Entity (IMRE) </w:t>
            </w:r>
            <w:r w:rsidRPr="00F02AAE">
              <w:fldChar w:fldCharType="begin">
                <w:ffData>
                  <w:name w:val="Check1"/>
                  <w:enabled/>
                  <w:calcOnExit w:val="0"/>
                  <w:checkBox>
                    <w:sizeAuto/>
                    <w:default w:val="0"/>
                    <w:checked w:val="0"/>
                  </w:checkBox>
                </w:ffData>
              </w:fldChar>
            </w:r>
            <w:r w:rsidRPr="00F02AAE">
              <w:instrText xml:space="preserve"> FORMCHECKBOX </w:instrText>
            </w:r>
            <w:r w:rsidRPr="00F02AAE">
              <w:fldChar w:fldCharType="separate"/>
            </w:r>
            <w:r w:rsidRPr="00F02AAE">
              <w:fldChar w:fldCharType="end"/>
            </w:r>
            <w:r w:rsidRPr="00F02AAE">
              <w:t xml:space="preserve"> LSE  </w:t>
            </w:r>
            <w:r w:rsidRPr="00F02AAE">
              <w:fldChar w:fldCharType="begin">
                <w:ffData>
                  <w:name w:val="Check3"/>
                  <w:enabled/>
                  <w:calcOnExit w:val="0"/>
                  <w:checkBox>
                    <w:sizeAuto/>
                    <w:default w:val="0"/>
                    <w:checked w:val="0"/>
                  </w:checkBox>
                </w:ffData>
              </w:fldChar>
            </w:r>
            <w:r w:rsidRPr="00F02AAE">
              <w:instrText xml:space="preserve"> FORMCHECKBOX </w:instrText>
            </w:r>
            <w:r w:rsidRPr="00F02AAE">
              <w:fldChar w:fldCharType="separate"/>
            </w:r>
            <w:r w:rsidRPr="00F02AAE">
              <w:fldChar w:fldCharType="end"/>
            </w:r>
            <w:r w:rsidRPr="00F02AAE">
              <w:t xml:space="preserve"> QSE</w:t>
            </w:r>
            <w:bookmarkStart w:id="371" w:name="Check20"/>
            <w:r w:rsidRPr="00F02AAE">
              <w:t>/Sub-QSE</w:t>
            </w:r>
            <w:bookmarkEnd w:id="371"/>
          </w:p>
          <w:p w14:paraId="2B8506CC" w14:textId="77777777" w:rsidR="00F02AAE" w:rsidRPr="00F02AAE" w:rsidRDefault="00F02AAE" w:rsidP="00F02AAE">
            <w:pPr>
              <w:jc w:val="both"/>
            </w:pPr>
            <w:r w:rsidRPr="00F02AAE">
              <w:fldChar w:fldCharType="begin">
                <w:ffData>
                  <w:name w:val=""/>
                  <w:enabled/>
                  <w:calcOnExit w:val="0"/>
                  <w:checkBox>
                    <w:sizeAuto/>
                    <w:default w:val="0"/>
                  </w:checkBox>
                </w:ffData>
              </w:fldChar>
            </w:r>
            <w:r w:rsidRPr="00F02AAE">
              <w:instrText xml:space="preserve"> FORMCHECKBOX </w:instrText>
            </w:r>
            <w:r w:rsidRPr="00F02AAE">
              <w:fldChar w:fldCharType="separate"/>
            </w:r>
            <w:r w:rsidRPr="00F02AAE">
              <w:fldChar w:fldCharType="end"/>
            </w:r>
            <w:r w:rsidRPr="00F02AAE">
              <w:t xml:space="preserve"> RE </w:t>
            </w:r>
            <w:r w:rsidRPr="00F02AAE">
              <w:fldChar w:fldCharType="begin">
                <w:ffData>
                  <w:name w:val="Check2"/>
                  <w:enabled/>
                  <w:calcOnExit w:val="0"/>
                  <w:checkBox>
                    <w:sizeAuto/>
                    <w:default w:val="0"/>
                  </w:checkBox>
                </w:ffData>
              </w:fldChar>
            </w:r>
            <w:r w:rsidRPr="00F02AAE">
              <w:instrText xml:space="preserve"> FORMCHECKBOX </w:instrText>
            </w:r>
            <w:r w:rsidRPr="00F02AAE">
              <w:fldChar w:fldCharType="separate"/>
            </w:r>
            <w:r w:rsidRPr="00F02AAE">
              <w:fldChar w:fldCharType="end"/>
            </w:r>
            <w:r w:rsidRPr="00F02AAE">
              <w:t xml:space="preserve"> TSP and/or DSP</w:t>
            </w:r>
          </w:p>
        </w:tc>
      </w:tr>
    </w:tbl>
    <w:p w14:paraId="46965280" w14:textId="77777777" w:rsidR="00F02AAE" w:rsidRPr="00F02AAE" w:rsidRDefault="00F02AAE" w:rsidP="00F02AAE">
      <w:pPr>
        <w:spacing w:before="240" w:after="240"/>
        <w:jc w:val="both"/>
        <w:rPr>
          <w:rFonts w:eastAsia="Calibri"/>
        </w:rPr>
      </w:pPr>
      <w:r w:rsidRPr="00F02AAE">
        <w:rPr>
          <w:noProof/>
        </w:rPr>
        <mc:AlternateContent>
          <mc:Choice Requires="wps">
            <w:drawing>
              <wp:anchor distT="0" distB="0" distL="114300" distR="114300" simplePos="0" relativeHeight="251661312" behindDoc="0" locked="0" layoutInCell="1" allowOverlap="1" wp14:anchorId="20347E7D" wp14:editId="18E53E41">
                <wp:simplePos x="0" y="0"/>
                <wp:positionH relativeFrom="margin">
                  <wp:align>right</wp:align>
                </wp:positionH>
                <wp:positionV relativeFrom="page">
                  <wp:posOffset>717578</wp:posOffset>
                </wp:positionV>
                <wp:extent cx="2377440" cy="338455"/>
                <wp:effectExtent l="0" t="0" r="22860" b="2349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7440" cy="338455"/>
                        </a:xfrm>
                        <a:prstGeom prst="rect">
                          <a:avLst/>
                        </a:prstGeom>
                        <a:solidFill>
                          <a:srgbClr val="FFFFFF"/>
                        </a:solidFill>
                        <a:ln w="9525">
                          <a:solidFill>
                            <a:srgbClr val="000000"/>
                          </a:solidFill>
                          <a:miter lim="800000"/>
                          <a:headEnd/>
                          <a:tailEnd/>
                        </a:ln>
                      </wps:spPr>
                      <wps:txbx>
                        <w:txbxContent>
                          <w:p w14:paraId="0433CDA5" w14:textId="77777777" w:rsidR="00F02AAE" w:rsidRDefault="00F02AAE" w:rsidP="00F02AAE">
                            <w:r>
                              <w:t>Received: ______________________</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 w14:anchorId="20347E7D" id="_x0000_s1027" type="#_x0000_t202" style="position:absolute;left:0;text-align:left;margin-left:136pt;margin-top:56.5pt;width:187.2pt;height:26.65pt;z-index:251661312;visibility:visible;mso-wrap-style:square;mso-width-percent:400;mso-height-percent:0;mso-wrap-distance-left:9pt;mso-wrap-distance-top:0;mso-wrap-distance-right:9pt;mso-wrap-distance-bottom:0;mso-position-horizontal:right;mso-position-horizontal-relative:margin;mso-position-vertical:absolute;mso-position-vertical-relative:page;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">
                <v:textbox>
                  <w:txbxContent>
                    <w:p w14:paraId="0433CDA5" w14:textId="77777777" w:rsidR="00F02AAE" w:rsidRDefault="00F02AAE" w:rsidP="00F02AAE">
                      <w:r>
                        <w:t>Received: ______________________</w:t>
                      </w:r>
                    </w:p>
                  </w:txbxContent>
                </v:textbox>
                <w10:wrap anchorx="margin" anchory="page"/>
              </v:shape>
            </w:pict>
          </mc:Fallback>
        </mc:AlternateContent>
      </w:r>
    </w:p>
    <w:p w14:paraId="0FE7DCFB" w14:textId="77777777" w:rsidR="00F02AAE" w:rsidRPr="00F02AAE" w:rsidRDefault="00F02AAE" w:rsidP="00F02AAE">
      <w:pPr>
        <w:spacing w:before="240" w:after="240"/>
        <w:jc w:val="both"/>
        <w:rPr>
          <w:rFonts w:eastAsia="Calibri"/>
          <w:u w:val="single"/>
        </w:rPr>
      </w:pPr>
      <w:r w:rsidRPr="00F02AAE">
        <w:rPr>
          <w:rFonts w:eastAsia="Calibri"/>
        </w:rPr>
        <w:t xml:space="preserve">Comments (if necessary): </w:t>
      </w:r>
      <w:bookmarkStart w:id="372" w:name="Text7"/>
      <w:r w:rsidRPr="00F02AAE">
        <w:rPr>
          <w:rFonts w:eastAsia="Calibri"/>
          <w:u w:val="single"/>
        </w:rPr>
        <w:fldChar w:fldCharType="begin">
          <w:ffData>
            <w:name w:val="Text7"/>
            <w:enabled/>
            <w:calcOnExit w:val="0"/>
            <w:textInput/>
          </w:ffData>
        </w:fldChar>
      </w:r>
      <w:r w:rsidRPr="00F02AAE">
        <w:rPr>
          <w:rFonts w:eastAsia="Calibri"/>
          <w:u w:val="single"/>
        </w:rPr>
        <w:instrText xml:space="preserve"> FORMTEXT </w:instrText>
      </w:r>
      <w:r w:rsidRPr="00F02AAE">
        <w:rPr>
          <w:rFonts w:eastAsia="Calibri"/>
          <w:u w:val="single"/>
        </w:rPr>
      </w:r>
      <w:r w:rsidRPr="00F02AAE">
        <w:rPr>
          <w:rFonts w:eastAsia="Calibri"/>
          <w:u w:val="single"/>
        </w:rPr>
        <w:fldChar w:fldCharType="separate"/>
      </w:r>
      <w:r w:rsidRPr="00F02AAE">
        <w:rPr>
          <w:rFonts w:eastAsia="Calibri"/>
          <w:u w:val="single"/>
        </w:rPr>
        <w:t> </w:t>
      </w:r>
      <w:r w:rsidRPr="00F02AAE">
        <w:rPr>
          <w:rFonts w:eastAsia="Calibri"/>
          <w:u w:val="single"/>
        </w:rPr>
        <w:t> </w:t>
      </w:r>
      <w:r w:rsidRPr="00F02AAE">
        <w:rPr>
          <w:rFonts w:eastAsia="Calibri"/>
          <w:u w:val="single"/>
        </w:rPr>
        <w:t> </w:t>
      </w:r>
      <w:r w:rsidRPr="00F02AAE">
        <w:rPr>
          <w:rFonts w:eastAsia="Calibri"/>
          <w:u w:val="single"/>
        </w:rPr>
        <w:t> </w:t>
      </w:r>
      <w:r w:rsidRPr="00F02AAE">
        <w:rPr>
          <w:rFonts w:eastAsia="Calibri"/>
          <w:u w:val="single"/>
        </w:rPr>
        <w:t> </w:t>
      </w:r>
      <w:r w:rsidRPr="00F02AAE">
        <w:rPr>
          <w:rFonts w:eastAsia="Calibri"/>
          <w:u w:val="single"/>
        </w:rPr>
        <w:fldChar w:fldCharType="end"/>
      </w:r>
      <w:bookmarkEnd w:id="372"/>
      <w:r w:rsidRPr="00F02AAE">
        <w:rPr>
          <w:noProof/>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1"/>
        <w:gridCol w:w="6659"/>
      </w:tblGrid>
      <w:tr w:rsidR="00F02AAE" w:rsidRPr="00F02AAE" w14:paraId="0811CC19" w14:textId="77777777" w:rsidTr="002921D4">
        <w:tc>
          <w:tcPr>
            <w:tcW w:w="1439" w:type="pct"/>
          </w:tcPr>
          <w:p w14:paraId="4D1552EA" w14:textId="77777777" w:rsidR="00F02AAE" w:rsidRPr="00F02AAE" w:rsidRDefault="00F02AAE" w:rsidP="00F02AAE">
            <w:pPr>
              <w:jc w:val="both"/>
              <w:rPr>
                <w:rFonts w:eastAsia="Calibri"/>
              </w:rPr>
            </w:pPr>
            <w:r w:rsidRPr="00F02AAE">
              <w:rPr>
                <w:rFonts w:eastAsia="Calibri"/>
              </w:rPr>
              <w:t>*AR, Backup AR or Officer:</w:t>
            </w:r>
          </w:p>
        </w:tc>
        <w:bookmarkStart w:id="373" w:name="Text96"/>
        <w:tc>
          <w:tcPr>
            <w:tcW w:w="3561" w:type="pct"/>
          </w:tcPr>
          <w:p w14:paraId="461AAAA8" w14:textId="77777777" w:rsidR="00F02AAE" w:rsidRPr="00F02AAE" w:rsidRDefault="00F02AAE" w:rsidP="00F02AAE">
            <w:pPr>
              <w:jc w:val="both"/>
              <w:rPr>
                <w:rFonts w:eastAsia="Calibri"/>
              </w:rPr>
            </w:pPr>
            <w:r w:rsidRPr="00F02AAE">
              <w:rPr>
                <w:rFonts w:eastAsia="Calibri"/>
              </w:rPr>
              <w:fldChar w:fldCharType="begin">
                <w:ffData>
                  <w:name w:val="Text96"/>
                  <w:enabled/>
                  <w:calcOnExit w:val="0"/>
                  <w:textInput/>
                </w:ffData>
              </w:fldChar>
            </w:r>
            <w:r w:rsidRPr="00F02AAE">
              <w:rPr>
                <w:rFonts w:eastAsia="Calibri"/>
              </w:rPr>
              <w:instrText xml:space="preserve"> FORMTEXT </w:instrText>
            </w:r>
            <w:r w:rsidRPr="00F02AAE">
              <w:rPr>
                <w:rFonts w:eastAsia="Calibri"/>
              </w:rPr>
            </w:r>
            <w:r w:rsidRPr="00F02AAE">
              <w:rPr>
                <w:rFonts w:eastAsia="Calibri"/>
              </w:rPr>
              <w:fldChar w:fldCharType="separate"/>
            </w:r>
            <w:r w:rsidRPr="00F02AAE">
              <w:rPr>
                <w:rFonts w:eastAsia="Calibri"/>
                <w:noProof/>
              </w:rPr>
              <w:t> </w:t>
            </w:r>
            <w:r w:rsidRPr="00F02AAE">
              <w:rPr>
                <w:rFonts w:eastAsia="Calibri"/>
                <w:noProof/>
              </w:rPr>
              <w:t> </w:t>
            </w:r>
            <w:r w:rsidRPr="00F02AAE">
              <w:rPr>
                <w:rFonts w:eastAsia="Calibri"/>
                <w:noProof/>
              </w:rPr>
              <w:t> </w:t>
            </w:r>
            <w:r w:rsidRPr="00F02AAE">
              <w:rPr>
                <w:rFonts w:eastAsia="Calibri"/>
                <w:noProof/>
              </w:rPr>
              <w:t> </w:t>
            </w:r>
            <w:r w:rsidRPr="00F02AAE">
              <w:rPr>
                <w:rFonts w:eastAsia="Calibri"/>
                <w:noProof/>
              </w:rPr>
              <w:t> </w:t>
            </w:r>
            <w:r w:rsidRPr="00F02AAE">
              <w:rPr>
                <w:rFonts w:eastAsia="Calibri"/>
              </w:rPr>
              <w:fldChar w:fldCharType="end"/>
            </w:r>
            <w:bookmarkEnd w:id="373"/>
          </w:p>
        </w:tc>
      </w:tr>
      <w:tr w:rsidR="00F02AAE" w:rsidRPr="00F02AAE" w14:paraId="7512D8AC" w14:textId="77777777" w:rsidTr="002921D4">
        <w:tc>
          <w:tcPr>
            <w:tcW w:w="1439" w:type="pct"/>
          </w:tcPr>
          <w:p w14:paraId="2DCF7F20" w14:textId="77777777" w:rsidR="00F02AAE" w:rsidRPr="00F02AAE" w:rsidRDefault="00F02AAE" w:rsidP="00F02AAE">
            <w:pPr>
              <w:jc w:val="both"/>
              <w:rPr>
                <w:rFonts w:eastAsia="Calibri"/>
              </w:rPr>
            </w:pPr>
            <w:r w:rsidRPr="00F02AAE">
              <w:rPr>
                <w:rFonts w:eastAsia="Calibri"/>
              </w:rPr>
              <w:t>*Signature:</w:t>
            </w:r>
          </w:p>
        </w:tc>
        <w:tc>
          <w:tcPr>
            <w:tcW w:w="3561" w:type="pct"/>
          </w:tcPr>
          <w:p w14:paraId="0C4CB044" w14:textId="77777777" w:rsidR="00F02AAE" w:rsidRPr="00F02AAE" w:rsidRDefault="00F02AAE" w:rsidP="00F02AAE">
            <w:pPr>
              <w:jc w:val="both"/>
              <w:rPr>
                <w:rFonts w:eastAsia="Calibri"/>
              </w:rPr>
            </w:pPr>
          </w:p>
        </w:tc>
      </w:tr>
      <w:tr w:rsidR="00F02AAE" w:rsidRPr="00F02AAE" w14:paraId="2521DC7C" w14:textId="77777777" w:rsidTr="002921D4">
        <w:tc>
          <w:tcPr>
            <w:tcW w:w="1439" w:type="pct"/>
          </w:tcPr>
          <w:p w14:paraId="6F0F329F" w14:textId="77777777" w:rsidR="00F02AAE" w:rsidRPr="00F02AAE" w:rsidRDefault="00F02AAE" w:rsidP="00F02AAE">
            <w:pPr>
              <w:jc w:val="both"/>
              <w:rPr>
                <w:rFonts w:eastAsia="Calibri"/>
              </w:rPr>
            </w:pPr>
            <w:r w:rsidRPr="00F02AAE">
              <w:rPr>
                <w:rFonts w:eastAsia="Calibri"/>
              </w:rPr>
              <w:t>*Email:</w:t>
            </w:r>
          </w:p>
        </w:tc>
        <w:bookmarkStart w:id="374" w:name="Text97"/>
        <w:tc>
          <w:tcPr>
            <w:tcW w:w="3561" w:type="pct"/>
          </w:tcPr>
          <w:p w14:paraId="3515EC95" w14:textId="77777777" w:rsidR="00F02AAE" w:rsidRPr="00F02AAE" w:rsidRDefault="00F02AAE" w:rsidP="00F02AAE">
            <w:pPr>
              <w:jc w:val="both"/>
              <w:rPr>
                <w:rFonts w:eastAsia="Calibri"/>
              </w:rPr>
            </w:pPr>
            <w:r w:rsidRPr="00F02AAE">
              <w:rPr>
                <w:rFonts w:eastAsia="Calibri"/>
              </w:rPr>
              <w:fldChar w:fldCharType="begin">
                <w:ffData>
                  <w:name w:val="Text97"/>
                  <w:enabled/>
                  <w:calcOnExit w:val="0"/>
                  <w:textInput/>
                </w:ffData>
              </w:fldChar>
            </w:r>
            <w:r w:rsidRPr="00F02AAE">
              <w:rPr>
                <w:rFonts w:eastAsia="Calibri"/>
              </w:rPr>
              <w:instrText xml:space="preserve"> FORMTEXT </w:instrText>
            </w:r>
            <w:r w:rsidRPr="00F02AAE">
              <w:rPr>
                <w:rFonts w:eastAsia="Calibri"/>
              </w:rPr>
            </w:r>
            <w:r w:rsidRPr="00F02AAE">
              <w:rPr>
                <w:rFonts w:eastAsia="Calibri"/>
              </w:rPr>
              <w:fldChar w:fldCharType="separate"/>
            </w:r>
            <w:r w:rsidRPr="00F02AAE">
              <w:rPr>
                <w:rFonts w:eastAsia="Calibri"/>
                <w:noProof/>
              </w:rPr>
              <w:t> </w:t>
            </w:r>
            <w:r w:rsidRPr="00F02AAE">
              <w:rPr>
                <w:rFonts w:eastAsia="Calibri"/>
                <w:noProof/>
              </w:rPr>
              <w:t> </w:t>
            </w:r>
            <w:r w:rsidRPr="00F02AAE">
              <w:rPr>
                <w:rFonts w:eastAsia="Calibri"/>
                <w:noProof/>
              </w:rPr>
              <w:t> </w:t>
            </w:r>
            <w:r w:rsidRPr="00F02AAE">
              <w:rPr>
                <w:rFonts w:eastAsia="Calibri"/>
                <w:noProof/>
              </w:rPr>
              <w:t> </w:t>
            </w:r>
            <w:r w:rsidRPr="00F02AAE">
              <w:rPr>
                <w:rFonts w:eastAsia="Calibri"/>
                <w:noProof/>
              </w:rPr>
              <w:t> </w:t>
            </w:r>
            <w:r w:rsidRPr="00F02AAE">
              <w:rPr>
                <w:rFonts w:eastAsia="Calibri"/>
              </w:rPr>
              <w:fldChar w:fldCharType="end"/>
            </w:r>
            <w:bookmarkEnd w:id="374"/>
          </w:p>
        </w:tc>
      </w:tr>
      <w:tr w:rsidR="00F02AAE" w:rsidRPr="00F02AAE" w14:paraId="346028F2" w14:textId="77777777" w:rsidTr="002921D4">
        <w:tc>
          <w:tcPr>
            <w:tcW w:w="1439" w:type="pct"/>
          </w:tcPr>
          <w:p w14:paraId="1F14380C" w14:textId="77777777" w:rsidR="00F02AAE" w:rsidRPr="00F02AAE" w:rsidRDefault="00F02AAE" w:rsidP="00F02AAE">
            <w:pPr>
              <w:jc w:val="both"/>
              <w:rPr>
                <w:rFonts w:eastAsia="Calibri"/>
              </w:rPr>
            </w:pPr>
            <w:r w:rsidRPr="00F02AAE">
              <w:rPr>
                <w:rFonts w:eastAsia="Calibri"/>
              </w:rPr>
              <w:t>*Phone Number:</w:t>
            </w:r>
          </w:p>
        </w:tc>
        <w:bookmarkStart w:id="375" w:name="Text98"/>
        <w:tc>
          <w:tcPr>
            <w:tcW w:w="3561" w:type="pct"/>
          </w:tcPr>
          <w:p w14:paraId="65B6E445" w14:textId="77777777" w:rsidR="00F02AAE" w:rsidRPr="00F02AAE" w:rsidRDefault="00F02AAE" w:rsidP="00F02AAE">
            <w:pPr>
              <w:jc w:val="both"/>
              <w:rPr>
                <w:rFonts w:eastAsia="Calibri"/>
              </w:rPr>
            </w:pPr>
            <w:r w:rsidRPr="00F02AAE">
              <w:rPr>
                <w:rFonts w:eastAsia="Calibri"/>
              </w:rPr>
              <w:fldChar w:fldCharType="begin">
                <w:ffData>
                  <w:name w:val="Text98"/>
                  <w:enabled/>
                  <w:calcOnExit w:val="0"/>
                  <w:textInput/>
                </w:ffData>
              </w:fldChar>
            </w:r>
            <w:r w:rsidRPr="00F02AAE">
              <w:rPr>
                <w:rFonts w:eastAsia="Calibri"/>
              </w:rPr>
              <w:instrText xml:space="preserve"> FORMTEXT </w:instrText>
            </w:r>
            <w:r w:rsidRPr="00F02AAE">
              <w:rPr>
                <w:rFonts w:eastAsia="Calibri"/>
              </w:rPr>
            </w:r>
            <w:r w:rsidRPr="00F02AAE">
              <w:rPr>
                <w:rFonts w:eastAsia="Calibri"/>
              </w:rPr>
              <w:fldChar w:fldCharType="separate"/>
            </w:r>
            <w:r w:rsidRPr="00F02AAE">
              <w:rPr>
                <w:rFonts w:eastAsia="Calibri"/>
                <w:noProof/>
              </w:rPr>
              <w:t> </w:t>
            </w:r>
            <w:r w:rsidRPr="00F02AAE">
              <w:rPr>
                <w:rFonts w:eastAsia="Calibri"/>
                <w:noProof/>
              </w:rPr>
              <w:t> </w:t>
            </w:r>
            <w:r w:rsidRPr="00F02AAE">
              <w:rPr>
                <w:rFonts w:eastAsia="Calibri"/>
                <w:noProof/>
              </w:rPr>
              <w:t> </w:t>
            </w:r>
            <w:r w:rsidRPr="00F02AAE">
              <w:rPr>
                <w:rFonts w:eastAsia="Calibri"/>
                <w:noProof/>
              </w:rPr>
              <w:t> </w:t>
            </w:r>
            <w:r w:rsidRPr="00F02AAE">
              <w:rPr>
                <w:rFonts w:eastAsia="Calibri"/>
                <w:noProof/>
              </w:rPr>
              <w:t> </w:t>
            </w:r>
            <w:r w:rsidRPr="00F02AAE">
              <w:rPr>
                <w:rFonts w:eastAsia="Calibri"/>
              </w:rPr>
              <w:fldChar w:fldCharType="end"/>
            </w:r>
            <w:bookmarkEnd w:id="375"/>
          </w:p>
        </w:tc>
      </w:tr>
    </w:tbl>
    <w:p w14:paraId="6BC23AB2" w14:textId="77777777" w:rsidR="00D878AA" w:rsidRDefault="00D878AA" w:rsidP="00D878AA">
      <w:pPr>
        <w:spacing w:before="240"/>
        <w:jc w:val="both"/>
        <w:rPr>
          <w:lang w:val="x-none" w:eastAsia="x-none"/>
        </w:rPr>
      </w:pPr>
      <w:r w:rsidRPr="00E61FFC">
        <w:rPr>
          <w:b/>
          <w:lang w:val="x-none" w:eastAsia="x-none"/>
        </w:rPr>
        <w:t>1. Contact type(s):</w:t>
      </w:r>
      <w:bookmarkStart w:id="376" w:name="Check21"/>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bookmarkEnd w:id="376"/>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p>
    <w:p w14:paraId="1552AED6" w14:textId="77777777" w:rsidR="00D878AA" w:rsidRDefault="00D878AA" w:rsidP="00D878AA">
      <w:pPr>
        <w:jc w:val="both"/>
        <w:rPr>
          <w:lang w:eastAsia="x-none"/>
        </w:rPr>
      </w:pP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TAB  </w:t>
      </w:r>
    </w:p>
    <w:p w14:paraId="2009F813" w14:textId="77777777" w:rsidR="00D878AA" w:rsidRPr="00E61FFC" w:rsidRDefault="00D878AA" w:rsidP="00D878AA">
      <w:pPr>
        <w:spacing w:after="240"/>
        <w:jc w:val="both"/>
        <w:rPr>
          <w:lang w:eastAsia="x-none"/>
        </w:rPr>
      </w:pP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7646"/>
      </w:tblGrid>
      <w:tr w:rsidR="00D878AA" w:rsidRPr="00E61FFC" w14:paraId="6745BB2D" w14:textId="77777777" w:rsidTr="002921D4">
        <w:tc>
          <w:tcPr>
            <w:tcW w:w="547" w:type="pct"/>
          </w:tcPr>
          <w:p w14:paraId="397EAA73" w14:textId="77777777" w:rsidR="00D878AA" w:rsidRPr="00E61FFC" w:rsidRDefault="00D878AA" w:rsidP="002921D4">
            <w:pPr>
              <w:jc w:val="both"/>
              <w:rPr>
                <w:rFonts w:eastAsia="Calibri"/>
              </w:rPr>
            </w:pPr>
            <w:r w:rsidRPr="00E61FFC">
              <w:rPr>
                <w:rFonts w:eastAsia="Calibri"/>
              </w:rPr>
              <w:t>Name:</w:t>
            </w:r>
          </w:p>
        </w:tc>
        <w:tc>
          <w:tcPr>
            <w:tcW w:w="4453" w:type="pct"/>
            <w:gridSpan w:val="3"/>
          </w:tcPr>
          <w:p w14:paraId="4B5DC46F" w14:textId="77777777" w:rsidR="00D878AA" w:rsidRPr="00E61FFC" w:rsidRDefault="00D878AA" w:rsidP="002921D4">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D878AA" w:rsidRPr="00E61FFC" w14:paraId="5B9A8A3A" w14:textId="77777777" w:rsidTr="002921D4">
        <w:tc>
          <w:tcPr>
            <w:tcW w:w="693" w:type="pct"/>
            <w:gridSpan w:val="2"/>
          </w:tcPr>
          <w:p w14:paraId="792A99EA" w14:textId="77777777" w:rsidR="00D878AA" w:rsidRPr="00E61FFC" w:rsidRDefault="00D878AA" w:rsidP="002921D4">
            <w:pPr>
              <w:jc w:val="both"/>
              <w:rPr>
                <w:rFonts w:eastAsia="Calibri"/>
              </w:rPr>
            </w:pPr>
            <w:r w:rsidRPr="00E61FFC">
              <w:rPr>
                <w:rFonts w:eastAsia="Calibri"/>
              </w:rPr>
              <w:t>Telephone:</w:t>
            </w:r>
          </w:p>
        </w:tc>
        <w:tc>
          <w:tcPr>
            <w:tcW w:w="4307" w:type="pct"/>
            <w:gridSpan w:val="2"/>
          </w:tcPr>
          <w:p w14:paraId="725FADC6" w14:textId="77777777" w:rsidR="00D878AA" w:rsidRPr="00E61FFC" w:rsidRDefault="00D878AA" w:rsidP="002921D4">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D878AA" w:rsidRPr="00E61FFC" w14:paraId="79C61CF1" w14:textId="77777777" w:rsidTr="002921D4">
        <w:tc>
          <w:tcPr>
            <w:tcW w:w="911" w:type="pct"/>
            <w:gridSpan w:val="3"/>
          </w:tcPr>
          <w:p w14:paraId="52B5B24E" w14:textId="77777777" w:rsidR="00D878AA" w:rsidRPr="00E61FFC" w:rsidRDefault="00D878AA" w:rsidP="002921D4">
            <w:pPr>
              <w:jc w:val="both"/>
              <w:rPr>
                <w:rFonts w:eastAsia="Calibri"/>
              </w:rPr>
            </w:pPr>
            <w:r w:rsidRPr="00E61FFC">
              <w:rPr>
                <w:rFonts w:eastAsia="Calibri"/>
              </w:rPr>
              <w:t>Email Address:</w:t>
            </w:r>
          </w:p>
        </w:tc>
        <w:tc>
          <w:tcPr>
            <w:tcW w:w="4089" w:type="pct"/>
          </w:tcPr>
          <w:p w14:paraId="1F862F02" w14:textId="77777777" w:rsidR="00D878AA" w:rsidRPr="00E61FFC" w:rsidRDefault="00D878AA" w:rsidP="002921D4">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405132C0" w14:textId="77777777" w:rsidR="00D878AA" w:rsidRPr="00E61FFC" w:rsidRDefault="00D878AA" w:rsidP="00D878AA">
      <w:pPr>
        <w:jc w:val="both"/>
        <w:rPr>
          <w:rFonts w:eastAsia="Calibri"/>
          <w:u w:val="single"/>
        </w:rPr>
      </w:pPr>
      <w:r w:rsidRPr="00E61FFC">
        <w:rPr>
          <w:rFonts w:eastAsia="Calibri"/>
        </w:rPr>
        <w:t xml:space="preserve">If former contact(s) is/are no longer with the Market </w:t>
      </w:r>
      <w:proofErr w:type="gramStart"/>
      <w:r w:rsidRPr="00E61FFC">
        <w:rPr>
          <w:rFonts w:eastAsia="Calibri"/>
        </w:rPr>
        <w:t>Participant</w:t>
      </w:r>
      <w:proofErr w:type="gramEnd"/>
      <w:r w:rsidRPr="00E61FFC">
        <w:rPr>
          <w:rFonts w:eastAsia="Calibri"/>
        </w:rPr>
        <w:t xml:space="preserve">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0614CA7E" w14:textId="77777777" w:rsidR="00D878AA" w:rsidRPr="00E61FFC" w:rsidRDefault="00D878AA" w:rsidP="00D878AA">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7646"/>
      </w:tblGrid>
      <w:tr w:rsidR="00D878AA" w:rsidRPr="00E61FFC" w14:paraId="151BE5FC" w14:textId="77777777" w:rsidTr="002921D4">
        <w:tc>
          <w:tcPr>
            <w:tcW w:w="547" w:type="pct"/>
          </w:tcPr>
          <w:p w14:paraId="66A8F5F9" w14:textId="77777777" w:rsidR="00D878AA" w:rsidRPr="00E61FFC" w:rsidRDefault="00D878AA" w:rsidP="002921D4">
            <w:pPr>
              <w:jc w:val="both"/>
              <w:rPr>
                <w:rFonts w:eastAsia="Calibri"/>
              </w:rPr>
            </w:pPr>
            <w:r w:rsidRPr="00E61FFC">
              <w:rPr>
                <w:rFonts w:eastAsia="Calibri"/>
              </w:rPr>
              <w:t>Name:</w:t>
            </w:r>
          </w:p>
        </w:tc>
        <w:tc>
          <w:tcPr>
            <w:tcW w:w="4453" w:type="pct"/>
            <w:gridSpan w:val="3"/>
          </w:tcPr>
          <w:p w14:paraId="7AF1461E" w14:textId="77777777" w:rsidR="00D878AA" w:rsidRPr="00E61FFC" w:rsidRDefault="00D878AA" w:rsidP="002921D4">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D878AA" w:rsidRPr="00E61FFC" w14:paraId="7C1169D8" w14:textId="77777777" w:rsidTr="002921D4">
        <w:tc>
          <w:tcPr>
            <w:tcW w:w="693" w:type="pct"/>
            <w:gridSpan w:val="2"/>
          </w:tcPr>
          <w:p w14:paraId="6A52BC67" w14:textId="77777777" w:rsidR="00D878AA" w:rsidRPr="00E61FFC" w:rsidRDefault="00D878AA" w:rsidP="002921D4">
            <w:pPr>
              <w:jc w:val="both"/>
              <w:rPr>
                <w:rFonts w:eastAsia="Calibri"/>
              </w:rPr>
            </w:pPr>
            <w:r w:rsidRPr="00E61FFC">
              <w:rPr>
                <w:rFonts w:eastAsia="Calibri"/>
              </w:rPr>
              <w:t>Telephone:</w:t>
            </w:r>
          </w:p>
        </w:tc>
        <w:tc>
          <w:tcPr>
            <w:tcW w:w="4307" w:type="pct"/>
            <w:gridSpan w:val="2"/>
          </w:tcPr>
          <w:p w14:paraId="03129CAE" w14:textId="77777777" w:rsidR="00D878AA" w:rsidRPr="00E61FFC" w:rsidRDefault="00D878AA" w:rsidP="002921D4">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D878AA" w:rsidRPr="00E61FFC" w14:paraId="29765948" w14:textId="77777777" w:rsidTr="002921D4">
        <w:tc>
          <w:tcPr>
            <w:tcW w:w="911" w:type="pct"/>
            <w:gridSpan w:val="3"/>
          </w:tcPr>
          <w:p w14:paraId="43166ADF" w14:textId="77777777" w:rsidR="00D878AA" w:rsidRPr="00E61FFC" w:rsidRDefault="00D878AA" w:rsidP="002921D4">
            <w:pPr>
              <w:jc w:val="both"/>
              <w:rPr>
                <w:rFonts w:eastAsia="Calibri"/>
              </w:rPr>
            </w:pPr>
            <w:r w:rsidRPr="00E61FFC">
              <w:rPr>
                <w:rFonts w:eastAsia="Calibri"/>
              </w:rPr>
              <w:t>Email Address:</w:t>
            </w:r>
          </w:p>
        </w:tc>
        <w:tc>
          <w:tcPr>
            <w:tcW w:w="4089" w:type="pct"/>
          </w:tcPr>
          <w:p w14:paraId="4E0ED10A" w14:textId="77777777" w:rsidR="00D878AA" w:rsidRPr="00E61FFC" w:rsidRDefault="00D878AA" w:rsidP="002921D4">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3C4BE12B" w14:textId="77777777" w:rsidR="00D878AA" w:rsidRPr="00E61FFC" w:rsidRDefault="00D878AA" w:rsidP="00D878AA">
      <w:pPr>
        <w:jc w:val="both"/>
        <w:rPr>
          <w:rFonts w:eastAsia="Calibri"/>
          <w:u w:val="single"/>
        </w:rPr>
      </w:pPr>
      <w:r w:rsidRPr="00E61FFC">
        <w:rPr>
          <w:rFonts w:eastAsia="Calibri"/>
        </w:rPr>
        <w:t xml:space="preserve">If former contact(s) is/are no longer with the Market </w:t>
      </w:r>
      <w:proofErr w:type="gramStart"/>
      <w:r w:rsidRPr="00E61FFC">
        <w:rPr>
          <w:rFonts w:eastAsia="Calibri"/>
        </w:rPr>
        <w:t>Participant</w:t>
      </w:r>
      <w:proofErr w:type="gramEnd"/>
      <w:r w:rsidRPr="00E61FFC">
        <w:rPr>
          <w:rFonts w:eastAsia="Calibri"/>
        </w:rPr>
        <w:t xml:space="preserve">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460A096F" w14:textId="77777777" w:rsidR="00D878AA" w:rsidRPr="00E61FFC" w:rsidRDefault="00D878AA" w:rsidP="00D878AA">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7646"/>
      </w:tblGrid>
      <w:tr w:rsidR="00D878AA" w:rsidRPr="00E61FFC" w14:paraId="371DA88B" w14:textId="77777777" w:rsidTr="002921D4">
        <w:tc>
          <w:tcPr>
            <w:tcW w:w="547" w:type="pct"/>
          </w:tcPr>
          <w:p w14:paraId="0A18C6DD" w14:textId="77777777" w:rsidR="00D878AA" w:rsidRPr="00E61FFC" w:rsidRDefault="00D878AA" w:rsidP="002921D4">
            <w:pPr>
              <w:jc w:val="both"/>
              <w:rPr>
                <w:rFonts w:eastAsia="Calibri"/>
              </w:rPr>
            </w:pPr>
            <w:r w:rsidRPr="00E61FFC">
              <w:rPr>
                <w:rFonts w:eastAsia="Calibri"/>
              </w:rPr>
              <w:t>Name:</w:t>
            </w:r>
          </w:p>
        </w:tc>
        <w:tc>
          <w:tcPr>
            <w:tcW w:w="4453" w:type="pct"/>
            <w:gridSpan w:val="3"/>
          </w:tcPr>
          <w:p w14:paraId="7391B019" w14:textId="77777777" w:rsidR="00D878AA" w:rsidRPr="00E61FFC" w:rsidRDefault="00D878AA" w:rsidP="002921D4">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D878AA" w:rsidRPr="00E61FFC" w14:paraId="454FE7AB" w14:textId="77777777" w:rsidTr="002921D4">
        <w:tc>
          <w:tcPr>
            <w:tcW w:w="693" w:type="pct"/>
            <w:gridSpan w:val="2"/>
          </w:tcPr>
          <w:p w14:paraId="07D7A0E9" w14:textId="77777777" w:rsidR="00D878AA" w:rsidRPr="00E61FFC" w:rsidRDefault="00D878AA" w:rsidP="002921D4">
            <w:pPr>
              <w:jc w:val="both"/>
              <w:rPr>
                <w:rFonts w:eastAsia="Calibri"/>
              </w:rPr>
            </w:pPr>
            <w:r w:rsidRPr="00E61FFC">
              <w:rPr>
                <w:rFonts w:eastAsia="Calibri"/>
              </w:rPr>
              <w:t>Telephone:</w:t>
            </w:r>
          </w:p>
        </w:tc>
        <w:tc>
          <w:tcPr>
            <w:tcW w:w="4307" w:type="pct"/>
            <w:gridSpan w:val="2"/>
          </w:tcPr>
          <w:p w14:paraId="7644B7E6" w14:textId="77777777" w:rsidR="00D878AA" w:rsidRPr="00E61FFC" w:rsidRDefault="00D878AA" w:rsidP="002921D4">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D878AA" w:rsidRPr="00E61FFC" w14:paraId="5A729545" w14:textId="77777777" w:rsidTr="002921D4">
        <w:tc>
          <w:tcPr>
            <w:tcW w:w="911" w:type="pct"/>
            <w:gridSpan w:val="3"/>
          </w:tcPr>
          <w:p w14:paraId="2577615E" w14:textId="77777777" w:rsidR="00D878AA" w:rsidRPr="00E61FFC" w:rsidRDefault="00D878AA" w:rsidP="002921D4">
            <w:pPr>
              <w:jc w:val="both"/>
              <w:rPr>
                <w:rFonts w:eastAsia="Calibri"/>
              </w:rPr>
            </w:pPr>
            <w:r w:rsidRPr="00E61FFC">
              <w:rPr>
                <w:rFonts w:eastAsia="Calibri"/>
              </w:rPr>
              <w:t>Email Address:</w:t>
            </w:r>
          </w:p>
        </w:tc>
        <w:tc>
          <w:tcPr>
            <w:tcW w:w="4089" w:type="pct"/>
          </w:tcPr>
          <w:p w14:paraId="6FDF093E" w14:textId="77777777" w:rsidR="00D878AA" w:rsidRPr="00E61FFC" w:rsidRDefault="00D878AA" w:rsidP="002921D4">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78D55ABE" w14:textId="77777777" w:rsidR="00D878AA" w:rsidRPr="00E61FFC" w:rsidRDefault="00D878AA" w:rsidP="00D878AA">
      <w:pPr>
        <w:jc w:val="both"/>
        <w:rPr>
          <w:rFonts w:eastAsia="Calibri"/>
          <w:u w:val="single"/>
        </w:rPr>
      </w:pPr>
      <w:r w:rsidRPr="00E61FFC">
        <w:rPr>
          <w:rFonts w:eastAsia="Calibri"/>
        </w:rPr>
        <w:t xml:space="preserve">If former contact(s) is/are no longer with the Market </w:t>
      </w:r>
      <w:proofErr w:type="gramStart"/>
      <w:r w:rsidRPr="00E61FFC">
        <w:rPr>
          <w:rFonts w:eastAsia="Calibri"/>
        </w:rPr>
        <w:t>Participant</w:t>
      </w:r>
      <w:proofErr w:type="gramEnd"/>
      <w:r w:rsidRPr="00E61FFC">
        <w:rPr>
          <w:rFonts w:eastAsia="Calibri"/>
        </w:rPr>
        <w:t xml:space="preserve">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2C0733B2" w14:textId="77777777" w:rsidR="00D878AA" w:rsidRPr="00E61FFC" w:rsidRDefault="00D878AA" w:rsidP="00D878AA">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7646"/>
      </w:tblGrid>
      <w:tr w:rsidR="00D878AA" w:rsidRPr="00E61FFC" w14:paraId="1993CAA6" w14:textId="77777777" w:rsidTr="002921D4">
        <w:tc>
          <w:tcPr>
            <w:tcW w:w="547" w:type="pct"/>
          </w:tcPr>
          <w:p w14:paraId="2B56F321" w14:textId="77777777" w:rsidR="00D878AA" w:rsidRPr="00E61FFC" w:rsidRDefault="00D878AA" w:rsidP="002921D4">
            <w:pPr>
              <w:jc w:val="both"/>
              <w:rPr>
                <w:rFonts w:eastAsia="Calibri"/>
              </w:rPr>
            </w:pPr>
            <w:r w:rsidRPr="00E61FFC">
              <w:rPr>
                <w:rFonts w:eastAsia="Calibri"/>
              </w:rPr>
              <w:lastRenderedPageBreak/>
              <w:t>Name:</w:t>
            </w:r>
          </w:p>
        </w:tc>
        <w:tc>
          <w:tcPr>
            <w:tcW w:w="4453" w:type="pct"/>
            <w:gridSpan w:val="3"/>
          </w:tcPr>
          <w:p w14:paraId="41BA0D0F" w14:textId="77777777" w:rsidR="00D878AA" w:rsidRPr="00E61FFC" w:rsidRDefault="00D878AA" w:rsidP="002921D4">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D878AA" w:rsidRPr="00E61FFC" w14:paraId="4CF0325D" w14:textId="77777777" w:rsidTr="002921D4">
        <w:tc>
          <w:tcPr>
            <w:tcW w:w="693" w:type="pct"/>
            <w:gridSpan w:val="2"/>
          </w:tcPr>
          <w:p w14:paraId="55D1FFBF" w14:textId="77777777" w:rsidR="00D878AA" w:rsidRPr="00E61FFC" w:rsidRDefault="00D878AA" w:rsidP="002921D4">
            <w:pPr>
              <w:jc w:val="both"/>
              <w:rPr>
                <w:rFonts w:eastAsia="Calibri"/>
              </w:rPr>
            </w:pPr>
            <w:r w:rsidRPr="00E61FFC">
              <w:rPr>
                <w:rFonts w:eastAsia="Calibri"/>
              </w:rPr>
              <w:t>Telephone:</w:t>
            </w:r>
          </w:p>
        </w:tc>
        <w:tc>
          <w:tcPr>
            <w:tcW w:w="4307" w:type="pct"/>
            <w:gridSpan w:val="2"/>
          </w:tcPr>
          <w:p w14:paraId="744D1A20" w14:textId="77777777" w:rsidR="00D878AA" w:rsidRPr="00E61FFC" w:rsidRDefault="00D878AA" w:rsidP="002921D4">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D878AA" w:rsidRPr="00E61FFC" w14:paraId="50D8F580" w14:textId="77777777" w:rsidTr="002921D4">
        <w:tc>
          <w:tcPr>
            <w:tcW w:w="911" w:type="pct"/>
            <w:gridSpan w:val="3"/>
          </w:tcPr>
          <w:p w14:paraId="35C8F3A0" w14:textId="77777777" w:rsidR="00D878AA" w:rsidRPr="00E61FFC" w:rsidRDefault="00D878AA" w:rsidP="002921D4">
            <w:pPr>
              <w:jc w:val="both"/>
              <w:rPr>
                <w:rFonts w:eastAsia="Calibri"/>
              </w:rPr>
            </w:pPr>
            <w:r w:rsidRPr="00E61FFC">
              <w:rPr>
                <w:rFonts w:eastAsia="Calibri"/>
              </w:rPr>
              <w:t>Email Address:</w:t>
            </w:r>
          </w:p>
        </w:tc>
        <w:tc>
          <w:tcPr>
            <w:tcW w:w="4089" w:type="pct"/>
          </w:tcPr>
          <w:p w14:paraId="793712CB" w14:textId="77777777" w:rsidR="00D878AA" w:rsidRPr="00E61FFC" w:rsidRDefault="00D878AA" w:rsidP="002921D4">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2E4EFDCD" w14:textId="77777777" w:rsidR="00D878AA" w:rsidRPr="00E61FFC" w:rsidRDefault="00D878AA" w:rsidP="00D878AA">
      <w:pPr>
        <w:jc w:val="both"/>
        <w:rPr>
          <w:rFonts w:eastAsia="Calibri"/>
          <w:u w:val="single"/>
        </w:rPr>
      </w:pPr>
      <w:r w:rsidRPr="00E61FFC">
        <w:rPr>
          <w:rFonts w:eastAsia="Calibri"/>
        </w:rPr>
        <w:t xml:space="preserve">If former contact(s) is/are no longer with the Market </w:t>
      </w:r>
      <w:proofErr w:type="gramStart"/>
      <w:r w:rsidRPr="00E61FFC">
        <w:rPr>
          <w:rFonts w:eastAsia="Calibri"/>
        </w:rPr>
        <w:t>Participant</w:t>
      </w:r>
      <w:proofErr w:type="gramEnd"/>
      <w:r w:rsidRPr="00E61FFC">
        <w:rPr>
          <w:rFonts w:eastAsia="Calibri"/>
        </w:rPr>
        <w:t xml:space="preserve">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276B7432" w14:textId="77777777" w:rsidR="00D878AA" w:rsidRPr="00E61FFC" w:rsidRDefault="00D878AA" w:rsidP="00D878AA">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7646"/>
      </w:tblGrid>
      <w:tr w:rsidR="00D878AA" w:rsidRPr="00E61FFC" w14:paraId="3D3B60E6" w14:textId="77777777" w:rsidTr="002921D4">
        <w:tc>
          <w:tcPr>
            <w:tcW w:w="547" w:type="pct"/>
          </w:tcPr>
          <w:p w14:paraId="60556A05" w14:textId="77777777" w:rsidR="00D878AA" w:rsidRPr="00E61FFC" w:rsidRDefault="00D878AA" w:rsidP="002921D4">
            <w:pPr>
              <w:jc w:val="both"/>
              <w:rPr>
                <w:rFonts w:eastAsia="Calibri"/>
              </w:rPr>
            </w:pPr>
            <w:r w:rsidRPr="00E61FFC">
              <w:rPr>
                <w:rFonts w:eastAsia="Calibri"/>
              </w:rPr>
              <w:t>Name:</w:t>
            </w:r>
          </w:p>
        </w:tc>
        <w:tc>
          <w:tcPr>
            <w:tcW w:w="4453" w:type="pct"/>
            <w:gridSpan w:val="3"/>
          </w:tcPr>
          <w:p w14:paraId="47D12313" w14:textId="77777777" w:rsidR="00D878AA" w:rsidRPr="00E61FFC" w:rsidRDefault="00D878AA" w:rsidP="002921D4">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D878AA" w:rsidRPr="00E61FFC" w14:paraId="7D5FC462" w14:textId="77777777" w:rsidTr="002921D4">
        <w:tc>
          <w:tcPr>
            <w:tcW w:w="693" w:type="pct"/>
            <w:gridSpan w:val="2"/>
          </w:tcPr>
          <w:p w14:paraId="2A013EF5" w14:textId="77777777" w:rsidR="00D878AA" w:rsidRPr="00E61FFC" w:rsidRDefault="00D878AA" w:rsidP="002921D4">
            <w:pPr>
              <w:jc w:val="both"/>
              <w:rPr>
                <w:rFonts w:eastAsia="Calibri"/>
              </w:rPr>
            </w:pPr>
            <w:r w:rsidRPr="00E61FFC">
              <w:rPr>
                <w:rFonts w:eastAsia="Calibri"/>
              </w:rPr>
              <w:t>Telephone:</w:t>
            </w:r>
          </w:p>
        </w:tc>
        <w:tc>
          <w:tcPr>
            <w:tcW w:w="4307" w:type="pct"/>
            <w:gridSpan w:val="2"/>
          </w:tcPr>
          <w:p w14:paraId="0CD909F5" w14:textId="77777777" w:rsidR="00D878AA" w:rsidRPr="00E61FFC" w:rsidRDefault="00D878AA" w:rsidP="002921D4">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D878AA" w:rsidRPr="00E61FFC" w14:paraId="08B30973" w14:textId="77777777" w:rsidTr="002921D4">
        <w:tc>
          <w:tcPr>
            <w:tcW w:w="911" w:type="pct"/>
            <w:gridSpan w:val="3"/>
          </w:tcPr>
          <w:p w14:paraId="5DFDCF46" w14:textId="77777777" w:rsidR="00D878AA" w:rsidRPr="00E61FFC" w:rsidRDefault="00D878AA" w:rsidP="002921D4">
            <w:pPr>
              <w:jc w:val="both"/>
              <w:rPr>
                <w:rFonts w:eastAsia="Calibri"/>
              </w:rPr>
            </w:pPr>
            <w:r w:rsidRPr="00E61FFC">
              <w:rPr>
                <w:rFonts w:eastAsia="Calibri"/>
              </w:rPr>
              <w:t>Email Address:</w:t>
            </w:r>
          </w:p>
        </w:tc>
        <w:tc>
          <w:tcPr>
            <w:tcW w:w="4089" w:type="pct"/>
          </w:tcPr>
          <w:p w14:paraId="6D058B04" w14:textId="77777777" w:rsidR="00D878AA" w:rsidRPr="00E61FFC" w:rsidRDefault="00D878AA" w:rsidP="002921D4">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577E30F5" w14:textId="77777777" w:rsidR="00D878AA" w:rsidRPr="00E61FFC" w:rsidRDefault="00D878AA" w:rsidP="00D878AA">
      <w:pPr>
        <w:jc w:val="both"/>
        <w:rPr>
          <w:rFonts w:eastAsia="Calibri"/>
          <w:u w:val="single"/>
        </w:rPr>
      </w:pPr>
      <w:r w:rsidRPr="00E61FFC">
        <w:rPr>
          <w:rFonts w:eastAsia="Calibri"/>
        </w:rPr>
        <w:t xml:space="preserve">If former contact(s) is/are no longer with the Market </w:t>
      </w:r>
      <w:proofErr w:type="gramStart"/>
      <w:r w:rsidRPr="00E61FFC">
        <w:rPr>
          <w:rFonts w:eastAsia="Calibri"/>
        </w:rPr>
        <w:t>Participant</w:t>
      </w:r>
      <w:proofErr w:type="gramEnd"/>
      <w:r w:rsidRPr="00E61FFC">
        <w:rPr>
          <w:rFonts w:eastAsia="Calibri"/>
        </w:rPr>
        <w:t xml:space="preserve">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1F28F8FA" w14:textId="77777777" w:rsidR="00D878AA" w:rsidRPr="00E61FFC" w:rsidRDefault="00D878AA" w:rsidP="00D878AA">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7646"/>
      </w:tblGrid>
      <w:tr w:rsidR="00D878AA" w:rsidRPr="00E61FFC" w14:paraId="725E1A87" w14:textId="77777777" w:rsidTr="002921D4">
        <w:tc>
          <w:tcPr>
            <w:tcW w:w="547" w:type="pct"/>
          </w:tcPr>
          <w:p w14:paraId="01E45DB9" w14:textId="77777777" w:rsidR="00D878AA" w:rsidRPr="00E61FFC" w:rsidRDefault="00D878AA" w:rsidP="002921D4">
            <w:pPr>
              <w:jc w:val="both"/>
              <w:rPr>
                <w:rFonts w:eastAsia="Calibri"/>
              </w:rPr>
            </w:pPr>
            <w:r w:rsidRPr="00E61FFC">
              <w:rPr>
                <w:rFonts w:eastAsia="Calibri"/>
              </w:rPr>
              <w:t>Name:</w:t>
            </w:r>
          </w:p>
        </w:tc>
        <w:tc>
          <w:tcPr>
            <w:tcW w:w="4453" w:type="pct"/>
            <w:gridSpan w:val="3"/>
          </w:tcPr>
          <w:p w14:paraId="30EC3FF3" w14:textId="77777777" w:rsidR="00D878AA" w:rsidRPr="00E61FFC" w:rsidRDefault="00D878AA" w:rsidP="002921D4">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D878AA" w:rsidRPr="00E61FFC" w14:paraId="5AACA96D" w14:textId="77777777" w:rsidTr="002921D4">
        <w:tc>
          <w:tcPr>
            <w:tcW w:w="693" w:type="pct"/>
            <w:gridSpan w:val="2"/>
          </w:tcPr>
          <w:p w14:paraId="1F2CA84D" w14:textId="77777777" w:rsidR="00D878AA" w:rsidRPr="00E61FFC" w:rsidRDefault="00D878AA" w:rsidP="002921D4">
            <w:pPr>
              <w:jc w:val="both"/>
              <w:rPr>
                <w:rFonts w:eastAsia="Calibri"/>
              </w:rPr>
            </w:pPr>
            <w:r w:rsidRPr="00E61FFC">
              <w:rPr>
                <w:rFonts w:eastAsia="Calibri"/>
              </w:rPr>
              <w:t>Telephone:</w:t>
            </w:r>
          </w:p>
        </w:tc>
        <w:tc>
          <w:tcPr>
            <w:tcW w:w="4307" w:type="pct"/>
            <w:gridSpan w:val="2"/>
          </w:tcPr>
          <w:p w14:paraId="0F41642C" w14:textId="77777777" w:rsidR="00D878AA" w:rsidRPr="00E61FFC" w:rsidRDefault="00D878AA" w:rsidP="002921D4">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D878AA" w:rsidRPr="00E61FFC" w14:paraId="250833E0" w14:textId="77777777" w:rsidTr="002921D4">
        <w:tc>
          <w:tcPr>
            <w:tcW w:w="911" w:type="pct"/>
            <w:gridSpan w:val="3"/>
          </w:tcPr>
          <w:p w14:paraId="2CEC9257" w14:textId="77777777" w:rsidR="00D878AA" w:rsidRPr="00E61FFC" w:rsidRDefault="00D878AA" w:rsidP="002921D4">
            <w:pPr>
              <w:jc w:val="both"/>
              <w:rPr>
                <w:rFonts w:eastAsia="Calibri"/>
              </w:rPr>
            </w:pPr>
            <w:r w:rsidRPr="00E61FFC">
              <w:rPr>
                <w:rFonts w:eastAsia="Calibri"/>
              </w:rPr>
              <w:t>Email Address:</w:t>
            </w:r>
          </w:p>
        </w:tc>
        <w:tc>
          <w:tcPr>
            <w:tcW w:w="4089" w:type="pct"/>
          </w:tcPr>
          <w:p w14:paraId="0AB6E1FC" w14:textId="77777777" w:rsidR="00D878AA" w:rsidRPr="00E61FFC" w:rsidRDefault="00D878AA" w:rsidP="002921D4">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46BADC1C" w14:textId="77777777" w:rsidR="00D878AA" w:rsidRPr="00E61FFC" w:rsidRDefault="00D878AA" w:rsidP="00D878AA">
      <w:pPr>
        <w:jc w:val="both"/>
        <w:rPr>
          <w:rFonts w:eastAsia="Calibri"/>
          <w:u w:val="single"/>
        </w:rPr>
      </w:pPr>
      <w:r w:rsidRPr="00E61FFC">
        <w:rPr>
          <w:rFonts w:eastAsia="Calibri"/>
        </w:rPr>
        <w:t xml:space="preserve">If former contact(s) is/are no longer with the Market </w:t>
      </w:r>
      <w:proofErr w:type="gramStart"/>
      <w:r w:rsidRPr="00E61FFC">
        <w:rPr>
          <w:rFonts w:eastAsia="Calibri"/>
        </w:rPr>
        <w:t>Participant</w:t>
      </w:r>
      <w:proofErr w:type="gramEnd"/>
      <w:r w:rsidRPr="00E61FFC">
        <w:rPr>
          <w:rFonts w:eastAsia="Calibri"/>
        </w:rPr>
        <w:t xml:space="preserve">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099AFFCF" w14:textId="77777777" w:rsidR="00D878AA" w:rsidRPr="00E61FFC" w:rsidRDefault="00D878AA" w:rsidP="00D878AA">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7646"/>
      </w:tblGrid>
      <w:tr w:rsidR="00D878AA" w:rsidRPr="00E61FFC" w14:paraId="7D7000BE" w14:textId="77777777" w:rsidTr="002921D4">
        <w:tc>
          <w:tcPr>
            <w:tcW w:w="547" w:type="pct"/>
          </w:tcPr>
          <w:p w14:paraId="1A544F50" w14:textId="77777777" w:rsidR="00D878AA" w:rsidRPr="00E61FFC" w:rsidRDefault="00D878AA" w:rsidP="002921D4">
            <w:pPr>
              <w:jc w:val="both"/>
              <w:rPr>
                <w:rFonts w:eastAsia="Calibri"/>
              </w:rPr>
            </w:pPr>
            <w:r w:rsidRPr="00E61FFC">
              <w:rPr>
                <w:rFonts w:eastAsia="Calibri"/>
              </w:rPr>
              <w:t>Name:</w:t>
            </w:r>
          </w:p>
        </w:tc>
        <w:tc>
          <w:tcPr>
            <w:tcW w:w="4453" w:type="pct"/>
            <w:gridSpan w:val="3"/>
          </w:tcPr>
          <w:p w14:paraId="2F7382DC" w14:textId="77777777" w:rsidR="00D878AA" w:rsidRPr="00E61FFC" w:rsidRDefault="00D878AA" w:rsidP="002921D4">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D878AA" w:rsidRPr="00E61FFC" w14:paraId="4377A079" w14:textId="77777777" w:rsidTr="002921D4">
        <w:tc>
          <w:tcPr>
            <w:tcW w:w="693" w:type="pct"/>
            <w:gridSpan w:val="2"/>
          </w:tcPr>
          <w:p w14:paraId="4CD97C86" w14:textId="77777777" w:rsidR="00D878AA" w:rsidRPr="00E61FFC" w:rsidRDefault="00D878AA" w:rsidP="002921D4">
            <w:pPr>
              <w:jc w:val="both"/>
              <w:rPr>
                <w:rFonts w:eastAsia="Calibri"/>
              </w:rPr>
            </w:pPr>
            <w:r w:rsidRPr="00E61FFC">
              <w:rPr>
                <w:rFonts w:eastAsia="Calibri"/>
              </w:rPr>
              <w:t>Telephone:</w:t>
            </w:r>
          </w:p>
        </w:tc>
        <w:tc>
          <w:tcPr>
            <w:tcW w:w="4307" w:type="pct"/>
            <w:gridSpan w:val="2"/>
          </w:tcPr>
          <w:p w14:paraId="4E8AF220" w14:textId="77777777" w:rsidR="00D878AA" w:rsidRPr="00E61FFC" w:rsidRDefault="00D878AA" w:rsidP="002921D4">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D878AA" w:rsidRPr="00E61FFC" w14:paraId="4F581EF4" w14:textId="77777777" w:rsidTr="002921D4">
        <w:tc>
          <w:tcPr>
            <w:tcW w:w="911" w:type="pct"/>
            <w:gridSpan w:val="3"/>
          </w:tcPr>
          <w:p w14:paraId="5F541C8B" w14:textId="77777777" w:rsidR="00D878AA" w:rsidRPr="00E61FFC" w:rsidRDefault="00D878AA" w:rsidP="002921D4">
            <w:pPr>
              <w:jc w:val="both"/>
              <w:rPr>
                <w:rFonts w:eastAsia="Calibri"/>
              </w:rPr>
            </w:pPr>
            <w:r w:rsidRPr="00E61FFC">
              <w:rPr>
                <w:rFonts w:eastAsia="Calibri"/>
              </w:rPr>
              <w:t>Email Address:</w:t>
            </w:r>
          </w:p>
        </w:tc>
        <w:tc>
          <w:tcPr>
            <w:tcW w:w="4089" w:type="pct"/>
          </w:tcPr>
          <w:p w14:paraId="38D7F17D" w14:textId="77777777" w:rsidR="00D878AA" w:rsidRPr="00E61FFC" w:rsidRDefault="00D878AA" w:rsidP="002921D4">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02A8489E" w14:textId="77777777" w:rsidR="00D878AA" w:rsidRPr="00E61FFC" w:rsidRDefault="00D878AA" w:rsidP="00D878AA">
      <w:pPr>
        <w:jc w:val="both"/>
        <w:rPr>
          <w:rFonts w:eastAsia="Calibri"/>
          <w:u w:val="single"/>
        </w:rPr>
      </w:pPr>
      <w:r w:rsidRPr="00E61FFC">
        <w:rPr>
          <w:rFonts w:eastAsia="Calibri"/>
        </w:rPr>
        <w:t xml:space="preserve">If former contact(s) is/are no longer with the Market </w:t>
      </w:r>
      <w:proofErr w:type="gramStart"/>
      <w:r w:rsidRPr="00E61FFC">
        <w:rPr>
          <w:rFonts w:eastAsia="Calibri"/>
        </w:rPr>
        <w:t>Participant</w:t>
      </w:r>
      <w:proofErr w:type="gramEnd"/>
      <w:r w:rsidRPr="00E61FFC">
        <w:rPr>
          <w:rFonts w:eastAsia="Calibri"/>
        </w:rPr>
        <w:t xml:space="preserve">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0CF67DF0" w14:textId="77777777" w:rsidR="00D878AA" w:rsidRDefault="00D878AA" w:rsidP="00D878AA">
      <w:pPr>
        <w:spacing w:before="240" w:after="240"/>
        <w:jc w:val="both"/>
        <w:rPr>
          <w:b/>
          <w:lang w:eastAsia="x-none"/>
        </w:rPr>
      </w:pPr>
    </w:p>
    <w:p w14:paraId="674A1DEE" w14:textId="77777777" w:rsidR="00D878AA" w:rsidRPr="00E61FFC" w:rsidRDefault="00D878AA" w:rsidP="00D878AA">
      <w:pPr>
        <w:spacing w:before="240"/>
        <w:jc w:val="both"/>
        <w:outlineLvl w:val="0"/>
        <w:rPr>
          <w:rFonts w:eastAsia="Calibri"/>
        </w:rPr>
      </w:pPr>
      <w:r>
        <w:rPr>
          <w:rFonts w:eastAsia="Calibri"/>
          <w:b/>
        </w:rPr>
        <w:t>2</w:t>
      </w:r>
      <w:r w:rsidRPr="00E61FFC">
        <w:rPr>
          <w:rFonts w:eastAsia="Calibri"/>
          <w:b/>
        </w:rPr>
        <w:t>. Legal Address Change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D878AA" w:rsidRPr="00E61FFC" w14:paraId="247946A9" w14:textId="77777777" w:rsidTr="002921D4">
        <w:tc>
          <w:tcPr>
            <w:tcW w:w="5000" w:type="pct"/>
          </w:tcPr>
          <w:p w14:paraId="216B17B5" w14:textId="77777777" w:rsidR="00D878AA" w:rsidRPr="00E61FFC" w:rsidRDefault="00D878AA" w:rsidP="002921D4">
            <w:pPr>
              <w:jc w:val="both"/>
              <w:rPr>
                <w:rFonts w:eastAsia="Calibri"/>
              </w:rPr>
            </w:pPr>
            <w:r w:rsidRPr="00E61FFC">
              <w:rPr>
                <w:rFonts w:eastAsia="Calibri"/>
              </w:rPr>
              <w:t xml:space="preserve">Address: </w:t>
            </w:r>
            <w:r w:rsidRPr="00E61FFC">
              <w:rPr>
                <w:rFonts w:eastAsia="Calibri"/>
              </w:rPr>
              <w:fldChar w:fldCharType="begin">
                <w:ffData>
                  <w:name w:val="Text9"/>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D878AA" w:rsidRPr="00E61FFC" w14:paraId="02CB408F" w14:textId="77777777" w:rsidTr="002921D4">
        <w:tc>
          <w:tcPr>
            <w:tcW w:w="5000" w:type="pct"/>
          </w:tcPr>
          <w:p w14:paraId="5B9874F2" w14:textId="77777777" w:rsidR="00D878AA" w:rsidRPr="00E61FFC" w:rsidRDefault="00D878AA" w:rsidP="002921D4">
            <w:pPr>
              <w:jc w:val="both"/>
              <w:rPr>
                <w:rFonts w:eastAsia="Calibri"/>
              </w:rPr>
            </w:pPr>
            <w:r w:rsidRPr="00E61FFC">
              <w:rPr>
                <w:rFonts w:eastAsia="Calibri"/>
              </w:rPr>
              <w:t xml:space="preserve">City, State, Zip: </w:t>
            </w:r>
            <w:r w:rsidRPr="00E61FFC">
              <w:rPr>
                <w:rFonts w:eastAsia="Calibri"/>
              </w:rPr>
              <w:fldChar w:fldCharType="begin">
                <w:ffData>
                  <w:name w:val="Text9"/>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4A785CDB" w14:textId="77777777" w:rsidR="00D878AA" w:rsidRDefault="00D878AA" w:rsidP="00D878AA">
      <w:pPr>
        <w:rPr>
          <w:b/>
          <w:bCs/>
        </w:rPr>
      </w:pPr>
    </w:p>
    <w:p w14:paraId="0001E954" w14:textId="77777777" w:rsidR="00F02AAE" w:rsidRPr="00F02AAE" w:rsidRDefault="00F02AAE" w:rsidP="00F02AAE">
      <w:pPr>
        <w:rPr>
          <w:b/>
          <w:bCs/>
        </w:rPr>
      </w:pPr>
    </w:p>
    <w:p w14:paraId="6460F4C2" w14:textId="26C711D0" w:rsidR="00F02AAE" w:rsidRPr="00F02AAE" w:rsidRDefault="00F02AAE" w:rsidP="00F02AAE">
      <w:pPr>
        <w:rPr>
          <w:b/>
          <w:bCs/>
        </w:rPr>
      </w:pPr>
      <w:r w:rsidRPr="00F02AAE">
        <w:rPr>
          <w:b/>
          <w:bCs/>
        </w:rPr>
        <w:t xml:space="preserve">3. Cancelation of User Security Administrator (USA) and </w:t>
      </w:r>
      <w:del w:id="377" w:author="ERCOT" w:date="2025-10-28T14:02:00Z" w16du:dateUtc="2025-10-28T19:02:00Z">
        <w:r w:rsidRPr="00F02AAE" w:rsidDel="00D878AA">
          <w:rPr>
            <w:b/>
            <w:bCs/>
          </w:rPr>
          <w:delText>Digital Certificate</w:delText>
        </w:r>
      </w:del>
      <w:ins w:id="378" w:author="ERCOT" w:date="2025-10-28T14:02:00Z" w16du:dateUtc="2025-10-28T19:02:00Z">
        <w:r w:rsidR="00D878AA">
          <w:rPr>
            <w:b/>
            <w:bCs/>
          </w:rPr>
          <w:t>Access to the MIS</w:t>
        </w:r>
      </w:ins>
      <w:r w:rsidRPr="00F02AAE">
        <w:rPr>
          <w:b/>
          <w:bCs/>
        </w:rPr>
        <w:t xml:space="preserve"> Opt-Out</w:t>
      </w:r>
    </w:p>
    <w:p w14:paraId="54C3A155" w14:textId="2F9793FB" w:rsidR="00F02AAE" w:rsidRDefault="00F02AAE" w:rsidP="00F80DEF">
      <w:pPr>
        <w:jc w:val="both"/>
        <w:rPr>
          <w:lang w:eastAsia="x-none"/>
        </w:rPr>
      </w:pPr>
      <w:r w:rsidRPr="00F02AAE">
        <w:rPr>
          <w:lang w:val="x-none" w:eastAsia="x-none"/>
        </w:rPr>
        <w:fldChar w:fldCharType="begin">
          <w:ffData>
            <w:name w:val="Check21"/>
            <w:enabled/>
            <w:calcOnExit w:val="0"/>
            <w:checkBox>
              <w:sizeAuto/>
              <w:default w:val="0"/>
            </w:checkBox>
          </w:ffData>
        </w:fldChar>
      </w:r>
      <w:r w:rsidRPr="00F02AAE">
        <w:rPr>
          <w:lang w:val="x-none" w:eastAsia="x-none"/>
        </w:rPr>
        <w:instrText xml:space="preserve"> FORMCHECKBOX </w:instrText>
      </w:r>
      <w:r w:rsidRPr="00F02AAE">
        <w:rPr>
          <w:lang w:val="x-none" w:eastAsia="x-none"/>
        </w:rPr>
      </w:r>
      <w:r w:rsidRPr="00F02AAE">
        <w:rPr>
          <w:lang w:val="x-none" w:eastAsia="x-none"/>
        </w:rPr>
        <w:fldChar w:fldCharType="separate"/>
      </w:r>
      <w:r w:rsidRPr="00F02AAE">
        <w:rPr>
          <w:lang w:val="x-none" w:eastAsia="x-none"/>
        </w:rPr>
        <w:fldChar w:fldCharType="end"/>
      </w:r>
      <w:r w:rsidRPr="00F02AAE">
        <w:rPr>
          <w:lang w:eastAsia="x-none"/>
        </w:rPr>
        <w:t xml:space="preserve"> By checking this box, Market Participant elects to:  (i) cancel its USA and </w:t>
      </w:r>
      <w:del w:id="379" w:author="ERCOT" w:date="2025-10-28T14:02:00Z" w16du:dateUtc="2025-10-28T19:02:00Z">
        <w:r w:rsidRPr="00F02AAE" w:rsidDel="00D878AA">
          <w:rPr>
            <w:lang w:eastAsia="x-none"/>
          </w:rPr>
          <w:delText>Digital Certificate</w:delText>
        </w:r>
      </w:del>
      <w:ins w:id="380" w:author="ERCOT" w:date="2025-10-28T14:02:00Z" w16du:dateUtc="2025-10-28T19:02:00Z">
        <w:r w:rsidR="00D878AA">
          <w:rPr>
            <w:lang w:eastAsia="x-none"/>
          </w:rPr>
          <w:t>Access to the MIS</w:t>
        </w:r>
      </w:ins>
      <w:r w:rsidRPr="00F02AAE">
        <w:rPr>
          <w:lang w:eastAsia="x-none"/>
        </w:rPr>
        <w:t xml:space="preserve"> Opt-Out; (ii) designate a USA and optionally a Backup USA, listed in Section 1, Contact type(s), of this NCI form; and (iii) receive </w:t>
      </w:r>
      <w:del w:id="381" w:author="ERCOT" w:date="2025-10-28T14:03:00Z" w16du:dateUtc="2025-10-28T19:03:00Z">
        <w:r w:rsidRPr="00F02AAE" w:rsidDel="00D878AA">
          <w:rPr>
            <w:lang w:eastAsia="x-none"/>
          </w:rPr>
          <w:delText>Digital Certificates</w:delText>
        </w:r>
      </w:del>
      <w:ins w:id="382" w:author="ERCOT" w:date="2025-10-28T14:03:00Z" w16du:dateUtc="2025-10-28T19:03:00Z">
        <w:r w:rsidR="00D878AA">
          <w:rPr>
            <w:lang w:eastAsia="x-none"/>
          </w:rPr>
          <w:t>MIS access</w:t>
        </w:r>
      </w:ins>
      <w:r w:rsidRPr="00F02AAE">
        <w:rPr>
          <w:lang w:eastAsia="x-none"/>
        </w:rPr>
        <w:t xml:space="preserve"> as required by Section 16.12, </w:t>
      </w:r>
      <w:r w:rsidRPr="00F02AAE">
        <w:t xml:space="preserve">User Security Administrator and </w:t>
      </w:r>
      <w:del w:id="383" w:author="ERCOT" w:date="2025-10-28T14:03:00Z" w16du:dateUtc="2025-10-28T19:03:00Z">
        <w:r w:rsidRPr="00F02AAE" w:rsidDel="00D878AA">
          <w:delText>Digital Certificates</w:delText>
        </w:r>
      </w:del>
      <w:ins w:id="384" w:author="ERCOT" w:date="2025-10-28T14:03:00Z" w16du:dateUtc="2025-10-28T19:03:00Z">
        <w:r w:rsidR="00D878AA">
          <w:t>Access to the MIS</w:t>
        </w:r>
      </w:ins>
      <w:r w:rsidRPr="00F02AAE">
        <w:rPr>
          <w:lang w:eastAsia="x-none"/>
        </w:rPr>
        <w:t xml:space="preserve">.  </w:t>
      </w:r>
      <w:r w:rsidRPr="00F02AAE">
        <w:rPr>
          <w:lang w:eastAsia="x-none"/>
        </w:rPr>
        <w:lastRenderedPageBreak/>
        <w:t xml:space="preserve">Market Participant understands that designation of a USA and Backup USA, and issuance of </w:t>
      </w:r>
      <w:del w:id="385" w:author="ERCOT" w:date="2025-10-28T14:03:00Z" w16du:dateUtc="2025-10-28T19:03:00Z">
        <w:r w:rsidRPr="00F02AAE" w:rsidDel="00D878AA">
          <w:rPr>
            <w:lang w:eastAsia="x-none"/>
          </w:rPr>
          <w:delText>Digital Certificates</w:delText>
        </w:r>
      </w:del>
      <w:ins w:id="386" w:author="ERCOT" w:date="2025-10-28T14:03:00Z" w16du:dateUtc="2025-10-28T19:03:00Z">
        <w:r w:rsidR="00D878AA">
          <w:rPr>
            <w:lang w:eastAsia="x-none"/>
          </w:rPr>
          <w:t>MIS access</w:t>
        </w:r>
      </w:ins>
      <w:r w:rsidRPr="00F02AAE">
        <w:rPr>
          <w:lang w:eastAsia="x-none"/>
        </w:rPr>
        <w:t>, is subject to the requirements in Section 16.12.</w:t>
      </w:r>
    </w:p>
    <w:p w14:paraId="075E5A6A" w14:textId="77777777" w:rsidR="00831385" w:rsidRDefault="00831385" w:rsidP="00F80DEF">
      <w:pPr>
        <w:jc w:val="both"/>
        <w:rPr>
          <w:lang w:eastAsia="x-none"/>
        </w:rPr>
      </w:pPr>
    </w:p>
    <w:p w14:paraId="4B25159D" w14:textId="77777777" w:rsidR="00831385" w:rsidRDefault="00831385" w:rsidP="00F80DEF">
      <w:pPr>
        <w:jc w:val="both"/>
        <w:rPr>
          <w:lang w:eastAsia="x-none"/>
        </w:rPr>
      </w:pPr>
    </w:p>
    <w:p w14:paraId="6A4C3426" w14:textId="77777777" w:rsidR="00831385" w:rsidRDefault="00831385" w:rsidP="00F80DEF">
      <w:pPr>
        <w:jc w:val="both"/>
        <w:rPr>
          <w:lang w:eastAsia="x-none"/>
        </w:rPr>
      </w:pPr>
    </w:p>
    <w:p w14:paraId="365817A1" w14:textId="77777777" w:rsidR="00831385" w:rsidRDefault="00831385" w:rsidP="00F80DEF">
      <w:pPr>
        <w:jc w:val="both"/>
        <w:rPr>
          <w:lang w:eastAsia="x-none"/>
        </w:rPr>
      </w:pPr>
    </w:p>
    <w:p w14:paraId="52DD3CC5" w14:textId="77777777" w:rsidR="00831385" w:rsidRDefault="00831385" w:rsidP="00F80DEF">
      <w:pPr>
        <w:jc w:val="both"/>
        <w:rPr>
          <w:lang w:eastAsia="x-none"/>
        </w:rPr>
      </w:pPr>
    </w:p>
    <w:p w14:paraId="70835972" w14:textId="77777777" w:rsidR="00831385" w:rsidRDefault="00831385" w:rsidP="00F80DEF">
      <w:pPr>
        <w:jc w:val="both"/>
        <w:rPr>
          <w:lang w:eastAsia="x-none"/>
        </w:rPr>
      </w:pPr>
    </w:p>
    <w:p w14:paraId="20C15B45" w14:textId="77777777" w:rsidR="00831385" w:rsidRDefault="00831385" w:rsidP="00F80DEF">
      <w:pPr>
        <w:jc w:val="both"/>
        <w:rPr>
          <w:lang w:eastAsia="x-none"/>
        </w:rPr>
      </w:pPr>
    </w:p>
    <w:p w14:paraId="3FFDC17D" w14:textId="77777777" w:rsidR="00831385" w:rsidRDefault="00831385" w:rsidP="00F80DEF">
      <w:pPr>
        <w:jc w:val="both"/>
        <w:rPr>
          <w:lang w:eastAsia="x-none"/>
        </w:rPr>
      </w:pPr>
    </w:p>
    <w:p w14:paraId="3ADA0DC0" w14:textId="77777777" w:rsidR="00831385" w:rsidRDefault="00831385" w:rsidP="00F80DEF">
      <w:pPr>
        <w:jc w:val="both"/>
        <w:rPr>
          <w:lang w:eastAsia="x-none"/>
        </w:rPr>
      </w:pPr>
    </w:p>
    <w:p w14:paraId="08E33EF7" w14:textId="77777777" w:rsidR="00831385" w:rsidRDefault="00831385" w:rsidP="00F80DEF">
      <w:pPr>
        <w:jc w:val="both"/>
        <w:rPr>
          <w:lang w:eastAsia="x-none"/>
        </w:rPr>
      </w:pPr>
    </w:p>
    <w:p w14:paraId="5E466E83" w14:textId="77777777" w:rsidR="00831385" w:rsidRDefault="00831385" w:rsidP="00F80DEF">
      <w:pPr>
        <w:jc w:val="both"/>
        <w:rPr>
          <w:lang w:eastAsia="x-none"/>
        </w:rPr>
      </w:pPr>
    </w:p>
    <w:p w14:paraId="5F779194" w14:textId="77777777" w:rsidR="00831385" w:rsidRDefault="00831385" w:rsidP="00F80DEF">
      <w:pPr>
        <w:jc w:val="both"/>
        <w:rPr>
          <w:lang w:eastAsia="x-none"/>
        </w:rPr>
      </w:pPr>
    </w:p>
    <w:p w14:paraId="168750F2" w14:textId="77777777" w:rsidR="00831385" w:rsidRDefault="00831385" w:rsidP="00F80DEF">
      <w:pPr>
        <w:jc w:val="both"/>
        <w:rPr>
          <w:lang w:eastAsia="x-none"/>
        </w:rPr>
      </w:pPr>
    </w:p>
    <w:p w14:paraId="080E0B4C" w14:textId="77777777" w:rsidR="00831385" w:rsidRDefault="00831385" w:rsidP="00F80DEF">
      <w:pPr>
        <w:jc w:val="both"/>
        <w:rPr>
          <w:lang w:eastAsia="x-none"/>
        </w:rPr>
      </w:pPr>
    </w:p>
    <w:p w14:paraId="6A15B60B" w14:textId="77777777" w:rsidR="00831385" w:rsidRDefault="00831385" w:rsidP="00F80DEF">
      <w:pPr>
        <w:jc w:val="both"/>
        <w:rPr>
          <w:lang w:eastAsia="x-none"/>
        </w:rPr>
      </w:pPr>
    </w:p>
    <w:p w14:paraId="37E4F0AB" w14:textId="77777777" w:rsidR="00831385" w:rsidRDefault="00831385" w:rsidP="00F80DEF">
      <w:pPr>
        <w:jc w:val="both"/>
        <w:rPr>
          <w:lang w:eastAsia="x-none"/>
        </w:rPr>
      </w:pPr>
    </w:p>
    <w:p w14:paraId="22633E76" w14:textId="77777777" w:rsidR="00831385" w:rsidRDefault="00831385" w:rsidP="00F80DEF">
      <w:pPr>
        <w:jc w:val="both"/>
        <w:rPr>
          <w:lang w:eastAsia="x-none"/>
        </w:rPr>
      </w:pPr>
    </w:p>
    <w:p w14:paraId="7FA8FAE5" w14:textId="77777777" w:rsidR="00831385" w:rsidRDefault="00831385" w:rsidP="00F80DEF">
      <w:pPr>
        <w:jc w:val="both"/>
        <w:rPr>
          <w:lang w:eastAsia="x-none"/>
        </w:rPr>
      </w:pPr>
    </w:p>
    <w:p w14:paraId="02153C83" w14:textId="77777777" w:rsidR="00831385" w:rsidRDefault="00831385" w:rsidP="00F80DEF">
      <w:pPr>
        <w:jc w:val="both"/>
        <w:rPr>
          <w:lang w:eastAsia="x-none"/>
        </w:rPr>
      </w:pPr>
    </w:p>
    <w:p w14:paraId="5866E3B3" w14:textId="77777777" w:rsidR="00831385" w:rsidRDefault="00831385" w:rsidP="00F80DEF">
      <w:pPr>
        <w:jc w:val="both"/>
        <w:rPr>
          <w:lang w:eastAsia="x-none"/>
        </w:rPr>
      </w:pPr>
    </w:p>
    <w:p w14:paraId="198F5984" w14:textId="77777777" w:rsidR="00831385" w:rsidRDefault="00831385" w:rsidP="00F80DEF">
      <w:pPr>
        <w:jc w:val="both"/>
        <w:rPr>
          <w:lang w:eastAsia="x-none"/>
        </w:rPr>
      </w:pPr>
    </w:p>
    <w:p w14:paraId="166AD241" w14:textId="77777777" w:rsidR="00831385" w:rsidRDefault="00831385" w:rsidP="00F80DEF">
      <w:pPr>
        <w:jc w:val="both"/>
        <w:rPr>
          <w:lang w:eastAsia="x-none"/>
        </w:rPr>
      </w:pPr>
    </w:p>
    <w:p w14:paraId="6EF9CF97" w14:textId="77777777" w:rsidR="00831385" w:rsidRDefault="00831385" w:rsidP="00F80DEF">
      <w:pPr>
        <w:jc w:val="both"/>
        <w:rPr>
          <w:lang w:eastAsia="x-none"/>
        </w:rPr>
      </w:pPr>
    </w:p>
    <w:p w14:paraId="3F4DB2AF" w14:textId="77777777" w:rsidR="00831385" w:rsidRDefault="00831385" w:rsidP="00F80DEF">
      <w:pPr>
        <w:jc w:val="both"/>
        <w:rPr>
          <w:lang w:eastAsia="x-none"/>
        </w:rPr>
      </w:pPr>
    </w:p>
    <w:p w14:paraId="219A1F05" w14:textId="77777777" w:rsidR="00831385" w:rsidRDefault="00831385" w:rsidP="00F80DEF">
      <w:pPr>
        <w:jc w:val="both"/>
        <w:rPr>
          <w:lang w:eastAsia="x-none"/>
        </w:rPr>
      </w:pPr>
    </w:p>
    <w:p w14:paraId="3C08D4DD" w14:textId="77777777" w:rsidR="00831385" w:rsidRDefault="00831385" w:rsidP="00F80DEF">
      <w:pPr>
        <w:jc w:val="both"/>
        <w:rPr>
          <w:lang w:eastAsia="x-none"/>
        </w:rPr>
      </w:pPr>
    </w:p>
    <w:p w14:paraId="2112A8C8" w14:textId="77777777" w:rsidR="00831385" w:rsidRDefault="00831385" w:rsidP="00F80DEF">
      <w:pPr>
        <w:jc w:val="both"/>
        <w:rPr>
          <w:lang w:eastAsia="x-none"/>
        </w:rPr>
      </w:pPr>
    </w:p>
    <w:p w14:paraId="67FE6909" w14:textId="77777777" w:rsidR="00831385" w:rsidRDefault="00831385" w:rsidP="00F80DEF">
      <w:pPr>
        <w:jc w:val="both"/>
        <w:rPr>
          <w:lang w:eastAsia="x-none"/>
        </w:rPr>
      </w:pPr>
    </w:p>
    <w:p w14:paraId="5D97EA41" w14:textId="77777777" w:rsidR="00831385" w:rsidRDefault="00831385" w:rsidP="00F80DEF">
      <w:pPr>
        <w:jc w:val="both"/>
        <w:rPr>
          <w:lang w:eastAsia="x-none"/>
        </w:rPr>
      </w:pPr>
    </w:p>
    <w:p w14:paraId="08F36FBA" w14:textId="77777777" w:rsidR="00831385" w:rsidRDefault="00831385" w:rsidP="00F80DEF">
      <w:pPr>
        <w:jc w:val="both"/>
        <w:rPr>
          <w:lang w:eastAsia="x-none"/>
        </w:rPr>
      </w:pPr>
    </w:p>
    <w:p w14:paraId="108DA235" w14:textId="77777777" w:rsidR="00831385" w:rsidRDefault="00831385" w:rsidP="00F80DEF">
      <w:pPr>
        <w:jc w:val="both"/>
        <w:rPr>
          <w:lang w:eastAsia="x-none"/>
        </w:rPr>
      </w:pPr>
    </w:p>
    <w:p w14:paraId="6ED1A8FC" w14:textId="77777777" w:rsidR="00831385" w:rsidRDefault="00831385" w:rsidP="00F80DEF">
      <w:pPr>
        <w:jc w:val="both"/>
        <w:rPr>
          <w:lang w:eastAsia="x-none"/>
        </w:rPr>
      </w:pPr>
    </w:p>
    <w:p w14:paraId="25FB3B7C" w14:textId="77777777" w:rsidR="00831385" w:rsidRDefault="00831385" w:rsidP="00F80DEF">
      <w:pPr>
        <w:jc w:val="both"/>
        <w:rPr>
          <w:lang w:eastAsia="x-none"/>
        </w:rPr>
      </w:pPr>
    </w:p>
    <w:p w14:paraId="7122E61E" w14:textId="77777777" w:rsidR="00831385" w:rsidRDefault="00831385" w:rsidP="00F80DEF">
      <w:pPr>
        <w:jc w:val="both"/>
        <w:rPr>
          <w:lang w:eastAsia="x-none"/>
        </w:rPr>
      </w:pPr>
    </w:p>
    <w:p w14:paraId="3A43FE29" w14:textId="77777777" w:rsidR="00831385" w:rsidRDefault="00831385" w:rsidP="00F80DEF">
      <w:pPr>
        <w:jc w:val="both"/>
        <w:rPr>
          <w:lang w:eastAsia="x-none"/>
        </w:rPr>
      </w:pPr>
    </w:p>
    <w:p w14:paraId="355B611A" w14:textId="77777777" w:rsidR="00831385" w:rsidRDefault="00831385" w:rsidP="00F80DEF">
      <w:pPr>
        <w:jc w:val="both"/>
        <w:rPr>
          <w:lang w:eastAsia="x-none"/>
        </w:rPr>
      </w:pPr>
    </w:p>
    <w:p w14:paraId="2456CB8D" w14:textId="77777777" w:rsidR="00831385" w:rsidRDefault="00831385" w:rsidP="00F80DEF">
      <w:pPr>
        <w:jc w:val="both"/>
        <w:rPr>
          <w:lang w:eastAsia="x-none"/>
        </w:rPr>
      </w:pPr>
    </w:p>
    <w:p w14:paraId="0F131300" w14:textId="77777777" w:rsidR="00831385" w:rsidRDefault="00831385" w:rsidP="00F80DEF">
      <w:pPr>
        <w:jc w:val="both"/>
        <w:rPr>
          <w:lang w:eastAsia="x-none"/>
        </w:rPr>
      </w:pPr>
    </w:p>
    <w:p w14:paraId="6C03CCD2" w14:textId="77777777" w:rsidR="00831385" w:rsidRDefault="00831385" w:rsidP="00F80DEF">
      <w:pPr>
        <w:jc w:val="both"/>
        <w:rPr>
          <w:lang w:eastAsia="x-none"/>
        </w:rPr>
      </w:pPr>
    </w:p>
    <w:p w14:paraId="654110FF" w14:textId="77777777" w:rsidR="00831385" w:rsidRDefault="00831385" w:rsidP="00F80DEF">
      <w:pPr>
        <w:jc w:val="both"/>
        <w:rPr>
          <w:lang w:eastAsia="x-none"/>
        </w:rPr>
      </w:pPr>
    </w:p>
    <w:p w14:paraId="0EF66030" w14:textId="77777777" w:rsidR="00831385" w:rsidRDefault="00831385" w:rsidP="00F80DEF">
      <w:pPr>
        <w:jc w:val="both"/>
        <w:rPr>
          <w:lang w:eastAsia="x-none"/>
        </w:rPr>
      </w:pPr>
    </w:p>
    <w:p w14:paraId="2967F89F" w14:textId="77777777" w:rsidR="00831385" w:rsidRDefault="00831385" w:rsidP="00F80DEF">
      <w:pPr>
        <w:jc w:val="both"/>
        <w:rPr>
          <w:lang w:eastAsia="x-none"/>
        </w:rPr>
      </w:pPr>
    </w:p>
    <w:p w14:paraId="33913121" w14:textId="77777777" w:rsidR="00831385" w:rsidRDefault="00831385" w:rsidP="00F80DEF">
      <w:pPr>
        <w:jc w:val="both"/>
        <w:rPr>
          <w:lang w:eastAsia="x-none"/>
        </w:rPr>
      </w:pPr>
    </w:p>
    <w:p w14:paraId="52002E0A" w14:textId="77777777" w:rsidR="00831385" w:rsidRDefault="00831385" w:rsidP="00F80DEF">
      <w:pPr>
        <w:jc w:val="both"/>
        <w:rPr>
          <w:lang w:eastAsia="x-none"/>
        </w:rPr>
      </w:pPr>
    </w:p>
    <w:p w14:paraId="693D68C1" w14:textId="77777777" w:rsidR="00831385" w:rsidRDefault="00831385" w:rsidP="00F80DEF">
      <w:pPr>
        <w:jc w:val="both"/>
        <w:rPr>
          <w:lang w:eastAsia="x-none"/>
        </w:rPr>
      </w:pPr>
    </w:p>
    <w:p w14:paraId="3C9D4FAC" w14:textId="77777777" w:rsidR="00831385" w:rsidRDefault="00831385" w:rsidP="00F80DEF">
      <w:pPr>
        <w:jc w:val="both"/>
        <w:rPr>
          <w:lang w:eastAsia="x-none"/>
        </w:rPr>
      </w:pPr>
    </w:p>
    <w:p w14:paraId="618ED39D" w14:textId="77777777" w:rsidR="00831385" w:rsidRDefault="00831385" w:rsidP="00F80DEF">
      <w:pPr>
        <w:jc w:val="both"/>
        <w:rPr>
          <w:lang w:eastAsia="x-none"/>
        </w:rPr>
      </w:pPr>
    </w:p>
    <w:p w14:paraId="57B7D537" w14:textId="77777777" w:rsidR="00831385" w:rsidRDefault="00831385" w:rsidP="00F80DEF">
      <w:pPr>
        <w:jc w:val="both"/>
        <w:rPr>
          <w:lang w:eastAsia="x-none"/>
        </w:rPr>
      </w:pPr>
    </w:p>
    <w:p w14:paraId="17ED89E9" w14:textId="77777777" w:rsidR="00831385" w:rsidRDefault="00831385" w:rsidP="00F80DEF">
      <w:pPr>
        <w:jc w:val="both"/>
        <w:rPr>
          <w:lang w:eastAsia="x-none"/>
        </w:rPr>
      </w:pPr>
    </w:p>
    <w:p w14:paraId="6B82ED6A" w14:textId="77777777" w:rsidR="00831385" w:rsidRDefault="00831385" w:rsidP="00F80DEF">
      <w:pPr>
        <w:jc w:val="both"/>
        <w:rPr>
          <w:lang w:eastAsia="x-none"/>
        </w:rPr>
      </w:pPr>
    </w:p>
    <w:p w14:paraId="216DA418" w14:textId="77777777" w:rsidR="00831385" w:rsidRDefault="00831385" w:rsidP="00F80DEF">
      <w:pPr>
        <w:jc w:val="both"/>
        <w:rPr>
          <w:lang w:eastAsia="x-none"/>
        </w:rPr>
      </w:pPr>
    </w:p>
    <w:p w14:paraId="6B03F238" w14:textId="77777777" w:rsidR="00831385" w:rsidRDefault="00831385" w:rsidP="00F80DEF">
      <w:pPr>
        <w:jc w:val="both"/>
        <w:rPr>
          <w:lang w:eastAsia="x-none"/>
        </w:rPr>
      </w:pPr>
    </w:p>
    <w:p w14:paraId="18FE6B2A" w14:textId="77777777" w:rsidR="00831385" w:rsidRDefault="00831385" w:rsidP="00F80DEF">
      <w:pPr>
        <w:jc w:val="both"/>
        <w:rPr>
          <w:lang w:eastAsia="x-none"/>
        </w:rPr>
      </w:pPr>
    </w:p>
    <w:p w14:paraId="0C5EE8A7" w14:textId="77777777" w:rsidR="00831385" w:rsidRDefault="00831385" w:rsidP="00F80DEF">
      <w:pPr>
        <w:jc w:val="both"/>
        <w:rPr>
          <w:lang w:eastAsia="x-none"/>
        </w:rPr>
      </w:pPr>
    </w:p>
    <w:p w14:paraId="73683D81" w14:textId="77777777" w:rsidR="00831385" w:rsidRDefault="00831385" w:rsidP="00F80DEF">
      <w:pPr>
        <w:jc w:val="both"/>
        <w:rPr>
          <w:lang w:eastAsia="x-none"/>
        </w:rPr>
      </w:pPr>
    </w:p>
    <w:p w14:paraId="55AF368B" w14:textId="77777777" w:rsidR="00831385" w:rsidRDefault="00831385" w:rsidP="00F80DEF">
      <w:pPr>
        <w:jc w:val="both"/>
        <w:rPr>
          <w:lang w:eastAsia="x-none"/>
        </w:rPr>
      </w:pPr>
    </w:p>
    <w:p w14:paraId="65455216" w14:textId="77777777" w:rsidR="00831385" w:rsidRDefault="00831385" w:rsidP="00F80DEF">
      <w:pPr>
        <w:jc w:val="both"/>
        <w:rPr>
          <w:lang w:eastAsia="x-none"/>
        </w:rPr>
      </w:pPr>
    </w:p>
    <w:p w14:paraId="383FA4DB" w14:textId="77777777" w:rsidR="00831385" w:rsidRDefault="00831385" w:rsidP="00F80DEF">
      <w:pPr>
        <w:jc w:val="both"/>
        <w:rPr>
          <w:lang w:eastAsia="x-none"/>
        </w:rPr>
      </w:pPr>
    </w:p>
    <w:p w14:paraId="44C1F67C" w14:textId="77777777" w:rsidR="00831385" w:rsidRDefault="00831385" w:rsidP="00F80DEF">
      <w:pPr>
        <w:jc w:val="both"/>
        <w:rPr>
          <w:lang w:eastAsia="x-none"/>
        </w:rPr>
      </w:pPr>
    </w:p>
    <w:p w14:paraId="58B373B0" w14:textId="77777777" w:rsidR="00831385" w:rsidRDefault="00831385" w:rsidP="00F80DEF">
      <w:pPr>
        <w:jc w:val="both"/>
        <w:rPr>
          <w:lang w:eastAsia="x-none"/>
        </w:rPr>
      </w:pPr>
    </w:p>
    <w:p w14:paraId="3A44D19A" w14:textId="77777777" w:rsidR="00831385" w:rsidRDefault="00831385" w:rsidP="00F80DEF">
      <w:pPr>
        <w:jc w:val="both"/>
        <w:rPr>
          <w:lang w:eastAsia="x-none"/>
        </w:rPr>
      </w:pPr>
    </w:p>
    <w:p w14:paraId="19A2E2BF" w14:textId="77777777" w:rsidR="00831385" w:rsidRPr="00F72B58" w:rsidRDefault="00831385" w:rsidP="00831385">
      <w:pPr>
        <w:jc w:val="center"/>
        <w:outlineLvl w:val="0"/>
        <w:rPr>
          <w:b/>
          <w:sz w:val="36"/>
          <w:szCs w:val="36"/>
        </w:rPr>
      </w:pPr>
      <w:r w:rsidRPr="00F72B58">
        <w:rPr>
          <w:b/>
          <w:sz w:val="36"/>
          <w:szCs w:val="36"/>
        </w:rPr>
        <w:t>ERCOT Nodal Protocols</w:t>
      </w:r>
    </w:p>
    <w:p w14:paraId="18E16F6A" w14:textId="77777777" w:rsidR="00831385" w:rsidRPr="00F72B58" w:rsidRDefault="00831385" w:rsidP="00831385">
      <w:pPr>
        <w:jc w:val="center"/>
        <w:outlineLvl w:val="0"/>
        <w:rPr>
          <w:b/>
          <w:sz w:val="36"/>
          <w:szCs w:val="36"/>
        </w:rPr>
      </w:pPr>
    </w:p>
    <w:p w14:paraId="1B7BE790" w14:textId="77777777" w:rsidR="00831385" w:rsidRPr="00F72B58" w:rsidRDefault="00831385" w:rsidP="00831385">
      <w:pPr>
        <w:jc w:val="center"/>
        <w:outlineLvl w:val="0"/>
        <w:rPr>
          <w:b/>
          <w:sz w:val="36"/>
          <w:szCs w:val="36"/>
        </w:rPr>
      </w:pPr>
      <w:r w:rsidRPr="00F72B58">
        <w:rPr>
          <w:b/>
          <w:sz w:val="36"/>
          <w:szCs w:val="36"/>
        </w:rPr>
        <w:t>Section 2</w:t>
      </w:r>
      <w:r>
        <w:rPr>
          <w:b/>
          <w:sz w:val="36"/>
          <w:szCs w:val="36"/>
        </w:rPr>
        <w:t>3</w:t>
      </w:r>
    </w:p>
    <w:p w14:paraId="7B6F3FAC" w14:textId="77777777" w:rsidR="00831385" w:rsidRPr="00F72B58" w:rsidRDefault="00831385" w:rsidP="00831385">
      <w:pPr>
        <w:jc w:val="center"/>
        <w:outlineLvl w:val="0"/>
        <w:rPr>
          <w:b/>
        </w:rPr>
      </w:pPr>
    </w:p>
    <w:p w14:paraId="75EAAACF" w14:textId="34C411A8" w:rsidR="00831385" w:rsidRDefault="00831385" w:rsidP="00831385">
      <w:pPr>
        <w:jc w:val="center"/>
        <w:outlineLvl w:val="0"/>
        <w:rPr>
          <w:color w:val="333300"/>
        </w:rPr>
      </w:pPr>
      <w:r>
        <w:rPr>
          <w:b/>
          <w:sz w:val="36"/>
          <w:szCs w:val="36"/>
        </w:rPr>
        <w:t>Form</w:t>
      </w:r>
      <w:r w:rsidRPr="00F72B58">
        <w:rPr>
          <w:b/>
          <w:sz w:val="36"/>
          <w:szCs w:val="36"/>
        </w:rPr>
        <w:t xml:space="preserve"> </w:t>
      </w:r>
      <w:r>
        <w:rPr>
          <w:b/>
          <w:sz w:val="36"/>
          <w:szCs w:val="36"/>
        </w:rPr>
        <w:t>L</w:t>
      </w:r>
      <w:r w:rsidRPr="00F72B58">
        <w:rPr>
          <w:b/>
          <w:sz w:val="36"/>
          <w:szCs w:val="36"/>
        </w:rPr>
        <w:t>:</w:t>
      </w:r>
      <w:r w:rsidRPr="00A1536D">
        <w:rPr>
          <w:b/>
          <w:sz w:val="36"/>
          <w:szCs w:val="36"/>
        </w:rPr>
        <w:t xml:space="preserve"> </w:t>
      </w:r>
      <w:r>
        <w:rPr>
          <w:b/>
          <w:sz w:val="36"/>
          <w:szCs w:val="36"/>
        </w:rPr>
        <w:t xml:space="preserve"> </w:t>
      </w:r>
      <w:del w:id="387" w:author="ERCOT" w:date="2025-02-17T12:33:00Z">
        <w:r w:rsidDel="005D5517">
          <w:rPr>
            <w:b/>
            <w:sz w:val="36"/>
            <w:szCs w:val="36"/>
          </w:rPr>
          <w:delText>Digital Certificate</w:delText>
        </w:r>
      </w:del>
      <w:ins w:id="388" w:author="ERCOT" w:date="2025-10-28T16:46:00Z" w16du:dateUtc="2025-10-28T21:46:00Z">
        <w:r>
          <w:rPr>
            <w:b/>
            <w:sz w:val="36"/>
            <w:szCs w:val="36"/>
          </w:rPr>
          <w:t>MIS</w:t>
        </w:r>
      </w:ins>
      <w:ins w:id="389" w:author="ERCOT" w:date="2025-02-17T12:33:00Z">
        <w:r>
          <w:rPr>
            <w:b/>
            <w:sz w:val="36"/>
            <w:szCs w:val="36"/>
          </w:rPr>
          <w:t xml:space="preserve"> Access</w:t>
        </w:r>
      </w:ins>
      <w:r>
        <w:rPr>
          <w:b/>
          <w:sz w:val="36"/>
          <w:szCs w:val="36"/>
        </w:rPr>
        <w:t xml:space="preserve"> Audit Attestation</w:t>
      </w:r>
    </w:p>
    <w:p w14:paraId="46A7B4D2" w14:textId="77777777" w:rsidR="00831385" w:rsidRDefault="00831385" w:rsidP="00831385">
      <w:pPr>
        <w:outlineLvl w:val="0"/>
        <w:rPr>
          <w:color w:val="333300"/>
        </w:rPr>
      </w:pPr>
    </w:p>
    <w:p w14:paraId="2AD0AC3D" w14:textId="77777777" w:rsidR="00831385" w:rsidRPr="005B2A3F" w:rsidRDefault="00831385" w:rsidP="00831385">
      <w:pPr>
        <w:jc w:val="center"/>
        <w:outlineLvl w:val="0"/>
        <w:rPr>
          <w:b/>
          <w:bCs/>
        </w:rPr>
      </w:pPr>
      <w:del w:id="390" w:author="ERCOT" w:date="2025-02-17T12:32:00Z">
        <w:r w:rsidDel="00E37D25">
          <w:rPr>
            <w:b/>
            <w:bCs/>
          </w:rPr>
          <w:delText>February 1, 2022</w:delText>
        </w:r>
      </w:del>
      <w:ins w:id="391" w:author="ERCOT" w:date="2025-02-17T12:32:00Z">
        <w:r>
          <w:rPr>
            <w:b/>
            <w:bCs/>
          </w:rPr>
          <w:t>TBD</w:t>
        </w:r>
      </w:ins>
    </w:p>
    <w:p w14:paraId="226C72BC" w14:textId="77777777" w:rsidR="00831385" w:rsidRDefault="00831385" w:rsidP="00831385">
      <w:pPr>
        <w:jc w:val="center"/>
        <w:outlineLvl w:val="0"/>
        <w:rPr>
          <w:b/>
          <w:bCs/>
        </w:rPr>
      </w:pPr>
    </w:p>
    <w:p w14:paraId="357A5038" w14:textId="77777777" w:rsidR="00831385" w:rsidRDefault="00831385" w:rsidP="00831385">
      <w:pPr>
        <w:jc w:val="center"/>
        <w:outlineLvl w:val="0"/>
        <w:rPr>
          <w:b/>
          <w:bCs/>
        </w:rPr>
      </w:pPr>
    </w:p>
    <w:p w14:paraId="3064377B" w14:textId="77777777" w:rsidR="00831385" w:rsidRDefault="00831385" w:rsidP="00831385">
      <w:pPr>
        <w:pBdr>
          <w:between w:val="single" w:sz="4" w:space="1" w:color="auto"/>
        </w:pBdr>
        <w:rPr>
          <w:color w:val="333300"/>
        </w:rPr>
      </w:pPr>
    </w:p>
    <w:p w14:paraId="0FB139EF" w14:textId="77777777" w:rsidR="00831385" w:rsidRDefault="00831385" w:rsidP="00831385">
      <w:pPr>
        <w:pBdr>
          <w:between w:val="single" w:sz="4" w:space="1" w:color="auto"/>
        </w:pBdr>
        <w:rPr>
          <w:color w:val="333300"/>
        </w:rPr>
      </w:pPr>
    </w:p>
    <w:p w14:paraId="1D084DE8" w14:textId="77777777" w:rsidR="00831385" w:rsidRDefault="00831385" w:rsidP="00831385">
      <w:pPr>
        <w:pStyle w:val="BodyText"/>
        <w:spacing w:after="0"/>
        <w:rPr>
          <w:sz w:val="36"/>
          <w:szCs w:val="36"/>
        </w:rPr>
      </w:pPr>
    </w:p>
    <w:p w14:paraId="62A18D14" w14:textId="77777777" w:rsidR="00831385" w:rsidRDefault="00831385" w:rsidP="00831385">
      <w:pPr>
        <w:pStyle w:val="BodyText"/>
        <w:spacing w:after="0"/>
        <w:rPr>
          <w:sz w:val="36"/>
          <w:szCs w:val="36"/>
        </w:rPr>
      </w:pPr>
    </w:p>
    <w:p w14:paraId="6AAE2343" w14:textId="77777777" w:rsidR="00831385" w:rsidRDefault="00831385" w:rsidP="00831385">
      <w:pPr>
        <w:pStyle w:val="BodyText"/>
        <w:spacing w:after="0"/>
        <w:rPr>
          <w:sz w:val="36"/>
          <w:szCs w:val="36"/>
        </w:rPr>
      </w:pPr>
    </w:p>
    <w:p w14:paraId="358BA9DE" w14:textId="77777777" w:rsidR="00831385" w:rsidRDefault="00831385" w:rsidP="00831385">
      <w:pPr>
        <w:pStyle w:val="BodyText"/>
        <w:spacing w:after="0"/>
        <w:rPr>
          <w:sz w:val="36"/>
          <w:szCs w:val="36"/>
        </w:rPr>
      </w:pPr>
    </w:p>
    <w:p w14:paraId="4A006C09" w14:textId="77777777" w:rsidR="00831385" w:rsidRDefault="00831385" w:rsidP="00831385">
      <w:pPr>
        <w:pStyle w:val="BodyText"/>
        <w:spacing w:after="0"/>
        <w:rPr>
          <w:sz w:val="36"/>
          <w:szCs w:val="36"/>
        </w:rPr>
      </w:pPr>
    </w:p>
    <w:p w14:paraId="0D3D6C90" w14:textId="77777777" w:rsidR="00831385" w:rsidRDefault="00831385" w:rsidP="00831385">
      <w:pPr>
        <w:pStyle w:val="BodyText"/>
        <w:spacing w:after="0"/>
        <w:rPr>
          <w:sz w:val="36"/>
          <w:szCs w:val="36"/>
        </w:rPr>
      </w:pPr>
    </w:p>
    <w:p w14:paraId="087A9B3F" w14:textId="77777777" w:rsidR="00831385" w:rsidRDefault="00831385" w:rsidP="00831385">
      <w:pPr>
        <w:pStyle w:val="BodyText"/>
        <w:spacing w:after="0"/>
        <w:rPr>
          <w:sz w:val="36"/>
          <w:szCs w:val="36"/>
        </w:rPr>
      </w:pPr>
    </w:p>
    <w:p w14:paraId="62A26593" w14:textId="77777777" w:rsidR="00831385" w:rsidRDefault="00831385" w:rsidP="00831385">
      <w:pPr>
        <w:pStyle w:val="BodyText"/>
        <w:spacing w:after="0"/>
        <w:rPr>
          <w:sz w:val="36"/>
          <w:szCs w:val="36"/>
        </w:rPr>
      </w:pPr>
    </w:p>
    <w:p w14:paraId="0B1FA042" w14:textId="77777777" w:rsidR="00831385" w:rsidRDefault="00831385" w:rsidP="00831385">
      <w:pPr>
        <w:pStyle w:val="BodyText"/>
        <w:spacing w:after="0"/>
        <w:rPr>
          <w:sz w:val="36"/>
          <w:szCs w:val="36"/>
        </w:rPr>
      </w:pPr>
    </w:p>
    <w:p w14:paraId="5753AE03" w14:textId="77777777" w:rsidR="00831385" w:rsidRDefault="00831385" w:rsidP="00831385">
      <w:pPr>
        <w:pStyle w:val="BodyText"/>
        <w:spacing w:after="0"/>
        <w:rPr>
          <w:sz w:val="36"/>
          <w:szCs w:val="36"/>
        </w:rPr>
      </w:pPr>
    </w:p>
    <w:p w14:paraId="40477F1C" w14:textId="77777777" w:rsidR="00831385" w:rsidRDefault="00831385" w:rsidP="00831385">
      <w:pPr>
        <w:pStyle w:val="BodyText"/>
        <w:spacing w:after="0"/>
        <w:rPr>
          <w:sz w:val="36"/>
          <w:szCs w:val="36"/>
        </w:rPr>
      </w:pPr>
    </w:p>
    <w:p w14:paraId="11E41CBB" w14:textId="77777777" w:rsidR="00831385" w:rsidRDefault="00831385" w:rsidP="00831385">
      <w:pPr>
        <w:pStyle w:val="BodyText"/>
        <w:spacing w:after="0"/>
        <w:rPr>
          <w:sz w:val="36"/>
          <w:szCs w:val="36"/>
        </w:rPr>
      </w:pPr>
    </w:p>
    <w:p w14:paraId="772EF750" w14:textId="77777777" w:rsidR="00831385" w:rsidRDefault="00831385" w:rsidP="00831385">
      <w:pPr>
        <w:pStyle w:val="BodyText"/>
        <w:spacing w:after="0"/>
        <w:rPr>
          <w:sz w:val="36"/>
          <w:szCs w:val="36"/>
        </w:rPr>
      </w:pPr>
    </w:p>
    <w:p w14:paraId="5FD2BFE8" w14:textId="77777777" w:rsidR="00831385" w:rsidRDefault="00831385" w:rsidP="00831385">
      <w:pPr>
        <w:pStyle w:val="BodyText"/>
        <w:spacing w:after="0"/>
        <w:rPr>
          <w:sz w:val="36"/>
          <w:szCs w:val="36"/>
        </w:rPr>
      </w:pPr>
    </w:p>
    <w:p w14:paraId="33190D43" w14:textId="77777777" w:rsidR="00831385" w:rsidRDefault="00831385" w:rsidP="00831385">
      <w:pPr>
        <w:pStyle w:val="BodyText"/>
        <w:spacing w:after="0"/>
        <w:rPr>
          <w:sz w:val="36"/>
          <w:szCs w:val="36"/>
        </w:rPr>
      </w:pPr>
    </w:p>
    <w:p w14:paraId="631E7EFB" w14:textId="0C19CF46" w:rsidR="00831385" w:rsidRPr="00D72EE5" w:rsidRDefault="0067284B" w:rsidP="00831385">
      <w:pPr>
        <w:keepNext/>
        <w:jc w:val="center"/>
        <w:rPr>
          <w:b/>
          <w:szCs w:val="20"/>
          <w:u w:val="single"/>
        </w:rPr>
      </w:pPr>
      <w:del w:id="392" w:author="ERCOT" w:date="2025-10-28T17:14:00Z" w16du:dateUtc="2025-10-28T22:14:00Z">
        <w:r w:rsidRPr="0067284B" w:rsidDel="0067284B">
          <w:rPr>
            <w:b/>
            <w:szCs w:val="20"/>
            <w:u w:val="single"/>
          </w:rPr>
          <w:delText>Digital Certificate</w:delText>
        </w:r>
      </w:del>
      <w:ins w:id="393" w:author="ERCOT" w:date="2025-10-28T17:11:00Z" w16du:dateUtc="2025-10-28T22:11:00Z">
        <w:r>
          <w:rPr>
            <w:b/>
            <w:szCs w:val="20"/>
            <w:u w:val="single"/>
          </w:rPr>
          <w:t>MIS</w:t>
        </w:r>
      </w:ins>
      <w:ins w:id="394" w:author="ERCOT" w:date="2025-02-17T12:34:00Z">
        <w:r w:rsidR="00831385">
          <w:rPr>
            <w:b/>
            <w:szCs w:val="20"/>
            <w:u w:val="single"/>
          </w:rPr>
          <w:t xml:space="preserve"> Access</w:t>
        </w:r>
      </w:ins>
      <w:r w:rsidR="00831385" w:rsidRPr="00D72EE5">
        <w:rPr>
          <w:b/>
          <w:szCs w:val="20"/>
          <w:u w:val="single"/>
        </w:rPr>
        <w:t xml:space="preserve"> Audit Attestation</w:t>
      </w:r>
    </w:p>
    <w:p w14:paraId="23FA5381" w14:textId="77777777" w:rsidR="00831385" w:rsidRPr="00D72EE5" w:rsidRDefault="00831385" w:rsidP="00831385">
      <w:pPr>
        <w:rPr>
          <w:szCs w:val="20"/>
        </w:rPr>
      </w:pPr>
    </w:p>
    <w:p w14:paraId="55623A0E" w14:textId="59B376A6" w:rsidR="00831385" w:rsidRPr="00D72EE5" w:rsidRDefault="00831385" w:rsidP="00831385">
      <w:pPr>
        <w:jc w:val="both"/>
        <w:rPr>
          <w:szCs w:val="20"/>
        </w:rPr>
      </w:pPr>
      <w:r w:rsidRPr="00D72EE5">
        <w:rPr>
          <w:szCs w:val="20"/>
        </w:rPr>
        <w:t xml:space="preserve">Pursuant to Section 16.12.3, Market Participant Audits of User Security Administrators and </w:t>
      </w:r>
      <w:del w:id="395" w:author="ERCOT" w:date="2025-02-17T12:34:00Z">
        <w:r w:rsidRPr="00D72EE5" w:rsidDel="005D5517">
          <w:rPr>
            <w:szCs w:val="20"/>
          </w:rPr>
          <w:delText xml:space="preserve">Digital </w:delText>
        </w:r>
      </w:del>
      <w:del w:id="396" w:author="ERCOT" w:date="2025-10-28T16:53:00Z" w16du:dateUtc="2025-10-28T21:53:00Z">
        <w:r w:rsidRPr="00D72EE5" w:rsidDel="00586D39">
          <w:rPr>
            <w:szCs w:val="20"/>
          </w:rPr>
          <w:delText>Certificates</w:delText>
        </w:r>
      </w:del>
      <w:ins w:id="397" w:author="ERCOT" w:date="2025-10-28T16:53:00Z" w16du:dateUtc="2025-10-28T21:53:00Z">
        <w:r w:rsidR="00586D39">
          <w:rPr>
            <w:szCs w:val="20"/>
          </w:rPr>
          <w:t xml:space="preserve">MIS </w:t>
        </w:r>
      </w:ins>
      <w:ins w:id="398" w:author="ERCOT" w:date="2025-02-17T12:34:00Z">
        <w:r>
          <w:rPr>
            <w:szCs w:val="20"/>
          </w:rPr>
          <w:t>Access</w:t>
        </w:r>
      </w:ins>
      <w:r w:rsidRPr="00D72EE5">
        <w:rPr>
          <w:szCs w:val="20"/>
        </w:rPr>
        <w:t xml:space="preserve">, each Market Participant must verify compliance with the </w:t>
      </w:r>
      <w:del w:id="399" w:author="ERCOT" w:date="2025-02-17T12:34:00Z">
        <w:r w:rsidRPr="00D72EE5" w:rsidDel="005D5517">
          <w:rPr>
            <w:szCs w:val="20"/>
          </w:rPr>
          <w:delText xml:space="preserve">Digital Certificate </w:delText>
        </w:r>
      </w:del>
      <w:del w:id="400" w:author="ERCOT" w:date="2025-10-28T16:56:00Z" w16du:dateUtc="2025-10-28T21:56:00Z">
        <w:r w:rsidRPr="00D72EE5" w:rsidDel="00586D39">
          <w:rPr>
            <w:szCs w:val="20"/>
          </w:rPr>
          <w:delText>use</w:delText>
        </w:r>
      </w:del>
      <w:ins w:id="401" w:author="ERCOT" w:date="2025-10-28T17:45:00Z" w16du:dateUtc="2025-10-28T22:45:00Z">
        <w:r w:rsidR="005C0C3A">
          <w:rPr>
            <w:szCs w:val="20"/>
          </w:rPr>
          <w:t>Market Information System (</w:t>
        </w:r>
      </w:ins>
      <w:ins w:id="402" w:author="ERCOT" w:date="2025-10-28T16:56:00Z" w16du:dateUtc="2025-10-28T21:56:00Z">
        <w:r w:rsidR="00586D39">
          <w:rPr>
            <w:szCs w:val="20"/>
          </w:rPr>
          <w:t>MIS</w:t>
        </w:r>
      </w:ins>
      <w:ins w:id="403" w:author="ERCOT" w:date="2025-10-28T17:45:00Z" w16du:dateUtc="2025-10-28T22:45:00Z">
        <w:r w:rsidR="005C0C3A">
          <w:rPr>
            <w:szCs w:val="20"/>
          </w:rPr>
          <w:t>)</w:t>
        </w:r>
      </w:ins>
      <w:ins w:id="404" w:author="ERCOT" w:date="2025-10-28T16:56:00Z" w16du:dateUtc="2025-10-28T21:56:00Z">
        <w:r w:rsidR="00586D39">
          <w:rPr>
            <w:szCs w:val="20"/>
          </w:rPr>
          <w:t xml:space="preserve"> access </w:t>
        </w:r>
      </w:ins>
      <w:r w:rsidRPr="00D72EE5">
        <w:rPr>
          <w:szCs w:val="20"/>
        </w:rPr>
        <w:t xml:space="preserve">requirements set forth in the ERCOT Protocols.  Market Participants must complete this form and return it via </w:t>
      </w:r>
      <w:del w:id="405" w:author="ERCOT" w:date="2025-10-28T17:40:00Z" w16du:dateUtc="2025-10-28T22:40:00Z">
        <w:r w:rsidRPr="00D72EE5" w:rsidDel="005C0C3A">
          <w:rPr>
            <w:szCs w:val="20"/>
          </w:rPr>
          <w:delText xml:space="preserve">(i) </w:delText>
        </w:r>
      </w:del>
      <w:r w:rsidRPr="00D72EE5">
        <w:rPr>
          <w:szCs w:val="20"/>
        </w:rPr>
        <w:t xml:space="preserve">email to </w:t>
      </w:r>
      <w:del w:id="406" w:author="ERCOT" w:date="2025-10-28T17:17:00Z" w16du:dateUtc="2025-10-28T22:17:00Z">
        <w:r w:rsidR="0067284B" w:rsidDel="0067284B">
          <w:fldChar w:fldCharType="begin"/>
        </w:r>
        <w:r w:rsidR="0067284B" w:rsidDel="0067284B">
          <w:delInstrText>HYPERLINK "mailto:DCAA@ercot.com"</w:delInstrText>
        </w:r>
        <w:r w:rsidR="0067284B" w:rsidDel="0067284B">
          <w:fldChar w:fldCharType="separate"/>
        </w:r>
        <w:r w:rsidR="0067284B" w:rsidRPr="00087100" w:rsidDel="0067284B">
          <w:rPr>
            <w:rStyle w:val="Hyperlink"/>
          </w:rPr>
          <w:delText>DCAA@ercot.com</w:delText>
        </w:r>
        <w:r w:rsidR="0067284B" w:rsidDel="0067284B">
          <w:fldChar w:fldCharType="end"/>
        </w:r>
      </w:del>
      <w:r w:rsidR="005C0C3A">
        <w:rPr>
          <w:color w:val="0000FF"/>
          <w:szCs w:val="20"/>
          <w:u w:val="single"/>
        </w:rPr>
        <w:fldChar w:fldCharType="begin"/>
      </w:r>
      <w:r w:rsidR="005C0C3A">
        <w:rPr>
          <w:color w:val="0000FF"/>
          <w:szCs w:val="20"/>
          <w:u w:val="single"/>
        </w:rPr>
        <w:instrText>HYPERLINK "mailto:</w:instrText>
      </w:r>
      <w:ins w:id="407" w:author="ERCOT" w:date="2025-10-28T16:54:00Z" w16du:dateUtc="2025-10-28T21:54:00Z">
        <w:r w:rsidR="005C0C3A" w:rsidRPr="005C0C3A">
          <w:rPr>
            <w:color w:val="0000FF"/>
            <w:szCs w:val="20"/>
            <w:u w:val="single"/>
          </w:rPr>
          <w:instrText>MAAA</w:instrText>
        </w:r>
      </w:ins>
      <w:ins w:id="408" w:author="ERCOT" w:date="2025-02-17T12:36:00Z">
        <w:r w:rsidR="005C0C3A" w:rsidRPr="005C0C3A">
          <w:rPr>
            <w:color w:val="0000FF"/>
            <w:szCs w:val="20"/>
            <w:u w:val="single"/>
          </w:rPr>
          <w:instrText>@ercot.com</w:instrText>
        </w:r>
      </w:ins>
      <w:r w:rsidR="005C0C3A">
        <w:rPr>
          <w:color w:val="0000FF"/>
          <w:szCs w:val="20"/>
          <w:u w:val="single"/>
        </w:rPr>
        <w:instrText>"</w:instrText>
      </w:r>
      <w:r w:rsidR="005C0C3A">
        <w:rPr>
          <w:color w:val="0000FF"/>
          <w:szCs w:val="20"/>
          <w:u w:val="single"/>
        </w:rPr>
      </w:r>
      <w:r w:rsidR="005C0C3A">
        <w:rPr>
          <w:color w:val="0000FF"/>
          <w:szCs w:val="20"/>
          <w:u w:val="single"/>
        </w:rPr>
        <w:fldChar w:fldCharType="separate"/>
      </w:r>
      <w:ins w:id="409" w:author="ERCOT" w:date="2025-10-28T16:54:00Z" w16du:dateUtc="2025-10-28T21:54:00Z">
        <w:r w:rsidR="005C0C3A" w:rsidRPr="00087100">
          <w:rPr>
            <w:rStyle w:val="Hyperlink"/>
            <w:szCs w:val="20"/>
          </w:rPr>
          <w:t>MAAA</w:t>
        </w:r>
      </w:ins>
      <w:ins w:id="410" w:author="ERCOT" w:date="2025-02-17T12:36:00Z">
        <w:r w:rsidR="005C0C3A" w:rsidRPr="00087100">
          <w:rPr>
            <w:rStyle w:val="Hyperlink"/>
            <w:szCs w:val="20"/>
          </w:rPr>
          <w:t>@ercot.com</w:t>
        </w:r>
      </w:ins>
      <w:r w:rsidR="005C0C3A">
        <w:rPr>
          <w:color w:val="0000FF"/>
          <w:szCs w:val="20"/>
          <w:u w:val="single"/>
        </w:rPr>
        <w:fldChar w:fldCharType="end"/>
      </w:r>
      <w:r w:rsidRPr="00D72EE5">
        <w:rPr>
          <w:szCs w:val="20"/>
        </w:rPr>
        <w:t xml:space="preserve"> (.pdf version)</w:t>
      </w:r>
      <w:del w:id="411" w:author="ERCOT" w:date="2025-10-28T16:57:00Z" w16du:dateUtc="2025-10-28T21:57:00Z">
        <w:r w:rsidRPr="00D72EE5" w:rsidDel="00586D39">
          <w:rPr>
            <w:szCs w:val="20"/>
          </w:rPr>
          <w:delText xml:space="preserve">; or (ii) regular mail to: ERCOT, Market Participant Registration, </w:delText>
        </w:r>
        <w:r w:rsidRPr="000E2E98" w:rsidDel="00586D39">
          <w:delText>8000 Metropolis Drive (Building E), Suite 100</w:delText>
        </w:r>
        <w:r w:rsidRPr="00D72EE5" w:rsidDel="00586D39">
          <w:rPr>
            <w:szCs w:val="20"/>
          </w:rPr>
          <w:delText>, Austin, Texas 78744</w:delText>
        </w:r>
      </w:del>
      <w:r w:rsidRPr="00D72EE5">
        <w:rPr>
          <w:szCs w:val="20"/>
        </w:rPr>
        <w:t xml:space="preserve">.  This audit and attestation shall be completed for </w:t>
      </w:r>
      <w:r w:rsidRPr="00D72EE5">
        <w:rPr>
          <w:i/>
          <w:szCs w:val="20"/>
        </w:rPr>
        <w:t>each</w:t>
      </w:r>
      <w:r w:rsidRPr="00D72EE5">
        <w:rPr>
          <w:szCs w:val="20"/>
        </w:rPr>
        <w:t xml:space="preserve"> DUNS Number the Market Participant has currently registered with ERCOT.</w:t>
      </w:r>
    </w:p>
    <w:p w14:paraId="3459FBC9" w14:textId="77777777" w:rsidR="00831385" w:rsidRPr="00D72EE5" w:rsidRDefault="00831385" w:rsidP="00831385">
      <w:pPr>
        <w:rPr>
          <w:b/>
          <w:szCs w:val="20"/>
        </w:rPr>
      </w:pPr>
    </w:p>
    <w:tbl>
      <w:tblPr>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55"/>
        <w:gridCol w:w="5490"/>
      </w:tblGrid>
      <w:tr w:rsidR="00831385" w:rsidRPr="00D72EE5" w14:paraId="48C14391" w14:textId="77777777" w:rsidTr="002921D4">
        <w:tc>
          <w:tcPr>
            <w:tcW w:w="3955" w:type="dxa"/>
          </w:tcPr>
          <w:p w14:paraId="7B1D198B" w14:textId="77777777" w:rsidR="00831385" w:rsidRPr="00D72EE5" w:rsidRDefault="00831385" w:rsidP="002921D4">
            <w:pPr>
              <w:rPr>
                <w:b/>
                <w:szCs w:val="20"/>
              </w:rPr>
            </w:pPr>
            <w:r w:rsidRPr="00D72EE5">
              <w:rPr>
                <w:b/>
                <w:szCs w:val="20"/>
              </w:rPr>
              <w:t>Legal Name of the Market Participant:</w:t>
            </w:r>
          </w:p>
        </w:tc>
        <w:tc>
          <w:tcPr>
            <w:tcW w:w="5490" w:type="dxa"/>
          </w:tcPr>
          <w:p w14:paraId="2669ED4C" w14:textId="77777777" w:rsidR="00831385" w:rsidRPr="00D72EE5" w:rsidRDefault="00831385" w:rsidP="002921D4">
            <w:pPr>
              <w:rPr>
                <w:szCs w:val="20"/>
              </w:rPr>
            </w:pPr>
            <w:r w:rsidRPr="00D72EE5">
              <w:rPr>
                <w:szCs w:val="20"/>
              </w:rPr>
              <w:fldChar w:fldCharType="begin">
                <w:ffData>
                  <w:name w:val="Text1"/>
                  <w:enabled/>
                  <w:calcOnExit w:val="0"/>
                  <w:textInput/>
                </w:ffData>
              </w:fldChar>
            </w:r>
            <w:r w:rsidRPr="00D72EE5">
              <w:rPr>
                <w:szCs w:val="20"/>
              </w:rPr>
              <w:instrText xml:space="preserve"> FORMTEXT </w:instrText>
            </w:r>
            <w:r w:rsidRPr="00D72EE5">
              <w:rPr>
                <w:szCs w:val="20"/>
              </w:rPr>
            </w:r>
            <w:r w:rsidRPr="00D72EE5">
              <w:rPr>
                <w:szCs w:val="20"/>
              </w:rPr>
              <w:fldChar w:fldCharType="separate"/>
            </w:r>
            <w:r w:rsidRPr="00D72EE5">
              <w:rPr>
                <w:szCs w:val="20"/>
              </w:rPr>
              <w:t> </w:t>
            </w:r>
            <w:r w:rsidRPr="00D72EE5">
              <w:rPr>
                <w:szCs w:val="20"/>
              </w:rPr>
              <w:t> </w:t>
            </w:r>
            <w:r w:rsidRPr="00D72EE5">
              <w:rPr>
                <w:szCs w:val="20"/>
              </w:rPr>
              <w:t> </w:t>
            </w:r>
            <w:r w:rsidRPr="00D72EE5">
              <w:rPr>
                <w:szCs w:val="20"/>
              </w:rPr>
              <w:t> </w:t>
            </w:r>
            <w:r w:rsidRPr="00D72EE5">
              <w:rPr>
                <w:szCs w:val="20"/>
              </w:rPr>
              <w:t> </w:t>
            </w:r>
            <w:r w:rsidRPr="00D72EE5">
              <w:rPr>
                <w:szCs w:val="20"/>
              </w:rPr>
              <w:fldChar w:fldCharType="end"/>
            </w:r>
          </w:p>
        </w:tc>
      </w:tr>
      <w:tr w:rsidR="00831385" w:rsidRPr="00D72EE5" w14:paraId="1980269A" w14:textId="77777777" w:rsidTr="002921D4">
        <w:tc>
          <w:tcPr>
            <w:tcW w:w="3955" w:type="dxa"/>
          </w:tcPr>
          <w:p w14:paraId="3949EC0A" w14:textId="77777777" w:rsidR="00831385" w:rsidRPr="00D72EE5" w:rsidRDefault="00831385" w:rsidP="002921D4">
            <w:pPr>
              <w:rPr>
                <w:b/>
                <w:szCs w:val="20"/>
              </w:rPr>
            </w:pPr>
            <w:r w:rsidRPr="00D72EE5">
              <w:rPr>
                <w:b/>
                <w:szCs w:val="20"/>
              </w:rPr>
              <w:t>Market Participant Type:</w:t>
            </w:r>
          </w:p>
        </w:tc>
        <w:tc>
          <w:tcPr>
            <w:tcW w:w="5490" w:type="dxa"/>
          </w:tcPr>
          <w:p w14:paraId="63F117B8" w14:textId="77777777" w:rsidR="00831385" w:rsidRPr="00D72EE5" w:rsidRDefault="00831385" w:rsidP="002921D4">
            <w:pPr>
              <w:rPr>
                <w:b/>
                <w:szCs w:val="20"/>
              </w:rPr>
            </w:pPr>
            <w:r w:rsidRPr="00D72EE5">
              <w:rPr>
                <w:b/>
                <w:szCs w:val="20"/>
              </w:rPr>
              <w:fldChar w:fldCharType="begin">
                <w:ffData>
                  <w:name w:val="Check5"/>
                  <w:enabled/>
                  <w:calcOnExit w:val="0"/>
                  <w:checkBox>
                    <w:sizeAuto/>
                    <w:default w:val="0"/>
                    <w:checked w:val="0"/>
                  </w:checkBox>
                </w:ffData>
              </w:fldChar>
            </w:r>
            <w:r w:rsidRPr="00D72EE5">
              <w:rPr>
                <w:b/>
                <w:szCs w:val="20"/>
              </w:rPr>
              <w:instrText xml:space="preserve"> FORMCHECKBOX </w:instrText>
            </w:r>
            <w:r w:rsidRPr="00D72EE5">
              <w:rPr>
                <w:b/>
                <w:szCs w:val="20"/>
              </w:rPr>
            </w:r>
            <w:r w:rsidRPr="00D72EE5">
              <w:rPr>
                <w:b/>
                <w:szCs w:val="20"/>
              </w:rPr>
              <w:fldChar w:fldCharType="separate"/>
            </w:r>
            <w:r w:rsidRPr="00D72EE5">
              <w:rPr>
                <w:b/>
                <w:szCs w:val="20"/>
              </w:rPr>
              <w:fldChar w:fldCharType="end"/>
            </w:r>
            <w:r w:rsidRPr="00D72EE5">
              <w:rPr>
                <w:b/>
                <w:szCs w:val="20"/>
              </w:rPr>
              <w:t xml:space="preserve"> CP  </w:t>
            </w:r>
            <w:r w:rsidRPr="00D72EE5">
              <w:rPr>
                <w:b/>
                <w:szCs w:val="20"/>
              </w:rPr>
              <w:fldChar w:fldCharType="begin">
                <w:ffData>
                  <w:name w:val="Check5"/>
                  <w:enabled/>
                  <w:calcOnExit w:val="0"/>
                  <w:checkBox>
                    <w:sizeAuto/>
                    <w:default w:val="0"/>
                    <w:checked w:val="0"/>
                  </w:checkBox>
                </w:ffData>
              </w:fldChar>
            </w:r>
            <w:r w:rsidRPr="00D72EE5">
              <w:rPr>
                <w:b/>
                <w:szCs w:val="20"/>
              </w:rPr>
              <w:instrText xml:space="preserve"> FORMCHECKBOX </w:instrText>
            </w:r>
            <w:r w:rsidRPr="00D72EE5">
              <w:rPr>
                <w:b/>
                <w:szCs w:val="20"/>
              </w:rPr>
            </w:r>
            <w:r w:rsidRPr="00D72EE5">
              <w:rPr>
                <w:b/>
                <w:szCs w:val="20"/>
              </w:rPr>
              <w:fldChar w:fldCharType="separate"/>
            </w:r>
            <w:r w:rsidRPr="00D72EE5">
              <w:rPr>
                <w:b/>
                <w:szCs w:val="20"/>
              </w:rPr>
              <w:fldChar w:fldCharType="end"/>
            </w:r>
            <w:r w:rsidRPr="00D72EE5">
              <w:rPr>
                <w:b/>
                <w:szCs w:val="20"/>
              </w:rPr>
              <w:t xml:space="preserve"> CRRAH  </w:t>
            </w:r>
            <w:r w:rsidRPr="00D72EE5">
              <w:rPr>
                <w:b/>
                <w:szCs w:val="20"/>
              </w:rPr>
              <w:fldChar w:fldCharType="begin">
                <w:ffData>
                  <w:name w:val="Check1"/>
                  <w:enabled/>
                  <w:calcOnExit w:val="0"/>
                  <w:checkBox>
                    <w:sizeAuto/>
                    <w:default w:val="0"/>
                  </w:checkBox>
                </w:ffData>
              </w:fldChar>
            </w:r>
            <w:r w:rsidRPr="00D72EE5">
              <w:rPr>
                <w:b/>
                <w:szCs w:val="20"/>
              </w:rPr>
              <w:instrText xml:space="preserve"> FORMCHECKBOX </w:instrText>
            </w:r>
            <w:r w:rsidRPr="00D72EE5">
              <w:rPr>
                <w:b/>
                <w:szCs w:val="20"/>
              </w:rPr>
            </w:r>
            <w:r w:rsidRPr="00D72EE5">
              <w:rPr>
                <w:b/>
                <w:szCs w:val="20"/>
              </w:rPr>
              <w:fldChar w:fldCharType="separate"/>
            </w:r>
            <w:r w:rsidRPr="00D72EE5">
              <w:rPr>
                <w:b/>
                <w:szCs w:val="20"/>
              </w:rPr>
              <w:fldChar w:fldCharType="end"/>
            </w:r>
            <w:r w:rsidRPr="00D72EE5">
              <w:rPr>
                <w:b/>
                <w:szCs w:val="20"/>
              </w:rPr>
              <w:t xml:space="preserve"> IMRE  </w:t>
            </w:r>
            <w:r w:rsidRPr="00D72EE5">
              <w:rPr>
                <w:b/>
                <w:szCs w:val="20"/>
              </w:rPr>
              <w:fldChar w:fldCharType="begin">
                <w:ffData>
                  <w:name w:val="Check1"/>
                  <w:enabled/>
                  <w:calcOnExit w:val="0"/>
                  <w:checkBox>
                    <w:sizeAuto/>
                    <w:default w:val="0"/>
                  </w:checkBox>
                </w:ffData>
              </w:fldChar>
            </w:r>
            <w:r w:rsidRPr="00D72EE5">
              <w:rPr>
                <w:b/>
                <w:szCs w:val="20"/>
              </w:rPr>
              <w:instrText xml:space="preserve"> FORMCHECKBOX </w:instrText>
            </w:r>
            <w:r w:rsidRPr="00D72EE5">
              <w:rPr>
                <w:b/>
                <w:szCs w:val="20"/>
              </w:rPr>
            </w:r>
            <w:r w:rsidRPr="00D72EE5">
              <w:rPr>
                <w:b/>
                <w:szCs w:val="20"/>
              </w:rPr>
              <w:fldChar w:fldCharType="separate"/>
            </w:r>
            <w:r w:rsidRPr="00D72EE5">
              <w:rPr>
                <w:b/>
                <w:szCs w:val="20"/>
              </w:rPr>
              <w:fldChar w:fldCharType="end"/>
            </w:r>
            <w:r w:rsidRPr="00D72EE5">
              <w:rPr>
                <w:b/>
                <w:szCs w:val="20"/>
              </w:rPr>
              <w:t xml:space="preserve"> LSE  </w:t>
            </w:r>
            <w:r w:rsidRPr="00D72EE5">
              <w:rPr>
                <w:b/>
                <w:szCs w:val="20"/>
              </w:rPr>
              <w:fldChar w:fldCharType="begin">
                <w:ffData>
                  <w:name w:val="Check2"/>
                  <w:enabled/>
                  <w:calcOnExit w:val="0"/>
                  <w:checkBox>
                    <w:sizeAuto/>
                    <w:default w:val="0"/>
                  </w:checkBox>
                </w:ffData>
              </w:fldChar>
            </w:r>
            <w:r w:rsidRPr="00D72EE5">
              <w:rPr>
                <w:b/>
                <w:szCs w:val="20"/>
              </w:rPr>
              <w:instrText xml:space="preserve"> FORMCHECKBOX </w:instrText>
            </w:r>
            <w:r w:rsidRPr="00D72EE5">
              <w:rPr>
                <w:b/>
                <w:szCs w:val="20"/>
              </w:rPr>
            </w:r>
            <w:r w:rsidRPr="00D72EE5">
              <w:rPr>
                <w:b/>
                <w:szCs w:val="20"/>
              </w:rPr>
              <w:fldChar w:fldCharType="separate"/>
            </w:r>
            <w:r w:rsidRPr="00D72EE5">
              <w:rPr>
                <w:b/>
                <w:szCs w:val="20"/>
              </w:rPr>
              <w:fldChar w:fldCharType="end"/>
            </w:r>
            <w:r w:rsidRPr="00D72EE5">
              <w:rPr>
                <w:b/>
                <w:szCs w:val="20"/>
              </w:rPr>
              <w:t xml:space="preserve"> QSE </w:t>
            </w:r>
            <w:r w:rsidRPr="00D72EE5">
              <w:rPr>
                <w:b/>
                <w:szCs w:val="20"/>
              </w:rPr>
              <w:fldChar w:fldCharType="begin">
                <w:ffData>
                  <w:name w:val="Check2"/>
                  <w:enabled/>
                  <w:calcOnExit w:val="0"/>
                  <w:checkBox>
                    <w:sizeAuto/>
                    <w:default w:val="0"/>
                  </w:checkBox>
                </w:ffData>
              </w:fldChar>
            </w:r>
            <w:r w:rsidRPr="00D72EE5">
              <w:rPr>
                <w:b/>
                <w:szCs w:val="20"/>
              </w:rPr>
              <w:instrText xml:space="preserve"> FORMCHECKBOX </w:instrText>
            </w:r>
            <w:r w:rsidRPr="00D72EE5">
              <w:rPr>
                <w:b/>
                <w:szCs w:val="20"/>
              </w:rPr>
            </w:r>
            <w:r w:rsidRPr="00D72EE5">
              <w:rPr>
                <w:b/>
                <w:szCs w:val="20"/>
              </w:rPr>
              <w:fldChar w:fldCharType="separate"/>
            </w:r>
            <w:r w:rsidRPr="00D72EE5">
              <w:rPr>
                <w:b/>
                <w:szCs w:val="20"/>
              </w:rPr>
              <w:fldChar w:fldCharType="end"/>
            </w:r>
            <w:r w:rsidRPr="00D72EE5">
              <w:rPr>
                <w:b/>
                <w:szCs w:val="20"/>
              </w:rPr>
              <w:t xml:space="preserve"> Sub-QSE</w:t>
            </w:r>
          </w:p>
          <w:p w14:paraId="3327D0C0" w14:textId="77777777" w:rsidR="00831385" w:rsidRPr="00D72EE5" w:rsidRDefault="00831385" w:rsidP="002921D4">
            <w:pPr>
              <w:rPr>
                <w:b/>
                <w:szCs w:val="20"/>
              </w:rPr>
            </w:pPr>
            <w:r w:rsidRPr="00D72EE5">
              <w:rPr>
                <w:b/>
                <w:szCs w:val="20"/>
              </w:rPr>
              <w:fldChar w:fldCharType="begin">
                <w:ffData>
                  <w:name w:val="Check3"/>
                  <w:enabled/>
                  <w:calcOnExit w:val="0"/>
                  <w:checkBox>
                    <w:sizeAuto/>
                    <w:default w:val="0"/>
                  </w:checkBox>
                </w:ffData>
              </w:fldChar>
            </w:r>
            <w:r w:rsidRPr="00D72EE5">
              <w:rPr>
                <w:b/>
                <w:szCs w:val="20"/>
              </w:rPr>
              <w:instrText xml:space="preserve"> FORMCHECKBOX </w:instrText>
            </w:r>
            <w:r w:rsidRPr="00D72EE5">
              <w:rPr>
                <w:b/>
                <w:szCs w:val="20"/>
              </w:rPr>
            </w:r>
            <w:r w:rsidRPr="00D72EE5">
              <w:rPr>
                <w:b/>
                <w:szCs w:val="20"/>
              </w:rPr>
              <w:fldChar w:fldCharType="separate"/>
            </w:r>
            <w:r w:rsidRPr="00D72EE5">
              <w:rPr>
                <w:b/>
                <w:szCs w:val="20"/>
              </w:rPr>
              <w:fldChar w:fldCharType="end"/>
            </w:r>
            <w:r w:rsidRPr="00D72EE5">
              <w:rPr>
                <w:b/>
                <w:szCs w:val="20"/>
              </w:rPr>
              <w:t xml:space="preserve"> Resource  </w:t>
            </w:r>
            <w:r w:rsidRPr="00D72EE5">
              <w:rPr>
                <w:b/>
                <w:szCs w:val="20"/>
              </w:rPr>
              <w:fldChar w:fldCharType="begin">
                <w:ffData>
                  <w:name w:val="Check4"/>
                  <w:enabled/>
                  <w:calcOnExit w:val="0"/>
                  <w:checkBox>
                    <w:sizeAuto/>
                    <w:default w:val="0"/>
                  </w:checkBox>
                </w:ffData>
              </w:fldChar>
            </w:r>
            <w:r w:rsidRPr="00D72EE5">
              <w:rPr>
                <w:b/>
                <w:szCs w:val="20"/>
              </w:rPr>
              <w:instrText xml:space="preserve"> FORMCHECKBOX </w:instrText>
            </w:r>
            <w:r w:rsidRPr="00D72EE5">
              <w:rPr>
                <w:b/>
                <w:szCs w:val="20"/>
              </w:rPr>
            </w:r>
            <w:r w:rsidRPr="00D72EE5">
              <w:rPr>
                <w:b/>
                <w:szCs w:val="20"/>
              </w:rPr>
              <w:fldChar w:fldCharType="separate"/>
            </w:r>
            <w:r w:rsidRPr="00D72EE5">
              <w:rPr>
                <w:b/>
                <w:szCs w:val="20"/>
              </w:rPr>
              <w:fldChar w:fldCharType="end"/>
            </w:r>
            <w:r w:rsidRPr="00D72EE5">
              <w:rPr>
                <w:b/>
                <w:szCs w:val="20"/>
              </w:rPr>
              <w:t xml:space="preserve"> TSP and/or DSP</w:t>
            </w:r>
          </w:p>
        </w:tc>
      </w:tr>
      <w:tr w:rsidR="00831385" w:rsidRPr="00D72EE5" w14:paraId="3C8B8938" w14:textId="77777777" w:rsidTr="002921D4">
        <w:tc>
          <w:tcPr>
            <w:tcW w:w="3955" w:type="dxa"/>
          </w:tcPr>
          <w:p w14:paraId="6455950B" w14:textId="77777777" w:rsidR="00831385" w:rsidRPr="00D72EE5" w:rsidRDefault="00831385" w:rsidP="002921D4">
            <w:pPr>
              <w:rPr>
                <w:b/>
                <w:szCs w:val="20"/>
              </w:rPr>
            </w:pPr>
            <w:r w:rsidRPr="00D72EE5">
              <w:rPr>
                <w:b/>
                <w:szCs w:val="20"/>
              </w:rPr>
              <w:t>DUNS Number:</w:t>
            </w:r>
          </w:p>
        </w:tc>
        <w:tc>
          <w:tcPr>
            <w:tcW w:w="5490" w:type="dxa"/>
          </w:tcPr>
          <w:p w14:paraId="4243C28E" w14:textId="77777777" w:rsidR="00831385" w:rsidRPr="00D72EE5" w:rsidRDefault="00831385" w:rsidP="002921D4">
            <w:pPr>
              <w:rPr>
                <w:szCs w:val="20"/>
              </w:rPr>
            </w:pPr>
            <w:r w:rsidRPr="00D72EE5">
              <w:rPr>
                <w:szCs w:val="20"/>
              </w:rPr>
              <w:fldChar w:fldCharType="begin">
                <w:ffData>
                  <w:name w:val="Text2"/>
                  <w:enabled/>
                  <w:calcOnExit w:val="0"/>
                  <w:textInput/>
                </w:ffData>
              </w:fldChar>
            </w:r>
            <w:r w:rsidRPr="00D72EE5">
              <w:rPr>
                <w:szCs w:val="20"/>
              </w:rPr>
              <w:instrText xml:space="preserve"> FORMTEXT </w:instrText>
            </w:r>
            <w:r w:rsidRPr="00D72EE5">
              <w:rPr>
                <w:szCs w:val="20"/>
              </w:rPr>
            </w:r>
            <w:r w:rsidRPr="00D72EE5">
              <w:rPr>
                <w:szCs w:val="20"/>
              </w:rPr>
              <w:fldChar w:fldCharType="separate"/>
            </w:r>
            <w:r w:rsidRPr="00D72EE5">
              <w:rPr>
                <w:szCs w:val="20"/>
              </w:rPr>
              <w:t> </w:t>
            </w:r>
            <w:r w:rsidRPr="00D72EE5">
              <w:rPr>
                <w:szCs w:val="20"/>
              </w:rPr>
              <w:t> </w:t>
            </w:r>
            <w:r w:rsidRPr="00D72EE5">
              <w:rPr>
                <w:szCs w:val="20"/>
              </w:rPr>
              <w:t> </w:t>
            </w:r>
            <w:r w:rsidRPr="00D72EE5">
              <w:rPr>
                <w:szCs w:val="20"/>
              </w:rPr>
              <w:t> </w:t>
            </w:r>
            <w:r w:rsidRPr="00D72EE5">
              <w:rPr>
                <w:szCs w:val="20"/>
              </w:rPr>
              <w:t> </w:t>
            </w:r>
            <w:r w:rsidRPr="00D72EE5">
              <w:rPr>
                <w:szCs w:val="20"/>
              </w:rPr>
              <w:fldChar w:fldCharType="end"/>
            </w:r>
          </w:p>
        </w:tc>
      </w:tr>
      <w:tr w:rsidR="00831385" w:rsidRPr="00D72EE5" w14:paraId="2BBB4B75" w14:textId="77777777" w:rsidTr="002921D4">
        <w:tc>
          <w:tcPr>
            <w:tcW w:w="3955" w:type="dxa"/>
          </w:tcPr>
          <w:p w14:paraId="501BF5B2" w14:textId="77777777" w:rsidR="00831385" w:rsidRPr="00D72EE5" w:rsidRDefault="00831385" w:rsidP="002921D4">
            <w:pPr>
              <w:rPr>
                <w:b/>
                <w:szCs w:val="20"/>
              </w:rPr>
            </w:pPr>
            <w:r w:rsidRPr="00D72EE5">
              <w:rPr>
                <w:b/>
                <w:szCs w:val="20"/>
              </w:rPr>
              <w:t>User Security Administrator (USA):</w:t>
            </w:r>
          </w:p>
        </w:tc>
        <w:tc>
          <w:tcPr>
            <w:tcW w:w="5490" w:type="dxa"/>
          </w:tcPr>
          <w:p w14:paraId="5BAD8B06" w14:textId="77777777" w:rsidR="00831385" w:rsidRPr="00D72EE5" w:rsidRDefault="00831385" w:rsidP="002921D4">
            <w:pPr>
              <w:rPr>
                <w:szCs w:val="20"/>
              </w:rPr>
            </w:pPr>
            <w:r w:rsidRPr="00D72EE5">
              <w:rPr>
                <w:szCs w:val="20"/>
              </w:rPr>
              <w:fldChar w:fldCharType="begin">
                <w:ffData>
                  <w:name w:val="Text2"/>
                  <w:enabled/>
                  <w:calcOnExit w:val="0"/>
                  <w:textInput/>
                </w:ffData>
              </w:fldChar>
            </w:r>
            <w:r w:rsidRPr="00D72EE5">
              <w:rPr>
                <w:szCs w:val="20"/>
              </w:rPr>
              <w:instrText xml:space="preserve"> FORMTEXT </w:instrText>
            </w:r>
            <w:r w:rsidRPr="00D72EE5">
              <w:rPr>
                <w:szCs w:val="20"/>
              </w:rPr>
            </w:r>
            <w:r w:rsidRPr="00D72EE5">
              <w:rPr>
                <w:szCs w:val="20"/>
              </w:rPr>
              <w:fldChar w:fldCharType="separate"/>
            </w:r>
            <w:r w:rsidRPr="00D72EE5">
              <w:rPr>
                <w:szCs w:val="20"/>
              </w:rPr>
              <w:t> </w:t>
            </w:r>
            <w:r w:rsidRPr="00D72EE5">
              <w:rPr>
                <w:szCs w:val="20"/>
              </w:rPr>
              <w:t> </w:t>
            </w:r>
            <w:r w:rsidRPr="00D72EE5">
              <w:rPr>
                <w:szCs w:val="20"/>
              </w:rPr>
              <w:t> </w:t>
            </w:r>
            <w:r w:rsidRPr="00D72EE5">
              <w:rPr>
                <w:szCs w:val="20"/>
              </w:rPr>
              <w:t> </w:t>
            </w:r>
            <w:r w:rsidRPr="00D72EE5">
              <w:rPr>
                <w:szCs w:val="20"/>
              </w:rPr>
              <w:t> </w:t>
            </w:r>
            <w:r w:rsidRPr="00D72EE5">
              <w:rPr>
                <w:szCs w:val="20"/>
              </w:rPr>
              <w:fldChar w:fldCharType="end"/>
            </w:r>
          </w:p>
        </w:tc>
      </w:tr>
      <w:tr w:rsidR="00831385" w:rsidRPr="00D72EE5" w14:paraId="4AAC605B" w14:textId="77777777" w:rsidTr="002921D4">
        <w:tc>
          <w:tcPr>
            <w:tcW w:w="3955" w:type="dxa"/>
          </w:tcPr>
          <w:p w14:paraId="4B4A9F05" w14:textId="77777777" w:rsidR="00831385" w:rsidRPr="00D72EE5" w:rsidRDefault="00831385" w:rsidP="002921D4">
            <w:pPr>
              <w:rPr>
                <w:b/>
                <w:szCs w:val="20"/>
              </w:rPr>
            </w:pPr>
            <w:r w:rsidRPr="00D72EE5">
              <w:rPr>
                <w:b/>
                <w:szCs w:val="20"/>
              </w:rPr>
              <w:t>Backup USA (if applicable):</w:t>
            </w:r>
          </w:p>
        </w:tc>
        <w:tc>
          <w:tcPr>
            <w:tcW w:w="5490" w:type="dxa"/>
          </w:tcPr>
          <w:p w14:paraId="08C362A7" w14:textId="77777777" w:rsidR="00831385" w:rsidRPr="00D72EE5" w:rsidRDefault="00831385" w:rsidP="002921D4">
            <w:pPr>
              <w:rPr>
                <w:szCs w:val="20"/>
              </w:rPr>
            </w:pPr>
            <w:r w:rsidRPr="00D72EE5">
              <w:rPr>
                <w:szCs w:val="20"/>
              </w:rPr>
              <w:fldChar w:fldCharType="begin">
                <w:ffData>
                  <w:name w:val="Text2"/>
                  <w:enabled/>
                  <w:calcOnExit w:val="0"/>
                  <w:textInput/>
                </w:ffData>
              </w:fldChar>
            </w:r>
            <w:r w:rsidRPr="00D72EE5">
              <w:rPr>
                <w:szCs w:val="20"/>
              </w:rPr>
              <w:instrText xml:space="preserve"> FORMTEXT </w:instrText>
            </w:r>
            <w:r w:rsidRPr="00D72EE5">
              <w:rPr>
                <w:szCs w:val="20"/>
              </w:rPr>
            </w:r>
            <w:r w:rsidRPr="00D72EE5">
              <w:rPr>
                <w:szCs w:val="20"/>
              </w:rPr>
              <w:fldChar w:fldCharType="separate"/>
            </w:r>
            <w:r w:rsidRPr="00D72EE5">
              <w:rPr>
                <w:szCs w:val="20"/>
              </w:rPr>
              <w:t> </w:t>
            </w:r>
            <w:r w:rsidRPr="00D72EE5">
              <w:rPr>
                <w:szCs w:val="20"/>
              </w:rPr>
              <w:t> </w:t>
            </w:r>
            <w:r w:rsidRPr="00D72EE5">
              <w:rPr>
                <w:szCs w:val="20"/>
              </w:rPr>
              <w:t> </w:t>
            </w:r>
            <w:r w:rsidRPr="00D72EE5">
              <w:rPr>
                <w:szCs w:val="20"/>
              </w:rPr>
              <w:t> </w:t>
            </w:r>
            <w:r w:rsidRPr="00D72EE5">
              <w:rPr>
                <w:szCs w:val="20"/>
              </w:rPr>
              <w:t> </w:t>
            </w:r>
            <w:r w:rsidRPr="00D72EE5">
              <w:rPr>
                <w:szCs w:val="20"/>
              </w:rPr>
              <w:fldChar w:fldCharType="end"/>
            </w:r>
          </w:p>
        </w:tc>
      </w:tr>
    </w:tbl>
    <w:p w14:paraId="51F96C08" w14:textId="77777777" w:rsidR="00831385" w:rsidRPr="00D72EE5" w:rsidRDefault="00831385" w:rsidP="00831385">
      <w:pPr>
        <w:rPr>
          <w:b/>
          <w:szCs w:val="20"/>
        </w:rPr>
      </w:pPr>
    </w:p>
    <w:p w14:paraId="68B25B1A" w14:textId="77777777" w:rsidR="00831385" w:rsidRPr="00D72EE5" w:rsidRDefault="00831385" w:rsidP="00831385">
      <w:pPr>
        <w:jc w:val="both"/>
        <w:rPr>
          <w:szCs w:val="20"/>
        </w:rPr>
      </w:pPr>
      <w:r w:rsidRPr="00D72EE5">
        <w:rPr>
          <w:szCs w:val="20"/>
        </w:rPr>
        <w:t>Market Participant hereby affirms the following:</w:t>
      </w:r>
    </w:p>
    <w:p w14:paraId="1D5DD960" w14:textId="77777777" w:rsidR="00831385" w:rsidRPr="00D72EE5" w:rsidRDefault="00831385" w:rsidP="00831385">
      <w:pPr>
        <w:jc w:val="both"/>
        <w:rPr>
          <w:szCs w:val="20"/>
        </w:rPr>
      </w:pPr>
    </w:p>
    <w:p w14:paraId="3469050D" w14:textId="716A026B" w:rsidR="00831385" w:rsidRPr="00D72EE5" w:rsidRDefault="00831385" w:rsidP="00831385">
      <w:pPr>
        <w:numPr>
          <w:ilvl w:val="0"/>
          <w:numId w:val="50"/>
        </w:numPr>
        <w:ind w:hanging="540"/>
        <w:jc w:val="both"/>
      </w:pPr>
      <w:r w:rsidRPr="00D72EE5">
        <w:rPr>
          <w:szCs w:val="20"/>
        </w:rPr>
        <w:t>Market Participant</w:t>
      </w:r>
      <w:r w:rsidRPr="00D72EE5">
        <w:t xml:space="preserve"> has generated a list of its registered User Security Administrator (USA), Backup USA, and </w:t>
      </w:r>
      <w:del w:id="412" w:author="ERCOT" w:date="2025-02-17T12:38:00Z">
        <w:r w:rsidRPr="00D72EE5" w:rsidDel="005D5517">
          <w:delText>Digital Certificate holders (“Certificate Holders”)</w:delText>
        </w:r>
      </w:del>
      <w:ins w:id="413" w:author="ERCOT" w:date="2025-10-28T16:57:00Z" w16du:dateUtc="2025-10-28T21:57:00Z">
        <w:r w:rsidR="00586D39">
          <w:t>MIS users</w:t>
        </w:r>
      </w:ins>
      <w:r w:rsidRPr="00D72EE5">
        <w:t xml:space="preserve">, for the DUNS Number indicated above, generated through the Market Participant Identity Management (MPIM) </w:t>
      </w:r>
      <w:del w:id="414" w:author="ERCOT" w:date="2025-10-28T16:57:00Z" w16du:dateUtc="2025-10-28T21:57:00Z">
        <w:r w:rsidRPr="00D72EE5" w:rsidDel="00586D39">
          <w:delText xml:space="preserve">Application </w:delText>
        </w:r>
      </w:del>
      <w:ins w:id="415" w:author="ERCOT" w:date="2025-10-28T16:57:00Z" w16du:dateUtc="2025-10-28T21:57:00Z">
        <w:r w:rsidR="00586D39">
          <w:t>system</w:t>
        </w:r>
        <w:r w:rsidR="00586D39" w:rsidRPr="00D72EE5">
          <w:t xml:space="preserve"> </w:t>
        </w:r>
      </w:ins>
      <w:r w:rsidRPr="00D72EE5">
        <w:t xml:space="preserve">within the </w:t>
      </w:r>
      <w:del w:id="416" w:author="ERCOT" w:date="2025-10-28T17:47:00Z" w16du:dateUtc="2025-10-28T22:47:00Z">
        <w:r w:rsidRPr="00D72EE5" w:rsidDel="005C0C3A">
          <w:delText>Market Information System (</w:delText>
        </w:r>
      </w:del>
      <w:r w:rsidRPr="00D72EE5">
        <w:t>MIS</w:t>
      </w:r>
      <w:del w:id="417" w:author="ERCOT" w:date="2025-10-28T17:47:00Z" w16du:dateUtc="2025-10-28T22:47:00Z">
        <w:r w:rsidRPr="00D72EE5" w:rsidDel="005C0C3A">
          <w:delText>)</w:delText>
        </w:r>
      </w:del>
      <w:r w:rsidRPr="00D72EE5">
        <w:t xml:space="preserve"> (the List), </w:t>
      </w:r>
      <w:ins w:id="418" w:author="ERCOT" w:date="2025-10-28T16:58:00Z">
        <w:r w:rsidR="00586D39" w:rsidRPr="00586D39">
          <w:t xml:space="preserve">as per the ERCOT Identity and Access Management </w:t>
        </w:r>
      </w:ins>
      <w:ins w:id="419" w:author="ERCOT" w:date="2025-10-28T17:41:00Z" w16du:dateUtc="2025-10-28T22:41:00Z">
        <w:r w:rsidR="005C0C3A">
          <w:t>U</w:t>
        </w:r>
      </w:ins>
      <w:ins w:id="420" w:author="ERCOT" w:date="2025-10-28T16:58:00Z">
        <w:r w:rsidR="00586D39" w:rsidRPr="00586D39">
          <w:t>ser Guide</w:t>
        </w:r>
      </w:ins>
      <w:ins w:id="421" w:author="ERCOT" w:date="2025-10-28T16:58:00Z" w16du:dateUtc="2025-10-28T21:58:00Z">
        <w:r w:rsidR="00586D39">
          <w:t xml:space="preserve">, </w:t>
        </w:r>
      </w:ins>
      <w:r w:rsidRPr="00D72EE5">
        <w:t xml:space="preserve">and if </w:t>
      </w:r>
      <w:r w:rsidRPr="00D72EE5">
        <w:rPr>
          <w:szCs w:val="20"/>
        </w:rPr>
        <w:t>Market Participant</w:t>
      </w:r>
      <w:r w:rsidRPr="00D72EE5">
        <w:t xml:space="preserve"> has any corrections to the List, </w:t>
      </w:r>
      <w:r w:rsidRPr="00D72EE5">
        <w:rPr>
          <w:szCs w:val="20"/>
        </w:rPr>
        <w:t>Market Participant</w:t>
      </w:r>
      <w:r w:rsidRPr="00D72EE5">
        <w:t xml:space="preserve"> has provided corrections to ERCOT.</w:t>
      </w:r>
    </w:p>
    <w:p w14:paraId="3BF3A102" w14:textId="77777777" w:rsidR="00831385" w:rsidRPr="00D72EE5" w:rsidRDefault="00831385" w:rsidP="00831385">
      <w:pPr>
        <w:ind w:hanging="540"/>
        <w:jc w:val="both"/>
      </w:pPr>
    </w:p>
    <w:p w14:paraId="0C74A90A" w14:textId="7AF5D4AB" w:rsidR="00831385" w:rsidRPr="00D72EE5" w:rsidRDefault="00831385" w:rsidP="00831385">
      <w:pPr>
        <w:numPr>
          <w:ilvl w:val="0"/>
          <w:numId w:val="50"/>
        </w:numPr>
        <w:ind w:hanging="540"/>
        <w:jc w:val="both"/>
      </w:pPr>
      <w:r w:rsidRPr="00D72EE5">
        <w:rPr>
          <w:szCs w:val="20"/>
        </w:rPr>
        <w:t>Market Participant</w:t>
      </w:r>
      <w:r w:rsidRPr="00D72EE5">
        <w:t xml:space="preserve"> and each listed USA, Backup USA, and </w:t>
      </w:r>
      <w:del w:id="422" w:author="ERCOT" w:date="2025-02-17T12:39:00Z">
        <w:r w:rsidRPr="00D72EE5" w:rsidDel="005D5517">
          <w:delText xml:space="preserve">Certificate </w:delText>
        </w:r>
      </w:del>
      <w:del w:id="423" w:author="ERCOT" w:date="2025-10-28T16:58:00Z" w16du:dateUtc="2025-10-28T21:58:00Z">
        <w:r w:rsidRPr="00D72EE5" w:rsidDel="00586D39">
          <w:delText>Holder</w:delText>
        </w:r>
      </w:del>
      <w:ins w:id="424" w:author="ERCOT" w:date="2025-10-28T16:58:00Z" w16du:dateUtc="2025-10-28T21:58:00Z">
        <w:r w:rsidR="00586D39">
          <w:t>MIS user</w:t>
        </w:r>
      </w:ins>
      <w:r w:rsidRPr="00D72EE5">
        <w:t xml:space="preserve"> meet the applicable requirements of paragraph (1)(a) of 16.12.1, USA Responsibilities and Qualifications for </w:t>
      </w:r>
      <w:ins w:id="425" w:author="ERCOT" w:date="2025-10-28T16:59:00Z" w16du:dateUtc="2025-10-28T21:59:00Z">
        <w:r w:rsidR="00586D39">
          <w:rPr>
            <w:szCs w:val="20"/>
          </w:rPr>
          <w:t>User Access to the MIS</w:t>
        </w:r>
      </w:ins>
      <w:del w:id="426" w:author="ERCOT" w:date="2025-02-17T12:39:00Z">
        <w:r w:rsidRPr="00D72EE5" w:rsidDel="005D5517">
          <w:delText>Digital Certificate</w:delText>
        </w:r>
      </w:del>
      <w:del w:id="427" w:author="ERCOT" w:date="2025-10-28T16:58:00Z" w16du:dateUtc="2025-10-28T21:58:00Z">
        <w:r w:rsidRPr="00D72EE5" w:rsidDel="00586D39">
          <w:delText xml:space="preserve"> Holders</w:delText>
        </w:r>
      </w:del>
      <w:r w:rsidRPr="00D72EE5">
        <w:t>.</w:t>
      </w:r>
    </w:p>
    <w:p w14:paraId="728599E7" w14:textId="77777777" w:rsidR="00831385" w:rsidRPr="00D72EE5" w:rsidRDefault="00831385" w:rsidP="00831385">
      <w:pPr>
        <w:ind w:hanging="540"/>
        <w:jc w:val="both"/>
      </w:pPr>
    </w:p>
    <w:p w14:paraId="0A6E38BE" w14:textId="3A1CA324" w:rsidR="00831385" w:rsidRPr="00D72EE5" w:rsidRDefault="00831385" w:rsidP="00831385">
      <w:pPr>
        <w:numPr>
          <w:ilvl w:val="0"/>
          <w:numId w:val="50"/>
        </w:numPr>
        <w:ind w:hanging="540"/>
        <w:jc w:val="both"/>
      </w:pPr>
      <w:r w:rsidRPr="00D72EE5">
        <w:rPr>
          <w:szCs w:val="20"/>
        </w:rPr>
        <w:t>Market Participant</w:t>
      </w:r>
      <w:r w:rsidRPr="00D72EE5">
        <w:t xml:space="preserve"> and each listed USA, Backup USA, and </w:t>
      </w:r>
      <w:del w:id="428" w:author="ERCOT" w:date="2025-02-17T12:39:00Z">
        <w:r w:rsidRPr="00D72EE5" w:rsidDel="005D5517">
          <w:delText xml:space="preserve">Certificate </w:delText>
        </w:r>
      </w:del>
      <w:del w:id="429" w:author="ERCOT" w:date="2025-10-28T16:59:00Z" w16du:dateUtc="2025-10-28T21:59:00Z">
        <w:r w:rsidRPr="00D72EE5" w:rsidDel="00586D39">
          <w:delText>Holders</w:delText>
        </w:r>
      </w:del>
      <w:ins w:id="430" w:author="ERCOT" w:date="2025-10-28T16:59:00Z" w16du:dateUtc="2025-10-28T21:59:00Z">
        <w:r w:rsidR="00586D39">
          <w:t>MIS user</w:t>
        </w:r>
      </w:ins>
      <w:r w:rsidRPr="00D72EE5">
        <w:t xml:space="preserve"> are not subject to any of the conditions that would require revocation as described in paragraph (1)(b) of Section 16.12.1.</w:t>
      </w:r>
    </w:p>
    <w:p w14:paraId="41839462" w14:textId="77777777" w:rsidR="00831385" w:rsidRPr="00D72EE5" w:rsidRDefault="00831385" w:rsidP="00831385">
      <w:pPr>
        <w:ind w:hanging="540"/>
        <w:jc w:val="both"/>
      </w:pPr>
    </w:p>
    <w:p w14:paraId="6FE058C1" w14:textId="7ED7E09A" w:rsidR="00831385" w:rsidRPr="00D72EE5" w:rsidRDefault="00831385" w:rsidP="00831385">
      <w:pPr>
        <w:numPr>
          <w:ilvl w:val="0"/>
          <w:numId w:val="50"/>
        </w:numPr>
        <w:ind w:hanging="540"/>
        <w:jc w:val="both"/>
      </w:pPr>
      <w:r w:rsidRPr="00D72EE5">
        <w:lastRenderedPageBreak/>
        <w:t xml:space="preserve">Each listed USA, Backup USA, and </w:t>
      </w:r>
      <w:del w:id="431" w:author="ERCOT" w:date="2025-02-17T12:40:00Z">
        <w:r w:rsidRPr="00D72EE5" w:rsidDel="005D5517">
          <w:delText xml:space="preserve">Certificate </w:delText>
        </w:r>
      </w:del>
      <w:del w:id="432" w:author="ERCOT" w:date="2025-10-28T17:00:00Z" w16du:dateUtc="2025-10-28T22:00:00Z">
        <w:r w:rsidRPr="00D72EE5" w:rsidDel="00586D39">
          <w:delText>Holder</w:delText>
        </w:r>
      </w:del>
      <w:ins w:id="433" w:author="ERCOT" w:date="2025-10-28T17:00:00Z" w16du:dateUtc="2025-10-28T22:00:00Z">
        <w:r w:rsidR="00586D39">
          <w:t>MIS user</w:t>
        </w:r>
      </w:ins>
      <w:r w:rsidRPr="00D72EE5">
        <w:t xml:space="preserve"> is currently employed by or is an authorized agent contracted with the </w:t>
      </w:r>
      <w:r w:rsidRPr="00D72EE5">
        <w:rPr>
          <w:szCs w:val="20"/>
        </w:rPr>
        <w:t>Market Participant</w:t>
      </w:r>
      <w:r w:rsidRPr="00D72EE5">
        <w:t>.</w:t>
      </w:r>
    </w:p>
    <w:p w14:paraId="0CB9C633" w14:textId="77777777" w:rsidR="00831385" w:rsidRPr="00D72EE5" w:rsidRDefault="00831385" w:rsidP="00831385">
      <w:pPr>
        <w:ind w:hanging="540"/>
        <w:jc w:val="both"/>
      </w:pPr>
    </w:p>
    <w:p w14:paraId="4DF53D29" w14:textId="77777777" w:rsidR="00831385" w:rsidRPr="00D72EE5" w:rsidRDefault="00831385" w:rsidP="00831385">
      <w:pPr>
        <w:numPr>
          <w:ilvl w:val="0"/>
          <w:numId w:val="50"/>
        </w:numPr>
        <w:ind w:hanging="540"/>
        <w:jc w:val="both"/>
      </w:pPr>
      <w:r w:rsidRPr="00D72EE5">
        <w:t xml:space="preserve">The </w:t>
      </w:r>
      <w:r w:rsidRPr="00D72EE5">
        <w:rPr>
          <w:szCs w:val="20"/>
        </w:rPr>
        <w:t>Market Participant</w:t>
      </w:r>
      <w:r w:rsidRPr="00D72EE5">
        <w:t xml:space="preserve"> has verified that the listed USA and Backup USA is authorized to be a USA.</w:t>
      </w:r>
    </w:p>
    <w:p w14:paraId="5438354B" w14:textId="77777777" w:rsidR="00831385" w:rsidRPr="00D72EE5" w:rsidRDefault="00831385" w:rsidP="00831385">
      <w:pPr>
        <w:ind w:hanging="540"/>
        <w:jc w:val="both"/>
      </w:pPr>
    </w:p>
    <w:p w14:paraId="0B617190" w14:textId="6F2B4C58" w:rsidR="00831385" w:rsidRPr="00D72EE5" w:rsidRDefault="00831385" w:rsidP="00831385">
      <w:pPr>
        <w:numPr>
          <w:ilvl w:val="0"/>
          <w:numId w:val="50"/>
        </w:numPr>
        <w:ind w:hanging="540"/>
        <w:jc w:val="both"/>
      </w:pPr>
      <w:r w:rsidRPr="00D72EE5">
        <w:t xml:space="preserve">Each </w:t>
      </w:r>
      <w:del w:id="434" w:author="ERCOT" w:date="2025-02-17T12:40:00Z">
        <w:r w:rsidRPr="00D72EE5" w:rsidDel="005D5517">
          <w:delText xml:space="preserve">Certificate </w:delText>
        </w:r>
      </w:del>
      <w:del w:id="435" w:author="ERCOT" w:date="2025-10-28T16:59:00Z" w16du:dateUtc="2025-10-28T21:59:00Z">
        <w:r w:rsidRPr="00D72EE5" w:rsidDel="00586D39">
          <w:delText>Holder</w:delText>
        </w:r>
      </w:del>
      <w:ins w:id="436" w:author="ERCOT" w:date="2025-10-28T16:59:00Z" w16du:dateUtc="2025-10-28T21:59:00Z">
        <w:r w:rsidR="00586D39">
          <w:t>MIS user</w:t>
        </w:r>
      </w:ins>
      <w:r w:rsidRPr="00D72EE5">
        <w:t xml:space="preserve"> is authorized to retain </w:t>
      </w:r>
      <w:del w:id="437" w:author="ERCOT" w:date="2025-02-17T12:40:00Z">
        <w:r w:rsidRPr="00D72EE5" w:rsidDel="00531E74">
          <w:delText>and use the Digital Certificate</w:delText>
        </w:r>
      </w:del>
      <w:ins w:id="438" w:author="ERCOT" w:date="2025-02-17T12:40:00Z">
        <w:r>
          <w:t xml:space="preserve">access to </w:t>
        </w:r>
      </w:ins>
      <w:ins w:id="439" w:author="ERCOT" w:date="2025-10-28T17:00:00Z" w16du:dateUtc="2025-10-28T22:00:00Z">
        <w:r w:rsidR="00586D39">
          <w:t>the MIS</w:t>
        </w:r>
      </w:ins>
      <w:r w:rsidRPr="00D72EE5">
        <w:t>.</w:t>
      </w:r>
    </w:p>
    <w:p w14:paraId="344E69B2" w14:textId="77777777" w:rsidR="00831385" w:rsidRPr="00D72EE5" w:rsidRDefault="00831385" w:rsidP="00831385">
      <w:pPr>
        <w:ind w:hanging="540"/>
        <w:jc w:val="both"/>
      </w:pPr>
    </w:p>
    <w:p w14:paraId="3F3996F9" w14:textId="69DEA46A" w:rsidR="00831385" w:rsidRPr="00D72EE5" w:rsidRDefault="00831385" w:rsidP="00831385">
      <w:pPr>
        <w:numPr>
          <w:ilvl w:val="0"/>
          <w:numId w:val="50"/>
        </w:numPr>
        <w:ind w:hanging="540"/>
        <w:jc w:val="both"/>
      </w:pPr>
      <w:r w:rsidRPr="00D72EE5">
        <w:t xml:space="preserve">Each listed </w:t>
      </w:r>
      <w:del w:id="440" w:author="ERCOT" w:date="2025-02-17T12:41:00Z">
        <w:r w:rsidRPr="00D72EE5" w:rsidDel="00531E74">
          <w:delText xml:space="preserve">Certificate </w:delText>
        </w:r>
      </w:del>
      <w:del w:id="441" w:author="ERCOT" w:date="2025-10-28T17:00:00Z" w16du:dateUtc="2025-10-28T22:00:00Z">
        <w:r w:rsidRPr="00D72EE5" w:rsidDel="00586D39">
          <w:delText>Holder</w:delText>
        </w:r>
      </w:del>
      <w:ins w:id="442" w:author="ERCOT" w:date="2025-10-28T17:00:00Z" w16du:dateUtc="2025-10-28T22:00:00Z">
        <w:r w:rsidR="00586D39">
          <w:t>MIS user</w:t>
        </w:r>
      </w:ins>
      <w:r w:rsidRPr="00D72EE5">
        <w:t xml:space="preserve"> needs </w:t>
      </w:r>
      <w:del w:id="443" w:author="ERCOT" w:date="2025-02-17T12:41:00Z">
        <w:r w:rsidRPr="00D72EE5" w:rsidDel="00531E74">
          <w:delText xml:space="preserve">the Digital </w:delText>
        </w:r>
      </w:del>
      <w:del w:id="444" w:author="ERCOT" w:date="2025-10-28T17:01:00Z" w16du:dateUtc="2025-10-28T22:01:00Z">
        <w:r w:rsidRPr="00D72EE5" w:rsidDel="00586D39">
          <w:delText>Certificate</w:delText>
        </w:r>
      </w:del>
      <w:ins w:id="445" w:author="ERCOT" w:date="2025-10-28T17:01:00Z" w16du:dateUtc="2025-10-28T22:01:00Z">
        <w:r w:rsidR="00586D39">
          <w:t>MIS</w:t>
        </w:r>
      </w:ins>
      <w:r w:rsidRPr="00D72EE5">
        <w:t xml:space="preserve"> to perform his or her job functions.</w:t>
      </w:r>
    </w:p>
    <w:p w14:paraId="1F61A8F9" w14:textId="77777777" w:rsidR="00831385" w:rsidRPr="00D72EE5" w:rsidRDefault="00831385" w:rsidP="00831385">
      <w:pPr>
        <w:ind w:hanging="540"/>
        <w:jc w:val="both"/>
      </w:pPr>
    </w:p>
    <w:p w14:paraId="009C1C1F" w14:textId="640D6243" w:rsidR="00831385" w:rsidRPr="00D72EE5" w:rsidRDefault="00831385" w:rsidP="00831385">
      <w:pPr>
        <w:numPr>
          <w:ilvl w:val="0"/>
          <w:numId w:val="50"/>
        </w:numPr>
        <w:ind w:hanging="540"/>
        <w:jc w:val="both"/>
      </w:pPr>
      <w:r w:rsidRPr="00D72EE5">
        <w:rPr>
          <w:szCs w:val="20"/>
        </w:rPr>
        <w:t>Market Participant</w:t>
      </w:r>
      <w:r w:rsidRPr="00D72EE5">
        <w:t xml:space="preserve"> has requested revocation of </w:t>
      </w:r>
      <w:del w:id="446" w:author="ERCOT" w:date="2025-02-17T12:41:00Z">
        <w:r w:rsidRPr="00D72EE5" w:rsidDel="00531E74">
          <w:delText>Digital Certificates</w:delText>
        </w:r>
      </w:del>
      <w:ins w:id="447" w:author="ERCOT" w:date="2025-02-17T12:41:00Z">
        <w:r>
          <w:t xml:space="preserve">access </w:t>
        </w:r>
      </w:ins>
      <w:ins w:id="448" w:author="ERCOT" w:date="2025-10-28T17:01:00Z" w16du:dateUtc="2025-10-28T22:01:00Z">
        <w:r w:rsidR="00586D39">
          <w:t>to the MIS</w:t>
        </w:r>
      </w:ins>
      <w:r w:rsidRPr="00D72EE5">
        <w:t xml:space="preserve"> when required by paragraph (1)(b) of Section 16.12.1.</w:t>
      </w:r>
    </w:p>
    <w:p w14:paraId="7FEF858F" w14:textId="77777777" w:rsidR="00831385" w:rsidRPr="00D72EE5" w:rsidRDefault="00831385" w:rsidP="00831385">
      <w:pPr>
        <w:ind w:hanging="540"/>
        <w:jc w:val="both"/>
      </w:pPr>
    </w:p>
    <w:p w14:paraId="22E3B6EA" w14:textId="77777777" w:rsidR="00831385" w:rsidRPr="00D72EE5" w:rsidRDefault="00831385" w:rsidP="00831385">
      <w:pPr>
        <w:numPr>
          <w:ilvl w:val="0"/>
          <w:numId w:val="50"/>
        </w:numPr>
        <w:ind w:hanging="540"/>
        <w:jc w:val="both"/>
      </w:pPr>
      <w:r w:rsidRPr="00D72EE5">
        <w:rPr>
          <w:szCs w:val="20"/>
        </w:rPr>
        <w:t>Market Participant</w:t>
      </w:r>
      <w:r w:rsidRPr="00D72EE5">
        <w:t xml:space="preserve"> has complied with the audit requirements of Section 16.12.3.</w:t>
      </w:r>
    </w:p>
    <w:p w14:paraId="14ECE6AF" w14:textId="77777777" w:rsidR="00831385" w:rsidRPr="00D72EE5" w:rsidRDefault="00831385" w:rsidP="00831385">
      <w:pPr>
        <w:jc w:val="both"/>
      </w:pPr>
    </w:p>
    <w:p w14:paraId="5F5A797A" w14:textId="50FDE6E1" w:rsidR="00831385" w:rsidRPr="00D72EE5" w:rsidRDefault="00831385" w:rsidP="00831385">
      <w:pPr>
        <w:tabs>
          <w:tab w:val="num" w:pos="720"/>
        </w:tabs>
        <w:jc w:val="both"/>
      </w:pPr>
      <w:r w:rsidRPr="00D72EE5">
        <w:rPr>
          <w:szCs w:val="20"/>
        </w:rPr>
        <w:t>Market Participant</w:t>
      </w:r>
      <w:r w:rsidRPr="00D72EE5">
        <w:t xml:space="preserve"> has found that the following </w:t>
      </w:r>
      <w:del w:id="449" w:author="ERCOT" w:date="2025-02-17T12:41:00Z">
        <w:r w:rsidRPr="00D72EE5" w:rsidDel="00531E74">
          <w:delText>Certificate Holder</w:delText>
        </w:r>
      </w:del>
      <w:ins w:id="450" w:author="ERCOT" w:date="2025-10-28T17:01:00Z" w16du:dateUtc="2025-10-28T22:01:00Z">
        <w:r w:rsidR="00586D39">
          <w:t>MIS user</w:t>
        </w:r>
      </w:ins>
      <w:r w:rsidRPr="00D72EE5">
        <w:t xml:space="preserve">(s) no longer met the required criteria in paragraph (1)(a) of Section 16.12.1. </w:t>
      </w:r>
      <w:r w:rsidRPr="00D72EE5">
        <w:rPr>
          <w:szCs w:val="20"/>
        </w:rPr>
        <w:t xml:space="preserve">Market Participant </w:t>
      </w:r>
      <w:r w:rsidRPr="00D72EE5">
        <w:t xml:space="preserve">to include:  (i) the name of the ineligible </w:t>
      </w:r>
      <w:del w:id="451" w:author="ERCOT" w:date="2025-02-17T12:41:00Z">
        <w:r w:rsidRPr="00D72EE5" w:rsidDel="00531E74">
          <w:delText xml:space="preserve">Certificate </w:delText>
        </w:r>
      </w:del>
      <w:del w:id="452" w:author="ERCOT" w:date="2025-10-28T17:01:00Z" w16du:dateUtc="2025-10-28T22:01:00Z">
        <w:r w:rsidRPr="00D72EE5" w:rsidDel="00586D39">
          <w:delText>Holder</w:delText>
        </w:r>
      </w:del>
      <w:ins w:id="453" w:author="ERCOT" w:date="2025-10-28T17:01:00Z" w16du:dateUtc="2025-10-28T22:01:00Z">
        <w:r w:rsidR="00586D39">
          <w:t>MIS user</w:t>
        </w:r>
      </w:ins>
      <w:r w:rsidRPr="00D72EE5">
        <w:t xml:space="preserve">; (ii) reason for ineligibility; and (iii) date upon which </w:t>
      </w:r>
      <w:del w:id="454" w:author="ERCOT" w:date="2025-02-17T12:42:00Z">
        <w:r w:rsidRPr="00D72EE5" w:rsidDel="00531E74">
          <w:delText>Certificate Holder</w:delText>
        </w:r>
      </w:del>
      <w:ins w:id="455" w:author="ERCOT" w:date="2025-10-28T17:01:00Z" w16du:dateUtc="2025-10-28T22:01:00Z">
        <w:r w:rsidR="00586D39">
          <w:t>MIS user</w:t>
        </w:r>
      </w:ins>
      <w:ins w:id="456" w:author="ERCOT" w:date="2025-10-28T17:02:00Z" w16du:dateUtc="2025-10-28T22:02:00Z">
        <w:r w:rsidR="00586D39">
          <w:t xml:space="preserve"> </w:t>
        </w:r>
      </w:ins>
      <w:r w:rsidRPr="00D72EE5">
        <w:t>became ineligible.</w:t>
      </w:r>
    </w:p>
    <w:p w14:paraId="2CF3161D" w14:textId="77777777" w:rsidR="00831385" w:rsidRPr="00D72EE5" w:rsidRDefault="00831385" w:rsidP="00831385">
      <w:pPr>
        <w:tabs>
          <w:tab w:val="num" w:pos="720"/>
        </w:tabs>
        <w:jc w:val="both"/>
        <w:rPr>
          <w:szCs w:val="20"/>
        </w:rPr>
      </w:pPr>
      <w:r w:rsidRPr="00D72EE5">
        <w:rPr>
          <w:szCs w:val="20"/>
        </w:rPr>
        <w:fldChar w:fldCharType="begin">
          <w:ffData>
            <w:name w:val="Text3"/>
            <w:enabled/>
            <w:calcOnExit w:val="0"/>
            <w:textInput/>
          </w:ffData>
        </w:fldChar>
      </w:r>
      <w:r w:rsidRPr="00D72EE5">
        <w:rPr>
          <w:szCs w:val="20"/>
        </w:rPr>
        <w:instrText xml:space="preserve"> FORMTEXT </w:instrText>
      </w:r>
      <w:r w:rsidRPr="00D72EE5">
        <w:rPr>
          <w:szCs w:val="20"/>
        </w:rPr>
      </w:r>
      <w:r w:rsidRPr="00D72EE5">
        <w:rPr>
          <w:szCs w:val="20"/>
        </w:rPr>
        <w:fldChar w:fldCharType="separate"/>
      </w:r>
      <w:r w:rsidRPr="00D72EE5">
        <w:rPr>
          <w:noProof/>
          <w:szCs w:val="20"/>
        </w:rPr>
        <w:t> </w:t>
      </w:r>
      <w:r w:rsidRPr="00D72EE5">
        <w:rPr>
          <w:noProof/>
          <w:szCs w:val="20"/>
        </w:rPr>
        <w:t> </w:t>
      </w:r>
      <w:r w:rsidRPr="00D72EE5">
        <w:rPr>
          <w:noProof/>
          <w:szCs w:val="20"/>
        </w:rPr>
        <w:t> </w:t>
      </w:r>
      <w:r w:rsidRPr="00D72EE5">
        <w:rPr>
          <w:noProof/>
          <w:szCs w:val="20"/>
        </w:rPr>
        <w:t> </w:t>
      </w:r>
      <w:r w:rsidRPr="00D72EE5">
        <w:rPr>
          <w:noProof/>
          <w:szCs w:val="20"/>
        </w:rPr>
        <w:t> </w:t>
      </w:r>
      <w:r w:rsidRPr="00D72EE5">
        <w:rPr>
          <w:szCs w:val="20"/>
        </w:rPr>
        <w:fldChar w:fldCharType="end"/>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p>
    <w:p w14:paraId="04A41362" w14:textId="77777777" w:rsidR="00831385" w:rsidRPr="00D72EE5" w:rsidRDefault="00831385" w:rsidP="00831385">
      <w:pPr>
        <w:jc w:val="both"/>
        <w:rPr>
          <w:szCs w:val="20"/>
        </w:rPr>
      </w:pPr>
    </w:p>
    <w:p w14:paraId="25883699" w14:textId="3E92688D" w:rsidR="00831385" w:rsidRPr="00D72EE5" w:rsidRDefault="00831385" w:rsidP="00831385">
      <w:pPr>
        <w:jc w:val="both"/>
        <w:rPr>
          <w:szCs w:val="20"/>
        </w:rPr>
      </w:pPr>
      <w:r w:rsidRPr="00D72EE5">
        <w:rPr>
          <w:szCs w:val="20"/>
        </w:rPr>
        <w:t xml:space="preserve">I affirm that I have personal knowledge of the facts stated in this </w:t>
      </w:r>
      <w:del w:id="457" w:author="ERCOT" w:date="2025-02-17T12:43:00Z">
        <w:r w:rsidRPr="00D72EE5" w:rsidDel="00531E74">
          <w:rPr>
            <w:szCs w:val="20"/>
          </w:rPr>
          <w:delText xml:space="preserve">Digital </w:delText>
        </w:r>
      </w:del>
      <w:del w:id="458" w:author="ERCOT" w:date="2025-10-28T17:02:00Z" w16du:dateUtc="2025-10-28T22:02:00Z">
        <w:r w:rsidRPr="00D72EE5" w:rsidDel="00586D39">
          <w:rPr>
            <w:szCs w:val="20"/>
          </w:rPr>
          <w:delText>Certificate</w:delText>
        </w:r>
      </w:del>
      <w:ins w:id="459" w:author="ERCOT" w:date="2025-10-28T17:02:00Z" w16du:dateUtc="2025-10-28T22:02:00Z">
        <w:r w:rsidR="00586D39">
          <w:rPr>
            <w:szCs w:val="20"/>
          </w:rPr>
          <w:t>MIS Access</w:t>
        </w:r>
      </w:ins>
      <w:r w:rsidRPr="00D72EE5">
        <w:rPr>
          <w:szCs w:val="20"/>
        </w:rPr>
        <w:t xml:space="preserve"> Audit Attestation (</w:t>
      </w:r>
      <w:del w:id="460" w:author="ERCOT" w:date="2025-02-17T12:43:00Z">
        <w:r w:rsidRPr="00D72EE5" w:rsidDel="00531E74">
          <w:rPr>
            <w:szCs w:val="20"/>
          </w:rPr>
          <w:delText>DCAA</w:delText>
        </w:r>
      </w:del>
      <w:ins w:id="461" w:author="ERCOT" w:date="2025-02-17T12:43:00Z">
        <w:r>
          <w:rPr>
            <w:szCs w:val="20"/>
          </w:rPr>
          <w:t>MA</w:t>
        </w:r>
      </w:ins>
      <w:ins w:id="462" w:author="ERCOT" w:date="2025-02-17T12:44:00Z">
        <w:r>
          <w:rPr>
            <w:szCs w:val="20"/>
          </w:rPr>
          <w:t>AA</w:t>
        </w:r>
      </w:ins>
      <w:r w:rsidRPr="00D72EE5">
        <w:rPr>
          <w:szCs w:val="20"/>
        </w:rPr>
        <w:t xml:space="preserve">) and have the authority to submit this </w:t>
      </w:r>
      <w:del w:id="463" w:author="ERCOT" w:date="2025-02-17T12:44:00Z">
        <w:r w:rsidRPr="00D72EE5" w:rsidDel="00531E74">
          <w:rPr>
            <w:szCs w:val="20"/>
          </w:rPr>
          <w:delText>DCAA</w:delText>
        </w:r>
      </w:del>
      <w:ins w:id="464" w:author="ERCOT" w:date="2025-02-17T12:44:00Z">
        <w:r>
          <w:rPr>
            <w:szCs w:val="20"/>
          </w:rPr>
          <w:t>MAAA</w:t>
        </w:r>
        <w:r w:rsidRPr="00D72EE5">
          <w:rPr>
            <w:szCs w:val="20"/>
          </w:rPr>
          <w:t xml:space="preserve"> </w:t>
        </w:r>
      </w:ins>
      <w:r w:rsidRPr="00D72EE5">
        <w:rPr>
          <w:szCs w:val="20"/>
        </w:rPr>
        <w:t xml:space="preserve">on behalf of the Market Participant listed above.  </w:t>
      </w:r>
    </w:p>
    <w:p w14:paraId="75A3548F" w14:textId="77777777" w:rsidR="00831385" w:rsidRPr="00D72EE5" w:rsidRDefault="00831385" w:rsidP="00831385">
      <w:pPr>
        <w:jc w:val="both"/>
        <w:rPr>
          <w:b/>
          <w:szCs w:val="20"/>
        </w:rPr>
      </w:pPr>
    </w:p>
    <w:p w14:paraId="15EFEF02" w14:textId="77777777" w:rsidR="00831385" w:rsidRPr="00D72EE5" w:rsidRDefault="00831385" w:rsidP="00831385">
      <w:pPr>
        <w:jc w:val="both"/>
        <w:rPr>
          <w:b/>
          <w:szCs w:val="20"/>
        </w:rPr>
      </w:pPr>
      <w:r w:rsidRPr="00D72EE5">
        <w:rPr>
          <w:b/>
          <w:szCs w:val="20"/>
          <w:u w:val="single"/>
        </w:rPr>
        <w:t>Officer/Executive/Employee</w:t>
      </w:r>
      <w:r w:rsidRPr="00D72EE5">
        <w:rPr>
          <w:b/>
          <w:szCs w:val="20"/>
        </w:rPr>
        <w:t>:</w:t>
      </w:r>
    </w:p>
    <w:p w14:paraId="30B0D959" w14:textId="77777777" w:rsidR="00831385" w:rsidRPr="00D72EE5" w:rsidRDefault="00831385" w:rsidP="00831385">
      <w:pPr>
        <w:rPr>
          <w:b/>
          <w:szCs w:val="20"/>
        </w:rPr>
      </w:pPr>
    </w:p>
    <w:p w14:paraId="0B8EF8F6" w14:textId="77777777" w:rsidR="00831385" w:rsidRPr="00D72EE5" w:rsidRDefault="00831385" w:rsidP="00831385">
      <w:pPr>
        <w:ind w:right="-1800"/>
        <w:rPr>
          <w:b/>
          <w:szCs w:val="20"/>
        </w:rPr>
      </w:pPr>
      <w:r w:rsidRPr="00D72EE5">
        <w:rPr>
          <w:b/>
          <w:szCs w:val="20"/>
        </w:rPr>
        <w:t xml:space="preserve">Name and Title: </w:t>
      </w:r>
      <w:r w:rsidRPr="00D72EE5">
        <w:rPr>
          <w:szCs w:val="20"/>
        </w:rPr>
        <w:fldChar w:fldCharType="begin">
          <w:ffData>
            <w:name w:val="Text3"/>
            <w:enabled/>
            <w:calcOnExit w:val="0"/>
            <w:textInput/>
          </w:ffData>
        </w:fldChar>
      </w:r>
      <w:r w:rsidRPr="00D72EE5">
        <w:rPr>
          <w:szCs w:val="20"/>
        </w:rPr>
        <w:instrText xml:space="preserve"> FORMTEXT </w:instrText>
      </w:r>
      <w:r w:rsidRPr="00D72EE5">
        <w:rPr>
          <w:szCs w:val="20"/>
        </w:rPr>
      </w:r>
      <w:r w:rsidRPr="00D72EE5">
        <w:rPr>
          <w:szCs w:val="20"/>
        </w:rPr>
        <w:fldChar w:fldCharType="separate"/>
      </w:r>
      <w:r w:rsidRPr="00D72EE5">
        <w:rPr>
          <w:noProof/>
          <w:szCs w:val="20"/>
        </w:rPr>
        <w:t> </w:t>
      </w:r>
      <w:r w:rsidRPr="00D72EE5">
        <w:rPr>
          <w:noProof/>
          <w:szCs w:val="20"/>
        </w:rPr>
        <w:t> </w:t>
      </w:r>
      <w:r w:rsidRPr="00D72EE5">
        <w:rPr>
          <w:noProof/>
          <w:szCs w:val="20"/>
        </w:rPr>
        <w:t> </w:t>
      </w:r>
      <w:r w:rsidRPr="00D72EE5">
        <w:rPr>
          <w:noProof/>
          <w:szCs w:val="20"/>
        </w:rPr>
        <w:t> </w:t>
      </w:r>
      <w:r w:rsidRPr="00D72EE5">
        <w:rPr>
          <w:noProof/>
          <w:szCs w:val="20"/>
        </w:rPr>
        <w:t> </w:t>
      </w:r>
      <w:r w:rsidRPr="00D72EE5">
        <w:rPr>
          <w:szCs w:val="20"/>
        </w:rPr>
        <w:fldChar w:fldCharType="end"/>
      </w:r>
    </w:p>
    <w:p w14:paraId="06F1AFBD" w14:textId="77777777" w:rsidR="00831385" w:rsidRPr="00394938" w:rsidRDefault="00831385" w:rsidP="00831385">
      <w:pPr>
        <w:rPr>
          <w:b/>
          <w:bCs/>
        </w:rPr>
      </w:pPr>
      <w:r w:rsidRPr="00D72EE5">
        <w:rPr>
          <w:b/>
          <w:szCs w:val="20"/>
        </w:rPr>
        <w:br/>
        <w:t>Signature: _____________________________________________________</w:t>
      </w:r>
      <w:r w:rsidRPr="00D72EE5">
        <w:rPr>
          <w:b/>
          <w:szCs w:val="20"/>
        </w:rPr>
        <w:tab/>
        <w:t xml:space="preserve">Date: </w:t>
      </w:r>
      <w:r w:rsidRPr="00D72EE5">
        <w:rPr>
          <w:szCs w:val="20"/>
        </w:rPr>
        <w:fldChar w:fldCharType="begin">
          <w:ffData>
            <w:name w:val="Text4"/>
            <w:enabled/>
            <w:calcOnExit w:val="0"/>
            <w:textInput/>
          </w:ffData>
        </w:fldChar>
      </w:r>
      <w:r w:rsidRPr="00D72EE5">
        <w:rPr>
          <w:szCs w:val="20"/>
        </w:rPr>
        <w:instrText xml:space="preserve"> FORMTEXT </w:instrText>
      </w:r>
      <w:r w:rsidRPr="00D72EE5">
        <w:rPr>
          <w:szCs w:val="20"/>
        </w:rPr>
      </w:r>
      <w:r w:rsidRPr="00D72EE5">
        <w:rPr>
          <w:szCs w:val="20"/>
        </w:rPr>
        <w:fldChar w:fldCharType="separate"/>
      </w:r>
      <w:r w:rsidRPr="00D72EE5">
        <w:rPr>
          <w:noProof/>
          <w:szCs w:val="20"/>
        </w:rPr>
        <w:t> </w:t>
      </w:r>
      <w:r w:rsidRPr="00D72EE5">
        <w:rPr>
          <w:noProof/>
          <w:szCs w:val="20"/>
        </w:rPr>
        <w:t> </w:t>
      </w:r>
      <w:r w:rsidRPr="00D72EE5">
        <w:rPr>
          <w:noProof/>
          <w:szCs w:val="20"/>
        </w:rPr>
        <w:t> </w:t>
      </w:r>
      <w:r w:rsidRPr="00D72EE5">
        <w:rPr>
          <w:noProof/>
          <w:szCs w:val="20"/>
        </w:rPr>
        <w:t> </w:t>
      </w:r>
      <w:r w:rsidRPr="00D72EE5">
        <w:rPr>
          <w:noProof/>
          <w:szCs w:val="20"/>
        </w:rPr>
        <w:t> </w:t>
      </w:r>
      <w:r w:rsidRPr="00D72EE5">
        <w:rPr>
          <w:szCs w:val="20"/>
        </w:rPr>
        <w:fldChar w:fldCharType="end"/>
      </w:r>
    </w:p>
    <w:p w14:paraId="00EFAC3F" w14:textId="77777777" w:rsidR="00831385" w:rsidRDefault="00831385" w:rsidP="00831385">
      <w:pPr>
        <w:pStyle w:val="BodyText"/>
        <w:spacing w:after="0"/>
        <w:rPr>
          <w:sz w:val="36"/>
          <w:szCs w:val="36"/>
        </w:rPr>
      </w:pPr>
    </w:p>
    <w:p w14:paraId="73D41160" w14:textId="77777777" w:rsidR="00831385" w:rsidRPr="00BA2009" w:rsidRDefault="00831385" w:rsidP="00F80DEF">
      <w:pPr>
        <w:jc w:val="both"/>
        <w:rPr>
          <w:lang w:eastAsia="x-none"/>
        </w:rPr>
      </w:pPr>
    </w:p>
    <w:sectPr w:rsidR="00831385" w:rsidRPr="00BA2009">
      <w:headerReference w:type="default" r:id="rId34"/>
      <w:footerReference w:type="even" r:id="rId35"/>
      <w:footerReference w:type="default" r:id="rId36"/>
      <w:footerReference w:type="first" r:id="rId3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D916C9" w14:textId="77777777" w:rsidR="009D030D" w:rsidRDefault="009D030D">
      <w:r>
        <w:separator/>
      </w:r>
    </w:p>
  </w:endnote>
  <w:endnote w:type="continuationSeparator" w:id="0">
    <w:p w14:paraId="7438E85E" w14:textId="77777777" w:rsidR="009D030D" w:rsidRDefault="009D0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E20DF" w14:textId="77777777" w:rsidR="00F02AAE" w:rsidRDefault="00F02AAE">
    <w:pPr>
      <w:pStyle w:val="Footer"/>
      <w:framePr w:wrap="around" w:vAnchor="text" w:hAnchor="margin" w:xAlign="right" w:y="1"/>
    </w:pPr>
    <w:r>
      <w:fldChar w:fldCharType="begin"/>
    </w:r>
    <w:r>
      <w:instrText xml:space="preserve">PAGE  </w:instrText>
    </w:r>
    <w:r>
      <w:fldChar w:fldCharType="separate"/>
    </w:r>
    <w:r>
      <w:t>1</w:t>
    </w:r>
    <w:r>
      <w:fldChar w:fldCharType="end"/>
    </w:r>
  </w:p>
  <w:p w14:paraId="770012B4" w14:textId="77777777" w:rsidR="00F02AAE" w:rsidRDefault="00F02AAE">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5D8F42" w14:textId="786BC8D3" w:rsidR="00673BA9" w:rsidRDefault="00790D12" w:rsidP="00673BA9">
    <w:pPr>
      <w:pStyle w:val="Footer"/>
      <w:tabs>
        <w:tab w:val="clear" w:pos="4320"/>
        <w:tab w:val="clear" w:pos="8640"/>
        <w:tab w:val="right" w:pos="9360"/>
      </w:tabs>
      <w:rPr>
        <w:rFonts w:ascii="Arial" w:hAnsi="Arial" w:cs="Arial"/>
        <w:sz w:val="18"/>
      </w:rPr>
    </w:pPr>
    <w:r>
      <w:rPr>
        <w:rFonts w:ascii="Arial" w:hAnsi="Arial" w:cs="Arial"/>
        <w:sz w:val="18"/>
      </w:rPr>
      <w:t>1306</w:t>
    </w:r>
    <w:r w:rsidR="00673BA9">
      <w:rPr>
        <w:rFonts w:ascii="Arial" w:hAnsi="Arial" w:cs="Arial"/>
        <w:sz w:val="18"/>
      </w:rPr>
      <w:t xml:space="preserve">NPRR-01 </w:t>
    </w:r>
    <w:r w:rsidR="00673BA9" w:rsidRPr="00673BA9">
      <w:rPr>
        <w:rFonts w:ascii="Arial" w:hAnsi="Arial" w:cs="Arial"/>
        <w:sz w:val="18"/>
      </w:rPr>
      <w:t xml:space="preserve">Removal of Digital Certificate </w:t>
    </w:r>
    <w:r w:rsidR="000B30B8">
      <w:rPr>
        <w:rFonts w:ascii="Arial" w:hAnsi="Arial" w:cs="Arial"/>
        <w:sz w:val="18"/>
      </w:rPr>
      <w:t>R</w:t>
    </w:r>
    <w:r w:rsidR="00673BA9" w:rsidRPr="00673BA9">
      <w:rPr>
        <w:rFonts w:ascii="Arial" w:hAnsi="Arial" w:cs="Arial"/>
        <w:sz w:val="18"/>
      </w:rPr>
      <w:t xml:space="preserve">eferences for Market Participants with ERCOT </w:t>
    </w:r>
    <w:r w:rsidR="00673BA9" w:rsidRPr="002921D4">
      <w:rPr>
        <w:rFonts w:ascii="Arial" w:hAnsi="Arial" w:cs="Arial"/>
        <w:sz w:val="18"/>
      </w:rPr>
      <w:t>MIS</w:t>
    </w:r>
    <w:r w:rsidR="00673BA9" w:rsidRPr="00673BA9">
      <w:rPr>
        <w:rFonts w:ascii="Arial" w:hAnsi="Arial" w:cs="Arial"/>
        <w:sz w:val="18"/>
      </w:rPr>
      <w:t xml:space="preserve"> Access</w:t>
    </w:r>
    <w:r w:rsidR="00673BA9">
      <w:rPr>
        <w:rFonts w:ascii="Arial" w:hAnsi="Arial" w:cs="Arial"/>
        <w:sz w:val="18"/>
      </w:rPr>
      <w:t xml:space="preserve"> 10</w:t>
    </w:r>
    <w:r w:rsidR="00E428D1">
      <w:rPr>
        <w:rFonts w:ascii="Arial" w:hAnsi="Arial" w:cs="Arial"/>
        <w:sz w:val="18"/>
      </w:rPr>
      <w:t>28</w:t>
    </w:r>
    <w:r w:rsidR="00673BA9">
      <w:rPr>
        <w:rFonts w:ascii="Arial" w:hAnsi="Arial" w:cs="Arial"/>
        <w:sz w:val="18"/>
      </w:rPr>
      <w:t>25</w:t>
    </w:r>
    <w:r w:rsidR="00673BA9">
      <w:rPr>
        <w:rFonts w:ascii="Arial" w:hAnsi="Arial" w:cs="Arial"/>
        <w:sz w:val="18"/>
      </w:rPr>
      <w:tab/>
      <w:t>Pa</w:t>
    </w:r>
    <w:r w:rsidR="00673BA9" w:rsidRPr="00412DCA">
      <w:rPr>
        <w:rFonts w:ascii="Arial" w:hAnsi="Arial" w:cs="Arial"/>
        <w:sz w:val="18"/>
      </w:rPr>
      <w:t xml:space="preserve">ge </w:t>
    </w:r>
    <w:r w:rsidR="00673BA9" w:rsidRPr="00412DCA">
      <w:rPr>
        <w:rFonts w:ascii="Arial" w:hAnsi="Arial" w:cs="Arial"/>
        <w:sz w:val="18"/>
      </w:rPr>
      <w:fldChar w:fldCharType="begin"/>
    </w:r>
    <w:r w:rsidR="00673BA9" w:rsidRPr="00412DCA">
      <w:rPr>
        <w:rFonts w:ascii="Arial" w:hAnsi="Arial" w:cs="Arial"/>
        <w:sz w:val="18"/>
      </w:rPr>
      <w:instrText xml:space="preserve"> PAGE </w:instrText>
    </w:r>
    <w:r w:rsidR="00673BA9" w:rsidRPr="00412DCA">
      <w:rPr>
        <w:rFonts w:ascii="Arial" w:hAnsi="Arial" w:cs="Arial"/>
        <w:sz w:val="18"/>
      </w:rPr>
      <w:fldChar w:fldCharType="separate"/>
    </w:r>
    <w:r w:rsidR="00673BA9">
      <w:rPr>
        <w:rFonts w:ascii="Arial" w:hAnsi="Arial" w:cs="Arial"/>
        <w:sz w:val="18"/>
      </w:rPr>
      <w:t>1</w:t>
    </w:r>
    <w:r w:rsidR="00673BA9" w:rsidRPr="00412DCA">
      <w:rPr>
        <w:rFonts w:ascii="Arial" w:hAnsi="Arial" w:cs="Arial"/>
        <w:sz w:val="18"/>
      </w:rPr>
      <w:fldChar w:fldCharType="end"/>
    </w:r>
    <w:r w:rsidR="00673BA9" w:rsidRPr="00412DCA">
      <w:rPr>
        <w:rFonts w:ascii="Arial" w:hAnsi="Arial" w:cs="Arial"/>
        <w:sz w:val="18"/>
      </w:rPr>
      <w:t xml:space="preserve"> of </w:t>
    </w:r>
    <w:r w:rsidR="00673BA9" w:rsidRPr="00412DCA">
      <w:rPr>
        <w:rFonts w:ascii="Arial" w:hAnsi="Arial" w:cs="Arial"/>
        <w:sz w:val="18"/>
      </w:rPr>
      <w:fldChar w:fldCharType="begin"/>
    </w:r>
    <w:r w:rsidR="00673BA9" w:rsidRPr="00412DCA">
      <w:rPr>
        <w:rFonts w:ascii="Arial" w:hAnsi="Arial" w:cs="Arial"/>
        <w:sz w:val="18"/>
      </w:rPr>
      <w:instrText xml:space="preserve"> NUMPAGES </w:instrText>
    </w:r>
    <w:r w:rsidR="00673BA9" w:rsidRPr="00412DCA">
      <w:rPr>
        <w:rFonts w:ascii="Arial" w:hAnsi="Arial" w:cs="Arial"/>
        <w:sz w:val="18"/>
      </w:rPr>
      <w:fldChar w:fldCharType="separate"/>
    </w:r>
    <w:r w:rsidR="00673BA9">
      <w:rPr>
        <w:rFonts w:ascii="Arial" w:hAnsi="Arial" w:cs="Arial"/>
        <w:sz w:val="18"/>
      </w:rPr>
      <w:t>20</w:t>
    </w:r>
    <w:r w:rsidR="00673BA9" w:rsidRPr="00412DCA">
      <w:rPr>
        <w:rFonts w:ascii="Arial" w:hAnsi="Arial" w:cs="Arial"/>
        <w:sz w:val="18"/>
      </w:rPr>
      <w:fldChar w:fldCharType="end"/>
    </w:r>
  </w:p>
  <w:p w14:paraId="3637C6E5" w14:textId="1AC71AD8" w:rsidR="00673BA9" w:rsidRPr="00F80DEF" w:rsidRDefault="00673BA9" w:rsidP="00673BA9">
    <w:pPr>
      <w:pStyle w:val="Footer"/>
      <w:tabs>
        <w:tab w:val="clear" w:pos="4320"/>
        <w:tab w:val="clear" w:pos="8640"/>
        <w:tab w:val="right" w:pos="9360"/>
      </w:tabs>
      <w:rPr>
        <w:rFonts w:ascii="Arial" w:hAnsi="Arial" w:cs="Arial"/>
        <w:sz w:val="18"/>
      </w:rPr>
    </w:pPr>
    <w:r>
      <w:rPr>
        <w:rFonts w:ascii="Arial" w:hAnsi="Arial" w:cs="Arial"/>
        <w:sz w:val="18"/>
      </w:rPr>
      <w:t>PUBLIC</w:t>
    </w:r>
  </w:p>
  <w:p w14:paraId="3C5E09B6" w14:textId="0A862396" w:rsidR="00F02AAE" w:rsidRPr="00F80DEF" w:rsidRDefault="00F02AAE" w:rsidP="00F80DE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580E18" w14:textId="33ADB7D4" w:rsidR="00F80DEF" w:rsidRDefault="00BA3091" w:rsidP="00F80DEF">
    <w:pPr>
      <w:pStyle w:val="Footer"/>
      <w:tabs>
        <w:tab w:val="clear" w:pos="4320"/>
        <w:tab w:val="clear" w:pos="8640"/>
        <w:tab w:val="right" w:pos="9360"/>
      </w:tabs>
      <w:rPr>
        <w:rFonts w:ascii="Arial" w:hAnsi="Arial" w:cs="Arial"/>
        <w:sz w:val="18"/>
      </w:rPr>
    </w:pPr>
    <w:r>
      <w:rPr>
        <w:rFonts w:ascii="Arial" w:hAnsi="Arial" w:cs="Arial"/>
        <w:sz w:val="18"/>
      </w:rPr>
      <w:t>1306</w:t>
    </w:r>
    <w:r w:rsidR="00F80DEF">
      <w:rPr>
        <w:rFonts w:ascii="Arial" w:hAnsi="Arial" w:cs="Arial"/>
        <w:sz w:val="18"/>
      </w:rPr>
      <w:t>NPRR</w:t>
    </w:r>
    <w:r w:rsidR="00673BA9">
      <w:rPr>
        <w:rFonts w:ascii="Arial" w:hAnsi="Arial" w:cs="Arial"/>
        <w:sz w:val="18"/>
      </w:rPr>
      <w:t>-01</w:t>
    </w:r>
    <w:r w:rsidR="00F80DEF">
      <w:rPr>
        <w:rFonts w:ascii="Arial" w:hAnsi="Arial" w:cs="Arial"/>
        <w:sz w:val="18"/>
      </w:rPr>
      <w:t xml:space="preserve"> </w:t>
    </w:r>
    <w:r w:rsidR="00673BA9" w:rsidRPr="00673BA9">
      <w:rPr>
        <w:rFonts w:ascii="Arial" w:hAnsi="Arial" w:cs="Arial"/>
        <w:sz w:val="18"/>
      </w:rPr>
      <w:t xml:space="preserve">Removal of Digital Certificate </w:t>
    </w:r>
    <w:r w:rsidR="000B30B8">
      <w:rPr>
        <w:rFonts w:ascii="Arial" w:hAnsi="Arial" w:cs="Arial"/>
        <w:sz w:val="18"/>
      </w:rPr>
      <w:t>R</w:t>
    </w:r>
    <w:r w:rsidR="00673BA9" w:rsidRPr="00673BA9">
      <w:rPr>
        <w:rFonts w:ascii="Arial" w:hAnsi="Arial" w:cs="Arial"/>
        <w:sz w:val="18"/>
      </w:rPr>
      <w:t xml:space="preserve">eferences for Market Participants with ERCOT </w:t>
    </w:r>
    <w:r w:rsidR="00673BA9" w:rsidRPr="00A92A9B">
      <w:rPr>
        <w:rFonts w:ascii="Arial" w:hAnsi="Arial" w:cs="Arial"/>
        <w:sz w:val="18"/>
      </w:rPr>
      <w:t>MIS</w:t>
    </w:r>
    <w:r w:rsidR="00673BA9" w:rsidRPr="00673BA9">
      <w:rPr>
        <w:rFonts w:ascii="Arial" w:hAnsi="Arial" w:cs="Arial"/>
        <w:sz w:val="18"/>
      </w:rPr>
      <w:t xml:space="preserve"> Access</w:t>
    </w:r>
    <w:r w:rsidR="00F80DEF">
      <w:rPr>
        <w:rFonts w:ascii="Arial" w:hAnsi="Arial" w:cs="Arial"/>
        <w:sz w:val="18"/>
      </w:rPr>
      <w:t xml:space="preserve"> </w:t>
    </w:r>
    <w:r w:rsidR="00673BA9">
      <w:rPr>
        <w:rFonts w:ascii="Arial" w:hAnsi="Arial" w:cs="Arial"/>
        <w:sz w:val="18"/>
      </w:rPr>
      <w:t>10</w:t>
    </w:r>
    <w:r w:rsidR="00E428D1">
      <w:rPr>
        <w:rFonts w:ascii="Arial" w:hAnsi="Arial" w:cs="Arial"/>
        <w:sz w:val="18"/>
      </w:rPr>
      <w:t>28</w:t>
    </w:r>
    <w:r w:rsidR="00673BA9">
      <w:rPr>
        <w:rFonts w:ascii="Arial" w:hAnsi="Arial" w:cs="Arial"/>
        <w:sz w:val="18"/>
      </w:rPr>
      <w:t>25</w:t>
    </w:r>
    <w:r w:rsidR="00F80DEF">
      <w:rPr>
        <w:rFonts w:ascii="Arial" w:hAnsi="Arial" w:cs="Arial"/>
        <w:sz w:val="18"/>
      </w:rPr>
      <w:tab/>
      <w:t>Pa</w:t>
    </w:r>
    <w:r w:rsidR="00F80DEF" w:rsidRPr="00412DCA">
      <w:rPr>
        <w:rFonts w:ascii="Arial" w:hAnsi="Arial" w:cs="Arial"/>
        <w:sz w:val="18"/>
      </w:rPr>
      <w:t xml:space="preserve">ge </w:t>
    </w:r>
    <w:r w:rsidR="00F80DEF" w:rsidRPr="00412DCA">
      <w:rPr>
        <w:rFonts w:ascii="Arial" w:hAnsi="Arial" w:cs="Arial"/>
        <w:sz w:val="18"/>
      </w:rPr>
      <w:fldChar w:fldCharType="begin"/>
    </w:r>
    <w:r w:rsidR="00F80DEF" w:rsidRPr="00412DCA">
      <w:rPr>
        <w:rFonts w:ascii="Arial" w:hAnsi="Arial" w:cs="Arial"/>
        <w:sz w:val="18"/>
      </w:rPr>
      <w:instrText xml:space="preserve"> PAGE </w:instrText>
    </w:r>
    <w:r w:rsidR="00F80DEF" w:rsidRPr="00412DCA">
      <w:rPr>
        <w:rFonts w:ascii="Arial" w:hAnsi="Arial" w:cs="Arial"/>
        <w:sz w:val="18"/>
      </w:rPr>
      <w:fldChar w:fldCharType="separate"/>
    </w:r>
    <w:r w:rsidR="00F80DEF">
      <w:rPr>
        <w:rFonts w:ascii="Arial" w:hAnsi="Arial" w:cs="Arial"/>
        <w:sz w:val="18"/>
      </w:rPr>
      <w:t>2</w:t>
    </w:r>
    <w:r w:rsidR="00F80DEF" w:rsidRPr="00412DCA">
      <w:rPr>
        <w:rFonts w:ascii="Arial" w:hAnsi="Arial" w:cs="Arial"/>
        <w:sz w:val="18"/>
      </w:rPr>
      <w:fldChar w:fldCharType="end"/>
    </w:r>
    <w:r w:rsidR="00F80DEF" w:rsidRPr="00412DCA">
      <w:rPr>
        <w:rFonts w:ascii="Arial" w:hAnsi="Arial" w:cs="Arial"/>
        <w:sz w:val="18"/>
      </w:rPr>
      <w:t xml:space="preserve"> of </w:t>
    </w:r>
    <w:r w:rsidR="00F80DEF" w:rsidRPr="00412DCA">
      <w:rPr>
        <w:rFonts w:ascii="Arial" w:hAnsi="Arial" w:cs="Arial"/>
        <w:sz w:val="18"/>
      </w:rPr>
      <w:fldChar w:fldCharType="begin"/>
    </w:r>
    <w:r w:rsidR="00F80DEF" w:rsidRPr="00412DCA">
      <w:rPr>
        <w:rFonts w:ascii="Arial" w:hAnsi="Arial" w:cs="Arial"/>
        <w:sz w:val="18"/>
      </w:rPr>
      <w:instrText xml:space="preserve"> NUMPAGES </w:instrText>
    </w:r>
    <w:r w:rsidR="00F80DEF" w:rsidRPr="00412DCA">
      <w:rPr>
        <w:rFonts w:ascii="Arial" w:hAnsi="Arial" w:cs="Arial"/>
        <w:sz w:val="18"/>
      </w:rPr>
      <w:fldChar w:fldCharType="separate"/>
    </w:r>
    <w:r w:rsidR="00F80DEF">
      <w:rPr>
        <w:rFonts w:ascii="Arial" w:hAnsi="Arial" w:cs="Arial"/>
        <w:sz w:val="18"/>
      </w:rPr>
      <w:t>21</w:t>
    </w:r>
    <w:r w:rsidR="00F80DEF" w:rsidRPr="00412DCA">
      <w:rPr>
        <w:rFonts w:ascii="Arial" w:hAnsi="Arial" w:cs="Arial"/>
        <w:sz w:val="18"/>
      </w:rPr>
      <w:fldChar w:fldCharType="end"/>
    </w:r>
  </w:p>
  <w:p w14:paraId="78218170" w14:textId="77777777" w:rsidR="00F80DEF" w:rsidRPr="00F80DEF" w:rsidRDefault="00F80DEF" w:rsidP="00F80DEF">
    <w:pPr>
      <w:pStyle w:val="Footer"/>
      <w:tabs>
        <w:tab w:val="clear" w:pos="4320"/>
        <w:tab w:val="clear" w:pos="8640"/>
        <w:tab w:val="right" w:pos="9360"/>
      </w:tabs>
      <w:rPr>
        <w:rFonts w:ascii="Arial" w:hAnsi="Arial" w:cs="Arial"/>
        <w:sz w:val="18"/>
      </w:rPr>
    </w:pPr>
    <w:r>
      <w:rPr>
        <w:rFonts w:ascii="Arial" w:hAnsi="Arial" w:cs="Arial"/>
        <w:sz w:val="18"/>
      </w:rPr>
      <w:t>PUBLIC</w:t>
    </w:r>
  </w:p>
  <w:p w14:paraId="386F93E8" w14:textId="77777777" w:rsidR="00F80DEF" w:rsidRPr="00F80DEF" w:rsidRDefault="00F80DEF" w:rsidP="00F80DEF">
    <w:pPr>
      <w:pStyle w:val="Footer"/>
    </w:pPr>
  </w:p>
  <w:p w14:paraId="78E40523" w14:textId="1C814C47" w:rsidR="00F02AAE" w:rsidRPr="00F80DEF" w:rsidRDefault="00F02AAE" w:rsidP="00F80DE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0FDD8A" w14:textId="77777777" w:rsidR="00F02AAE" w:rsidRDefault="00F02AAE">
    <w:pPr>
      <w:pStyle w:val="Footer"/>
      <w:framePr w:wrap="around" w:vAnchor="text" w:hAnchor="margin" w:xAlign="right" w:y="1"/>
    </w:pPr>
    <w:r>
      <w:fldChar w:fldCharType="begin"/>
    </w:r>
    <w:r>
      <w:instrText xml:space="preserve">PAGE  </w:instrText>
    </w:r>
    <w:r>
      <w:fldChar w:fldCharType="separate"/>
    </w:r>
    <w:r>
      <w:t>1</w:t>
    </w:r>
    <w:r>
      <w:fldChar w:fldCharType="end"/>
    </w:r>
  </w:p>
  <w:p w14:paraId="6CB2C8E1" w14:textId="77777777" w:rsidR="00F02AAE" w:rsidRDefault="00F02AAE">
    <w:pPr>
      <w:pStyle w:val="Footer"/>
      <w:ind w:right="360" w:firstLine="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955D7F" w14:textId="3A8FE935" w:rsidR="00673BA9" w:rsidRDefault="00790D12" w:rsidP="00673BA9">
    <w:pPr>
      <w:pStyle w:val="Footer"/>
      <w:tabs>
        <w:tab w:val="clear" w:pos="4320"/>
        <w:tab w:val="clear" w:pos="8640"/>
        <w:tab w:val="right" w:pos="9360"/>
      </w:tabs>
      <w:rPr>
        <w:rFonts w:ascii="Arial" w:hAnsi="Arial" w:cs="Arial"/>
        <w:sz w:val="18"/>
      </w:rPr>
    </w:pPr>
    <w:r>
      <w:rPr>
        <w:rFonts w:ascii="Arial" w:hAnsi="Arial" w:cs="Arial"/>
        <w:sz w:val="18"/>
      </w:rPr>
      <w:t>1306</w:t>
    </w:r>
    <w:r w:rsidR="00673BA9">
      <w:rPr>
        <w:rFonts w:ascii="Arial" w:hAnsi="Arial" w:cs="Arial"/>
        <w:sz w:val="18"/>
      </w:rPr>
      <w:t xml:space="preserve">NPRR-01 </w:t>
    </w:r>
    <w:r w:rsidR="00673BA9" w:rsidRPr="00673BA9">
      <w:rPr>
        <w:rFonts w:ascii="Arial" w:hAnsi="Arial" w:cs="Arial"/>
        <w:sz w:val="18"/>
      </w:rPr>
      <w:t xml:space="preserve">Removal of Digital Certificate </w:t>
    </w:r>
    <w:r w:rsidR="000B30B8">
      <w:rPr>
        <w:rFonts w:ascii="Arial" w:hAnsi="Arial" w:cs="Arial"/>
        <w:sz w:val="18"/>
      </w:rPr>
      <w:t>R</w:t>
    </w:r>
    <w:r w:rsidR="00673BA9" w:rsidRPr="00673BA9">
      <w:rPr>
        <w:rFonts w:ascii="Arial" w:hAnsi="Arial" w:cs="Arial"/>
        <w:sz w:val="18"/>
      </w:rPr>
      <w:t xml:space="preserve">eferences for Market Participants with ERCOT </w:t>
    </w:r>
    <w:r w:rsidR="00673BA9" w:rsidRPr="002921D4">
      <w:rPr>
        <w:rFonts w:ascii="Arial" w:hAnsi="Arial" w:cs="Arial"/>
        <w:sz w:val="18"/>
      </w:rPr>
      <w:t>MIS</w:t>
    </w:r>
    <w:r w:rsidR="00673BA9" w:rsidRPr="00673BA9">
      <w:rPr>
        <w:rFonts w:ascii="Arial" w:hAnsi="Arial" w:cs="Arial"/>
        <w:sz w:val="18"/>
      </w:rPr>
      <w:t xml:space="preserve"> Access</w:t>
    </w:r>
    <w:r w:rsidR="00673BA9">
      <w:rPr>
        <w:rFonts w:ascii="Arial" w:hAnsi="Arial" w:cs="Arial"/>
        <w:sz w:val="18"/>
      </w:rPr>
      <w:t xml:space="preserve"> 10</w:t>
    </w:r>
    <w:r w:rsidR="00E428D1">
      <w:rPr>
        <w:rFonts w:ascii="Arial" w:hAnsi="Arial" w:cs="Arial"/>
        <w:sz w:val="18"/>
      </w:rPr>
      <w:t>28</w:t>
    </w:r>
    <w:r w:rsidR="00673BA9">
      <w:rPr>
        <w:rFonts w:ascii="Arial" w:hAnsi="Arial" w:cs="Arial"/>
        <w:sz w:val="18"/>
      </w:rPr>
      <w:t>25</w:t>
    </w:r>
    <w:r w:rsidR="00673BA9">
      <w:rPr>
        <w:rFonts w:ascii="Arial" w:hAnsi="Arial" w:cs="Arial"/>
        <w:sz w:val="18"/>
      </w:rPr>
      <w:tab/>
      <w:t>Pa</w:t>
    </w:r>
    <w:r w:rsidR="00673BA9" w:rsidRPr="00412DCA">
      <w:rPr>
        <w:rFonts w:ascii="Arial" w:hAnsi="Arial" w:cs="Arial"/>
        <w:sz w:val="18"/>
      </w:rPr>
      <w:t xml:space="preserve">ge </w:t>
    </w:r>
    <w:r w:rsidR="00673BA9" w:rsidRPr="00412DCA">
      <w:rPr>
        <w:rFonts w:ascii="Arial" w:hAnsi="Arial" w:cs="Arial"/>
        <w:sz w:val="18"/>
      </w:rPr>
      <w:fldChar w:fldCharType="begin"/>
    </w:r>
    <w:r w:rsidR="00673BA9" w:rsidRPr="00412DCA">
      <w:rPr>
        <w:rFonts w:ascii="Arial" w:hAnsi="Arial" w:cs="Arial"/>
        <w:sz w:val="18"/>
      </w:rPr>
      <w:instrText xml:space="preserve"> PAGE </w:instrText>
    </w:r>
    <w:r w:rsidR="00673BA9" w:rsidRPr="00412DCA">
      <w:rPr>
        <w:rFonts w:ascii="Arial" w:hAnsi="Arial" w:cs="Arial"/>
        <w:sz w:val="18"/>
      </w:rPr>
      <w:fldChar w:fldCharType="separate"/>
    </w:r>
    <w:r w:rsidR="00673BA9">
      <w:rPr>
        <w:rFonts w:ascii="Arial" w:hAnsi="Arial" w:cs="Arial"/>
        <w:sz w:val="18"/>
      </w:rPr>
      <w:t>1</w:t>
    </w:r>
    <w:r w:rsidR="00673BA9" w:rsidRPr="00412DCA">
      <w:rPr>
        <w:rFonts w:ascii="Arial" w:hAnsi="Arial" w:cs="Arial"/>
        <w:sz w:val="18"/>
      </w:rPr>
      <w:fldChar w:fldCharType="end"/>
    </w:r>
    <w:r w:rsidR="00673BA9" w:rsidRPr="00412DCA">
      <w:rPr>
        <w:rFonts w:ascii="Arial" w:hAnsi="Arial" w:cs="Arial"/>
        <w:sz w:val="18"/>
      </w:rPr>
      <w:t xml:space="preserve"> of </w:t>
    </w:r>
    <w:r w:rsidR="00673BA9" w:rsidRPr="00412DCA">
      <w:rPr>
        <w:rFonts w:ascii="Arial" w:hAnsi="Arial" w:cs="Arial"/>
        <w:sz w:val="18"/>
      </w:rPr>
      <w:fldChar w:fldCharType="begin"/>
    </w:r>
    <w:r w:rsidR="00673BA9" w:rsidRPr="00412DCA">
      <w:rPr>
        <w:rFonts w:ascii="Arial" w:hAnsi="Arial" w:cs="Arial"/>
        <w:sz w:val="18"/>
      </w:rPr>
      <w:instrText xml:space="preserve"> NUMPAGES </w:instrText>
    </w:r>
    <w:r w:rsidR="00673BA9" w:rsidRPr="00412DCA">
      <w:rPr>
        <w:rFonts w:ascii="Arial" w:hAnsi="Arial" w:cs="Arial"/>
        <w:sz w:val="18"/>
      </w:rPr>
      <w:fldChar w:fldCharType="separate"/>
    </w:r>
    <w:r w:rsidR="00673BA9">
      <w:rPr>
        <w:rFonts w:ascii="Arial" w:hAnsi="Arial" w:cs="Arial"/>
        <w:sz w:val="18"/>
      </w:rPr>
      <w:t>20</w:t>
    </w:r>
    <w:r w:rsidR="00673BA9" w:rsidRPr="00412DCA">
      <w:rPr>
        <w:rFonts w:ascii="Arial" w:hAnsi="Arial" w:cs="Arial"/>
        <w:sz w:val="18"/>
      </w:rPr>
      <w:fldChar w:fldCharType="end"/>
    </w:r>
  </w:p>
  <w:p w14:paraId="03309540" w14:textId="77777777" w:rsidR="00673BA9" w:rsidRPr="00F80DEF" w:rsidRDefault="00673BA9" w:rsidP="00673BA9">
    <w:pPr>
      <w:pStyle w:val="Footer"/>
      <w:tabs>
        <w:tab w:val="clear" w:pos="4320"/>
        <w:tab w:val="clear" w:pos="8640"/>
        <w:tab w:val="right" w:pos="9360"/>
      </w:tabs>
      <w:rPr>
        <w:rFonts w:ascii="Arial" w:hAnsi="Arial" w:cs="Arial"/>
        <w:sz w:val="18"/>
      </w:rPr>
    </w:pPr>
    <w:r>
      <w:rPr>
        <w:rFonts w:ascii="Arial" w:hAnsi="Arial" w:cs="Arial"/>
        <w:sz w:val="18"/>
      </w:rPr>
      <w:t>PUBLIC</w:t>
    </w:r>
  </w:p>
  <w:p w14:paraId="2DFCC24F" w14:textId="36E2637A" w:rsidR="00F02AAE" w:rsidRPr="00F80DEF" w:rsidRDefault="00F02AAE" w:rsidP="00F80DEF">
    <w:pPr>
      <w:pStyle w:val="Footer"/>
      <w:tabs>
        <w:tab w:val="clear" w:pos="4320"/>
        <w:tab w:val="clear" w:pos="8640"/>
        <w:tab w:val="right" w:pos="9360"/>
      </w:tabs>
      <w:rPr>
        <w:rFonts w:ascii="Arial" w:hAnsi="Arial" w:cs="Arial"/>
        <w:sz w:val="18"/>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480DFC" w14:textId="4CFF1FB8" w:rsidR="00673BA9" w:rsidRDefault="00790D12" w:rsidP="00673BA9">
    <w:pPr>
      <w:pStyle w:val="Footer"/>
      <w:tabs>
        <w:tab w:val="clear" w:pos="4320"/>
        <w:tab w:val="clear" w:pos="8640"/>
        <w:tab w:val="right" w:pos="9360"/>
      </w:tabs>
      <w:rPr>
        <w:rFonts w:ascii="Arial" w:hAnsi="Arial" w:cs="Arial"/>
        <w:sz w:val="18"/>
      </w:rPr>
    </w:pPr>
    <w:r>
      <w:rPr>
        <w:rFonts w:ascii="Arial" w:hAnsi="Arial" w:cs="Arial"/>
        <w:sz w:val="18"/>
      </w:rPr>
      <w:t>1306</w:t>
    </w:r>
    <w:r w:rsidR="00673BA9">
      <w:rPr>
        <w:rFonts w:ascii="Arial" w:hAnsi="Arial" w:cs="Arial"/>
        <w:sz w:val="18"/>
      </w:rPr>
      <w:t xml:space="preserve">NPRR-01 </w:t>
    </w:r>
    <w:r w:rsidR="00673BA9" w:rsidRPr="00673BA9">
      <w:rPr>
        <w:rFonts w:ascii="Arial" w:hAnsi="Arial" w:cs="Arial"/>
        <w:sz w:val="18"/>
      </w:rPr>
      <w:t xml:space="preserve">Removal of Digital Certificate </w:t>
    </w:r>
    <w:r w:rsidR="000B30B8">
      <w:rPr>
        <w:rFonts w:ascii="Arial" w:hAnsi="Arial" w:cs="Arial"/>
        <w:sz w:val="18"/>
      </w:rPr>
      <w:t>R</w:t>
    </w:r>
    <w:r w:rsidR="00673BA9" w:rsidRPr="00673BA9">
      <w:rPr>
        <w:rFonts w:ascii="Arial" w:hAnsi="Arial" w:cs="Arial"/>
        <w:sz w:val="18"/>
      </w:rPr>
      <w:t xml:space="preserve">eferences for Market Participants with ERCOT </w:t>
    </w:r>
    <w:r w:rsidR="00673BA9" w:rsidRPr="002921D4">
      <w:rPr>
        <w:rFonts w:ascii="Arial" w:hAnsi="Arial" w:cs="Arial"/>
        <w:sz w:val="18"/>
      </w:rPr>
      <w:t>MIS</w:t>
    </w:r>
    <w:r w:rsidR="00673BA9" w:rsidRPr="00673BA9">
      <w:rPr>
        <w:rFonts w:ascii="Arial" w:hAnsi="Arial" w:cs="Arial"/>
        <w:sz w:val="18"/>
      </w:rPr>
      <w:t xml:space="preserve"> Access</w:t>
    </w:r>
    <w:r w:rsidR="00673BA9">
      <w:rPr>
        <w:rFonts w:ascii="Arial" w:hAnsi="Arial" w:cs="Arial"/>
        <w:sz w:val="18"/>
      </w:rPr>
      <w:t xml:space="preserve"> 10</w:t>
    </w:r>
    <w:r w:rsidR="00E428D1">
      <w:rPr>
        <w:rFonts w:ascii="Arial" w:hAnsi="Arial" w:cs="Arial"/>
        <w:sz w:val="18"/>
      </w:rPr>
      <w:t>28</w:t>
    </w:r>
    <w:r w:rsidR="00673BA9">
      <w:rPr>
        <w:rFonts w:ascii="Arial" w:hAnsi="Arial" w:cs="Arial"/>
        <w:sz w:val="18"/>
      </w:rPr>
      <w:t>25</w:t>
    </w:r>
    <w:r w:rsidR="00673BA9">
      <w:rPr>
        <w:rFonts w:ascii="Arial" w:hAnsi="Arial" w:cs="Arial"/>
        <w:sz w:val="18"/>
      </w:rPr>
      <w:tab/>
      <w:t>Pa</w:t>
    </w:r>
    <w:r w:rsidR="00673BA9" w:rsidRPr="00412DCA">
      <w:rPr>
        <w:rFonts w:ascii="Arial" w:hAnsi="Arial" w:cs="Arial"/>
        <w:sz w:val="18"/>
      </w:rPr>
      <w:t xml:space="preserve">ge </w:t>
    </w:r>
    <w:r w:rsidR="00673BA9" w:rsidRPr="00412DCA">
      <w:rPr>
        <w:rFonts w:ascii="Arial" w:hAnsi="Arial" w:cs="Arial"/>
        <w:sz w:val="18"/>
      </w:rPr>
      <w:fldChar w:fldCharType="begin"/>
    </w:r>
    <w:r w:rsidR="00673BA9" w:rsidRPr="00412DCA">
      <w:rPr>
        <w:rFonts w:ascii="Arial" w:hAnsi="Arial" w:cs="Arial"/>
        <w:sz w:val="18"/>
      </w:rPr>
      <w:instrText xml:space="preserve"> PAGE </w:instrText>
    </w:r>
    <w:r w:rsidR="00673BA9" w:rsidRPr="00412DCA">
      <w:rPr>
        <w:rFonts w:ascii="Arial" w:hAnsi="Arial" w:cs="Arial"/>
        <w:sz w:val="18"/>
      </w:rPr>
      <w:fldChar w:fldCharType="separate"/>
    </w:r>
    <w:r w:rsidR="00673BA9">
      <w:rPr>
        <w:rFonts w:ascii="Arial" w:hAnsi="Arial" w:cs="Arial"/>
        <w:sz w:val="18"/>
      </w:rPr>
      <w:t>1</w:t>
    </w:r>
    <w:r w:rsidR="00673BA9" w:rsidRPr="00412DCA">
      <w:rPr>
        <w:rFonts w:ascii="Arial" w:hAnsi="Arial" w:cs="Arial"/>
        <w:sz w:val="18"/>
      </w:rPr>
      <w:fldChar w:fldCharType="end"/>
    </w:r>
    <w:r w:rsidR="00673BA9" w:rsidRPr="00412DCA">
      <w:rPr>
        <w:rFonts w:ascii="Arial" w:hAnsi="Arial" w:cs="Arial"/>
        <w:sz w:val="18"/>
      </w:rPr>
      <w:t xml:space="preserve"> of </w:t>
    </w:r>
    <w:r w:rsidR="00673BA9" w:rsidRPr="00412DCA">
      <w:rPr>
        <w:rFonts w:ascii="Arial" w:hAnsi="Arial" w:cs="Arial"/>
        <w:sz w:val="18"/>
      </w:rPr>
      <w:fldChar w:fldCharType="begin"/>
    </w:r>
    <w:r w:rsidR="00673BA9" w:rsidRPr="00412DCA">
      <w:rPr>
        <w:rFonts w:ascii="Arial" w:hAnsi="Arial" w:cs="Arial"/>
        <w:sz w:val="18"/>
      </w:rPr>
      <w:instrText xml:space="preserve"> NUMPAGES </w:instrText>
    </w:r>
    <w:r w:rsidR="00673BA9" w:rsidRPr="00412DCA">
      <w:rPr>
        <w:rFonts w:ascii="Arial" w:hAnsi="Arial" w:cs="Arial"/>
        <w:sz w:val="18"/>
      </w:rPr>
      <w:fldChar w:fldCharType="separate"/>
    </w:r>
    <w:r w:rsidR="00673BA9">
      <w:rPr>
        <w:rFonts w:ascii="Arial" w:hAnsi="Arial" w:cs="Arial"/>
        <w:sz w:val="18"/>
      </w:rPr>
      <w:t>20</w:t>
    </w:r>
    <w:r w:rsidR="00673BA9" w:rsidRPr="00412DCA">
      <w:rPr>
        <w:rFonts w:ascii="Arial" w:hAnsi="Arial" w:cs="Arial"/>
        <w:sz w:val="18"/>
      </w:rPr>
      <w:fldChar w:fldCharType="end"/>
    </w:r>
  </w:p>
  <w:p w14:paraId="3C4D7435" w14:textId="77777777" w:rsidR="00673BA9" w:rsidRPr="00F80DEF" w:rsidRDefault="00673BA9" w:rsidP="00673BA9">
    <w:pPr>
      <w:pStyle w:val="Footer"/>
      <w:tabs>
        <w:tab w:val="clear" w:pos="4320"/>
        <w:tab w:val="clear" w:pos="8640"/>
        <w:tab w:val="right" w:pos="9360"/>
      </w:tabs>
      <w:rPr>
        <w:rFonts w:ascii="Arial" w:hAnsi="Arial" w:cs="Arial"/>
        <w:sz w:val="18"/>
      </w:rPr>
    </w:pPr>
    <w:r>
      <w:rPr>
        <w:rFonts w:ascii="Arial" w:hAnsi="Arial" w:cs="Arial"/>
        <w:sz w:val="18"/>
      </w:rPr>
      <w:t>PUBLIC</w:t>
    </w:r>
  </w:p>
  <w:p w14:paraId="0E166DC7" w14:textId="4F6B781E" w:rsidR="00F02AAE" w:rsidRPr="00F80DEF" w:rsidRDefault="00F02AAE" w:rsidP="00F80DEF">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FA99F2" w14:textId="41F72748" w:rsidR="00673BA9" w:rsidRPr="00F80DEF" w:rsidRDefault="00790D12" w:rsidP="00673BA9">
    <w:pPr>
      <w:pStyle w:val="Footer"/>
      <w:tabs>
        <w:tab w:val="clear" w:pos="4320"/>
        <w:tab w:val="clear" w:pos="8640"/>
        <w:tab w:val="right" w:pos="9360"/>
      </w:tabs>
      <w:rPr>
        <w:rFonts w:ascii="Arial" w:hAnsi="Arial" w:cs="Arial"/>
        <w:sz w:val="18"/>
      </w:rPr>
    </w:pPr>
    <w:r>
      <w:rPr>
        <w:rFonts w:ascii="Arial" w:hAnsi="Arial" w:cs="Arial"/>
        <w:sz w:val="18"/>
      </w:rPr>
      <w:t>1306</w:t>
    </w:r>
    <w:r w:rsidR="00673BA9">
      <w:rPr>
        <w:rFonts w:ascii="Arial" w:hAnsi="Arial" w:cs="Arial"/>
        <w:sz w:val="18"/>
      </w:rPr>
      <w:t xml:space="preserve">NPRR-01 </w:t>
    </w:r>
    <w:r w:rsidR="00673BA9" w:rsidRPr="00673BA9">
      <w:rPr>
        <w:rFonts w:ascii="Arial" w:hAnsi="Arial" w:cs="Arial"/>
        <w:sz w:val="18"/>
      </w:rPr>
      <w:t xml:space="preserve">Removal of Digital Certificate </w:t>
    </w:r>
    <w:r w:rsidR="000B30B8">
      <w:rPr>
        <w:rFonts w:ascii="Arial" w:hAnsi="Arial" w:cs="Arial"/>
        <w:sz w:val="18"/>
      </w:rPr>
      <w:t>R</w:t>
    </w:r>
    <w:r w:rsidR="00673BA9" w:rsidRPr="00673BA9">
      <w:rPr>
        <w:rFonts w:ascii="Arial" w:hAnsi="Arial" w:cs="Arial"/>
        <w:sz w:val="18"/>
      </w:rPr>
      <w:t xml:space="preserve">eferences for Market Participants with ERCOT </w:t>
    </w:r>
    <w:r w:rsidR="00673BA9" w:rsidRPr="002921D4">
      <w:rPr>
        <w:rFonts w:ascii="Arial" w:hAnsi="Arial" w:cs="Arial"/>
        <w:sz w:val="18"/>
      </w:rPr>
      <w:t>MIS</w:t>
    </w:r>
    <w:r w:rsidR="00673BA9" w:rsidRPr="00673BA9">
      <w:rPr>
        <w:rFonts w:ascii="Arial" w:hAnsi="Arial" w:cs="Arial"/>
        <w:sz w:val="18"/>
      </w:rPr>
      <w:t xml:space="preserve"> Access</w:t>
    </w:r>
    <w:r w:rsidR="00673BA9">
      <w:rPr>
        <w:rFonts w:ascii="Arial" w:hAnsi="Arial" w:cs="Arial"/>
        <w:sz w:val="18"/>
      </w:rPr>
      <w:t xml:space="preserve"> 10</w:t>
    </w:r>
    <w:r w:rsidR="00E428D1">
      <w:rPr>
        <w:rFonts w:ascii="Arial" w:hAnsi="Arial" w:cs="Arial"/>
        <w:sz w:val="18"/>
      </w:rPr>
      <w:t>28</w:t>
    </w:r>
    <w:r w:rsidR="00673BA9">
      <w:rPr>
        <w:rFonts w:ascii="Arial" w:hAnsi="Arial" w:cs="Arial"/>
        <w:sz w:val="18"/>
      </w:rPr>
      <w:t>25</w:t>
    </w:r>
    <w:r w:rsidR="00673BA9">
      <w:rPr>
        <w:rFonts w:ascii="Arial" w:hAnsi="Arial" w:cs="Arial"/>
        <w:sz w:val="18"/>
      </w:rPr>
      <w:tab/>
      <w:t>Pa</w:t>
    </w:r>
    <w:r w:rsidR="00673BA9" w:rsidRPr="00412DCA">
      <w:rPr>
        <w:rFonts w:ascii="Arial" w:hAnsi="Arial" w:cs="Arial"/>
        <w:sz w:val="18"/>
      </w:rPr>
      <w:t xml:space="preserve">ge </w:t>
    </w:r>
    <w:r w:rsidR="00673BA9" w:rsidRPr="00412DCA">
      <w:rPr>
        <w:rFonts w:ascii="Arial" w:hAnsi="Arial" w:cs="Arial"/>
        <w:sz w:val="18"/>
      </w:rPr>
      <w:fldChar w:fldCharType="begin"/>
    </w:r>
    <w:r w:rsidR="00673BA9" w:rsidRPr="00412DCA">
      <w:rPr>
        <w:rFonts w:ascii="Arial" w:hAnsi="Arial" w:cs="Arial"/>
        <w:sz w:val="18"/>
      </w:rPr>
      <w:instrText xml:space="preserve"> PAGE </w:instrText>
    </w:r>
    <w:r w:rsidR="00673BA9" w:rsidRPr="00412DCA">
      <w:rPr>
        <w:rFonts w:ascii="Arial" w:hAnsi="Arial" w:cs="Arial"/>
        <w:sz w:val="18"/>
      </w:rPr>
      <w:fldChar w:fldCharType="separate"/>
    </w:r>
    <w:r w:rsidR="00673BA9">
      <w:rPr>
        <w:rFonts w:ascii="Arial" w:hAnsi="Arial" w:cs="Arial"/>
        <w:sz w:val="18"/>
      </w:rPr>
      <w:t>1</w:t>
    </w:r>
    <w:r w:rsidR="00673BA9" w:rsidRPr="00412DCA">
      <w:rPr>
        <w:rFonts w:ascii="Arial" w:hAnsi="Arial" w:cs="Arial"/>
        <w:sz w:val="18"/>
      </w:rPr>
      <w:fldChar w:fldCharType="end"/>
    </w:r>
    <w:r w:rsidR="00673BA9" w:rsidRPr="00412DCA">
      <w:rPr>
        <w:rFonts w:ascii="Arial" w:hAnsi="Arial" w:cs="Arial"/>
        <w:sz w:val="18"/>
      </w:rPr>
      <w:t xml:space="preserve"> of </w:t>
    </w:r>
    <w:r w:rsidR="00673BA9" w:rsidRPr="00412DCA">
      <w:rPr>
        <w:rFonts w:ascii="Arial" w:hAnsi="Arial" w:cs="Arial"/>
        <w:sz w:val="18"/>
      </w:rPr>
      <w:fldChar w:fldCharType="begin"/>
    </w:r>
    <w:r w:rsidR="00673BA9" w:rsidRPr="00412DCA">
      <w:rPr>
        <w:rFonts w:ascii="Arial" w:hAnsi="Arial" w:cs="Arial"/>
        <w:sz w:val="18"/>
      </w:rPr>
      <w:instrText xml:space="preserve"> NUMPAGES </w:instrText>
    </w:r>
    <w:r w:rsidR="00673BA9" w:rsidRPr="00412DCA">
      <w:rPr>
        <w:rFonts w:ascii="Arial" w:hAnsi="Arial" w:cs="Arial"/>
        <w:sz w:val="18"/>
      </w:rPr>
      <w:fldChar w:fldCharType="separate"/>
    </w:r>
    <w:r w:rsidR="00673BA9">
      <w:rPr>
        <w:rFonts w:ascii="Arial" w:hAnsi="Arial" w:cs="Arial"/>
        <w:sz w:val="18"/>
      </w:rPr>
      <w:t>20</w:t>
    </w:r>
    <w:r w:rsidR="00673BA9" w:rsidRPr="00412DCA">
      <w:rPr>
        <w:rFonts w:ascii="Arial" w:hAnsi="Arial" w:cs="Arial"/>
        <w:sz w:val="18"/>
      </w:rPr>
      <w:fldChar w:fldCharType="end"/>
    </w:r>
    <w:r w:rsidR="00673BA9">
      <w:rPr>
        <w:rFonts w:ascii="Arial" w:hAnsi="Arial" w:cs="Arial"/>
        <w:sz w:val="18"/>
      </w:rPr>
      <w:br/>
      <w:t>PUBLIC</w:t>
    </w:r>
  </w:p>
  <w:p w14:paraId="24F97763" w14:textId="041B7B30" w:rsidR="00D176CF" w:rsidRPr="00412DCA" w:rsidRDefault="00D176CF">
    <w:pPr>
      <w:pStyle w:val="Footer"/>
      <w:tabs>
        <w:tab w:val="clear" w:pos="4320"/>
        <w:tab w:val="clear" w:pos="8640"/>
        <w:tab w:val="right" w:pos="9360"/>
      </w:tabs>
      <w:rPr>
        <w:rFonts w:ascii="Arial" w:hAnsi="Arial" w:cs="Arial"/>
        <w:sz w:val="18"/>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266F0C" w14:textId="77777777" w:rsidR="009D030D" w:rsidRDefault="009D030D">
      <w:r>
        <w:separator/>
      </w:r>
    </w:p>
  </w:footnote>
  <w:footnote w:type="continuationSeparator" w:id="0">
    <w:p w14:paraId="16E350F3" w14:textId="77777777" w:rsidR="009D030D" w:rsidRDefault="009D03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250336" w14:textId="77777777" w:rsidR="00790D12" w:rsidRDefault="00790D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AF18DA" w14:textId="77777777" w:rsidR="00F80DEF" w:rsidRDefault="00F80DEF" w:rsidP="00F80DEF">
    <w:pPr>
      <w:pStyle w:val="Header"/>
      <w:jc w:val="center"/>
      <w:rPr>
        <w:sz w:val="32"/>
      </w:rPr>
    </w:pPr>
    <w:r>
      <w:rPr>
        <w:sz w:val="32"/>
      </w:rPr>
      <w:t>Nodal Protocol Revision Request</w:t>
    </w:r>
  </w:p>
  <w:p w14:paraId="3600DCC6" w14:textId="77777777" w:rsidR="00F02AAE" w:rsidRDefault="00F02AA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262A20" w14:textId="77777777" w:rsidR="00F80DEF" w:rsidRDefault="00F80DEF" w:rsidP="00F80DEF">
    <w:pPr>
      <w:pStyle w:val="Header"/>
      <w:jc w:val="center"/>
      <w:rPr>
        <w:sz w:val="32"/>
      </w:rPr>
    </w:pPr>
    <w:r>
      <w:rPr>
        <w:sz w:val="32"/>
      </w:rPr>
      <w:t>Nodal Protocol Revision Request</w:t>
    </w:r>
  </w:p>
  <w:p w14:paraId="527DF699" w14:textId="77777777" w:rsidR="00F80DEF" w:rsidRDefault="00F80DE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D9E14" w14:textId="77777777" w:rsidR="00F80DEF" w:rsidRDefault="00F80DEF" w:rsidP="00F80DEF">
    <w:pPr>
      <w:pStyle w:val="Header"/>
      <w:jc w:val="center"/>
      <w:rPr>
        <w:sz w:val="32"/>
      </w:rPr>
    </w:pPr>
    <w:r>
      <w:rPr>
        <w:sz w:val="32"/>
      </w:rPr>
      <w:t>Nodal Protocol Revision Request</w:t>
    </w:r>
  </w:p>
  <w:p w14:paraId="5A8D4398" w14:textId="77777777" w:rsidR="00F02AAE" w:rsidRDefault="00F02AA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384C39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0037774"/>
    <w:multiLevelType w:val="hybridMultilevel"/>
    <w:tmpl w:val="97226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9D0159"/>
    <w:multiLevelType w:val="hybridMultilevel"/>
    <w:tmpl w:val="E0B414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76C3A3F"/>
    <w:multiLevelType w:val="hybridMultilevel"/>
    <w:tmpl w:val="D6CAC274"/>
    <w:lvl w:ilvl="0" w:tplc="917837E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AD0671"/>
    <w:multiLevelType w:val="hybridMultilevel"/>
    <w:tmpl w:val="194CD36E"/>
    <w:lvl w:ilvl="0" w:tplc="9992FB0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2490DC6"/>
    <w:multiLevelType w:val="hybridMultilevel"/>
    <w:tmpl w:val="8C925B2E"/>
    <w:lvl w:ilvl="0" w:tplc="DB2CD86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BC700A"/>
    <w:multiLevelType w:val="hybridMultilevel"/>
    <w:tmpl w:val="09F4204C"/>
    <w:lvl w:ilvl="0" w:tplc="C9E85C0A">
      <w:numFmt w:val="decimal"/>
      <w:lvlText w:val=""/>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12"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B2396A"/>
    <w:multiLevelType w:val="hybridMultilevel"/>
    <w:tmpl w:val="5BC87B8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75A713F"/>
    <w:multiLevelType w:val="hybridMultilevel"/>
    <w:tmpl w:val="97226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96D7D51"/>
    <w:multiLevelType w:val="singleLevel"/>
    <w:tmpl w:val="174410BA"/>
    <w:lvl w:ilvl="0">
      <w:start w:val="1"/>
      <w:numFmt w:val="decimal"/>
      <w:lvlText w:val="(%1)"/>
      <w:lvlJc w:val="left"/>
      <w:pPr>
        <w:tabs>
          <w:tab w:val="num" w:pos="1152"/>
        </w:tabs>
        <w:ind w:left="1152" w:hanging="360"/>
      </w:pPr>
      <w:rPr>
        <w:rFonts w:ascii="Arial" w:hAnsi="Arial" w:hint="default"/>
        <w:sz w:val="20"/>
      </w:rPr>
    </w:lvl>
  </w:abstractNum>
  <w:abstractNum w:abstractNumId="16"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31833DDC"/>
    <w:multiLevelType w:val="hybridMultilevel"/>
    <w:tmpl w:val="4004269A"/>
    <w:lvl w:ilvl="0" w:tplc="8BA4B5BA">
      <w:start w:val="6"/>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36201DDA"/>
    <w:multiLevelType w:val="hybridMultilevel"/>
    <w:tmpl w:val="3920F77E"/>
    <w:lvl w:ilvl="0" w:tplc="1DAEE0D8">
      <w:start w:val="9"/>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6EE01C5"/>
    <w:multiLevelType w:val="hybridMultilevel"/>
    <w:tmpl w:val="121ABBB0"/>
    <w:lvl w:ilvl="0" w:tplc="C5AABC68">
      <w:start w:val="1"/>
      <w:numFmt w:val="decimal"/>
      <w:lvlText w:val="%1."/>
      <w:lvlJc w:val="left"/>
      <w:pPr>
        <w:tabs>
          <w:tab w:val="num" w:pos="360"/>
        </w:tabs>
        <w:ind w:left="0" w:firstLine="0"/>
      </w:pPr>
      <w:rPr>
        <w:rFonts w:ascii="Times New Roman" w:hAnsi="Times New Roman" w:hint="default"/>
        <w:b/>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90124DA"/>
    <w:multiLevelType w:val="hybridMultilevel"/>
    <w:tmpl w:val="F8A2FA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3AD965C4"/>
    <w:multiLevelType w:val="singleLevel"/>
    <w:tmpl w:val="0409000F"/>
    <w:lvl w:ilvl="0">
      <w:start w:val="1"/>
      <w:numFmt w:val="decimal"/>
      <w:lvlText w:val="%1."/>
      <w:lvlJc w:val="left"/>
      <w:pPr>
        <w:tabs>
          <w:tab w:val="num" w:pos="720"/>
        </w:tabs>
        <w:ind w:left="720" w:hanging="360"/>
      </w:pPr>
      <w:rPr>
        <w:rFonts w:hint="default"/>
      </w:rPr>
    </w:lvl>
  </w:abstractNum>
  <w:abstractNum w:abstractNumId="23"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549B1745"/>
    <w:multiLevelType w:val="hybridMultilevel"/>
    <w:tmpl w:val="945290EE"/>
    <w:lvl w:ilvl="0" w:tplc="7DAE0C6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544621D"/>
    <w:multiLevelType w:val="hybridMultilevel"/>
    <w:tmpl w:val="603E9752"/>
    <w:lvl w:ilvl="0" w:tplc="CFF2EE26">
      <w:start w:val="1"/>
      <w:numFmt w:val="decimal"/>
      <w:lvlText w:val="%1."/>
      <w:lvlJc w:val="left"/>
      <w:pPr>
        <w:tabs>
          <w:tab w:val="num" w:pos="720"/>
        </w:tabs>
        <w:ind w:left="360" w:firstLine="0"/>
      </w:pPr>
      <w:rPr>
        <w:rFonts w:ascii="Times New Roman" w:hAnsi="Times New Roman" w:hint="default"/>
        <w:b/>
        <w:i w:val="0"/>
        <w:sz w:val="20"/>
      </w:rPr>
    </w:lvl>
    <w:lvl w:ilvl="1" w:tplc="B9767D18">
      <w:start w:val="1"/>
      <w:numFmt w:val="lowerLetter"/>
      <w:lvlText w:val="(%2)"/>
      <w:lvlJc w:val="left"/>
      <w:pPr>
        <w:tabs>
          <w:tab w:val="num" w:pos="1440"/>
        </w:tabs>
        <w:ind w:left="1440" w:hanging="360"/>
      </w:pPr>
      <w:rPr>
        <w:rFonts w:hint="default"/>
      </w:rPr>
    </w:lvl>
    <w:lvl w:ilvl="2" w:tplc="9E34BDC2">
      <w:start w:val="2"/>
      <w:numFmt w:val="decimal"/>
      <w:lvlText w:val="%3."/>
      <w:lvlJc w:val="left"/>
      <w:pPr>
        <w:tabs>
          <w:tab w:val="num" w:pos="720"/>
        </w:tabs>
        <w:ind w:left="360" w:firstLine="0"/>
      </w:pPr>
      <w:rPr>
        <w:rFonts w:ascii="Times New Roman" w:hAnsi="Times New Roman" w:hint="default"/>
        <w:b/>
        <w:i w:val="0"/>
        <w:sz w:val="2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6775284"/>
    <w:multiLevelType w:val="hybridMultilevel"/>
    <w:tmpl w:val="8A24F75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abstractNum w:abstractNumId="28" w15:restartNumberingAfterBreak="0">
    <w:nsid w:val="61443A44"/>
    <w:multiLevelType w:val="hybridMultilevel"/>
    <w:tmpl w:val="1034FB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0" w15:restartNumberingAfterBreak="0">
    <w:nsid w:val="66510064"/>
    <w:multiLevelType w:val="multilevel"/>
    <w:tmpl w:val="1052922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6EBE5077"/>
    <w:multiLevelType w:val="hybridMultilevel"/>
    <w:tmpl w:val="560A21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0386F64"/>
    <w:multiLevelType w:val="singleLevel"/>
    <w:tmpl w:val="16285974"/>
    <w:lvl w:ilvl="0">
      <w:start w:val="1"/>
      <w:numFmt w:val="decimal"/>
      <w:lvlText w:val="%1."/>
      <w:lvlJc w:val="left"/>
      <w:pPr>
        <w:tabs>
          <w:tab w:val="num" w:pos="360"/>
        </w:tabs>
        <w:ind w:left="360" w:hanging="360"/>
      </w:pPr>
      <w:rPr>
        <w:rFonts w:hint="default"/>
        <w:b/>
        <w:sz w:val="20"/>
      </w:rPr>
    </w:lvl>
  </w:abstractNum>
  <w:abstractNum w:abstractNumId="35"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2864632"/>
    <w:multiLevelType w:val="hybridMultilevel"/>
    <w:tmpl w:val="0D7EFFFC"/>
    <w:lvl w:ilvl="0" w:tplc="C79E740A">
      <w:start w:val="6"/>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758F427D"/>
    <w:multiLevelType w:val="hybridMultilevel"/>
    <w:tmpl w:val="222A2FB4"/>
    <w:lvl w:ilvl="0" w:tplc="702A8B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795921DB"/>
    <w:multiLevelType w:val="singleLevel"/>
    <w:tmpl w:val="0409000F"/>
    <w:lvl w:ilvl="0">
      <w:start w:val="1"/>
      <w:numFmt w:val="decimal"/>
      <w:lvlText w:val="%1."/>
      <w:lvlJc w:val="left"/>
      <w:pPr>
        <w:tabs>
          <w:tab w:val="num" w:pos="720"/>
        </w:tabs>
        <w:ind w:left="720" w:hanging="360"/>
      </w:pPr>
      <w:rPr>
        <w:rFonts w:hint="default"/>
      </w:rPr>
    </w:lvl>
  </w:abstractNum>
  <w:abstractNum w:abstractNumId="40"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1" w15:restartNumberingAfterBreak="0">
    <w:nsid w:val="7D0B57C3"/>
    <w:multiLevelType w:val="hybridMultilevel"/>
    <w:tmpl w:val="F01E4540"/>
    <w:lvl w:ilvl="0" w:tplc="2EC6AA5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86339920">
    <w:abstractNumId w:val="1"/>
  </w:num>
  <w:num w:numId="2" w16cid:durableId="1839425283">
    <w:abstractNumId w:val="38"/>
  </w:num>
  <w:num w:numId="3" w16cid:durableId="971709594">
    <w:abstractNumId w:val="40"/>
  </w:num>
  <w:num w:numId="4" w16cid:durableId="1736123474">
    <w:abstractNumId w:val="2"/>
  </w:num>
  <w:num w:numId="5" w16cid:durableId="1475442967">
    <w:abstractNumId w:val="30"/>
  </w:num>
  <w:num w:numId="6" w16cid:durableId="1071393571">
    <w:abstractNumId w:val="30"/>
  </w:num>
  <w:num w:numId="7" w16cid:durableId="1413744175">
    <w:abstractNumId w:val="30"/>
  </w:num>
  <w:num w:numId="8" w16cid:durableId="1147820290">
    <w:abstractNumId w:val="30"/>
  </w:num>
  <w:num w:numId="9" w16cid:durableId="729764067">
    <w:abstractNumId w:val="30"/>
  </w:num>
  <w:num w:numId="10" w16cid:durableId="651908752">
    <w:abstractNumId w:val="30"/>
  </w:num>
  <w:num w:numId="11" w16cid:durableId="2021545621">
    <w:abstractNumId w:val="30"/>
  </w:num>
  <w:num w:numId="12" w16cid:durableId="2033334835">
    <w:abstractNumId w:val="30"/>
  </w:num>
  <w:num w:numId="13" w16cid:durableId="1354840513">
    <w:abstractNumId w:val="30"/>
  </w:num>
  <w:num w:numId="14" w16cid:durableId="2082215892">
    <w:abstractNumId w:val="9"/>
  </w:num>
  <w:num w:numId="15" w16cid:durableId="1265773267">
    <w:abstractNumId w:val="29"/>
  </w:num>
  <w:num w:numId="16" w16cid:durableId="304939696">
    <w:abstractNumId w:val="32"/>
  </w:num>
  <w:num w:numId="17" w16cid:durableId="1837302691">
    <w:abstractNumId w:val="35"/>
  </w:num>
  <w:num w:numId="18" w16cid:durableId="2140175323">
    <w:abstractNumId w:val="12"/>
  </w:num>
  <w:num w:numId="19" w16cid:durableId="731661008">
    <w:abstractNumId w:val="31"/>
  </w:num>
  <w:num w:numId="20" w16cid:durableId="1512917052">
    <w:abstractNumId w:val="5"/>
  </w:num>
  <w:num w:numId="21" w16cid:durableId="1075780549">
    <w:abstractNumId w:val="17"/>
  </w:num>
  <w:num w:numId="22" w16cid:durableId="1318261365">
    <w:abstractNumId w:val="23"/>
  </w:num>
  <w:num w:numId="23" w16cid:durableId="75250712">
    <w:abstractNumId w:val="18"/>
  </w:num>
  <w:num w:numId="24" w16cid:durableId="1216896138">
    <w:abstractNumId w:val="27"/>
  </w:num>
  <w:num w:numId="25" w16cid:durableId="595017121">
    <w:abstractNumId w:val="0"/>
  </w:num>
  <w:num w:numId="26" w16cid:durableId="338390442">
    <w:abstractNumId w:val="39"/>
  </w:num>
  <w:num w:numId="27" w16cid:durableId="1918905492">
    <w:abstractNumId w:val="21"/>
  </w:num>
  <w:num w:numId="28" w16cid:durableId="1708679117">
    <w:abstractNumId w:val="25"/>
  </w:num>
  <w:num w:numId="29" w16cid:durableId="1411464850">
    <w:abstractNumId w:val="36"/>
  </w:num>
  <w:num w:numId="30" w16cid:durableId="456065554">
    <w:abstractNumId w:val="13"/>
  </w:num>
  <w:num w:numId="31" w16cid:durableId="408700050">
    <w:abstractNumId w:val="15"/>
  </w:num>
  <w:num w:numId="32" w16cid:durableId="556162660">
    <w:abstractNumId w:val="6"/>
  </w:num>
  <w:num w:numId="33" w16cid:durableId="1340041699">
    <w:abstractNumId w:val="19"/>
  </w:num>
  <w:num w:numId="34" w16cid:durableId="2130473091">
    <w:abstractNumId w:val="8"/>
  </w:num>
  <w:num w:numId="35" w16cid:durableId="673146577">
    <w:abstractNumId w:val="11"/>
  </w:num>
  <w:num w:numId="36" w16cid:durableId="2002847135">
    <w:abstractNumId w:val="26"/>
  </w:num>
  <w:num w:numId="37" w16cid:durableId="1641839947">
    <w:abstractNumId w:val="41"/>
  </w:num>
  <w:num w:numId="38" w16cid:durableId="1605960894">
    <w:abstractNumId w:val="34"/>
  </w:num>
  <w:num w:numId="39" w16cid:durableId="35083759">
    <w:abstractNumId w:val="20"/>
  </w:num>
  <w:num w:numId="40" w16cid:durableId="617839780">
    <w:abstractNumId w:val="7"/>
  </w:num>
  <w:num w:numId="41" w16cid:durableId="1159269086">
    <w:abstractNumId w:val="33"/>
  </w:num>
  <w:num w:numId="42" w16cid:durableId="2043968418">
    <w:abstractNumId w:val="10"/>
  </w:num>
  <w:num w:numId="43" w16cid:durableId="65230736">
    <w:abstractNumId w:val="24"/>
  </w:num>
  <w:num w:numId="44" w16cid:durableId="2132818627">
    <w:abstractNumId w:val="22"/>
  </w:num>
  <w:num w:numId="45" w16cid:durableId="1744332168">
    <w:abstractNumId w:val="14"/>
  </w:num>
  <w:num w:numId="46" w16cid:durableId="663975249">
    <w:abstractNumId w:val="16"/>
  </w:num>
  <w:num w:numId="47" w16cid:durableId="1896967378">
    <w:abstractNumId w:val="37"/>
  </w:num>
  <w:num w:numId="48" w16cid:durableId="650409424">
    <w:abstractNumId w:val="3"/>
  </w:num>
  <w:num w:numId="49" w16cid:durableId="1134717084">
    <w:abstractNumId w:val="28"/>
  </w:num>
  <w:num w:numId="50" w16cid:durableId="65690176">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07A37"/>
    <w:rsid w:val="00060A5A"/>
    <w:rsid w:val="00064B44"/>
    <w:rsid w:val="00067FE2"/>
    <w:rsid w:val="0007682E"/>
    <w:rsid w:val="000B30B8"/>
    <w:rsid w:val="000B69A5"/>
    <w:rsid w:val="000D1AEB"/>
    <w:rsid w:val="000D3E64"/>
    <w:rsid w:val="000F13C5"/>
    <w:rsid w:val="00105A36"/>
    <w:rsid w:val="001313B4"/>
    <w:rsid w:val="0014546D"/>
    <w:rsid w:val="001500D9"/>
    <w:rsid w:val="00156DB7"/>
    <w:rsid w:val="00157228"/>
    <w:rsid w:val="00160C3C"/>
    <w:rsid w:val="00176375"/>
    <w:rsid w:val="0017783C"/>
    <w:rsid w:val="0018748F"/>
    <w:rsid w:val="0019314C"/>
    <w:rsid w:val="001F38F0"/>
    <w:rsid w:val="00237430"/>
    <w:rsid w:val="002426AB"/>
    <w:rsid w:val="00255874"/>
    <w:rsid w:val="0026307D"/>
    <w:rsid w:val="00276A99"/>
    <w:rsid w:val="00286AD9"/>
    <w:rsid w:val="002966F3"/>
    <w:rsid w:val="002B1F06"/>
    <w:rsid w:val="002B69F3"/>
    <w:rsid w:val="002B763A"/>
    <w:rsid w:val="002D382A"/>
    <w:rsid w:val="002E3B51"/>
    <w:rsid w:val="002F1EDD"/>
    <w:rsid w:val="003013F2"/>
    <w:rsid w:val="0030232A"/>
    <w:rsid w:val="0030694A"/>
    <w:rsid w:val="003069F4"/>
    <w:rsid w:val="00360920"/>
    <w:rsid w:val="00384709"/>
    <w:rsid w:val="00386C35"/>
    <w:rsid w:val="003A3D77"/>
    <w:rsid w:val="003B5AED"/>
    <w:rsid w:val="003C6B7B"/>
    <w:rsid w:val="004135BD"/>
    <w:rsid w:val="0042743F"/>
    <w:rsid w:val="004302A4"/>
    <w:rsid w:val="004463BA"/>
    <w:rsid w:val="004822D4"/>
    <w:rsid w:val="00485BF5"/>
    <w:rsid w:val="0049290B"/>
    <w:rsid w:val="004A4451"/>
    <w:rsid w:val="004C32D4"/>
    <w:rsid w:val="004C5B5A"/>
    <w:rsid w:val="004C6455"/>
    <w:rsid w:val="004D3958"/>
    <w:rsid w:val="005008DF"/>
    <w:rsid w:val="005034A8"/>
    <w:rsid w:val="005045D0"/>
    <w:rsid w:val="005139B8"/>
    <w:rsid w:val="00534C6C"/>
    <w:rsid w:val="00555554"/>
    <w:rsid w:val="005841C0"/>
    <w:rsid w:val="00586D39"/>
    <w:rsid w:val="0059260F"/>
    <w:rsid w:val="005C0C3A"/>
    <w:rsid w:val="005E0293"/>
    <w:rsid w:val="005E5074"/>
    <w:rsid w:val="005F148B"/>
    <w:rsid w:val="00612E4F"/>
    <w:rsid w:val="00613501"/>
    <w:rsid w:val="00615D5E"/>
    <w:rsid w:val="00622E99"/>
    <w:rsid w:val="00625E5D"/>
    <w:rsid w:val="006341CD"/>
    <w:rsid w:val="00657C61"/>
    <w:rsid w:val="0066370F"/>
    <w:rsid w:val="0067284B"/>
    <w:rsid w:val="00673BA9"/>
    <w:rsid w:val="006A0784"/>
    <w:rsid w:val="006A697B"/>
    <w:rsid w:val="006B4DDE"/>
    <w:rsid w:val="006B57EA"/>
    <w:rsid w:val="006E4597"/>
    <w:rsid w:val="0071198E"/>
    <w:rsid w:val="00743234"/>
    <w:rsid w:val="00743968"/>
    <w:rsid w:val="00774EEA"/>
    <w:rsid w:val="00785415"/>
    <w:rsid w:val="00786294"/>
    <w:rsid w:val="00790D12"/>
    <w:rsid w:val="00791CB9"/>
    <w:rsid w:val="00793130"/>
    <w:rsid w:val="00797DEE"/>
    <w:rsid w:val="007A1BE1"/>
    <w:rsid w:val="007B3233"/>
    <w:rsid w:val="007B5A42"/>
    <w:rsid w:val="007C199B"/>
    <w:rsid w:val="007D3073"/>
    <w:rsid w:val="007D64B9"/>
    <w:rsid w:val="007D72D4"/>
    <w:rsid w:val="007E0452"/>
    <w:rsid w:val="008070C0"/>
    <w:rsid w:val="00811C12"/>
    <w:rsid w:val="00831385"/>
    <w:rsid w:val="00845778"/>
    <w:rsid w:val="00865A3C"/>
    <w:rsid w:val="00887E28"/>
    <w:rsid w:val="008D5C3A"/>
    <w:rsid w:val="008E2870"/>
    <w:rsid w:val="008E6DA2"/>
    <w:rsid w:val="008F6DD5"/>
    <w:rsid w:val="00907B1E"/>
    <w:rsid w:val="00943AFD"/>
    <w:rsid w:val="00963A51"/>
    <w:rsid w:val="00983B6E"/>
    <w:rsid w:val="009936F8"/>
    <w:rsid w:val="009A3772"/>
    <w:rsid w:val="009D030D"/>
    <w:rsid w:val="009D17F0"/>
    <w:rsid w:val="00A42796"/>
    <w:rsid w:val="00A5311D"/>
    <w:rsid w:val="00A92A9B"/>
    <w:rsid w:val="00AC39A0"/>
    <w:rsid w:val="00AC3FA2"/>
    <w:rsid w:val="00AD0A61"/>
    <w:rsid w:val="00AD3B58"/>
    <w:rsid w:val="00AF56C6"/>
    <w:rsid w:val="00AF7CB2"/>
    <w:rsid w:val="00B032E8"/>
    <w:rsid w:val="00B57F96"/>
    <w:rsid w:val="00B67892"/>
    <w:rsid w:val="00BA3091"/>
    <w:rsid w:val="00BA4D33"/>
    <w:rsid w:val="00BC2D06"/>
    <w:rsid w:val="00C62580"/>
    <w:rsid w:val="00C66272"/>
    <w:rsid w:val="00C744EB"/>
    <w:rsid w:val="00C90702"/>
    <w:rsid w:val="00C917FF"/>
    <w:rsid w:val="00C9766A"/>
    <w:rsid w:val="00CC4F39"/>
    <w:rsid w:val="00CD544C"/>
    <w:rsid w:val="00CF4256"/>
    <w:rsid w:val="00D04FE8"/>
    <w:rsid w:val="00D176CF"/>
    <w:rsid w:val="00D17AD5"/>
    <w:rsid w:val="00D271E3"/>
    <w:rsid w:val="00D47A80"/>
    <w:rsid w:val="00D85807"/>
    <w:rsid w:val="00D87349"/>
    <w:rsid w:val="00D878AA"/>
    <w:rsid w:val="00D91EE9"/>
    <w:rsid w:val="00D9627A"/>
    <w:rsid w:val="00D97220"/>
    <w:rsid w:val="00E14D47"/>
    <w:rsid w:val="00E1641C"/>
    <w:rsid w:val="00E26708"/>
    <w:rsid w:val="00E31CB6"/>
    <w:rsid w:val="00E34958"/>
    <w:rsid w:val="00E37AB0"/>
    <w:rsid w:val="00E428D1"/>
    <w:rsid w:val="00E568BE"/>
    <w:rsid w:val="00E71C39"/>
    <w:rsid w:val="00EA56E6"/>
    <w:rsid w:val="00EA694D"/>
    <w:rsid w:val="00EC335F"/>
    <w:rsid w:val="00EC48FB"/>
    <w:rsid w:val="00ED3965"/>
    <w:rsid w:val="00EF232A"/>
    <w:rsid w:val="00F02AAE"/>
    <w:rsid w:val="00F05A69"/>
    <w:rsid w:val="00F43FFD"/>
    <w:rsid w:val="00F44236"/>
    <w:rsid w:val="00F52517"/>
    <w:rsid w:val="00F7127D"/>
    <w:rsid w:val="00F80DEF"/>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outlineLvl w:val="1"/>
    </w:pPr>
    <w:rPr>
      <w:b/>
      <w:szCs w:val="20"/>
    </w:rPr>
  </w:style>
  <w:style w:type="paragraph" w:styleId="Heading3">
    <w:name w:val="heading 3"/>
    <w:aliases w:val="h3"/>
    <w:basedOn w:val="Normal"/>
    <w:next w:val="BodyText"/>
    <w:link w:val="Heading3Char"/>
    <w:qFormat/>
    <w:pPr>
      <w:keepNext/>
      <w:numPr>
        <w:ilvl w:val="2"/>
        <w:numId w:val="13"/>
      </w:numPr>
      <w:tabs>
        <w:tab w:val="clear" w:pos="720"/>
        <w:tab w:val="num" w:pos="360"/>
        <w:tab w:val="left" w:pos="1008"/>
      </w:tabs>
      <w:spacing w:before="240" w:after="240"/>
      <w:outlineLvl w:val="2"/>
    </w:pPr>
    <w:rPr>
      <w:b/>
      <w:bCs/>
      <w:i/>
      <w:szCs w:val="20"/>
    </w:rPr>
  </w:style>
  <w:style w:type="paragraph" w:styleId="Heading4">
    <w:name w:val="heading 4"/>
    <w:aliases w:val="h4, Char"/>
    <w:basedOn w:val="Normal"/>
    <w:next w:val="BodyText"/>
    <w:link w:val="Heading4Char"/>
    <w:qFormat/>
    <w:pPr>
      <w:keepNext/>
      <w:widowControl w:val="0"/>
      <w:numPr>
        <w:ilvl w:val="3"/>
        <w:numId w:val="13"/>
      </w:numPr>
      <w:tabs>
        <w:tab w:val="clear" w:pos="864"/>
        <w:tab w:val="num" w:pos="360"/>
        <w:tab w:val="left" w:pos="1296"/>
      </w:tabs>
      <w:spacing w:before="240" w:after="24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link w:val="BodyTextIndentChar"/>
    <w:pPr>
      <w:spacing w:after="240"/>
      <w:ind w:left="720"/>
    </w:pPr>
    <w:rPr>
      <w:iCs/>
      <w:szCs w:val="20"/>
    </w:rPr>
  </w:style>
  <w:style w:type="paragraph" w:customStyle="1" w:styleId="Bullet">
    <w:name w:val="Bullet"/>
    <w:basedOn w:val="Normal"/>
    <w:pPr>
      <w:numPr>
        <w:numId w:val="3"/>
      </w:numPr>
      <w:tabs>
        <w:tab w:val="clear" w:pos="360"/>
        <w:tab w:val="num" w:pos="432"/>
      </w:tabs>
      <w:spacing w:after="180"/>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pPr>
    <w:rPr>
      <w:szCs w:val="20"/>
    </w:rPr>
  </w:style>
  <w:style w:type="paragraph" w:styleId="FootnoteText">
    <w:name w:val="footnote text"/>
    <w:basedOn w:val="Normal"/>
    <w:link w:val="FootnoteTextChar"/>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CommentTextChar">
    <w:name w:val="Comment Text Char"/>
    <w:basedOn w:val="DefaultParagraphFont"/>
    <w:link w:val="CommentText"/>
    <w:rsid w:val="00774EEA"/>
  </w:style>
  <w:style w:type="character" w:customStyle="1" w:styleId="Heading2Char">
    <w:name w:val="Heading 2 Char"/>
    <w:aliases w:val="h2 Char"/>
    <w:link w:val="Heading2"/>
    <w:rsid w:val="00774EEA"/>
    <w:rPr>
      <w:b/>
      <w:sz w:val="24"/>
    </w:rPr>
  </w:style>
  <w:style w:type="character" w:customStyle="1" w:styleId="H2Char">
    <w:name w:val="H2 Char"/>
    <w:link w:val="H2"/>
    <w:rsid w:val="00774EEA"/>
    <w:rPr>
      <w:b/>
      <w:sz w:val="24"/>
    </w:rPr>
  </w:style>
  <w:style w:type="character" w:customStyle="1" w:styleId="normaltextrun">
    <w:name w:val="normaltextrun"/>
    <w:basedOn w:val="DefaultParagraphFont"/>
    <w:rsid w:val="00774EEA"/>
  </w:style>
  <w:style w:type="character" w:customStyle="1" w:styleId="tabchar">
    <w:name w:val="tabchar"/>
    <w:basedOn w:val="DefaultParagraphFont"/>
    <w:rsid w:val="00774EEA"/>
  </w:style>
  <w:style w:type="paragraph" w:customStyle="1" w:styleId="BodyTextNumbered">
    <w:name w:val="Body Text Numbered"/>
    <w:basedOn w:val="BodyText"/>
    <w:link w:val="BodyTextNumberedChar"/>
    <w:rsid w:val="00774EEA"/>
    <w:pPr>
      <w:ind w:left="720" w:hanging="720"/>
    </w:pPr>
    <w:rPr>
      <w:iCs/>
      <w:szCs w:val="20"/>
    </w:rPr>
  </w:style>
  <w:style w:type="character" w:customStyle="1" w:styleId="BodyTextNumberedChar">
    <w:name w:val="Body Text Numbered Char"/>
    <w:link w:val="BodyTextNumbered"/>
    <w:rsid w:val="00774EEA"/>
    <w:rPr>
      <w:iCs/>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uiPriority w:val="99"/>
    <w:rsid w:val="00774EEA"/>
    <w:rPr>
      <w:sz w:val="24"/>
      <w:szCs w:val="24"/>
    </w:rPr>
  </w:style>
  <w:style w:type="character" w:customStyle="1" w:styleId="H4Char">
    <w:name w:val="H4 Char"/>
    <w:link w:val="H4"/>
    <w:rsid w:val="00F02AAE"/>
    <w:rPr>
      <w:b/>
      <w:bCs/>
      <w:snapToGrid w:val="0"/>
      <w:sz w:val="24"/>
    </w:rPr>
  </w:style>
  <w:style w:type="character" w:customStyle="1" w:styleId="FooterChar">
    <w:name w:val="Footer Char"/>
    <w:link w:val="Footer"/>
    <w:rsid w:val="00F02AAE"/>
    <w:rPr>
      <w:sz w:val="24"/>
      <w:szCs w:val="24"/>
    </w:rPr>
  </w:style>
  <w:style w:type="paragraph" w:styleId="BodyTextIndent2">
    <w:name w:val="Body Text Indent 2"/>
    <w:basedOn w:val="Normal"/>
    <w:link w:val="BodyTextIndent2Char"/>
    <w:rsid w:val="00F02AAE"/>
    <w:pPr>
      <w:spacing w:before="27"/>
      <w:ind w:left="27"/>
    </w:pPr>
    <w:rPr>
      <w:szCs w:val="15"/>
    </w:rPr>
  </w:style>
  <w:style w:type="character" w:customStyle="1" w:styleId="BodyTextIndent2Char">
    <w:name w:val="Body Text Indent 2 Char"/>
    <w:basedOn w:val="DefaultParagraphFont"/>
    <w:link w:val="BodyTextIndent2"/>
    <w:rsid w:val="00F02AAE"/>
    <w:rPr>
      <w:sz w:val="24"/>
      <w:szCs w:val="15"/>
    </w:rPr>
  </w:style>
  <w:style w:type="paragraph" w:styleId="BodyTextIndent3">
    <w:name w:val="Body Text Indent 3"/>
    <w:basedOn w:val="Normal"/>
    <w:link w:val="BodyTextIndent3Char"/>
    <w:rsid w:val="00F02AAE"/>
    <w:pPr>
      <w:ind w:left="2520" w:hanging="360"/>
    </w:pPr>
  </w:style>
  <w:style w:type="character" w:customStyle="1" w:styleId="BodyTextIndent3Char">
    <w:name w:val="Body Text Indent 3 Char"/>
    <w:basedOn w:val="DefaultParagraphFont"/>
    <w:link w:val="BodyTextIndent3"/>
    <w:rsid w:val="00F02AAE"/>
    <w:rPr>
      <w:sz w:val="24"/>
      <w:szCs w:val="24"/>
    </w:rPr>
  </w:style>
  <w:style w:type="paragraph" w:customStyle="1" w:styleId="ParaText">
    <w:name w:val="ParaText"/>
    <w:basedOn w:val="Normal"/>
    <w:rsid w:val="00F02AAE"/>
    <w:pPr>
      <w:spacing w:after="240" w:line="300" w:lineRule="auto"/>
      <w:jc w:val="both"/>
    </w:pPr>
    <w:rPr>
      <w:sz w:val="22"/>
      <w:szCs w:val="20"/>
    </w:rPr>
  </w:style>
  <w:style w:type="paragraph" w:customStyle="1" w:styleId="TermDefinition">
    <w:name w:val="Term Definition"/>
    <w:basedOn w:val="TermTitle"/>
    <w:rsid w:val="00F02AAE"/>
    <w:pPr>
      <w:spacing w:before="0" w:after="60"/>
    </w:pPr>
    <w:rPr>
      <w:b w:val="0"/>
    </w:rPr>
  </w:style>
  <w:style w:type="paragraph" w:customStyle="1" w:styleId="TermTitle">
    <w:name w:val="Term Title"/>
    <w:basedOn w:val="Normal"/>
    <w:rsid w:val="00F02AAE"/>
    <w:pPr>
      <w:spacing w:before="120"/>
      <w:ind w:left="720"/>
    </w:pPr>
    <w:rPr>
      <w:b/>
      <w:szCs w:val="20"/>
    </w:rPr>
  </w:style>
  <w:style w:type="paragraph" w:customStyle="1" w:styleId="OutlineL2">
    <w:name w:val="Outline_L2"/>
    <w:basedOn w:val="OutlineL1"/>
    <w:next w:val="NumContinue"/>
    <w:rsid w:val="00F02AAE"/>
    <w:pPr>
      <w:keepNext w:val="0"/>
      <w:numPr>
        <w:ilvl w:val="1"/>
        <w:numId w:val="22"/>
      </w:numPr>
      <w:tabs>
        <w:tab w:val="clear" w:pos="1440"/>
      </w:tabs>
      <w:ind w:firstLine="0"/>
      <w:outlineLvl w:val="1"/>
    </w:pPr>
  </w:style>
  <w:style w:type="paragraph" w:customStyle="1" w:styleId="OutlineL1">
    <w:name w:val="Outline_L1"/>
    <w:basedOn w:val="Normal"/>
    <w:next w:val="NumContinue"/>
    <w:rsid w:val="00F02AAE"/>
    <w:pPr>
      <w:keepNext/>
      <w:tabs>
        <w:tab w:val="num" w:pos="720"/>
      </w:tabs>
      <w:spacing w:after="240"/>
      <w:ind w:left="720" w:hanging="360"/>
      <w:outlineLvl w:val="0"/>
    </w:pPr>
    <w:rPr>
      <w:szCs w:val="20"/>
    </w:rPr>
  </w:style>
  <w:style w:type="paragraph" w:customStyle="1" w:styleId="NumContinue">
    <w:name w:val="Num Continue"/>
    <w:basedOn w:val="BodyText"/>
    <w:rsid w:val="00F02AAE"/>
    <w:pPr>
      <w:widowControl w:val="0"/>
      <w:ind w:firstLine="720"/>
    </w:pPr>
    <w:rPr>
      <w:szCs w:val="20"/>
    </w:rPr>
  </w:style>
  <w:style w:type="paragraph" w:customStyle="1" w:styleId="OutlineL3">
    <w:name w:val="Outline_L3"/>
    <w:basedOn w:val="OutlineL2"/>
    <w:next w:val="NumContinue"/>
    <w:rsid w:val="00F02AAE"/>
    <w:pPr>
      <w:numPr>
        <w:ilvl w:val="2"/>
      </w:numPr>
      <w:tabs>
        <w:tab w:val="clear" w:pos="2160"/>
      </w:tabs>
      <w:ind w:firstLine="0"/>
      <w:outlineLvl w:val="2"/>
    </w:pPr>
  </w:style>
  <w:style w:type="paragraph" w:customStyle="1" w:styleId="OutlineL4">
    <w:name w:val="Outline_L4"/>
    <w:basedOn w:val="OutlineL3"/>
    <w:next w:val="NumContinue"/>
    <w:rsid w:val="00F02AAE"/>
    <w:pPr>
      <w:numPr>
        <w:ilvl w:val="3"/>
      </w:numPr>
      <w:tabs>
        <w:tab w:val="clear" w:pos="2880"/>
        <w:tab w:val="num" w:pos="1170"/>
      </w:tabs>
      <w:ind w:firstLine="0"/>
      <w:outlineLvl w:val="3"/>
    </w:pPr>
  </w:style>
  <w:style w:type="paragraph" w:customStyle="1" w:styleId="OutlineL5">
    <w:name w:val="Outline_L5"/>
    <w:basedOn w:val="OutlineL4"/>
    <w:next w:val="NumContinue"/>
    <w:rsid w:val="00F02AAE"/>
    <w:pPr>
      <w:numPr>
        <w:ilvl w:val="4"/>
      </w:numPr>
      <w:tabs>
        <w:tab w:val="clear" w:pos="3600"/>
        <w:tab w:val="num" w:pos="360"/>
      </w:tabs>
      <w:ind w:firstLine="0"/>
      <w:outlineLvl w:val="4"/>
    </w:pPr>
  </w:style>
  <w:style w:type="paragraph" w:customStyle="1" w:styleId="OutlineL6">
    <w:name w:val="Outline_L6"/>
    <w:basedOn w:val="OutlineL5"/>
    <w:next w:val="NumContinue"/>
    <w:rsid w:val="00F02AAE"/>
    <w:pPr>
      <w:numPr>
        <w:ilvl w:val="5"/>
      </w:numPr>
      <w:tabs>
        <w:tab w:val="clear" w:pos="4320"/>
        <w:tab w:val="num" w:pos="720"/>
      </w:tabs>
      <w:ind w:firstLine="0"/>
      <w:outlineLvl w:val="5"/>
    </w:pPr>
  </w:style>
  <w:style w:type="paragraph" w:customStyle="1" w:styleId="OutlineL7">
    <w:name w:val="Outline_L7"/>
    <w:basedOn w:val="OutlineL6"/>
    <w:next w:val="NumContinue"/>
    <w:rsid w:val="00F02AAE"/>
    <w:pPr>
      <w:numPr>
        <w:ilvl w:val="6"/>
      </w:numPr>
      <w:tabs>
        <w:tab w:val="clear" w:pos="5040"/>
        <w:tab w:val="num" w:pos="360"/>
      </w:tabs>
      <w:ind w:firstLine="0"/>
      <w:outlineLvl w:val="6"/>
    </w:pPr>
  </w:style>
  <w:style w:type="paragraph" w:customStyle="1" w:styleId="OutlineL8">
    <w:name w:val="Outline_L8"/>
    <w:basedOn w:val="OutlineL7"/>
    <w:next w:val="NumContinue"/>
    <w:rsid w:val="00F02AAE"/>
    <w:pPr>
      <w:numPr>
        <w:ilvl w:val="7"/>
      </w:numPr>
      <w:tabs>
        <w:tab w:val="clear" w:pos="5760"/>
        <w:tab w:val="num" w:pos="360"/>
      </w:tabs>
      <w:ind w:firstLine="0"/>
      <w:outlineLvl w:val="7"/>
    </w:pPr>
  </w:style>
  <w:style w:type="paragraph" w:customStyle="1" w:styleId="OutlineL9">
    <w:name w:val="Outline_L9"/>
    <w:basedOn w:val="OutlineL8"/>
    <w:next w:val="NumContinue"/>
    <w:rsid w:val="00F02AAE"/>
    <w:pPr>
      <w:numPr>
        <w:ilvl w:val="8"/>
      </w:numPr>
      <w:tabs>
        <w:tab w:val="clear" w:pos="6480"/>
        <w:tab w:val="num" w:pos="360"/>
      </w:tabs>
      <w:ind w:firstLine="0"/>
      <w:outlineLvl w:val="8"/>
    </w:pPr>
  </w:style>
  <w:style w:type="paragraph" w:customStyle="1" w:styleId="AppellateL1">
    <w:name w:val="Appellate_L1"/>
    <w:basedOn w:val="Normal"/>
    <w:next w:val="NumContinue"/>
    <w:rsid w:val="00F02AAE"/>
    <w:pPr>
      <w:numPr>
        <w:numId w:val="23"/>
      </w:numPr>
      <w:tabs>
        <w:tab w:val="clear" w:pos="1080"/>
      </w:tabs>
      <w:spacing w:after="240"/>
      <w:ind w:left="0" w:firstLine="0"/>
      <w:jc w:val="both"/>
      <w:outlineLvl w:val="0"/>
    </w:pPr>
    <w:rPr>
      <w:b/>
      <w:szCs w:val="20"/>
    </w:rPr>
  </w:style>
  <w:style w:type="paragraph" w:customStyle="1" w:styleId="AppellateL2">
    <w:name w:val="Appellate_L2"/>
    <w:basedOn w:val="AppellateL1"/>
    <w:next w:val="NumContinue"/>
    <w:rsid w:val="00F02AAE"/>
    <w:pPr>
      <w:numPr>
        <w:ilvl w:val="1"/>
      </w:numPr>
      <w:tabs>
        <w:tab w:val="clear" w:pos="720"/>
        <w:tab w:val="num" w:pos="360"/>
        <w:tab w:val="num" w:pos="1440"/>
      </w:tabs>
      <w:ind w:left="0" w:firstLine="0"/>
      <w:outlineLvl w:val="1"/>
    </w:pPr>
    <w:rPr>
      <w:b w:val="0"/>
    </w:rPr>
  </w:style>
  <w:style w:type="paragraph" w:customStyle="1" w:styleId="AppellateL3">
    <w:name w:val="Appellate_L3"/>
    <w:basedOn w:val="AppellateL2"/>
    <w:next w:val="NumContinue"/>
    <w:rsid w:val="00F02AAE"/>
    <w:pPr>
      <w:numPr>
        <w:ilvl w:val="2"/>
      </w:numPr>
      <w:tabs>
        <w:tab w:val="clear" w:pos="1440"/>
        <w:tab w:val="num" w:pos="360"/>
        <w:tab w:val="num" w:pos="2160"/>
      </w:tabs>
      <w:ind w:left="0" w:firstLine="0"/>
      <w:outlineLvl w:val="2"/>
    </w:pPr>
  </w:style>
  <w:style w:type="paragraph" w:customStyle="1" w:styleId="AppellateL4">
    <w:name w:val="Appellate_L4"/>
    <w:basedOn w:val="AppellateL3"/>
    <w:next w:val="NumContinue"/>
    <w:rsid w:val="00F02AAE"/>
    <w:pPr>
      <w:numPr>
        <w:ilvl w:val="3"/>
      </w:numPr>
      <w:tabs>
        <w:tab w:val="clear" w:pos="2160"/>
        <w:tab w:val="num" w:pos="360"/>
        <w:tab w:val="num" w:pos="2880"/>
      </w:tabs>
      <w:ind w:left="0" w:firstLine="0"/>
      <w:outlineLvl w:val="3"/>
    </w:pPr>
  </w:style>
  <w:style w:type="paragraph" w:customStyle="1" w:styleId="AppellateL5">
    <w:name w:val="Appellate_L5"/>
    <w:basedOn w:val="AppellateL4"/>
    <w:next w:val="NumContinue"/>
    <w:rsid w:val="00F02AAE"/>
    <w:pPr>
      <w:numPr>
        <w:ilvl w:val="4"/>
      </w:numPr>
      <w:tabs>
        <w:tab w:val="clear" w:pos="2880"/>
        <w:tab w:val="num" w:pos="360"/>
        <w:tab w:val="num" w:pos="3600"/>
      </w:tabs>
      <w:ind w:firstLine="0"/>
      <w:outlineLvl w:val="4"/>
    </w:pPr>
  </w:style>
  <w:style w:type="paragraph" w:customStyle="1" w:styleId="AppellateL6">
    <w:name w:val="Appellate_L6"/>
    <w:basedOn w:val="AppellateL5"/>
    <w:next w:val="NumContinue"/>
    <w:rsid w:val="00F02AAE"/>
    <w:pPr>
      <w:numPr>
        <w:ilvl w:val="5"/>
      </w:numPr>
      <w:tabs>
        <w:tab w:val="clear" w:pos="3600"/>
        <w:tab w:val="num" w:pos="360"/>
        <w:tab w:val="num" w:pos="4320"/>
      </w:tabs>
      <w:ind w:firstLine="0"/>
      <w:outlineLvl w:val="5"/>
    </w:pPr>
  </w:style>
  <w:style w:type="paragraph" w:customStyle="1" w:styleId="AppellateL7">
    <w:name w:val="Appellate_L7"/>
    <w:basedOn w:val="AppellateL6"/>
    <w:next w:val="NumContinue"/>
    <w:rsid w:val="00F02AAE"/>
    <w:pPr>
      <w:numPr>
        <w:ilvl w:val="6"/>
      </w:numPr>
      <w:tabs>
        <w:tab w:val="clear" w:pos="4320"/>
        <w:tab w:val="num" w:pos="360"/>
        <w:tab w:val="num" w:pos="5040"/>
      </w:tabs>
      <w:ind w:firstLine="0"/>
      <w:outlineLvl w:val="6"/>
    </w:pPr>
  </w:style>
  <w:style w:type="paragraph" w:customStyle="1" w:styleId="AppellateL8">
    <w:name w:val="Appellate_L8"/>
    <w:basedOn w:val="AppellateL7"/>
    <w:next w:val="NumContinue"/>
    <w:rsid w:val="00F02AAE"/>
    <w:pPr>
      <w:numPr>
        <w:ilvl w:val="7"/>
      </w:numPr>
      <w:tabs>
        <w:tab w:val="clear" w:pos="5040"/>
        <w:tab w:val="num" w:pos="360"/>
        <w:tab w:val="num" w:pos="5760"/>
      </w:tabs>
      <w:ind w:firstLine="0"/>
      <w:outlineLvl w:val="7"/>
    </w:pPr>
  </w:style>
  <w:style w:type="paragraph" w:customStyle="1" w:styleId="Centered">
    <w:name w:val="Centered"/>
    <w:basedOn w:val="Normal"/>
    <w:next w:val="BodyText"/>
    <w:rsid w:val="00F02AAE"/>
    <w:pPr>
      <w:widowControl w:val="0"/>
      <w:spacing w:after="240" w:line="240" w:lineRule="exact"/>
      <w:jc w:val="center"/>
    </w:pPr>
    <w:rPr>
      <w:snapToGrid w:val="0"/>
      <w:szCs w:val="20"/>
    </w:rPr>
  </w:style>
  <w:style w:type="paragraph" w:styleId="Title">
    <w:name w:val="Title"/>
    <w:basedOn w:val="Normal"/>
    <w:link w:val="TitleChar"/>
    <w:qFormat/>
    <w:rsid w:val="00F02AAE"/>
    <w:pPr>
      <w:jc w:val="center"/>
    </w:pPr>
    <w:rPr>
      <w:b/>
      <w:sz w:val="22"/>
      <w:szCs w:val="20"/>
    </w:rPr>
  </w:style>
  <w:style w:type="character" w:customStyle="1" w:styleId="TitleChar">
    <w:name w:val="Title Char"/>
    <w:basedOn w:val="DefaultParagraphFont"/>
    <w:link w:val="Title"/>
    <w:rsid w:val="00F02AAE"/>
    <w:rPr>
      <w:b/>
      <w:sz w:val="22"/>
    </w:rPr>
  </w:style>
  <w:style w:type="paragraph" w:styleId="Subtitle">
    <w:name w:val="Subtitle"/>
    <w:basedOn w:val="Normal"/>
    <w:link w:val="SubtitleChar"/>
    <w:qFormat/>
    <w:rsid w:val="00F02AAE"/>
    <w:pPr>
      <w:jc w:val="center"/>
    </w:pPr>
    <w:rPr>
      <w:sz w:val="32"/>
      <w:szCs w:val="20"/>
    </w:rPr>
  </w:style>
  <w:style w:type="character" w:customStyle="1" w:styleId="SubtitleChar">
    <w:name w:val="Subtitle Char"/>
    <w:basedOn w:val="DefaultParagraphFont"/>
    <w:link w:val="Subtitle"/>
    <w:rsid w:val="00F02AAE"/>
    <w:rPr>
      <w:sz w:val="32"/>
    </w:rPr>
  </w:style>
  <w:style w:type="paragraph" w:styleId="BodyText3">
    <w:name w:val="Body Text 3"/>
    <w:basedOn w:val="Normal"/>
    <w:link w:val="BodyText3Char"/>
    <w:rsid w:val="00F02AAE"/>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sz w:val="22"/>
      <w:szCs w:val="20"/>
    </w:rPr>
  </w:style>
  <w:style w:type="character" w:customStyle="1" w:styleId="BodyText3Char">
    <w:name w:val="Body Text 3 Char"/>
    <w:basedOn w:val="DefaultParagraphFont"/>
    <w:link w:val="BodyText3"/>
    <w:rsid w:val="00F02AAE"/>
    <w:rPr>
      <w:sz w:val="22"/>
    </w:rPr>
  </w:style>
  <w:style w:type="paragraph" w:styleId="EndnoteText">
    <w:name w:val="endnote text"/>
    <w:basedOn w:val="Normal"/>
    <w:link w:val="EndnoteTextChar"/>
    <w:rsid w:val="00F02AAE"/>
    <w:pPr>
      <w:widowControl w:val="0"/>
    </w:pPr>
    <w:rPr>
      <w:snapToGrid w:val="0"/>
      <w:szCs w:val="20"/>
    </w:rPr>
  </w:style>
  <w:style w:type="character" w:customStyle="1" w:styleId="EndnoteTextChar">
    <w:name w:val="Endnote Text Char"/>
    <w:basedOn w:val="DefaultParagraphFont"/>
    <w:link w:val="EndnoteText"/>
    <w:rsid w:val="00F02AAE"/>
    <w:rPr>
      <w:snapToGrid w:val="0"/>
      <w:sz w:val="24"/>
    </w:rPr>
  </w:style>
  <w:style w:type="character" w:styleId="Strong">
    <w:name w:val="Strong"/>
    <w:qFormat/>
    <w:rsid w:val="00F02AAE"/>
    <w:rPr>
      <w:b/>
      <w:bCs/>
    </w:rPr>
  </w:style>
  <w:style w:type="paragraph" w:customStyle="1" w:styleId="Style1">
    <w:name w:val="Style1"/>
    <w:basedOn w:val="BodyTextIndent"/>
    <w:rsid w:val="00F02AAE"/>
    <w:pPr>
      <w:spacing w:after="120"/>
    </w:pPr>
    <w:rPr>
      <w:iCs w:val="0"/>
    </w:rPr>
  </w:style>
  <w:style w:type="paragraph" w:styleId="List4">
    <w:name w:val="List 4"/>
    <w:basedOn w:val="Normal"/>
    <w:rsid w:val="00F02AAE"/>
    <w:pPr>
      <w:tabs>
        <w:tab w:val="left" w:pos="2880"/>
      </w:tabs>
      <w:spacing w:after="240"/>
      <w:ind w:left="2880" w:hanging="720"/>
      <w:contextualSpacing/>
    </w:pPr>
    <w:rPr>
      <w:szCs w:val="20"/>
    </w:rPr>
  </w:style>
  <w:style w:type="character" w:customStyle="1" w:styleId="CharChar3">
    <w:name w:val="Char Char3"/>
    <w:rsid w:val="00F02AAE"/>
    <w:rPr>
      <w:sz w:val="24"/>
      <w:lang w:val="en-US" w:eastAsia="en-US" w:bidi="ar-SA"/>
    </w:rPr>
  </w:style>
  <w:style w:type="character" w:customStyle="1" w:styleId="BodyTextNumberedChar1">
    <w:name w:val="Body Text Numbered Char1"/>
    <w:rsid w:val="00F02AAE"/>
    <w:rPr>
      <w:iCs/>
      <w:sz w:val="24"/>
      <w:lang w:val="en-US" w:eastAsia="en-US" w:bidi="ar-SA"/>
    </w:rPr>
  </w:style>
  <w:style w:type="paragraph" w:customStyle="1" w:styleId="Char">
    <w:name w:val="Char"/>
    <w:basedOn w:val="Normal"/>
    <w:rsid w:val="00F02AAE"/>
    <w:pPr>
      <w:spacing w:after="160" w:line="240" w:lineRule="exact"/>
    </w:pPr>
    <w:rPr>
      <w:rFonts w:ascii="Verdana" w:hAnsi="Verdana"/>
      <w:sz w:val="16"/>
      <w:szCs w:val="20"/>
    </w:rPr>
  </w:style>
  <w:style w:type="character" w:customStyle="1" w:styleId="VariableDefinitionChar">
    <w:name w:val="Variable Definition Char"/>
    <w:link w:val="VariableDefinition"/>
    <w:rsid w:val="00F02AAE"/>
    <w:rPr>
      <w:iCs/>
      <w:sz w:val="24"/>
    </w:rPr>
  </w:style>
  <w:style w:type="paragraph" w:styleId="DocumentMap">
    <w:name w:val="Document Map"/>
    <w:basedOn w:val="Normal"/>
    <w:link w:val="DocumentMapChar"/>
    <w:rsid w:val="00F02AAE"/>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F02AAE"/>
    <w:rPr>
      <w:rFonts w:ascii="Tahoma" w:hAnsi="Tahoma" w:cs="Tahoma"/>
      <w:shd w:val="clear" w:color="auto" w:fill="000080"/>
    </w:rPr>
  </w:style>
  <w:style w:type="paragraph" w:customStyle="1" w:styleId="Char3">
    <w:name w:val="Char3"/>
    <w:basedOn w:val="Normal"/>
    <w:rsid w:val="00F02AAE"/>
    <w:pPr>
      <w:spacing w:after="160" w:line="240" w:lineRule="exact"/>
    </w:pPr>
    <w:rPr>
      <w:rFonts w:ascii="Verdana" w:hAnsi="Verdana"/>
      <w:sz w:val="16"/>
      <w:szCs w:val="20"/>
    </w:rPr>
  </w:style>
  <w:style w:type="character" w:customStyle="1" w:styleId="InstructionsChar">
    <w:name w:val="Instructions Char"/>
    <w:link w:val="Instructions"/>
    <w:rsid w:val="00F02AAE"/>
    <w:rPr>
      <w:b/>
      <w:i/>
      <w:iCs/>
      <w:sz w:val="24"/>
      <w:szCs w:val="24"/>
    </w:rPr>
  </w:style>
  <w:style w:type="character" w:customStyle="1" w:styleId="H5Char">
    <w:name w:val="H5 Char"/>
    <w:link w:val="H5"/>
    <w:locked/>
    <w:rsid w:val="00F02AAE"/>
    <w:rPr>
      <w:b/>
      <w:bCs/>
      <w:i/>
      <w:iCs/>
      <w:sz w:val="24"/>
      <w:szCs w:val="26"/>
    </w:rPr>
  </w:style>
  <w:style w:type="character" w:customStyle="1" w:styleId="CommentSubjectChar">
    <w:name w:val="Comment Subject Char"/>
    <w:link w:val="CommentSubject"/>
    <w:rsid w:val="00F02AAE"/>
    <w:rPr>
      <w:b/>
      <w:bCs/>
    </w:rPr>
  </w:style>
  <w:style w:type="character" w:customStyle="1" w:styleId="ListIntroductionChar">
    <w:name w:val="List Introduction Char"/>
    <w:link w:val="ListIntroduction"/>
    <w:rsid w:val="00F02AAE"/>
    <w:rPr>
      <w:iCs/>
      <w:sz w:val="24"/>
    </w:rPr>
  </w:style>
  <w:style w:type="character" w:customStyle="1" w:styleId="H3Char1">
    <w:name w:val="H3 Char1"/>
    <w:link w:val="H3"/>
    <w:rsid w:val="00F02AAE"/>
    <w:rPr>
      <w:b/>
      <w:bCs/>
      <w:i/>
      <w:sz w:val="24"/>
    </w:rPr>
  </w:style>
  <w:style w:type="character" w:styleId="FootnoteReference">
    <w:name w:val="footnote reference"/>
    <w:rsid w:val="00F02AAE"/>
    <w:rPr>
      <w:vertAlign w:val="superscript"/>
    </w:rPr>
  </w:style>
  <w:style w:type="paragraph" w:styleId="BodyText2">
    <w:name w:val="Body Text 2"/>
    <w:basedOn w:val="Normal"/>
    <w:link w:val="BodyText2Char"/>
    <w:rsid w:val="00F02AAE"/>
    <w:pPr>
      <w:spacing w:after="120" w:line="480" w:lineRule="auto"/>
    </w:pPr>
  </w:style>
  <w:style w:type="character" w:customStyle="1" w:styleId="BodyText2Char">
    <w:name w:val="Body Text 2 Char"/>
    <w:basedOn w:val="DefaultParagraphFont"/>
    <w:link w:val="BodyText2"/>
    <w:rsid w:val="00F02AAE"/>
    <w:rPr>
      <w:sz w:val="24"/>
      <w:szCs w:val="24"/>
    </w:rPr>
  </w:style>
  <w:style w:type="paragraph" w:customStyle="1" w:styleId="FOF">
    <w:name w:val="FOF#"/>
    <w:basedOn w:val="Normal"/>
    <w:rsid w:val="00F02AAE"/>
    <w:pPr>
      <w:numPr>
        <w:numId w:val="24"/>
      </w:numPr>
      <w:tabs>
        <w:tab w:val="clear" w:pos="720"/>
      </w:tabs>
      <w:autoSpaceDE w:val="0"/>
      <w:autoSpaceDN w:val="0"/>
      <w:ind w:left="0" w:firstLine="0"/>
    </w:pPr>
  </w:style>
  <w:style w:type="paragraph" w:customStyle="1" w:styleId="paragraph">
    <w:name w:val="paragraph"/>
    <w:basedOn w:val="Normal"/>
    <w:rsid w:val="00F02AAE"/>
    <w:pPr>
      <w:autoSpaceDE w:val="0"/>
      <w:autoSpaceDN w:val="0"/>
      <w:spacing w:line="480" w:lineRule="auto"/>
      <w:ind w:left="1440" w:hanging="720"/>
      <w:jc w:val="both"/>
    </w:pPr>
  </w:style>
  <w:style w:type="paragraph" w:customStyle="1" w:styleId="RegularHeading">
    <w:name w:val="Regular Heading"/>
    <w:basedOn w:val="RegularText"/>
    <w:rsid w:val="00F02AAE"/>
    <w:pPr>
      <w:spacing w:before="0" w:after="0"/>
      <w:ind w:left="0"/>
      <w:jc w:val="center"/>
    </w:pPr>
  </w:style>
  <w:style w:type="paragraph" w:customStyle="1" w:styleId="RegularText">
    <w:name w:val="Regular Text"/>
    <w:basedOn w:val="Normal"/>
    <w:rsid w:val="00F02AAE"/>
    <w:pPr>
      <w:spacing w:before="120" w:after="120"/>
      <w:ind w:left="432"/>
    </w:pPr>
    <w:rPr>
      <w:szCs w:val="20"/>
    </w:rPr>
  </w:style>
  <w:style w:type="paragraph" w:customStyle="1" w:styleId="PreMainHeading">
    <w:name w:val="PreMain Heading"/>
    <w:basedOn w:val="Heading2"/>
    <w:rsid w:val="00F02AAE"/>
    <w:pPr>
      <w:numPr>
        <w:ilvl w:val="0"/>
        <w:numId w:val="0"/>
      </w:numPr>
      <w:spacing w:before="120" w:after="120"/>
      <w:jc w:val="center"/>
      <w:outlineLvl w:val="9"/>
    </w:pPr>
  </w:style>
  <w:style w:type="paragraph" w:customStyle="1" w:styleId="Numbered-Indented">
    <w:name w:val="Numbered - Indented"/>
    <w:basedOn w:val="Normal"/>
    <w:rsid w:val="00F02AAE"/>
    <w:pPr>
      <w:tabs>
        <w:tab w:val="num" w:pos="360"/>
      </w:tabs>
      <w:spacing w:before="120" w:after="120"/>
      <w:ind w:left="1152" w:hanging="360"/>
      <w:jc w:val="both"/>
    </w:pPr>
    <w:rPr>
      <w:szCs w:val="20"/>
    </w:rPr>
  </w:style>
  <w:style w:type="paragraph" w:styleId="ListBullet">
    <w:name w:val="List Bullet"/>
    <w:basedOn w:val="Normal"/>
    <w:autoRedefine/>
    <w:rsid w:val="00F02AAE"/>
    <w:pPr>
      <w:numPr>
        <w:numId w:val="25"/>
      </w:numPr>
      <w:tabs>
        <w:tab w:val="clear" w:pos="360"/>
      </w:tabs>
      <w:ind w:left="0" w:firstLine="0"/>
    </w:pPr>
  </w:style>
  <w:style w:type="paragraph" w:customStyle="1" w:styleId="subparagraph">
    <w:name w:val="subparagraph"/>
    <w:basedOn w:val="Normal"/>
    <w:rsid w:val="00F02AAE"/>
    <w:pPr>
      <w:autoSpaceDE w:val="0"/>
      <w:autoSpaceDN w:val="0"/>
      <w:ind w:left="2160" w:hanging="720"/>
      <w:jc w:val="both"/>
    </w:pPr>
  </w:style>
  <w:style w:type="paragraph" w:customStyle="1" w:styleId="subsection">
    <w:name w:val="subsection"/>
    <w:basedOn w:val="Normal"/>
    <w:rsid w:val="00F02AAE"/>
    <w:pPr>
      <w:autoSpaceDE w:val="0"/>
      <w:autoSpaceDN w:val="0"/>
      <w:spacing w:line="480" w:lineRule="auto"/>
      <w:ind w:left="720" w:hanging="720"/>
      <w:jc w:val="both"/>
    </w:pPr>
  </w:style>
  <w:style w:type="paragraph" w:customStyle="1" w:styleId="termdefinition0">
    <w:name w:val="termdefinition"/>
    <w:basedOn w:val="Normal"/>
    <w:rsid w:val="00F02AAE"/>
    <w:pPr>
      <w:spacing w:after="60"/>
      <w:ind w:left="720"/>
    </w:pPr>
  </w:style>
  <w:style w:type="character" w:customStyle="1" w:styleId="H3Char">
    <w:name w:val="H3 Char"/>
    <w:rsid w:val="00F02AAE"/>
    <w:rPr>
      <w:b/>
      <w:bCs/>
      <w:i/>
      <w:sz w:val="24"/>
    </w:rPr>
  </w:style>
  <w:style w:type="numbering" w:customStyle="1" w:styleId="NoList1">
    <w:name w:val="No List1"/>
    <w:next w:val="NoList"/>
    <w:uiPriority w:val="99"/>
    <w:semiHidden/>
    <w:unhideWhenUsed/>
    <w:rsid w:val="00F02AAE"/>
  </w:style>
  <w:style w:type="character" w:customStyle="1" w:styleId="HeaderChar">
    <w:name w:val="Header Char"/>
    <w:link w:val="Header"/>
    <w:rsid w:val="00F02AAE"/>
    <w:rPr>
      <w:rFonts w:ascii="Arial" w:hAnsi="Arial"/>
      <w:b/>
      <w:bCs/>
      <w:sz w:val="24"/>
      <w:szCs w:val="24"/>
    </w:rPr>
  </w:style>
  <w:style w:type="paragraph" w:styleId="ListParagraph">
    <w:name w:val="List Paragraph"/>
    <w:basedOn w:val="Normal"/>
    <w:uiPriority w:val="34"/>
    <w:qFormat/>
    <w:rsid w:val="00F02AAE"/>
    <w:pPr>
      <w:ind w:left="720"/>
    </w:pPr>
    <w:rPr>
      <w:rFonts w:eastAsia="Calibri"/>
    </w:rPr>
  </w:style>
  <w:style w:type="character" w:customStyle="1" w:styleId="BalloonTextChar">
    <w:name w:val="Balloon Text Char"/>
    <w:link w:val="BalloonText"/>
    <w:semiHidden/>
    <w:rsid w:val="00F02AAE"/>
    <w:rPr>
      <w:rFonts w:ascii="Tahoma" w:hAnsi="Tahoma" w:cs="Tahoma"/>
      <w:sz w:val="16"/>
      <w:szCs w:val="16"/>
    </w:rPr>
  </w:style>
  <w:style w:type="paragraph" w:styleId="EnvelopeAddress">
    <w:name w:val="envelope address"/>
    <w:basedOn w:val="Normal"/>
    <w:rsid w:val="00F02AAE"/>
    <w:pPr>
      <w:framePr w:w="7920" w:h="1980" w:hRule="exact" w:hSpace="180" w:wrap="auto" w:hAnchor="page" w:xAlign="center" w:yAlign="bottom"/>
      <w:ind w:left="2880"/>
    </w:pPr>
    <w:rPr>
      <w:rFonts w:cs="Arial"/>
    </w:rPr>
  </w:style>
  <w:style w:type="character" w:customStyle="1" w:styleId="Heading1Char">
    <w:name w:val="Heading 1 Char"/>
    <w:aliases w:val="h1 Char"/>
    <w:link w:val="Heading1"/>
    <w:rsid w:val="00F02AAE"/>
    <w:rPr>
      <w:b/>
      <w:caps/>
      <w:sz w:val="24"/>
    </w:rPr>
  </w:style>
  <w:style w:type="character" w:customStyle="1" w:styleId="Heading3Char">
    <w:name w:val="Heading 3 Char"/>
    <w:aliases w:val="h3 Char"/>
    <w:link w:val="Heading3"/>
    <w:rsid w:val="00F02AAE"/>
    <w:rPr>
      <w:b/>
      <w:bCs/>
      <w:i/>
      <w:sz w:val="24"/>
    </w:rPr>
  </w:style>
  <w:style w:type="character" w:customStyle="1" w:styleId="Heading4Char">
    <w:name w:val="Heading 4 Char"/>
    <w:aliases w:val="h4 Char, Char Char"/>
    <w:link w:val="Heading4"/>
    <w:rsid w:val="00F02AAE"/>
    <w:rPr>
      <w:b/>
      <w:bCs/>
      <w:snapToGrid w:val="0"/>
      <w:sz w:val="24"/>
    </w:rPr>
  </w:style>
  <w:style w:type="character" w:customStyle="1" w:styleId="Heading5Char">
    <w:name w:val="Heading 5 Char"/>
    <w:aliases w:val="h5 Char"/>
    <w:link w:val="Heading5"/>
    <w:rsid w:val="00F02AAE"/>
    <w:rPr>
      <w:b/>
      <w:bCs/>
      <w:i/>
      <w:iCs/>
      <w:sz w:val="24"/>
      <w:szCs w:val="26"/>
    </w:rPr>
  </w:style>
  <w:style w:type="character" w:customStyle="1" w:styleId="Heading6Char">
    <w:name w:val="Heading 6 Char"/>
    <w:aliases w:val="h6 Char"/>
    <w:link w:val="Heading6"/>
    <w:rsid w:val="00F02AAE"/>
    <w:rPr>
      <w:b/>
      <w:bCs/>
      <w:sz w:val="24"/>
      <w:szCs w:val="22"/>
    </w:rPr>
  </w:style>
  <w:style w:type="character" w:customStyle="1" w:styleId="Heading7Char">
    <w:name w:val="Heading 7 Char"/>
    <w:link w:val="Heading7"/>
    <w:rsid w:val="00F02AAE"/>
    <w:rPr>
      <w:sz w:val="24"/>
      <w:szCs w:val="24"/>
    </w:rPr>
  </w:style>
  <w:style w:type="character" w:customStyle="1" w:styleId="Heading8Char">
    <w:name w:val="Heading 8 Char"/>
    <w:link w:val="Heading8"/>
    <w:rsid w:val="00F02AAE"/>
    <w:rPr>
      <w:i/>
      <w:iCs/>
      <w:sz w:val="24"/>
      <w:szCs w:val="24"/>
    </w:rPr>
  </w:style>
  <w:style w:type="character" w:customStyle="1" w:styleId="Heading9Char">
    <w:name w:val="Heading 9 Char"/>
    <w:link w:val="Heading9"/>
    <w:rsid w:val="00F02AAE"/>
    <w:rPr>
      <w:b/>
      <w:sz w:val="24"/>
      <w:szCs w:val="24"/>
    </w:rPr>
  </w:style>
  <w:style w:type="character" w:customStyle="1" w:styleId="BodyTextIndentChar">
    <w:name w:val="Body Text Indent Char"/>
    <w:link w:val="BodyTextIndent"/>
    <w:rsid w:val="00F02AAE"/>
    <w:rPr>
      <w:iCs/>
      <w:sz w:val="24"/>
    </w:rPr>
  </w:style>
  <w:style w:type="character" w:customStyle="1" w:styleId="FootnoteTextChar">
    <w:name w:val="Footnote Text Char"/>
    <w:link w:val="FootnoteText"/>
    <w:semiHidden/>
    <w:rsid w:val="00F02AAE"/>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header" Target="header2.xml"/><Relationship Id="rId26" Type="http://schemas.openxmlformats.org/officeDocument/2006/relationships/hyperlink" Target="http://mis.ercot.com/misapp/GetReports.do?reportTypeId=10036&amp;reportTitle=Daily%20Resource%20Control%20Report&amp;showHTMLView=&amp;mimicKey" TargetMode="External"/><Relationship Id="rId39" Type="http://schemas.microsoft.com/office/2011/relationships/people" Target="people.xml"/><Relationship Id="rId21" Type="http://schemas.openxmlformats.org/officeDocument/2006/relationships/header" Target="header3.xml"/><Relationship Id="rId34"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yperlink" Target="https://www.ercot.com/files/docs/2023/08/25/ERCOT-Strategic-Plan-2024-2028.pdf" TargetMode="External"/><Relationship Id="rId17" Type="http://schemas.openxmlformats.org/officeDocument/2006/relationships/header" Target="header1.xml"/><Relationship Id="rId25" Type="http://schemas.openxmlformats.org/officeDocument/2006/relationships/hyperlink" Target="mailto:ClientServices@ercot.com" TargetMode="External"/><Relationship Id="rId33" Type="http://schemas.openxmlformats.org/officeDocument/2006/relationships/hyperlink" Target="mailto:MPRegistration@ercot.com"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jordan.troublefield@ercot.com" TargetMode="External"/><Relationship Id="rId20" Type="http://schemas.openxmlformats.org/officeDocument/2006/relationships/footer" Target="footer2.xm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hyperlink" Target="mailto:MPRegistration@ercot.com" TargetMode="External"/><Relationship Id="rId32" Type="http://schemas.openxmlformats.org/officeDocument/2006/relationships/footer" Target="footer6.xml"/><Relationship Id="rId37" Type="http://schemas.openxmlformats.org/officeDocument/2006/relationships/footer" Target="footer9.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katherine.gross@ercot.com" TargetMode="External"/><Relationship Id="rId23" Type="http://schemas.openxmlformats.org/officeDocument/2006/relationships/hyperlink" Target="mailto:ercotregistration@ercot.com" TargetMode="External"/><Relationship Id="rId28" Type="http://schemas.openxmlformats.org/officeDocument/2006/relationships/hyperlink" Target="http://mis.ercot.com/misapp/GetReports.do?reportTypeId=10036&amp;reportTitle=Daily%20Resource%20Control%20Report&amp;showHTMLView=&amp;mimicKey" TargetMode="External"/><Relationship Id="rId36" Type="http://schemas.openxmlformats.org/officeDocument/2006/relationships/footer" Target="footer8.xml"/><Relationship Id="rId10" Type="http://schemas.openxmlformats.org/officeDocument/2006/relationships/hyperlink" Target="https://www.ercot.com/files/docs/2023/08/25/ERCOT-Strategic-Plan-2024-2028.pdf" TargetMode="External"/><Relationship Id="rId19" Type="http://schemas.openxmlformats.org/officeDocument/2006/relationships/footer" Target="footer1.xml"/><Relationship Id="rId31" Type="http://schemas.openxmlformats.org/officeDocument/2006/relationships/footer" Target="footer5.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mailto:nicholas.jessett@ercot.com" TargetMode="External"/><Relationship Id="rId22" Type="http://schemas.openxmlformats.org/officeDocument/2006/relationships/footer" Target="footer3.xml"/><Relationship Id="rId27" Type="http://schemas.openxmlformats.org/officeDocument/2006/relationships/hyperlink" Target="https://www.dnb.com/duns/duns-lookup.html" TargetMode="External"/><Relationship Id="rId30" Type="http://schemas.openxmlformats.org/officeDocument/2006/relationships/footer" Target="footer4.xml"/><Relationship Id="rId35" Type="http://schemas.openxmlformats.org/officeDocument/2006/relationships/footer" Target="footer7.xml"/><Relationship Id="rId8" Type="http://schemas.openxmlformats.org/officeDocument/2006/relationships/hyperlink" Target="https://www.ercot.com/mktrules/issues/NPRR1306"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6464</Words>
  <Characters>34627</Characters>
  <Application>Microsoft Office Word</Application>
  <DocSecurity>0</DocSecurity>
  <Lines>980</Lines>
  <Paragraphs>347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41188</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Elizabeth Morales</cp:lastModifiedBy>
  <cp:revision>3</cp:revision>
  <cp:lastPrinted>2013-11-15T22:11:00Z</cp:lastPrinted>
  <dcterms:created xsi:type="dcterms:W3CDTF">2026-01-05T19:38:00Z</dcterms:created>
  <dcterms:modified xsi:type="dcterms:W3CDTF">2026-01-13T17:10:00Z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