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24815" w:rsidRPr="00024815" w14:paraId="3C152677" w14:textId="77777777" w:rsidTr="24E840D6">
        <w:tc>
          <w:tcPr>
            <w:tcW w:w="1620" w:type="dxa"/>
            <w:tcBorders>
              <w:bottom w:val="single" w:sz="4" w:space="0" w:color="auto"/>
            </w:tcBorders>
            <w:shd w:val="clear" w:color="auto" w:fill="FFFFFF" w:themeFill="background1"/>
            <w:vAlign w:val="center"/>
          </w:tcPr>
          <w:p w14:paraId="0858035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bookmarkStart w:id="0" w:name="_Toc199405322"/>
            <w:r w:rsidRPr="00024815">
              <w:rPr>
                <w:rFonts w:ascii="Arial" w:eastAsia="Times New Roman" w:hAnsi="Arial" w:cs="Times New Roman"/>
                <w:b/>
                <w:bCs/>
                <w:kern w:val="0"/>
                <w14:ligatures w14:val="none"/>
              </w:rPr>
              <w:t>NPRR Number</w:t>
            </w:r>
          </w:p>
        </w:tc>
        <w:tc>
          <w:tcPr>
            <w:tcW w:w="1260" w:type="dxa"/>
            <w:tcBorders>
              <w:bottom w:val="single" w:sz="4" w:space="0" w:color="auto"/>
            </w:tcBorders>
            <w:vAlign w:val="center"/>
          </w:tcPr>
          <w:p w14:paraId="33856D3C" w14:textId="5C7B07B4" w:rsidR="00024815" w:rsidRPr="00024815" w:rsidRDefault="004850AC" w:rsidP="00024815">
            <w:pPr>
              <w:tabs>
                <w:tab w:val="center" w:pos="4320"/>
                <w:tab w:val="right" w:pos="8640"/>
              </w:tabs>
              <w:spacing w:after="0" w:line="240" w:lineRule="auto"/>
              <w:rPr>
                <w:rFonts w:ascii="Arial" w:eastAsia="Times New Roman" w:hAnsi="Arial" w:cs="Times New Roman"/>
                <w:b/>
                <w:bCs/>
                <w:kern w:val="0"/>
                <w14:ligatures w14:val="none"/>
              </w:rPr>
            </w:pPr>
            <w:hyperlink r:id="rId11" w:history="1">
              <w:r w:rsidRPr="004850AC">
                <w:rPr>
                  <w:rStyle w:val="Hyperlink"/>
                  <w:rFonts w:ascii="Arial" w:eastAsia="Times New Roman" w:hAnsi="Arial"/>
                  <w:b/>
                  <w:bCs/>
                  <w:kern w:val="0"/>
                  <w14:ligatures w14:val="none"/>
                </w:rPr>
                <w:t>1296</w:t>
              </w:r>
            </w:hyperlink>
          </w:p>
        </w:tc>
        <w:tc>
          <w:tcPr>
            <w:tcW w:w="900" w:type="dxa"/>
            <w:tcBorders>
              <w:bottom w:val="single" w:sz="4" w:space="0" w:color="auto"/>
            </w:tcBorders>
            <w:shd w:val="clear" w:color="auto" w:fill="FFFFFF" w:themeFill="background1"/>
            <w:vAlign w:val="center"/>
          </w:tcPr>
          <w:p w14:paraId="20BC72F6"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NPRR Title</w:t>
            </w:r>
          </w:p>
        </w:tc>
        <w:tc>
          <w:tcPr>
            <w:tcW w:w="6660" w:type="dxa"/>
            <w:tcBorders>
              <w:bottom w:val="single" w:sz="4" w:space="0" w:color="auto"/>
            </w:tcBorders>
            <w:vAlign w:val="center"/>
          </w:tcPr>
          <w:p w14:paraId="78930AE0"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Residential Demand Response Program</w:t>
            </w:r>
          </w:p>
        </w:tc>
      </w:tr>
      <w:tr w:rsidR="00024815" w:rsidRPr="00024815" w14:paraId="44B40A02" w14:textId="77777777" w:rsidTr="24E840D6">
        <w:trPr>
          <w:trHeight w:val="518"/>
        </w:trPr>
        <w:tc>
          <w:tcPr>
            <w:tcW w:w="2880" w:type="dxa"/>
            <w:gridSpan w:val="2"/>
            <w:shd w:val="clear" w:color="auto" w:fill="FFFFFF" w:themeFill="background1"/>
            <w:vAlign w:val="center"/>
          </w:tcPr>
          <w:p w14:paraId="12717D1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Date Posted</w:t>
            </w:r>
          </w:p>
        </w:tc>
        <w:tc>
          <w:tcPr>
            <w:tcW w:w="7560" w:type="dxa"/>
            <w:gridSpan w:val="2"/>
            <w:vAlign w:val="center"/>
          </w:tcPr>
          <w:p w14:paraId="26D7ED36" w14:textId="795A965D" w:rsidR="00024815" w:rsidRPr="00024815" w:rsidRDefault="004850AC"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August 26, 2025</w:t>
            </w:r>
          </w:p>
        </w:tc>
      </w:tr>
      <w:tr w:rsidR="00024815" w:rsidRPr="00024815" w14:paraId="5C81F6AB" w14:textId="77777777" w:rsidTr="24E840D6">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9F0BCF4" w14:textId="77777777" w:rsidR="00024815" w:rsidRPr="00024815" w:rsidRDefault="00024815" w:rsidP="00024815">
            <w:pPr>
              <w:spacing w:after="0" w:line="240" w:lineRule="auto"/>
              <w:rPr>
                <w:rFonts w:ascii="Arial" w:eastAsia="Times New Roman" w:hAnsi="Arial" w:cs="Times New Roman"/>
                <w:kern w:val="0"/>
                <w14:ligatures w14:val="none"/>
              </w:rPr>
            </w:pPr>
          </w:p>
        </w:tc>
        <w:tc>
          <w:tcPr>
            <w:tcW w:w="7560" w:type="dxa"/>
            <w:gridSpan w:val="2"/>
            <w:tcBorders>
              <w:top w:val="nil"/>
              <w:left w:val="nil"/>
              <w:bottom w:val="nil"/>
              <w:right w:val="nil"/>
            </w:tcBorders>
            <w:vAlign w:val="center"/>
          </w:tcPr>
          <w:p w14:paraId="338DA865"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72339CBE"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E0DF02"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Requested Resolution </w:t>
            </w:r>
          </w:p>
        </w:tc>
        <w:tc>
          <w:tcPr>
            <w:tcW w:w="7560" w:type="dxa"/>
            <w:gridSpan w:val="2"/>
            <w:tcBorders>
              <w:top w:val="single" w:sz="4" w:space="0" w:color="auto"/>
            </w:tcBorders>
            <w:vAlign w:val="center"/>
          </w:tcPr>
          <w:p w14:paraId="4DD7FDE2" w14:textId="77777777" w:rsidR="00024815" w:rsidRPr="00024815" w:rsidRDefault="00024815" w:rsidP="00024815">
            <w:pPr>
              <w:spacing w:before="120" w:after="120" w:line="240"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Normal</w:t>
            </w:r>
          </w:p>
        </w:tc>
      </w:tr>
      <w:tr w:rsidR="00024815" w:rsidRPr="00024815" w14:paraId="24B60706"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1121E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Nodal Protocol Sections Requiring Revision </w:t>
            </w:r>
          </w:p>
        </w:tc>
        <w:tc>
          <w:tcPr>
            <w:tcW w:w="7560" w:type="dxa"/>
            <w:gridSpan w:val="2"/>
            <w:tcBorders>
              <w:top w:val="single" w:sz="4" w:space="0" w:color="auto"/>
            </w:tcBorders>
            <w:vAlign w:val="center"/>
          </w:tcPr>
          <w:p w14:paraId="494F7982" w14:textId="104C83BE" w:rsidR="00024815" w:rsidRDefault="00024815" w:rsidP="00ED6CDC">
            <w:pPr>
              <w:spacing w:before="120"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2.1</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Definitions</w:t>
            </w:r>
          </w:p>
          <w:p w14:paraId="082F3ED2" w14:textId="27FA826B" w:rsidR="00994E3F" w:rsidRDefault="00994E3F"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 Acronyms and Abbreviations</w:t>
            </w:r>
          </w:p>
          <w:p w14:paraId="48B50FAC" w14:textId="5E780E40"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3.6.1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Participation</w:t>
            </w:r>
          </w:p>
          <w:p w14:paraId="34BF9B04" w14:textId="3EC7A0CA"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3.7.1.2</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Parameters</w:t>
            </w:r>
          </w:p>
          <w:p w14:paraId="03D58666" w14:textId="0B7042AC"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Procurement</w:t>
            </w:r>
          </w:p>
          <w:p w14:paraId="00E03D69" w14:textId="6CBA796D"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Reporting and Market Communications</w:t>
            </w:r>
          </w:p>
          <w:p w14:paraId="5BF2251E" w14:textId="48D14C99" w:rsidR="00ED0477" w:rsidRPr="00024815"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Must-Run Alternative Service</w:t>
            </w:r>
          </w:p>
          <w:p w14:paraId="42BEC0D3" w14:textId="6A96CA61"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3.26</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Response Program (new)</w:t>
            </w:r>
          </w:p>
          <w:p w14:paraId="2D4FB09A" w14:textId="6B7664A8"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3.26.1</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Overview (new)</w:t>
            </w:r>
          </w:p>
          <w:p w14:paraId="5D018ABF" w14:textId="6366E23C"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3.26.2</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Participation (new)</w:t>
            </w:r>
          </w:p>
          <w:p w14:paraId="7F00C2CD" w14:textId="001DF4CF" w:rsidR="00CB3A06" w:rsidRDefault="00CB3A06" w:rsidP="00CB3A06">
            <w:pPr>
              <w:spacing w:after="0" w:line="259" w:lineRule="auto"/>
              <w:rPr>
                <w:rFonts w:ascii="Arial" w:eastAsia="Times New Roman" w:hAnsi="Arial" w:cs="Times New Roman"/>
                <w:bCs/>
                <w:color w:val="000000" w:themeColor="text1"/>
                <w:kern w:val="0"/>
                <w14:ligatures w14:val="none"/>
              </w:rPr>
            </w:pPr>
            <w:r w:rsidRPr="00ED6CDC">
              <w:rPr>
                <w:rFonts w:ascii="Arial" w:eastAsia="Times New Roman" w:hAnsi="Arial" w:cs="Times New Roman"/>
                <w:bCs/>
                <w:color w:val="000000" w:themeColor="text1"/>
                <w:kern w:val="0"/>
                <w14:ligatures w14:val="none"/>
              </w:rPr>
              <w:t>3.26.3</w:t>
            </w:r>
            <w:r w:rsidR="00ED6CDC">
              <w:rPr>
                <w:rFonts w:ascii="Arial" w:eastAsia="Times New Roman" w:hAnsi="Arial" w:cs="Times New Roman"/>
                <w:bCs/>
                <w:color w:val="000000" w:themeColor="text1"/>
                <w:kern w:val="0"/>
                <w14:ligatures w14:val="none"/>
              </w:rPr>
              <w:t>,</w:t>
            </w:r>
            <w:r w:rsidRPr="00ED6CDC">
              <w:rPr>
                <w:rFonts w:ascii="Arial" w:eastAsia="Times New Roman" w:hAnsi="Arial" w:cs="Times New Roman"/>
                <w:bCs/>
                <w:color w:val="000000" w:themeColor="text1"/>
                <w:kern w:val="0"/>
                <w14:ligatures w14:val="none"/>
              </w:rPr>
              <w:t xml:space="preserve"> Assessment Periods (new)</w:t>
            </w:r>
          </w:p>
          <w:p w14:paraId="3881DA05" w14:textId="4BF59E90" w:rsidR="00CB3A06" w:rsidRDefault="0075474F"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3.26.4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Program Cap</w:t>
            </w:r>
            <w:r>
              <w:rPr>
                <w:rFonts w:ascii="Arial" w:eastAsia="Times New Roman" w:hAnsi="Arial" w:cs="Times New Roman"/>
                <w:color w:val="000000" w:themeColor="text1"/>
                <w:kern w:val="0"/>
                <w14:ligatures w14:val="none"/>
              </w:rPr>
              <w:t xml:space="preserve"> (new)</w:t>
            </w:r>
          </w:p>
          <w:p w14:paraId="0974092A" w14:textId="7E2CDA25" w:rsidR="0075474F" w:rsidRPr="00ED6CDC" w:rsidRDefault="0075474F" w:rsidP="0075474F">
            <w:pPr>
              <w:spacing w:after="0" w:line="259" w:lineRule="auto"/>
              <w:rPr>
                <w:rFonts w:ascii="Arial" w:hAnsi="Arial"/>
                <w:color w:val="000000" w:themeColor="text1"/>
              </w:rPr>
            </w:pPr>
            <w:r w:rsidRPr="00ED6CDC">
              <w:rPr>
                <w:rFonts w:ascii="Arial" w:hAnsi="Arial"/>
                <w:color w:val="000000" w:themeColor="text1"/>
              </w:rPr>
              <w:t>3.26.5</w:t>
            </w:r>
            <w:r w:rsidR="00ED6CDC">
              <w:rPr>
                <w:rFonts w:ascii="Arial" w:hAnsi="Arial"/>
                <w:color w:val="000000" w:themeColor="text1"/>
              </w:rPr>
              <w:t>,</w:t>
            </w:r>
            <w:r>
              <w:rPr>
                <w:rFonts w:ascii="Arial" w:hAnsi="Arial"/>
                <w:color w:val="000000" w:themeColor="text1"/>
              </w:rPr>
              <w:t xml:space="preserve"> </w:t>
            </w:r>
            <w:r w:rsidRPr="00ED6CDC">
              <w:rPr>
                <w:rFonts w:ascii="Arial" w:hAnsi="Arial"/>
                <w:color w:val="000000" w:themeColor="text1"/>
              </w:rPr>
              <w:t>Residential Demand Response Program Commencement</w:t>
            </w:r>
            <w:r>
              <w:rPr>
                <w:rFonts w:ascii="Arial" w:hAnsi="Arial"/>
                <w:color w:val="000000" w:themeColor="text1"/>
              </w:rPr>
              <w:t xml:space="preserve"> (new)</w:t>
            </w:r>
          </w:p>
          <w:p w14:paraId="448EE6B4" w14:textId="3BF9D4FC"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6.</w:t>
            </w:r>
            <w:r w:rsidR="000D3CF7">
              <w:rPr>
                <w:rFonts w:ascii="Arial" w:eastAsia="Times New Roman" w:hAnsi="Arial" w:cs="Times New Roman"/>
                <w:color w:val="000000" w:themeColor="text1"/>
                <w:kern w:val="0"/>
                <w14:ligatures w14:val="none"/>
              </w:rPr>
              <w:t>9</w:t>
            </w:r>
            <w:r w:rsidR="00ED6CDC">
              <w:rPr>
                <w:rFonts w:ascii="Arial" w:eastAsia="Times New Roman" w:hAnsi="Arial" w:cs="Times New Roman"/>
                <w:color w:val="000000" w:themeColor="text1"/>
                <w:kern w:val="0"/>
                <w14:ligatures w14:val="none"/>
              </w:rPr>
              <w:t>,</w:t>
            </w:r>
            <w:r w:rsidR="000D3CF7">
              <w:rPr>
                <w:rFonts w:ascii="Arial" w:eastAsia="Times New Roman" w:hAnsi="Arial" w:cs="Times New Roman"/>
                <w:color w:val="000000" w:themeColor="text1"/>
                <w:kern w:val="0"/>
                <w14:ligatures w14:val="none"/>
              </w:rPr>
              <w:t xml:space="preserve"> </w:t>
            </w:r>
            <w:r w:rsidR="00D43793" w:rsidRPr="00D43793">
              <w:rPr>
                <w:rFonts w:ascii="Arial" w:eastAsia="Times New Roman" w:hAnsi="Arial" w:cs="Times New Roman"/>
                <w:color w:val="000000" w:themeColor="text1"/>
                <w:kern w:val="0"/>
                <w14:ligatures w14:val="none"/>
              </w:rPr>
              <w:t>Residential Demand Response Program Settlement</w:t>
            </w:r>
            <w:r w:rsidR="001D585A" w:rsidRPr="001D585A">
              <w:rPr>
                <w:rFonts w:ascii="Arial" w:eastAsia="Times New Roman" w:hAnsi="Arial" w:cs="Times New Roman"/>
                <w:color w:val="000000" w:themeColor="text1"/>
                <w:kern w:val="0"/>
                <w14:ligatures w14:val="none"/>
              </w:rPr>
              <w:t xml:space="preserve"> </w:t>
            </w:r>
            <w:r w:rsidR="000D3CF7">
              <w:rPr>
                <w:rFonts w:ascii="Arial" w:eastAsia="Times New Roman" w:hAnsi="Arial" w:cs="Times New Roman"/>
                <w:color w:val="000000" w:themeColor="text1"/>
                <w:kern w:val="0"/>
                <w14:ligatures w14:val="none"/>
              </w:rPr>
              <w:t>(new)</w:t>
            </w:r>
          </w:p>
          <w:p w14:paraId="2DE2DC91" w14:textId="5D545027"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6.9.1</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Rate</w:t>
            </w:r>
            <w:r>
              <w:rPr>
                <w:rFonts w:ascii="Arial" w:eastAsia="Times New Roman" w:hAnsi="Arial" w:cs="Times New Roman"/>
                <w:color w:val="000000" w:themeColor="text1"/>
                <w:kern w:val="0"/>
                <w14:ligatures w14:val="none"/>
              </w:rPr>
              <w:t xml:space="preserve"> (new) </w:t>
            </w:r>
          </w:p>
          <w:p w14:paraId="6D4837CE" w14:textId="2C834055"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6.9.2</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Payments</w:t>
            </w:r>
            <w:r>
              <w:rPr>
                <w:rFonts w:ascii="Arial" w:eastAsia="Times New Roman" w:hAnsi="Arial" w:cs="Times New Roman"/>
                <w:color w:val="000000" w:themeColor="text1"/>
                <w:kern w:val="0"/>
                <w14:ligatures w14:val="none"/>
              </w:rPr>
              <w:t xml:space="preserve"> (new)</w:t>
            </w:r>
          </w:p>
          <w:p w14:paraId="1781181A" w14:textId="6DE59150"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Charge</w:t>
            </w:r>
            <w:r>
              <w:rPr>
                <w:rFonts w:ascii="Arial" w:eastAsia="Times New Roman" w:hAnsi="Arial" w:cs="Times New Roman"/>
                <w:color w:val="000000" w:themeColor="text1"/>
                <w:kern w:val="0"/>
                <w14:ligatures w14:val="none"/>
              </w:rPr>
              <w:t xml:space="preserve"> (new)</w:t>
            </w:r>
          </w:p>
          <w:p w14:paraId="39355504" w14:textId="21231335" w:rsidR="00024815" w:rsidRPr="0075474F"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8.1.4</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w:t>
            </w:r>
            <w:r w:rsidRPr="0075474F">
              <w:rPr>
                <w:rFonts w:ascii="Arial" w:eastAsia="Times New Roman" w:hAnsi="Arial" w:cs="Times New Roman"/>
                <w:color w:val="000000" w:themeColor="text1"/>
                <w:kern w:val="0"/>
                <w14:ligatures w14:val="none"/>
              </w:rPr>
              <w:t>Response Performance (new)</w:t>
            </w:r>
          </w:p>
          <w:p w14:paraId="7A6546A6" w14:textId="4EE486BD"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8.1.4.1</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REP and NOIE LSE Data Submission Requirements for RDR Program Participation</w:t>
            </w:r>
            <w:r>
              <w:rPr>
                <w:rFonts w:ascii="Arial" w:eastAsia="Times New Roman" w:hAnsi="Arial" w:cs="Times New Roman"/>
                <w:color w:val="000000" w:themeColor="text1"/>
                <w:kern w:val="0"/>
                <w14:ligatures w14:val="none"/>
              </w:rPr>
              <w:t xml:space="preserve"> (new)</w:t>
            </w:r>
          </w:p>
          <w:p w14:paraId="451A7DB5" w14:textId="77777777" w:rsidR="008D4B87" w:rsidRDefault="008D4B87" w:rsidP="0075474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 xml:space="preserve">8.1.4.2, </w:t>
            </w:r>
            <w:r w:rsidRPr="008D4B87">
              <w:rPr>
                <w:rFonts w:ascii="Arial" w:eastAsia="Times New Roman" w:hAnsi="Arial" w:cs="Times New Roman"/>
                <w:color w:val="000000" w:themeColor="text1"/>
                <w:kern w:val="0"/>
                <w14:ligatures w14:val="none"/>
              </w:rPr>
              <w:t xml:space="preserve">Files Sent from ERCOT to RDR </w:t>
            </w:r>
            <w:proofErr w:type="gramStart"/>
            <w:r w:rsidRPr="008D4B87">
              <w:rPr>
                <w:rFonts w:ascii="Arial" w:eastAsia="Times New Roman" w:hAnsi="Arial" w:cs="Times New Roman"/>
                <w:color w:val="000000" w:themeColor="text1"/>
                <w:kern w:val="0"/>
                <w14:ligatures w14:val="none"/>
              </w:rPr>
              <w:t>Participating</w:t>
            </w:r>
            <w:proofErr w:type="gramEnd"/>
            <w:r w:rsidRPr="008D4B87">
              <w:rPr>
                <w:rFonts w:ascii="Arial" w:eastAsia="Times New Roman" w:hAnsi="Arial" w:cs="Times New Roman"/>
                <w:color w:val="000000" w:themeColor="text1"/>
                <w:kern w:val="0"/>
                <w14:ligatures w14:val="none"/>
              </w:rPr>
              <w:t xml:space="preserve"> REPs and NOIE LSEs </w:t>
            </w:r>
            <w:r>
              <w:rPr>
                <w:rFonts w:ascii="Arial" w:eastAsia="Times New Roman" w:hAnsi="Arial" w:cs="Times New Roman"/>
                <w:color w:val="000000" w:themeColor="text1"/>
                <w:kern w:val="0"/>
                <w14:ligatures w14:val="none"/>
              </w:rPr>
              <w:t>(new)</w:t>
            </w:r>
          </w:p>
          <w:p w14:paraId="5762F9EC" w14:textId="7B2A0D96"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 xml:space="preserve">Performance Criteria for REPs and </w:t>
            </w:r>
            <w:r w:rsidRPr="0075474F">
              <w:rPr>
                <w:rFonts w:ascii="Arial" w:eastAsia="Times New Roman" w:hAnsi="Arial" w:cs="Times New Roman"/>
                <w:color w:val="000000" w:themeColor="text1"/>
                <w:kern w:val="0"/>
                <w14:ligatures w14:val="none"/>
              </w:rPr>
              <w:t xml:space="preserve">NOIE LSEs </w:t>
            </w:r>
            <w:r w:rsidRPr="00ED6CDC">
              <w:rPr>
                <w:rFonts w:ascii="Arial" w:eastAsia="Times New Roman" w:hAnsi="Arial" w:cs="Times New Roman"/>
                <w:color w:val="000000" w:themeColor="text1"/>
                <w:kern w:val="0"/>
                <w14:ligatures w14:val="none"/>
              </w:rPr>
              <w:t>Participating in ERCOT’s Residential Demand Response Program</w:t>
            </w:r>
            <w:r>
              <w:rPr>
                <w:rFonts w:ascii="Arial" w:eastAsia="Times New Roman" w:hAnsi="Arial" w:cs="Times New Roman"/>
                <w:color w:val="000000" w:themeColor="text1"/>
                <w:kern w:val="0"/>
                <w14:ligatures w14:val="none"/>
              </w:rPr>
              <w:t xml:space="preserve"> (new)</w:t>
            </w:r>
          </w:p>
          <w:p w14:paraId="3641582E" w14:textId="2B5FC109" w:rsidR="0075474F" w:rsidRPr="00024815" w:rsidRDefault="00E562C1"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Baselines for Residential Demand Response Program</w:t>
            </w:r>
            <w:r>
              <w:rPr>
                <w:rFonts w:ascii="Arial" w:eastAsia="Times New Roman" w:hAnsi="Arial" w:cs="Times New Roman"/>
                <w:color w:val="000000" w:themeColor="text1"/>
                <w:kern w:val="0"/>
                <w14:ligatures w14:val="none"/>
              </w:rPr>
              <w:t xml:space="preserve"> (new)</w:t>
            </w:r>
          </w:p>
          <w:p w14:paraId="09C91FD1" w14:textId="1C29230D" w:rsidR="002D575F" w:rsidRDefault="002D575F" w:rsidP="00024815">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9.5.3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2D575F">
              <w:rPr>
                <w:rFonts w:ascii="Arial" w:eastAsia="Times New Roman" w:hAnsi="Arial" w:cs="Times New Roman"/>
                <w:color w:val="000000" w:themeColor="text1"/>
                <w:kern w:val="0"/>
                <w14:ligatures w14:val="none"/>
              </w:rPr>
              <w:t>Real-Time Market Settlement Charge Types</w:t>
            </w:r>
          </w:p>
          <w:p w14:paraId="061E02C1" w14:textId="77777777" w:rsidR="002A22BF" w:rsidRDefault="00024815" w:rsidP="002A22BF">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9.</w:t>
            </w:r>
            <w:r w:rsidR="00895FDB">
              <w:rPr>
                <w:rFonts w:ascii="Arial" w:eastAsia="Times New Roman" w:hAnsi="Arial" w:cs="Times New Roman"/>
                <w:color w:val="000000" w:themeColor="text1"/>
                <w:kern w:val="0"/>
                <w14:ligatures w14:val="none"/>
              </w:rPr>
              <w:t>5.13</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Settlement of Residential Demand Response Program (new)</w:t>
            </w:r>
          </w:p>
          <w:p w14:paraId="4E0B5B2F" w14:textId="0E5F7611" w:rsidR="00ED0477" w:rsidRPr="00024815" w:rsidRDefault="00ED0477" w:rsidP="00ED6CDC">
            <w:pPr>
              <w:spacing w:after="12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w:t>
            </w:r>
            <w:r w:rsidR="002A22BF">
              <w:rPr>
                <w:rFonts w:ascii="Arial" w:eastAsia="Times New Roman" w:hAnsi="Arial" w:cs="Times New Roman"/>
                <w:color w:val="000000" w:themeColor="text1"/>
                <w:kern w:val="0"/>
                <w14:ligatures w14:val="none"/>
              </w:rPr>
              <w:t>,</w:t>
            </w:r>
            <w:r w:rsidR="004850AC">
              <w:rPr>
                <w:rFonts w:ascii="Arial" w:eastAsia="Times New Roman" w:hAnsi="Arial" w:cs="Times New Roman"/>
                <w:color w:val="000000" w:themeColor="text1"/>
                <w:kern w:val="0"/>
                <w14:ligatures w14:val="none"/>
              </w:rPr>
              <w:t xml:space="preserve"> </w:t>
            </w:r>
            <w:r>
              <w:rPr>
                <w:rFonts w:ascii="Arial" w:eastAsia="Times New Roman" w:hAnsi="Arial" w:cs="Times New Roman"/>
                <w:color w:val="000000" w:themeColor="text1"/>
                <w:kern w:val="0"/>
                <w14:ligatures w14:val="none"/>
              </w:rPr>
              <w:t>Attachment O</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Requirements for Aggregate Load Resource Participation in the ERCOT Markets</w:t>
            </w:r>
          </w:p>
        </w:tc>
      </w:tr>
      <w:tr w:rsidR="00024815" w:rsidRPr="00024815" w14:paraId="7F2BB2DF" w14:textId="77777777" w:rsidTr="24E840D6">
        <w:trPr>
          <w:trHeight w:val="518"/>
        </w:trPr>
        <w:tc>
          <w:tcPr>
            <w:tcW w:w="2880" w:type="dxa"/>
            <w:gridSpan w:val="2"/>
            <w:tcBorders>
              <w:bottom w:val="single" w:sz="4" w:space="0" w:color="auto"/>
            </w:tcBorders>
            <w:shd w:val="clear" w:color="auto" w:fill="FFFFFF" w:themeFill="background1"/>
            <w:vAlign w:val="center"/>
          </w:tcPr>
          <w:p w14:paraId="763828B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Related Documents Requiring Revision/Related Revision Requests</w:t>
            </w:r>
          </w:p>
        </w:tc>
        <w:tc>
          <w:tcPr>
            <w:tcW w:w="7560" w:type="dxa"/>
            <w:gridSpan w:val="2"/>
            <w:tcBorders>
              <w:bottom w:val="single" w:sz="4" w:space="0" w:color="auto"/>
            </w:tcBorders>
            <w:vAlign w:val="center"/>
          </w:tcPr>
          <w:p w14:paraId="637E4BB8" w14:textId="74BB35CE" w:rsidR="00024815" w:rsidRPr="00024815" w:rsidRDefault="00994E3F" w:rsidP="00024815">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None</w:t>
            </w:r>
          </w:p>
        </w:tc>
      </w:tr>
      <w:tr w:rsidR="00024815" w:rsidRPr="00024815" w14:paraId="62092139" w14:textId="77777777" w:rsidTr="24E840D6">
        <w:trPr>
          <w:trHeight w:val="518"/>
        </w:trPr>
        <w:tc>
          <w:tcPr>
            <w:tcW w:w="2880" w:type="dxa"/>
            <w:gridSpan w:val="2"/>
            <w:tcBorders>
              <w:bottom w:val="single" w:sz="4" w:space="0" w:color="auto"/>
            </w:tcBorders>
            <w:shd w:val="clear" w:color="auto" w:fill="FFFFFF" w:themeFill="background1"/>
            <w:vAlign w:val="center"/>
          </w:tcPr>
          <w:p w14:paraId="4A7A1DD5"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lastRenderedPageBreak/>
              <w:t>Revision Description</w:t>
            </w:r>
          </w:p>
        </w:tc>
        <w:tc>
          <w:tcPr>
            <w:tcW w:w="7560" w:type="dxa"/>
            <w:gridSpan w:val="2"/>
            <w:tcBorders>
              <w:bottom w:val="single" w:sz="4" w:space="0" w:color="auto"/>
            </w:tcBorders>
            <w:vAlign w:val="center"/>
          </w:tcPr>
          <w:p w14:paraId="49D741EE" w14:textId="2B80405E" w:rsidR="00024815" w:rsidRPr="00024815" w:rsidRDefault="00024815" w:rsidP="00024815">
            <w:pPr>
              <w:spacing w:before="120" w:after="120" w:line="259" w:lineRule="auto"/>
              <w:rPr>
                <w:rFonts w:ascii="Arial" w:eastAsia="Times New Roman" w:hAnsi="Arial" w:cs="Times New Roman"/>
                <w:kern w:val="0"/>
                <w14:ligatures w14:val="none"/>
              </w:rPr>
            </w:pPr>
            <w:r w:rsidRPr="00024815">
              <w:rPr>
                <w:rFonts w:ascii="Arial" w:eastAsia="Times New Roman" w:hAnsi="Arial" w:cs="Times New Roman"/>
                <w:kern w:val="0"/>
                <w14:ligatures w14:val="none"/>
              </w:rPr>
              <w:t xml:space="preserve">This </w:t>
            </w:r>
            <w:r w:rsidR="00ED6CDC">
              <w:rPr>
                <w:rFonts w:ascii="Arial" w:eastAsia="Times New Roman" w:hAnsi="Arial" w:cs="Times New Roman"/>
                <w:kern w:val="0"/>
                <w14:ligatures w14:val="none"/>
              </w:rPr>
              <w:t>Nodal Protocol Revision Request (</w:t>
            </w:r>
            <w:r w:rsidRPr="00024815">
              <w:rPr>
                <w:rFonts w:ascii="Arial" w:eastAsia="Times New Roman" w:hAnsi="Arial" w:cs="Times New Roman"/>
                <w:kern w:val="0"/>
                <w14:ligatures w14:val="none"/>
              </w:rPr>
              <w:t>NPRR</w:t>
            </w:r>
            <w:r w:rsidR="00ED6CD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implement</w:t>
            </w:r>
            <w:r w:rsidR="00ED6CDC">
              <w:rPr>
                <w:rFonts w:ascii="Arial" w:eastAsia="Times New Roman" w:hAnsi="Arial" w:cs="Times New Roman"/>
                <w:kern w:val="0"/>
                <w14:ligatures w14:val="none"/>
              </w:rPr>
              <w:t>s</w:t>
            </w:r>
            <w:r w:rsidRPr="00024815">
              <w:rPr>
                <w:rFonts w:ascii="Arial" w:eastAsia="Times New Roman" w:hAnsi="Arial" w:cs="Times New Roman"/>
                <w:kern w:val="0"/>
                <w14:ligatures w14:val="none"/>
              </w:rPr>
              <w:t xml:space="preserve"> a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esidential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w:t>
            </w:r>
            <w:r w:rsidR="00994E3F">
              <w:rPr>
                <w:rFonts w:ascii="Arial" w:eastAsia="Times New Roman" w:hAnsi="Arial" w:cs="Times New Roman"/>
                <w:kern w:val="0"/>
                <w14:ligatures w14:val="none"/>
              </w:rPr>
              <w:t>(RDR) P</w:t>
            </w:r>
            <w:r w:rsidRPr="00024815">
              <w:rPr>
                <w:rFonts w:ascii="Arial" w:eastAsia="Times New Roman" w:hAnsi="Arial" w:cs="Times New Roman"/>
                <w:kern w:val="0"/>
                <w14:ligatures w14:val="none"/>
              </w:rPr>
              <w:t xml:space="preserve">rogram for Retail Electric Providers (REPs) and </w:t>
            </w:r>
            <w:r w:rsidRPr="00024815">
              <w:rPr>
                <w:rFonts w:ascii="Arial" w:eastAsia="Times New Roman" w:hAnsi="Arial" w:cs="Times New Roman"/>
                <w:color w:val="000000"/>
                <w:kern w:val="0"/>
                <w14:ligatures w14:val="none"/>
              </w:rPr>
              <w:t>Non-Opt-In Entities</w:t>
            </w:r>
            <w:r w:rsidRPr="00024815">
              <w:rPr>
                <w:rFonts w:ascii="Arial" w:eastAsia="Times New Roman" w:hAnsi="Arial" w:cs="Times New Roman"/>
                <w:kern w:val="0"/>
                <w14:ligatures w14:val="none"/>
              </w:rPr>
              <w:t xml:space="preserve"> (NOIEs).  </w:t>
            </w:r>
          </w:p>
        </w:tc>
      </w:tr>
      <w:tr w:rsidR="00024815" w:rsidRPr="00024815" w14:paraId="29FDB47A" w14:textId="77777777" w:rsidTr="24E840D6">
        <w:trPr>
          <w:trHeight w:val="518"/>
        </w:trPr>
        <w:tc>
          <w:tcPr>
            <w:tcW w:w="2880" w:type="dxa"/>
            <w:gridSpan w:val="2"/>
            <w:shd w:val="clear" w:color="auto" w:fill="FFFFFF" w:themeFill="background1"/>
            <w:vAlign w:val="center"/>
          </w:tcPr>
          <w:p w14:paraId="7073BC5D" w14:textId="77777777" w:rsid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Reason for Revision</w:t>
            </w:r>
          </w:p>
          <w:p w14:paraId="73095746" w14:textId="77777777" w:rsidR="002055EF" w:rsidRPr="002055EF" w:rsidRDefault="002055EF" w:rsidP="002055EF">
            <w:pPr>
              <w:rPr>
                <w:rFonts w:ascii="Arial" w:eastAsia="Times New Roman" w:hAnsi="Arial" w:cs="Times New Roman"/>
              </w:rPr>
            </w:pPr>
          </w:p>
          <w:p w14:paraId="0E7B7FCF" w14:textId="77777777" w:rsidR="002055EF" w:rsidRPr="002055EF" w:rsidRDefault="002055EF" w:rsidP="002055EF">
            <w:pPr>
              <w:rPr>
                <w:rFonts w:ascii="Arial" w:eastAsia="Times New Roman" w:hAnsi="Arial" w:cs="Times New Roman"/>
              </w:rPr>
            </w:pPr>
          </w:p>
          <w:p w14:paraId="439C72D2" w14:textId="77777777" w:rsidR="002055EF" w:rsidRDefault="002055EF" w:rsidP="002055EF">
            <w:pPr>
              <w:rPr>
                <w:rFonts w:ascii="Arial" w:eastAsia="Times New Roman" w:hAnsi="Arial" w:cs="Times New Roman"/>
                <w:b/>
                <w:bCs/>
                <w:kern w:val="0"/>
                <w14:ligatures w14:val="none"/>
              </w:rPr>
            </w:pPr>
          </w:p>
          <w:p w14:paraId="134C78C7" w14:textId="77777777" w:rsidR="002055EF" w:rsidRPr="002055EF" w:rsidRDefault="002055EF" w:rsidP="002055EF">
            <w:pPr>
              <w:rPr>
                <w:rFonts w:ascii="Arial" w:eastAsia="Times New Roman" w:hAnsi="Arial" w:cs="Times New Roman"/>
              </w:rPr>
            </w:pPr>
          </w:p>
        </w:tc>
        <w:tc>
          <w:tcPr>
            <w:tcW w:w="7560" w:type="dxa"/>
            <w:gridSpan w:val="2"/>
            <w:vAlign w:val="center"/>
          </w:tcPr>
          <w:p w14:paraId="77C22170" w14:textId="706FF08A" w:rsidR="00024815" w:rsidRDefault="00000000"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57E6A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pt;height:15.25pt">
                  <v:imagedata r:id="rId12" o:title=""/>
                </v:shape>
              </w:pict>
            </w:r>
            <w:r w:rsidR="00024815" w:rsidRPr="00024815">
              <w:rPr>
                <w:rFonts w:ascii="Arial" w:eastAsia="Times New Roman" w:hAnsi="Arial" w:cs="Times New Roman"/>
                <w:kern w:val="0"/>
                <w14:ligatures w14:val="none"/>
              </w:rPr>
              <w:t xml:space="preserve">  </w:t>
            </w:r>
            <w:r w:rsidR="00A9689B">
              <w:rPr>
                <w:rFonts w:ascii="Arial" w:eastAsia="Times New Roman" w:hAnsi="Arial" w:cs="Arial"/>
                <w:color w:val="000000"/>
                <w:kern w:val="0"/>
                <w14:ligatures w14:val="none"/>
              </w:rPr>
              <w:t xml:space="preserve">Strategic Plan </w:t>
            </w:r>
            <w:r w:rsidR="00024815" w:rsidRPr="00024815">
              <w:rPr>
                <w:rFonts w:ascii="Arial" w:eastAsia="Times New Roman" w:hAnsi="Arial" w:cs="Arial"/>
                <w:color w:val="000000"/>
                <w:kern w:val="0"/>
                <w14:ligatures w14:val="none"/>
              </w:rPr>
              <w:t>Objective 1 – Be an industry leader for grid reliability and resilience</w:t>
            </w:r>
          </w:p>
          <w:p w14:paraId="6D89B9E6" w14:textId="477D43BC" w:rsidR="00024815" w:rsidRPr="00024815" w:rsidRDefault="00000000"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46219071">
                <v:shape id="_x0000_i1026" type="#_x0000_t75" style="width:15.8pt;height:15.25pt">
                  <v:imagedata r:id="rId13" o:title=""/>
                </v:shape>
              </w:pict>
            </w:r>
            <w:r w:rsidR="00024815" w:rsidRPr="00024815">
              <w:rPr>
                <w:rFonts w:ascii="Arial" w:eastAsia="Times New Roman" w:hAnsi="Arial" w:cs="Times New Roman"/>
                <w:kern w:val="0"/>
                <w14:ligatures w14:val="none"/>
              </w:rPr>
              <w:t xml:space="preserve">  </w:t>
            </w:r>
            <w:r w:rsidR="00EB799E">
              <w:rPr>
                <w:rFonts w:ascii="Arial" w:eastAsia="Times New Roman" w:hAnsi="Arial" w:cs="Times New Roman"/>
                <w:kern w:val="0"/>
                <w14:ligatures w14:val="none"/>
              </w:rPr>
              <w:t>Strategic Pl</w:t>
            </w:r>
            <w:r w:rsidR="00A9689B">
              <w:rPr>
                <w:rFonts w:ascii="Arial" w:eastAsia="Times New Roman" w:hAnsi="Arial" w:cs="Times New Roman"/>
                <w:kern w:val="0"/>
                <w14:ligatures w14:val="none"/>
              </w:rPr>
              <w:t xml:space="preserve">an </w:t>
            </w:r>
            <w:r w:rsidR="00024815" w:rsidRPr="00024815">
              <w:rPr>
                <w:rFonts w:ascii="Arial" w:eastAsia="Times New Roman" w:hAnsi="Arial" w:cs="Arial"/>
                <w:color w:val="000000"/>
                <w:kern w:val="0"/>
                <w14:ligatures w14:val="none"/>
              </w:rPr>
              <w:t>Objective 2 - Enhance the ERCOT region’s economic competitiveness with respect to trends in wholesale power rates and retail electricity prices to consumers</w:t>
            </w:r>
          </w:p>
          <w:p w14:paraId="57ADA244" w14:textId="1B67BF86" w:rsidR="00024815" w:rsidRPr="00024815" w:rsidRDefault="00000000" w:rsidP="00024815">
            <w:pPr>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10AF172B">
                <v:shape id="_x0000_i1027" type="#_x0000_t75" style="width:15.8pt;height:15.25pt">
                  <v:imagedata r:id="rId13" o:title=""/>
                </v:shape>
              </w:pict>
            </w:r>
            <w:r w:rsidR="00024815" w:rsidRPr="00024815">
              <w:rPr>
                <w:rFonts w:ascii="Arial" w:eastAsia="Times New Roman" w:hAnsi="Arial" w:cs="Times New Roman"/>
                <w:kern w:val="0"/>
                <w14:ligatures w14:val="none"/>
              </w:rPr>
              <w:t xml:space="preserve">  </w:t>
            </w:r>
            <w:r w:rsidR="74D44F86" w:rsidRPr="6D244341">
              <w:rPr>
                <w:rFonts w:ascii="Arial" w:eastAsia="Times New Roman" w:hAnsi="Arial" w:cs="Arial"/>
                <w:color w:val="000000" w:themeColor="text1"/>
              </w:rPr>
              <w:t>Str</w:t>
            </w:r>
            <w:r w:rsidR="6DF82AD2" w:rsidRPr="5EAB4EC8" w:rsidDel="00024815">
              <w:rPr>
                <w:rFonts w:ascii="Arial" w:eastAsia="Times New Roman" w:hAnsi="Arial" w:cs="Arial"/>
                <w:color w:val="000000" w:themeColor="text1"/>
              </w:rPr>
              <w:t xml:space="preserve">ategic Plan </w:t>
            </w:r>
            <w:r w:rsidR="00024815" w:rsidRPr="00024815">
              <w:rPr>
                <w:rFonts w:ascii="Arial" w:eastAsia="Times New Roman" w:hAnsi="Arial" w:cs="Arial"/>
                <w:color w:val="000000"/>
                <w:kern w:val="0"/>
                <w14:ligatures w14:val="none"/>
              </w:rPr>
              <w:t>Objective 3 - Advance ERCOT, Inc. as an independent leading industry expert and an employer of choice by fostering innovation, investing in our people, and emphasizing the importance of our mission</w:t>
            </w:r>
          </w:p>
          <w:p w14:paraId="3B36F254" w14:textId="01CEFCDD" w:rsidR="00024815" w:rsidRPr="00024815" w:rsidRDefault="00000000"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2818977A">
                <v:shape id="_x0000_i1028" type="#_x0000_t75" style="width:15.8pt;height:15.2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General system and/or process improvement(s)</w:t>
            </w:r>
          </w:p>
          <w:p w14:paraId="45FB625F" w14:textId="5908DE1C" w:rsidR="00024815" w:rsidRPr="00024815" w:rsidRDefault="00000000"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5277E867">
                <v:shape id="_x0000_i1029" type="#_x0000_t75" style="width:15.8pt;height:15.2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Regulatory requirements</w:t>
            </w:r>
          </w:p>
          <w:p w14:paraId="57F9B8E4" w14:textId="717E2EE0" w:rsidR="00024815" w:rsidRPr="00024815" w:rsidRDefault="00000000" w:rsidP="00024815">
            <w:pPr>
              <w:spacing w:before="120" w:after="0" w:line="240" w:lineRule="auto"/>
              <w:rPr>
                <w:rFonts w:ascii="Arial" w:eastAsia="Times New Roman" w:hAnsi="Arial" w:cs="Arial"/>
                <w:color w:val="000000"/>
                <w:kern w:val="0"/>
                <w14:ligatures w14:val="none"/>
              </w:rPr>
            </w:pPr>
            <w:r>
              <w:rPr>
                <w:rFonts w:ascii="Arial" w:eastAsia="Times New Roman" w:hAnsi="Arial" w:cs="Times New Roman"/>
                <w:kern w:val="0"/>
                <w14:ligatures w14:val="none"/>
              </w:rPr>
              <w:pict w14:anchorId="5D1BA363">
                <v:shape id="_x0000_i1030" type="#_x0000_t75" style="width:15.8pt;height:15.2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Arial"/>
                <w:color w:val="000000"/>
                <w:kern w:val="0"/>
                <w14:ligatures w14:val="none"/>
              </w:rPr>
              <w:t>ERCOT Board/PUCT Directive</w:t>
            </w:r>
          </w:p>
          <w:p w14:paraId="2236EFA0" w14:textId="77777777" w:rsidR="00024815" w:rsidRPr="00024815" w:rsidRDefault="00024815" w:rsidP="00024815">
            <w:pPr>
              <w:spacing w:after="0" w:line="240" w:lineRule="auto"/>
              <w:rPr>
                <w:rFonts w:ascii="Arial" w:eastAsia="Times New Roman" w:hAnsi="Arial" w:cs="Times New Roman"/>
                <w:i/>
                <w:kern w:val="0"/>
                <w:sz w:val="20"/>
                <w:szCs w:val="20"/>
                <w14:ligatures w14:val="none"/>
              </w:rPr>
            </w:pPr>
          </w:p>
          <w:p w14:paraId="30939D13" w14:textId="77777777" w:rsidR="00024815" w:rsidRPr="00024815" w:rsidRDefault="00024815" w:rsidP="00024815">
            <w:pPr>
              <w:spacing w:after="120" w:line="240" w:lineRule="auto"/>
              <w:rPr>
                <w:rFonts w:ascii="Arial" w:eastAsia="Times New Roman" w:hAnsi="Arial" w:cs="Times New Roman"/>
                <w:i/>
                <w:kern w:val="0"/>
                <w:sz w:val="20"/>
                <w:szCs w:val="20"/>
                <w14:ligatures w14:val="none"/>
              </w:rPr>
            </w:pPr>
            <w:r w:rsidRPr="00024815">
              <w:rPr>
                <w:rFonts w:ascii="Arial" w:eastAsia="Times New Roman" w:hAnsi="Arial" w:cs="Times New Roman"/>
                <w:i/>
                <w:kern w:val="0"/>
                <w:sz w:val="20"/>
                <w:szCs w:val="20"/>
                <w14:ligatures w14:val="none"/>
              </w:rPr>
              <w:t xml:space="preserve">(please select ONLY ONE – if more than one </w:t>
            </w:r>
            <w:proofErr w:type="gramStart"/>
            <w:r w:rsidRPr="00024815">
              <w:rPr>
                <w:rFonts w:ascii="Arial" w:eastAsia="Times New Roman" w:hAnsi="Arial" w:cs="Times New Roman"/>
                <w:i/>
                <w:kern w:val="0"/>
                <w:sz w:val="20"/>
                <w:szCs w:val="20"/>
                <w14:ligatures w14:val="none"/>
              </w:rPr>
              <w:t>apply</w:t>
            </w:r>
            <w:proofErr w:type="gramEnd"/>
            <w:r w:rsidRPr="00024815">
              <w:rPr>
                <w:rFonts w:ascii="Arial" w:eastAsia="Times New Roman" w:hAnsi="Arial" w:cs="Times New Roman"/>
                <w:i/>
                <w:kern w:val="0"/>
                <w:sz w:val="20"/>
                <w:szCs w:val="20"/>
                <w14:ligatures w14:val="none"/>
              </w:rPr>
              <w:t>, please select the ONE that is most relevant)</w:t>
            </w:r>
          </w:p>
        </w:tc>
      </w:tr>
      <w:tr w:rsidR="00024815" w:rsidRPr="00024815" w14:paraId="487DF2A4" w14:textId="77777777" w:rsidTr="24E840D6">
        <w:trPr>
          <w:trHeight w:val="518"/>
        </w:trPr>
        <w:tc>
          <w:tcPr>
            <w:tcW w:w="2880" w:type="dxa"/>
            <w:gridSpan w:val="2"/>
            <w:tcBorders>
              <w:bottom w:val="single" w:sz="4" w:space="0" w:color="auto"/>
            </w:tcBorders>
            <w:shd w:val="clear" w:color="auto" w:fill="FFFFFF" w:themeFill="background1"/>
            <w:vAlign w:val="center"/>
          </w:tcPr>
          <w:p w14:paraId="0501663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Justification of Reason for Revision and Market Impacts</w:t>
            </w:r>
          </w:p>
        </w:tc>
        <w:tc>
          <w:tcPr>
            <w:tcW w:w="7560" w:type="dxa"/>
            <w:gridSpan w:val="2"/>
            <w:tcBorders>
              <w:bottom w:val="single" w:sz="4" w:space="0" w:color="auto"/>
            </w:tcBorders>
            <w:vAlign w:val="center"/>
          </w:tcPr>
          <w:p w14:paraId="21BC1BA9" w14:textId="590F8F9D" w:rsidR="00024815" w:rsidRPr="00024815" w:rsidRDefault="00024815" w:rsidP="00024815">
            <w:pPr>
              <w:spacing w:before="120" w:after="120" w:line="240" w:lineRule="auto"/>
              <w:rPr>
                <w:rFonts w:ascii="Arial" w:eastAsia="Times New Roman" w:hAnsi="Arial" w:cs="Times New Roman"/>
                <w:kern w:val="24"/>
                <w14:ligatures w14:val="none"/>
              </w:rPr>
            </w:pPr>
            <w:r w:rsidRPr="00024815">
              <w:rPr>
                <w:rFonts w:ascii="Arial" w:eastAsia="Times New Roman" w:hAnsi="Arial" w:cs="Times New Roman"/>
                <w:kern w:val="0"/>
                <w14:ligatures w14:val="none"/>
              </w:rPr>
              <w:t xml:space="preserve">With the anticipated growth in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FB6B03">
              <w:rPr>
                <w:rFonts w:ascii="Arial" w:eastAsia="Times New Roman" w:hAnsi="Arial" w:cs="Times New Roman"/>
                <w:kern w:val="0"/>
                <w14:ligatures w14:val="none"/>
              </w:rPr>
              <w:t xml:space="preserve"> in the ERCOT region</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 xml:space="preserve">fully </w:t>
            </w:r>
            <w:r w:rsidRPr="00024815">
              <w:rPr>
                <w:rFonts w:ascii="Arial" w:eastAsia="Times New Roman" w:hAnsi="Arial" w:cs="Times New Roman"/>
                <w:kern w:val="0"/>
                <w14:ligatures w14:val="none"/>
              </w:rPr>
              <w:t>utilizing a</w:t>
            </w:r>
            <w:r w:rsidR="007A75A6">
              <w:rPr>
                <w:rFonts w:ascii="Arial" w:eastAsia="Times New Roman" w:hAnsi="Arial" w:cs="Times New Roman"/>
                <w:kern w:val="0"/>
                <w14:ligatures w14:val="none"/>
              </w:rPr>
              <w:t>ll potential sources of</w:t>
            </w:r>
            <w:r w:rsidRPr="00024815">
              <w:rPr>
                <w:rFonts w:ascii="Arial" w:eastAsia="Times New Roman" w:hAnsi="Arial" w:cs="Times New Roman"/>
                <w:kern w:val="0"/>
                <w14:ligatures w14:val="none"/>
              </w:rPr>
              <w:t xml:space="preserve"> capacity, particularly at times of high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753A6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will be critical</w:t>
            </w:r>
            <w:r w:rsidR="00FB6B03">
              <w:rPr>
                <w:rFonts w:ascii="Arial" w:eastAsia="Times New Roman" w:hAnsi="Arial" w:cs="Times New Roman"/>
                <w:kern w:val="0"/>
                <w14:ligatures w14:val="none"/>
              </w:rPr>
              <w:t xml:space="preserve"> for reliability</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Residential Demand Response (</w:t>
            </w:r>
            <w:r w:rsidR="00994E3F">
              <w:rPr>
                <w:rFonts w:ascii="Arial" w:eastAsia="Times New Roman" w:hAnsi="Arial" w:cs="Times New Roman"/>
                <w:kern w:val="0"/>
                <w14:ligatures w14:val="none"/>
              </w:rPr>
              <w:t>RDR</w:t>
            </w:r>
            <w:r w:rsidR="007A75A6">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represents a resource that is not fully enabled </w:t>
            </w:r>
            <w:r w:rsidR="007A75A6">
              <w:rPr>
                <w:rFonts w:ascii="Arial" w:eastAsia="Times New Roman" w:hAnsi="Arial" w:cs="Times New Roman"/>
                <w:kern w:val="0"/>
                <w14:ligatures w14:val="none"/>
              </w:rPr>
              <w:t xml:space="preserve">and utilized </w:t>
            </w:r>
            <w:r w:rsidRPr="00024815">
              <w:rPr>
                <w:rFonts w:ascii="Arial" w:eastAsia="Times New Roman" w:hAnsi="Arial" w:cs="Times New Roman"/>
                <w:kern w:val="0"/>
                <w14:ligatures w14:val="none"/>
              </w:rPr>
              <w:t xml:space="preserve">today. The </w:t>
            </w:r>
            <w:r w:rsidR="00753A6C">
              <w:rPr>
                <w:rFonts w:ascii="Arial" w:eastAsia="Times New Roman" w:hAnsi="Arial" w:cs="Times New Roman"/>
                <w:kern w:val="0"/>
                <w14:ligatures w14:val="none"/>
              </w:rPr>
              <w:t xml:space="preserve">ERCOT </w:t>
            </w:r>
            <w:r w:rsidR="00B573FB" w:rsidRPr="5B9779B5">
              <w:rPr>
                <w:rFonts w:ascii="Arial" w:eastAsia="Times New Roman" w:hAnsi="Arial" w:cs="Times New Roman"/>
              </w:rPr>
              <w:t xml:space="preserve">RDR </w:t>
            </w:r>
            <w:r w:rsidRPr="00024815">
              <w:rPr>
                <w:rFonts w:ascii="Arial" w:eastAsia="Times New Roman" w:hAnsi="Arial" w:cs="Times New Roman"/>
                <w:kern w:val="0"/>
                <w14:ligatures w14:val="none"/>
              </w:rPr>
              <w:t>Program will expand</w:t>
            </w:r>
            <w:r w:rsidR="00753A6C">
              <w:rPr>
                <w:rFonts w:ascii="Arial" w:eastAsia="Times New Roman" w:hAnsi="Arial" w:cs="Times New Roman"/>
                <w:kern w:val="0"/>
                <w14:ligatures w14:val="none"/>
              </w:rPr>
              <w:t xml:space="preserve"> the </w:t>
            </w:r>
            <w:r w:rsidR="007A75A6">
              <w:rPr>
                <w:rFonts w:ascii="Arial" w:eastAsia="Times New Roman" w:hAnsi="Arial" w:cs="Times New Roman"/>
                <w:kern w:val="0"/>
                <w14:ligatures w14:val="none"/>
              </w:rPr>
              <w:t>utilization</w:t>
            </w:r>
            <w:r w:rsidR="00753A6C">
              <w:rPr>
                <w:rFonts w:ascii="Arial" w:eastAsia="Times New Roman" w:hAnsi="Arial" w:cs="Times New Roman"/>
                <w:kern w:val="0"/>
                <w14:ligatures w14:val="none"/>
              </w:rPr>
              <w:t xml:space="preserve"> of</w:t>
            </w:r>
            <w:r w:rsidRPr="00024815">
              <w:rPr>
                <w:rFonts w:ascii="Arial" w:eastAsia="Times New Roman" w:hAnsi="Arial" w:cs="Times New Roman"/>
                <w:kern w:val="0"/>
                <w14:ligatures w14:val="none"/>
              </w:rPr>
              <w:t xml:space="preserve"> smart devices at households to provide </w:t>
            </w:r>
            <w:r w:rsidR="00753A6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7A75A6">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to assist in meeting the peak system </w:t>
            </w:r>
            <w:r w:rsidR="00753A6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753A6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 throughout the year.  The RDR</w:t>
            </w:r>
            <w:r w:rsidR="00B573FB" w:rsidRPr="5B9779B5">
              <w:rPr>
                <w:rFonts w:ascii="Arial" w:eastAsia="Times New Roman" w:hAnsi="Arial" w:cs="Times New Roman"/>
              </w:rPr>
              <w:t xml:space="preserve"> </w:t>
            </w:r>
            <w:r w:rsidRPr="00024815">
              <w:rPr>
                <w:rFonts w:ascii="Arial" w:eastAsia="Times New Roman" w:hAnsi="Arial" w:cs="Times New Roman"/>
                <w:kern w:val="0"/>
                <w14:ligatures w14:val="none"/>
              </w:rPr>
              <w:t>P</w:t>
            </w:r>
            <w:r w:rsidR="00B573FB" w:rsidRPr="5B9779B5">
              <w:rPr>
                <w:rFonts w:ascii="Arial" w:eastAsia="Times New Roman" w:hAnsi="Arial" w:cs="Times New Roman"/>
              </w:rPr>
              <w:t>rogram</w:t>
            </w:r>
            <w:r w:rsidRPr="00024815">
              <w:rPr>
                <w:rFonts w:ascii="Arial" w:eastAsia="Times New Roman" w:hAnsi="Arial" w:cs="Times New Roman"/>
                <w:kern w:val="0"/>
                <w14:ligatures w14:val="none"/>
              </w:rPr>
              <w:t xml:space="preserve"> will offer an incentive payment for </w:t>
            </w:r>
            <w:r w:rsidR="00ED6CDC">
              <w:rPr>
                <w:rFonts w:ascii="Arial" w:eastAsia="Times New Roman" w:hAnsi="Arial" w:cs="Times New Roman"/>
                <w:kern w:val="0"/>
                <w14:ligatures w14:val="none"/>
              </w:rPr>
              <w:t>REP</w:t>
            </w:r>
            <w:r w:rsidRPr="00024815">
              <w:rPr>
                <w:rFonts w:ascii="Arial" w:eastAsia="Times New Roman" w:hAnsi="Arial" w:cs="Times New Roman"/>
                <w:kern w:val="0"/>
                <w14:ligatures w14:val="none"/>
              </w:rPr>
              <w:t xml:space="preserve">s and </w:t>
            </w:r>
            <w:r w:rsidR="00ED6CDC">
              <w:rPr>
                <w:rFonts w:ascii="Arial" w:eastAsia="Times New Roman" w:hAnsi="Arial" w:cs="Times New Roman"/>
                <w:kern w:val="0"/>
                <w14:ligatures w14:val="none"/>
              </w:rPr>
              <w:t>NOIE</w:t>
            </w:r>
            <w:r w:rsidRPr="00024815">
              <w:rPr>
                <w:rFonts w:ascii="Arial" w:eastAsia="Times New Roman" w:hAnsi="Arial" w:cs="Times New Roman"/>
                <w:kern w:val="0"/>
                <w14:ligatures w14:val="none"/>
              </w:rPr>
              <w:t>s (via their Qualified Scheduling Entities (QSEs)</w:t>
            </w:r>
            <w:r w:rsidR="004850A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to develop programs to incent </w:t>
            </w:r>
            <w:r w:rsidR="00994E3F">
              <w:rPr>
                <w:rFonts w:ascii="Arial" w:eastAsia="Times New Roman" w:hAnsi="Arial" w:cs="Times New Roman"/>
                <w:kern w:val="0"/>
                <w14:ligatures w14:val="none"/>
              </w:rPr>
              <w:t>RDR</w:t>
            </w:r>
            <w:r w:rsidRPr="00024815">
              <w:rPr>
                <w:rFonts w:ascii="Arial" w:eastAsia="Times New Roman" w:hAnsi="Arial" w:cs="Times New Roman"/>
                <w:kern w:val="0"/>
                <w14:ligatures w14:val="none"/>
              </w:rPr>
              <w:t xml:space="preserve"> at the highest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 xml:space="preserve">oad hours on a </w:t>
            </w:r>
            <w:r w:rsidR="00753A6C">
              <w:rPr>
                <w:rFonts w:ascii="Arial" w:eastAsia="Times New Roman" w:hAnsi="Arial" w:cs="Times New Roman"/>
                <w:kern w:val="0"/>
                <w14:ligatures w14:val="none"/>
              </w:rPr>
              <w:t>S</w:t>
            </w:r>
            <w:r w:rsidRPr="00024815">
              <w:rPr>
                <w:rFonts w:ascii="Arial" w:eastAsia="Times New Roman" w:hAnsi="Arial" w:cs="Times New Roman"/>
                <w:kern w:val="0"/>
                <w14:ligatures w14:val="none"/>
              </w:rPr>
              <w:t>easonal basis</w:t>
            </w:r>
            <w:r w:rsidR="007A75A6">
              <w:rPr>
                <w:rFonts w:ascii="Arial" w:eastAsia="Times New Roman" w:hAnsi="Arial" w:cs="Times New Roman"/>
                <w:kern w:val="0"/>
                <w14:ligatures w14:val="none"/>
              </w:rPr>
              <w:t xml:space="preserve">. </w:t>
            </w:r>
            <w:r w:rsidR="00753A6C">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E</w:t>
            </w:r>
            <w:r w:rsidRPr="00024815">
              <w:rPr>
                <w:rFonts w:ascii="Arial" w:eastAsia="Times New Roman" w:hAnsi="Arial" w:cs="Times New Roman"/>
                <w:kern w:val="0"/>
                <w14:ligatures w14:val="none"/>
              </w:rPr>
              <w:t xml:space="preserve">nabling greater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7A75A6">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supports </w:t>
            </w:r>
            <w:proofErr w:type="gramStart"/>
            <w:r w:rsidRPr="00024815">
              <w:rPr>
                <w:rFonts w:ascii="Arial" w:eastAsia="Times New Roman" w:hAnsi="Arial" w:cs="Times New Roman"/>
                <w:kern w:val="0"/>
                <w14:ligatures w14:val="none"/>
              </w:rPr>
              <w:t>resiliency</w:t>
            </w:r>
            <w:proofErr w:type="gramEnd"/>
            <w:r w:rsidRPr="00024815">
              <w:rPr>
                <w:rFonts w:ascii="Arial" w:eastAsia="Times New Roman" w:hAnsi="Arial" w:cs="Times New Roman"/>
                <w:kern w:val="0"/>
                <w14:ligatures w14:val="none"/>
              </w:rPr>
              <w:t xml:space="preserve"> and reliability to help the system manage unprecedented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emand growth.</w:t>
            </w:r>
          </w:p>
        </w:tc>
      </w:tr>
    </w:tbl>
    <w:p w14:paraId="22D26C06" w14:textId="77777777" w:rsidR="00024815" w:rsidRPr="00024815" w:rsidRDefault="00024815" w:rsidP="00024815">
      <w:pPr>
        <w:spacing w:after="0" w:line="240" w:lineRule="auto"/>
        <w:rPr>
          <w:rFonts w:ascii="Arial" w:eastAsia="Times New Roman" w:hAnsi="Arial" w:cs="Arial"/>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24815" w:rsidRPr="00024815" w14:paraId="3CFDEED2" w14:textId="77777777" w:rsidTr="6D411981">
        <w:trPr>
          <w:cantSplit/>
          <w:trHeight w:val="432"/>
        </w:trPr>
        <w:tc>
          <w:tcPr>
            <w:tcW w:w="10440" w:type="dxa"/>
            <w:gridSpan w:val="2"/>
            <w:tcBorders>
              <w:top w:val="single" w:sz="4" w:space="0" w:color="auto"/>
            </w:tcBorders>
            <w:shd w:val="clear" w:color="auto" w:fill="FFFFFF" w:themeFill="background1"/>
            <w:vAlign w:val="center"/>
          </w:tcPr>
          <w:p w14:paraId="7D86F1F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kern w:val="0"/>
                <w14:ligatures w14:val="none"/>
              </w:rPr>
            </w:pPr>
            <w:bookmarkStart w:id="1" w:name="_Hlk154568842"/>
            <w:r w:rsidRPr="00024815">
              <w:rPr>
                <w:rFonts w:ascii="Arial" w:eastAsia="Times New Roman" w:hAnsi="Arial" w:cs="Times New Roman"/>
                <w:b/>
                <w:bCs/>
                <w:kern w:val="0"/>
                <w14:ligatures w14:val="none"/>
              </w:rPr>
              <w:t>Sponsor</w:t>
            </w:r>
          </w:p>
        </w:tc>
      </w:tr>
      <w:tr w:rsidR="00024815" w:rsidRPr="00024815" w14:paraId="6DDD567B" w14:textId="77777777" w:rsidTr="6D411981">
        <w:trPr>
          <w:cantSplit/>
          <w:trHeight w:val="432"/>
        </w:trPr>
        <w:tc>
          <w:tcPr>
            <w:tcW w:w="2880" w:type="dxa"/>
            <w:shd w:val="clear" w:color="auto" w:fill="FFFFFF" w:themeFill="background1"/>
            <w:vAlign w:val="center"/>
          </w:tcPr>
          <w:p w14:paraId="74BFB07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78E11486" w14:textId="5D014546" w:rsidR="00024815" w:rsidRPr="00024815" w:rsidRDefault="0D6E779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Ryan King</w:t>
            </w:r>
          </w:p>
        </w:tc>
      </w:tr>
      <w:tr w:rsidR="00024815" w:rsidRPr="00024815" w14:paraId="47F5CB49" w14:textId="77777777" w:rsidTr="6D411981">
        <w:trPr>
          <w:cantSplit/>
          <w:trHeight w:val="432"/>
        </w:trPr>
        <w:tc>
          <w:tcPr>
            <w:tcW w:w="2880" w:type="dxa"/>
            <w:shd w:val="clear" w:color="auto" w:fill="FFFFFF" w:themeFill="background1"/>
            <w:vAlign w:val="center"/>
          </w:tcPr>
          <w:p w14:paraId="5F4BABFC"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7511D3C3" w14:textId="6DC721A7" w:rsidR="00024815" w:rsidRPr="00024815" w:rsidRDefault="00ED6CDC" w:rsidP="00024815">
            <w:pPr>
              <w:spacing w:after="0" w:line="240" w:lineRule="auto"/>
              <w:rPr>
                <w:rFonts w:ascii="Arial" w:eastAsia="Times New Roman" w:hAnsi="Arial" w:cs="Times New Roman"/>
                <w:kern w:val="0"/>
                <w14:ligatures w14:val="none"/>
              </w:rPr>
            </w:pPr>
            <w:hyperlink r:id="rId14" w:history="1">
              <w:r w:rsidRPr="00CF4BB3">
                <w:rPr>
                  <w:rStyle w:val="Hyperlink"/>
                  <w:rFonts w:ascii="Arial" w:eastAsia="Times New Roman" w:hAnsi="Arial"/>
                </w:rPr>
                <w:t>Ryan.king@ercot.com</w:t>
              </w:r>
            </w:hyperlink>
          </w:p>
        </w:tc>
      </w:tr>
      <w:tr w:rsidR="00024815" w:rsidRPr="00024815" w14:paraId="4D0E3F6E" w14:textId="77777777" w:rsidTr="6D411981">
        <w:trPr>
          <w:cantSplit/>
          <w:trHeight w:val="432"/>
        </w:trPr>
        <w:tc>
          <w:tcPr>
            <w:tcW w:w="2880" w:type="dxa"/>
            <w:shd w:val="clear" w:color="auto" w:fill="FFFFFF" w:themeFill="background1"/>
            <w:vAlign w:val="center"/>
          </w:tcPr>
          <w:p w14:paraId="3B849BA4"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Company</w:t>
            </w:r>
          </w:p>
        </w:tc>
        <w:tc>
          <w:tcPr>
            <w:tcW w:w="7560" w:type="dxa"/>
            <w:vAlign w:val="center"/>
          </w:tcPr>
          <w:p w14:paraId="6953C089" w14:textId="0A4D410E" w:rsidR="00024815" w:rsidRPr="00024815" w:rsidRDefault="7E273BF5"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ERCOT</w:t>
            </w:r>
          </w:p>
        </w:tc>
      </w:tr>
      <w:tr w:rsidR="00024815" w:rsidRPr="00024815" w14:paraId="05EE745A" w14:textId="77777777" w:rsidTr="6D411981">
        <w:trPr>
          <w:cantSplit/>
          <w:trHeight w:val="432"/>
        </w:trPr>
        <w:tc>
          <w:tcPr>
            <w:tcW w:w="2880" w:type="dxa"/>
            <w:tcBorders>
              <w:bottom w:val="single" w:sz="4" w:space="0" w:color="auto"/>
            </w:tcBorders>
            <w:shd w:val="clear" w:color="auto" w:fill="FFFFFF" w:themeFill="background1"/>
            <w:vAlign w:val="center"/>
          </w:tcPr>
          <w:p w14:paraId="36A43BDF"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tcBorders>
              <w:bottom w:val="single" w:sz="4" w:space="0" w:color="auto"/>
            </w:tcBorders>
            <w:vAlign w:val="center"/>
          </w:tcPr>
          <w:p w14:paraId="5599BCD7" w14:textId="0081DF19" w:rsidR="00024815" w:rsidRPr="00024815" w:rsidRDefault="1029E31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512-944-7706</w:t>
            </w:r>
          </w:p>
        </w:tc>
      </w:tr>
      <w:tr w:rsidR="00024815" w:rsidRPr="00024815" w14:paraId="4DD1CDF4" w14:textId="77777777" w:rsidTr="6D411981">
        <w:trPr>
          <w:cantSplit/>
          <w:trHeight w:val="432"/>
        </w:trPr>
        <w:tc>
          <w:tcPr>
            <w:tcW w:w="2880" w:type="dxa"/>
            <w:shd w:val="clear" w:color="auto" w:fill="FFFFFF" w:themeFill="background1"/>
            <w:vAlign w:val="center"/>
          </w:tcPr>
          <w:p w14:paraId="27F257E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lastRenderedPageBreak/>
              <w:t>Cell Number</w:t>
            </w:r>
          </w:p>
        </w:tc>
        <w:tc>
          <w:tcPr>
            <w:tcW w:w="7560" w:type="dxa"/>
            <w:vAlign w:val="center"/>
          </w:tcPr>
          <w:p w14:paraId="1723A731"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5465430F" w14:textId="77777777" w:rsidTr="6D411981">
        <w:trPr>
          <w:cantSplit/>
          <w:trHeight w:val="432"/>
        </w:trPr>
        <w:tc>
          <w:tcPr>
            <w:tcW w:w="2880" w:type="dxa"/>
            <w:tcBorders>
              <w:bottom w:val="single" w:sz="4" w:space="0" w:color="auto"/>
            </w:tcBorders>
            <w:shd w:val="clear" w:color="auto" w:fill="FFFFFF" w:themeFill="background1"/>
            <w:vAlign w:val="center"/>
          </w:tcPr>
          <w:p w14:paraId="04D6EA9A"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Market Segment</w:t>
            </w:r>
          </w:p>
        </w:tc>
        <w:tc>
          <w:tcPr>
            <w:tcW w:w="7560" w:type="dxa"/>
            <w:tcBorders>
              <w:bottom w:val="single" w:sz="4" w:space="0" w:color="auto"/>
            </w:tcBorders>
            <w:vAlign w:val="center"/>
          </w:tcPr>
          <w:p w14:paraId="43F2CB12" w14:textId="36EBE506" w:rsidR="00024815" w:rsidRPr="00024815" w:rsidRDefault="00C76809"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Not applicable</w:t>
            </w:r>
          </w:p>
        </w:tc>
      </w:tr>
      <w:bookmarkEnd w:id="1"/>
    </w:tbl>
    <w:p w14:paraId="4BCA8844" w14:textId="77777777" w:rsidR="00024815" w:rsidRPr="00024815" w:rsidRDefault="00024815" w:rsidP="00024815">
      <w:pPr>
        <w:spacing w:after="0" w:line="240" w:lineRule="auto"/>
        <w:rPr>
          <w:rFonts w:ascii="Arial" w:eastAsia="Times New Roman" w:hAnsi="Arial" w:cs="Times New Roman"/>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24815" w:rsidRPr="00024815" w14:paraId="5DE7B5FC" w14:textId="77777777" w:rsidTr="00082ED8">
        <w:trPr>
          <w:cantSplit/>
          <w:trHeight w:val="432"/>
        </w:trPr>
        <w:tc>
          <w:tcPr>
            <w:tcW w:w="10440" w:type="dxa"/>
            <w:gridSpan w:val="2"/>
            <w:vAlign w:val="center"/>
          </w:tcPr>
          <w:p w14:paraId="33DA6F2C" w14:textId="1505865D" w:rsidR="002055EF" w:rsidRPr="002055EF" w:rsidRDefault="00024815" w:rsidP="002055EF">
            <w:pPr>
              <w:spacing w:after="0" w:line="240" w:lineRule="auto"/>
              <w:jc w:val="center"/>
              <w:rPr>
                <w:rFonts w:ascii="Arial" w:eastAsia="Times New Roman" w:hAnsi="Arial" w:cs="Times New Roman"/>
                <w:kern w:val="0"/>
                <w14:ligatures w14:val="none"/>
              </w:rPr>
            </w:pPr>
            <w:r w:rsidRPr="00024815">
              <w:rPr>
                <w:rFonts w:ascii="Arial" w:eastAsia="Times New Roman" w:hAnsi="Arial" w:cs="Times New Roman"/>
                <w:b/>
                <w:kern w:val="0"/>
                <w14:ligatures w14:val="none"/>
              </w:rPr>
              <w:t xml:space="preserve">Market </w:t>
            </w:r>
            <w:proofErr w:type="gramStart"/>
            <w:r w:rsidRPr="00024815">
              <w:rPr>
                <w:rFonts w:ascii="Arial" w:eastAsia="Times New Roman" w:hAnsi="Arial" w:cs="Times New Roman"/>
                <w:b/>
                <w:kern w:val="0"/>
                <w14:ligatures w14:val="none"/>
              </w:rPr>
              <w:t>Rules</w:t>
            </w:r>
            <w:proofErr w:type="gramEnd"/>
            <w:r w:rsidRPr="00024815">
              <w:rPr>
                <w:rFonts w:ascii="Arial" w:eastAsia="Times New Roman" w:hAnsi="Arial" w:cs="Times New Roman"/>
                <w:b/>
                <w:kern w:val="0"/>
                <w14:ligatures w14:val="none"/>
              </w:rPr>
              <w:t xml:space="preserve"> Staff Contact</w:t>
            </w:r>
          </w:p>
        </w:tc>
      </w:tr>
      <w:tr w:rsidR="00024815" w:rsidRPr="00024815" w14:paraId="4E5BE393" w14:textId="77777777" w:rsidTr="00FD2520">
        <w:trPr>
          <w:cantSplit/>
          <w:trHeight w:val="432"/>
        </w:trPr>
        <w:tc>
          <w:tcPr>
            <w:tcW w:w="2880" w:type="dxa"/>
            <w:vAlign w:val="center"/>
          </w:tcPr>
          <w:p w14:paraId="1D3D7DEF"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5B14F730" w14:textId="7D5AB1FE" w:rsidR="002055EF" w:rsidRPr="002055EF" w:rsidRDefault="00FD2520" w:rsidP="00FD2520">
            <w:pPr>
              <w:spacing w:after="0"/>
              <w:rPr>
                <w:rFonts w:ascii="Arial" w:eastAsia="Times New Roman" w:hAnsi="Arial" w:cs="Times New Roman"/>
              </w:rPr>
            </w:pPr>
            <w:r>
              <w:rPr>
                <w:rFonts w:ascii="Arial" w:eastAsia="Times New Roman" w:hAnsi="Arial" w:cs="Times New Roman"/>
              </w:rPr>
              <w:t>Cory Phillips</w:t>
            </w:r>
          </w:p>
        </w:tc>
      </w:tr>
      <w:tr w:rsidR="00024815" w:rsidRPr="00024815" w14:paraId="5AF31244" w14:textId="77777777" w:rsidTr="00FD2520">
        <w:trPr>
          <w:cantSplit/>
          <w:trHeight w:val="432"/>
        </w:trPr>
        <w:tc>
          <w:tcPr>
            <w:tcW w:w="2880" w:type="dxa"/>
            <w:vAlign w:val="center"/>
          </w:tcPr>
          <w:p w14:paraId="363650E6"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5CCA60DE" w14:textId="6D552717" w:rsidR="002055EF" w:rsidRPr="002055EF" w:rsidRDefault="00FD2520" w:rsidP="00FD2520">
            <w:pPr>
              <w:spacing w:after="0"/>
              <w:rPr>
                <w:rFonts w:ascii="Arial" w:eastAsia="Times New Roman" w:hAnsi="Arial" w:cs="Times New Roman"/>
              </w:rPr>
            </w:pPr>
            <w:hyperlink r:id="rId15" w:history="1">
              <w:r w:rsidRPr="00E31489">
                <w:rPr>
                  <w:rStyle w:val="Hyperlink"/>
                  <w:rFonts w:ascii="Arial" w:eastAsia="Times New Roman" w:hAnsi="Arial"/>
                </w:rPr>
                <w:t>cory.phillips@ercot.com</w:t>
              </w:r>
            </w:hyperlink>
          </w:p>
        </w:tc>
      </w:tr>
      <w:tr w:rsidR="00024815" w:rsidRPr="00024815" w14:paraId="77779192" w14:textId="77777777" w:rsidTr="00FD2520">
        <w:trPr>
          <w:cantSplit/>
          <w:trHeight w:val="432"/>
        </w:trPr>
        <w:tc>
          <w:tcPr>
            <w:tcW w:w="2880" w:type="dxa"/>
            <w:vAlign w:val="center"/>
          </w:tcPr>
          <w:p w14:paraId="3A10B0F1"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vAlign w:val="center"/>
          </w:tcPr>
          <w:p w14:paraId="2D60D928" w14:textId="043F385C" w:rsidR="002055EF" w:rsidRPr="002055EF" w:rsidRDefault="00FD2520" w:rsidP="00FD2520">
            <w:pPr>
              <w:spacing w:after="0"/>
              <w:rPr>
                <w:rFonts w:ascii="Arial" w:eastAsia="Times New Roman" w:hAnsi="Arial" w:cs="Times New Roman"/>
              </w:rPr>
            </w:pPr>
            <w:r>
              <w:rPr>
                <w:rFonts w:ascii="Arial" w:eastAsia="Times New Roman" w:hAnsi="Arial" w:cs="Times New Roman"/>
              </w:rPr>
              <w:t>512-248-6464</w:t>
            </w:r>
          </w:p>
        </w:tc>
      </w:tr>
    </w:tbl>
    <w:p w14:paraId="1A0F7C6E" w14:textId="77777777" w:rsidR="00BB234E" w:rsidRPr="00E04213" w:rsidRDefault="00BB234E" w:rsidP="00BB234E">
      <w:pPr>
        <w:tabs>
          <w:tab w:val="num" w:pos="0"/>
        </w:tabs>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234E" w:rsidRPr="00E04213" w14:paraId="32CAA4D6" w14:textId="77777777" w:rsidTr="00082ED8">
        <w:trPr>
          <w:trHeight w:val="350"/>
        </w:trPr>
        <w:tc>
          <w:tcPr>
            <w:tcW w:w="10440" w:type="dxa"/>
            <w:tcBorders>
              <w:bottom w:val="single" w:sz="4" w:space="0" w:color="auto"/>
            </w:tcBorders>
            <w:shd w:val="clear" w:color="auto" w:fill="FFFFFF"/>
            <w:vAlign w:val="center"/>
          </w:tcPr>
          <w:p w14:paraId="5F253E0F" w14:textId="77777777" w:rsidR="00BB234E" w:rsidRPr="00E04213" w:rsidRDefault="00BB234E" w:rsidP="00082ED8">
            <w:pPr>
              <w:tabs>
                <w:tab w:val="center" w:pos="4320"/>
                <w:tab w:val="right" w:pos="8640"/>
              </w:tabs>
              <w:spacing w:after="0"/>
              <w:jc w:val="center"/>
              <w:rPr>
                <w:rFonts w:ascii="Arial" w:hAnsi="Arial" w:cs="Arial"/>
                <w:b/>
                <w:bCs/>
                <w:color w:val="000000"/>
              </w:rPr>
            </w:pPr>
            <w:r w:rsidRPr="00E04213">
              <w:rPr>
                <w:rFonts w:ascii="Arial" w:hAnsi="Arial" w:cs="Arial"/>
                <w:b/>
                <w:bCs/>
                <w:color w:val="000000"/>
              </w:rPr>
              <w:t>Market Rules Notes</w:t>
            </w:r>
          </w:p>
        </w:tc>
      </w:tr>
    </w:tbl>
    <w:p w14:paraId="6867B83E" w14:textId="42DC15D8" w:rsidR="00BB234E" w:rsidRDefault="00BB234E" w:rsidP="00082ED8">
      <w:pPr>
        <w:tabs>
          <w:tab w:val="num" w:pos="0"/>
        </w:tabs>
        <w:spacing w:before="120" w:after="120"/>
        <w:rPr>
          <w:rFonts w:ascii="Arial" w:hAnsi="Arial" w:cs="Arial"/>
        </w:rPr>
      </w:pPr>
      <w:r>
        <w:rPr>
          <w:rFonts w:ascii="Arial" w:hAnsi="Arial" w:cs="Arial"/>
        </w:rPr>
        <w:t xml:space="preserve">Please note that the following NPRR(s) also propose revisions to the following </w:t>
      </w:r>
      <w:r w:rsidR="00FD2520">
        <w:rPr>
          <w:rFonts w:ascii="Arial" w:hAnsi="Arial" w:cs="Arial"/>
        </w:rPr>
        <w:t>S</w:t>
      </w:r>
      <w:r>
        <w:rPr>
          <w:rFonts w:ascii="Arial" w:hAnsi="Arial" w:cs="Arial"/>
        </w:rPr>
        <w:t>ection(s):</w:t>
      </w:r>
    </w:p>
    <w:p w14:paraId="6E140DAB" w14:textId="32829DDB" w:rsidR="00BB234E" w:rsidRDefault="00BB234E" w:rsidP="00BB234E">
      <w:pPr>
        <w:numPr>
          <w:ilvl w:val="0"/>
          <w:numId w:val="18"/>
        </w:numPr>
        <w:spacing w:after="0" w:line="240" w:lineRule="auto"/>
        <w:rPr>
          <w:rFonts w:ascii="Arial" w:hAnsi="Arial" w:cs="Arial"/>
        </w:rPr>
      </w:pPr>
      <w:r>
        <w:rPr>
          <w:rFonts w:ascii="Arial" w:hAnsi="Arial" w:cs="Arial"/>
        </w:rPr>
        <w:t>NPRR</w:t>
      </w:r>
      <w:r w:rsidR="00FD2520">
        <w:rPr>
          <w:rFonts w:ascii="Arial" w:hAnsi="Arial" w:cs="Arial"/>
        </w:rPr>
        <w:t xml:space="preserve">1214, </w:t>
      </w:r>
      <w:r w:rsidR="00FD2520" w:rsidRPr="00FD2520">
        <w:rPr>
          <w:rFonts w:ascii="Arial" w:hAnsi="Arial" w:cs="Arial"/>
        </w:rPr>
        <w:t>Reliability Deployment Price Adder Fix to Provide Locational Price Signals, Reduce Uplift and Risk</w:t>
      </w:r>
    </w:p>
    <w:p w14:paraId="125D4F96" w14:textId="374BD11B" w:rsidR="00BB234E" w:rsidRDefault="00BB234E" w:rsidP="00BB234E">
      <w:pPr>
        <w:numPr>
          <w:ilvl w:val="1"/>
          <w:numId w:val="18"/>
        </w:numPr>
        <w:spacing w:after="120" w:line="240" w:lineRule="auto"/>
        <w:rPr>
          <w:rFonts w:ascii="Arial" w:hAnsi="Arial" w:cs="Arial"/>
        </w:rPr>
      </w:pPr>
      <w:r>
        <w:rPr>
          <w:rFonts w:ascii="Arial" w:hAnsi="Arial" w:cs="Arial"/>
        </w:rPr>
        <w:t xml:space="preserve">Section </w:t>
      </w:r>
      <w:r w:rsidR="00FD2520">
        <w:rPr>
          <w:rFonts w:ascii="Arial" w:hAnsi="Arial" w:cs="Arial"/>
        </w:rPr>
        <w:t>9.5.3</w:t>
      </w:r>
    </w:p>
    <w:p w14:paraId="4C53F025" w14:textId="73B89889" w:rsidR="00FD2520" w:rsidRDefault="00FD2520" w:rsidP="00FD2520">
      <w:pPr>
        <w:numPr>
          <w:ilvl w:val="0"/>
          <w:numId w:val="18"/>
        </w:numPr>
        <w:spacing w:after="0" w:line="240" w:lineRule="auto"/>
        <w:rPr>
          <w:rFonts w:ascii="Arial" w:hAnsi="Arial" w:cs="Arial"/>
        </w:rPr>
      </w:pPr>
      <w:r>
        <w:rPr>
          <w:rFonts w:ascii="Arial" w:hAnsi="Arial" w:cs="Arial"/>
        </w:rPr>
        <w:t xml:space="preserve">NPRR1235, </w:t>
      </w:r>
      <w:r w:rsidRPr="00FD2520">
        <w:rPr>
          <w:rFonts w:ascii="Arial" w:hAnsi="Arial" w:cs="Arial"/>
        </w:rPr>
        <w:t>Dispatchable Reliability Reserve Service as a Stand-Alone Ancillary Service</w:t>
      </w:r>
    </w:p>
    <w:p w14:paraId="6EA508EA" w14:textId="0128BFB0" w:rsidR="00FD2520" w:rsidRPr="00FD2520" w:rsidRDefault="00FD2520" w:rsidP="00FD2520">
      <w:pPr>
        <w:numPr>
          <w:ilvl w:val="1"/>
          <w:numId w:val="18"/>
        </w:numPr>
        <w:spacing w:after="120" w:line="240" w:lineRule="auto"/>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24815" w:rsidRPr="00024815" w14:paraId="3CAD7B1A" w14:textId="77777777" w:rsidTr="00082ED8">
        <w:trPr>
          <w:trHeight w:val="350"/>
        </w:trPr>
        <w:tc>
          <w:tcPr>
            <w:tcW w:w="10440" w:type="dxa"/>
            <w:tcBorders>
              <w:bottom w:val="single" w:sz="4" w:space="0" w:color="auto"/>
            </w:tcBorders>
            <w:shd w:val="clear" w:color="auto" w:fill="FFFFFF"/>
            <w:vAlign w:val="center"/>
          </w:tcPr>
          <w:p w14:paraId="62A05A1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Proposed Protocol Language Revision</w:t>
            </w:r>
          </w:p>
        </w:tc>
      </w:tr>
    </w:tbl>
    <w:p w14:paraId="63332E95" w14:textId="77777777" w:rsidR="002260DB" w:rsidRPr="002260DB" w:rsidRDefault="002260DB" w:rsidP="002260DB">
      <w:pPr>
        <w:keepNext/>
        <w:spacing w:before="240" w:after="240" w:line="240" w:lineRule="auto"/>
        <w:outlineLvl w:val="1"/>
        <w:rPr>
          <w:rFonts w:ascii="Times New Roman" w:eastAsia="Times New Roman" w:hAnsi="Times New Roman" w:cs="Times New Roman"/>
          <w:b/>
          <w:kern w:val="0"/>
          <w:szCs w:val="20"/>
          <w14:ligatures w14:val="none"/>
        </w:rPr>
      </w:pPr>
      <w:bookmarkStart w:id="2" w:name="_Toc73847662"/>
      <w:bookmarkStart w:id="3" w:name="_Toc118224377"/>
      <w:bookmarkStart w:id="4" w:name="_Toc118909445"/>
      <w:bookmarkStart w:id="5" w:name="_Toc205190238"/>
      <w:bookmarkStart w:id="6" w:name="_Toc201657419"/>
      <w:r w:rsidRPr="002260DB">
        <w:rPr>
          <w:rFonts w:ascii="Times New Roman" w:eastAsia="Times New Roman" w:hAnsi="Times New Roman" w:cs="Times New Roman"/>
          <w:b/>
          <w:kern w:val="0"/>
          <w:szCs w:val="20"/>
          <w14:ligatures w14:val="none"/>
        </w:rPr>
        <w:t>2.1</w:t>
      </w:r>
      <w:r w:rsidRPr="002260DB">
        <w:rPr>
          <w:rFonts w:ascii="Times New Roman" w:eastAsia="Times New Roman" w:hAnsi="Times New Roman" w:cs="Times New Roman"/>
          <w:b/>
          <w:kern w:val="0"/>
          <w:szCs w:val="20"/>
          <w14:ligatures w14:val="none"/>
        </w:rPr>
        <w:tab/>
        <w:t>DEFINITIONS</w:t>
      </w:r>
      <w:bookmarkEnd w:id="2"/>
      <w:bookmarkEnd w:id="3"/>
      <w:bookmarkEnd w:id="4"/>
      <w:bookmarkEnd w:id="5"/>
      <w:bookmarkEnd w:id="6"/>
    </w:p>
    <w:p w14:paraId="510E8763" w14:textId="77777777" w:rsidR="00BB234E" w:rsidRDefault="00BB234E" w:rsidP="00BB234E">
      <w:pPr>
        <w:spacing w:before="240" w:after="240" w:line="240" w:lineRule="auto"/>
        <w:rPr>
          <w:ins w:id="7" w:author="ERCOT" w:date="2025-07-11T12:02:00Z" w16du:dateUtc="2025-07-11T17:02:00Z"/>
          <w:rFonts w:ascii="Times New Roman" w:eastAsia="Times New Roman" w:hAnsi="Times New Roman" w:cs="Times New Roman"/>
          <w:kern w:val="0"/>
          <w14:ligatures w14:val="none"/>
        </w:rPr>
      </w:pPr>
      <w:ins w:id="8" w:author="ERCOT" w:date="2025-07-11T12:02:00Z" w16du:dateUtc="2025-07-11T17:02:00Z">
        <w:r w:rsidRPr="002260DB">
          <w:rPr>
            <w:rFonts w:ascii="Times New Roman" w:eastAsia="Times New Roman" w:hAnsi="Times New Roman" w:cs="Times New Roman"/>
            <w:b/>
            <w:bCs/>
            <w:kern w:val="0"/>
            <w14:ligatures w14:val="none"/>
          </w:rPr>
          <w:t>Residential Demand Response (RDR)</w:t>
        </w:r>
        <w:r w:rsidRPr="002260DB">
          <w:rPr>
            <w:rFonts w:ascii="Times New Roman" w:eastAsia="Times New Roman" w:hAnsi="Times New Roman" w:cs="Times New Roman"/>
            <w:kern w:val="0"/>
            <w14:ligatures w14:val="none"/>
          </w:rPr>
          <w:t xml:space="preserve"> </w:t>
        </w:r>
        <w:r w:rsidRPr="002260DB">
          <w:rPr>
            <w:rFonts w:ascii="Times New Roman" w:eastAsia="Times New Roman" w:hAnsi="Times New Roman" w:cs="Times New Roman"/>
            <w:b/>
            <w:bCs/>
            <w:kern w:val="0"/>
            <w14:ligatures w14:val="none"/>
          </w:rPr>
          <w:t>Program</w:t>
        </w:r>
        <w:r w:rsidRPr="002260DB">
          <w:rPr>
            <w:rFonts w:ascii="Times New Roman" w:eastAsia="Times New Roman" w:hAnsi="Times New Roman" w:cs="Times New Roman"/>
            <w:kern w:val="0"/>
            <w14:ligatures w14:val="none"/>
          </w:rPr>
          <w:t xml:space="preserve"> </w:t>
        </w:r>
      </w:ins>
    </w:p>
    <w:p w14:paraId="356CCD16" w14:textId="77777777" w:rsidR="00BB234E" w:rsidRPr="002260DB" w:rsidRDefault="00BB234E" w:rsidP="00BB234E">
      <w:pPr>
        <w:spacing w:after="240" w:line="240" w:lineRule="auto"/>
        <w:rPr>
          <w:ins w:id="9" w:author="ERCOT" w:date="2025-07-11T12:02:00Z" w16du:dateUtc="2025-07-11T17:02:00Z"/>
          <w:rFonts w:ascii="Times New Roman" w:eastAsia="Times New Roman" w:hAnsi="Times New Roman" w:cs="Times New Roman"/>
          <w:kern w:val="0"/>
          <w14:ligatures w14:val="none"/>
        </w:rPr>
      </w:pPr>
      <w:ins w:id="10" w:author="ERCOT" w:date="2025-07-11T12:02:00Z" w16du:dateUtc="2025-07-11T17:02:00Z">
        <w:r w:rsidRPr="539E0203">
          <w:rPr>
            <w:rFonts w:ascii="Times New Roman" w:eastAsia="Times New Roman" w:hAnsi="Times New Roman" w:cs="Times New Roman"/>
          </w:rPr>
          <w:t xml:space="preserve">A program to enable residential </w:t>
        </w:r>
        <w:r>
          <w:rPr>
            <w:rFonts w:ascii="Times New Roman" w:eastAsia="Times New Roman" w:hAnsi="Times New Roman" w:cs="Times New Roman"/>
          </w:rPr>
          <w:t>C</w:t>
        </w:r>
        <w:r w:rsidRPr="539E0203">
          <w:rPr>
            <w:rFonts w:ascii="Times New Roman" w:eastAsia="Times New Roman" w:hAnsi="Times New Roman" w:cs="Times New Roman"/>
          </w:rPr>
          <w:t xml:space="preserve">ustomers with smart responsive appliances or devices to reduce the system </w:t>
        </w:r>
        <w:r>
          <w:rPr>
            <w:rFonts w:ascii="Times New Roman" w:eastAsia="Times New Roman" w:hAnsi="Times New Roman" w:cs="Times New Roman"/>
          </w:rPr>
          <w:t>L</w:t>
        </w:r>
        <w:r w:rsidRPr="539E0203">
          <w:rPr>
            <w:rFonts w:ascii="Times New Roman" w:eastAsia="Times New Roman" w:hAnsi="Times New Roman" w:cs="Times New Roman"/>
          </w:rPr>
          <w:t xml:space="preserve">oad during peak </w:t>
        </w:r>
        <w:r>
          <w:rPr>
            <w:rFonts w:ascii="Times New Roman" w:eastAsia="Times New Roman" w:hAnsi="Times New Roman" w:cs="Times New Roman"/>
          </w:rPr>
          <w:t>N</w:t>
        </w:r>
        <w:r w:rsidRPr="539E0203">
          <w:rPr>
            <w:rFonts w:ascii="Times New Roman" w:eastAsia="Times New Roman" w:hAnsi="Times New Roman" w:cs="Times New Roman"/>
          </w:rPr>
          <w:t xml:space="preserve">et </w:t>
        </w:r>
        <w:r>
          <w:rPr>
            <w:rFonts w:ascii="Times New Roman" w:eastAsia="Times New Roman" w:hAnsi="Times New Roman" w:cs="Times New Roman"/>
          </w:rPr>
          <w:t>L</w:t>
        </w:r>
        <w:r w:rsidRPr="539E0203">
          <w:rPr>
            <w:rFonts w:ascii="Times New Roman" w:eastAsia="Times New Roman" w:hAnsi="Times New Roman" w:cs="Times New Roman"/>
          </w:rPr>
          <w:t>oad hours in exchange for an incentive payment.</w:t>
        </w:r>
      </w:ins>
    </w:p>
    <w:p w14:paraId="2A04A2F4" w14:textId="77777777" w:rsidR="00BB234E" w:rsidRDefault="00BB234E" w:rsidP="00BB234E">
      <w:pPr>
        <w:spacing w:before="240" w:after="240" w:line="240" w:lineRule="auto"/>
        <w:rPr>
          <w:ins w:id="11" w:author="ERCOT" w:date="2025-07-11T12:02:00Z" w16du:dateUtc="2025-07-11T17:02:00Z"/>
          <w:rFonts w:ascii="Times New Roman" w:eastAsia="Times New Roman" w:hAnsi="Times New Roman" w:cs="Times New Roman"/>
        </w:rPr>
      </w:pPr>
      <w:ins w:id="12" w:author="ERCOT" w:date="2025-07-11T12:02:00Z" w16du:dateUtc="2025-07-11T17:02:00Z">
        <w:r w:rsidRPr="539E0203">
          <w:rPr>
            <w:rFonts w:ascii="Times New Roman" w:eastAsia="Times New Roman" w:hAnsi="Times New Roman" w:cs="Times New Roman"/>
            <w:b/>
            <w:bCs/>
          </w:rPr>
          <w:t>U</w:t>
        </w:r>
        <w:r w:rsidRPr="00BB234E">
          <w:rPr>
            <w:rFonts w:ascii="Times New Roman" w:eastAsia="Times New Roman" w:hAnsi="Times New Roman" w:cs="Times New Roman"/>
            <w:b/>
            <w:bCs/>
          </w:rPr>
          <w:t xml:space="preserve">nique Meter Identifiers (UMIs) </w:t>
        </w:r>
      </w:ins>
    </w:p>
    <w:p w14:paraId="0EEC3BF1" w14:textId="77777777" w:rsidR="00BB234E" w:rsidRDefault="00BB234E" w:rsidP="00BB234E">
      <w:pPr>
        <w:spacing w:after="240" w:line="240" w:lineRule="auto"/>
        <w:rPr>
          <w:rFonts w:ascii="Times New Roman" w:eastAsia="Times New Roman" w:hAnsi="Times New Roman" w:cs="Times New Roman"/>
          <w:color w:val="000000" w:themeColor="text1"/>
        </w:rPr>
      </w:pPr>
      <w:ins w:id="13" w:author="ERCOT" w:date="2025-07-11T12:02:00Z" w16du:dateUtc="2025-07-11T17:02:00Z">
        <w:r w:rsidRPr="60665E6E">
          <w:rPr>
            <w:rFonts w:ascii="Times New Roman" w:eastAsia="Times New Roman" w:hAnsi="Times New Roman" w:cs="Times New Roman"/>
            <w:color w:val="000000" w:themeColor="text1"/>
          </w:rPr>
          <w:t xml:space="preserve">For </w:t>
        </w:r>
        <w:r>
          <w:rPr>
            <w:rFonts w:ascii="Times New Roman" w:eastAsia="Times New Roman" w:hAnsi="Times New Roman" w:cs="Times New Roman"/>
            <w:color w:val="000000" w:themeColor="text1"/>
          </w:rPr>
          <w:t>Non-Opt-In-Entity (</w:t>
        </w:r>
        <w:r w:rsidRPr="60665E6E">
          <w:rPr>
            <w:rFonts w:ascii="Times New Roman" w:eastAsia="Times New Roman" w:hAnsi="Times New Roman" w:cs="Times New Roman"/>
            <w:color w:val="000000" w:themeColor="text1"/>
          </w:rPr>
          <w:t>NOIE</w:t>
        </w:r>
        <w:r>
          <w:rPr>
            <w:rFonts w:ascii="Times New Roman" w:eastAsia="Times New Roman" w:hAnsi="Times New Roman" w:cs="Times New Roman"/>
            <w:color w:val="000000" w:themeColor="text1"/>
          </w:rPr>
          <w:t>)</w:t>
        </w:r>
        <w:r w:rsidRPr="60665E6E">
          <w:rPr>
            <w:rFonts w:ascii="Times New Roman" w:eastAsia="Times New Roman" w:hAnsi="Times New Roman" w:cs="Times New Roman"/>
            <w:color w:val="000000" w:themeColor="text1"/>
          </w:rPr>
          <w:t xml:space="preserve"> areas, the unique identifier assigned to each Service Delivery Point </w:t>
        </w:r>
        <w:proofErr w:type="gramStart"/>
        <w:r w:rsidRPr="60665E6E">
          <w:rPr>
            <w:rFonts w:ascii="Times New Roman" w:eastAsia="Times New Roman" w:hAnsi="Times New Roman" w:cs="Times New Roman"/>
            <w:color w:val="000000" w:themeColor="text1"/>
          </w:rPr>
          <w:t>used</w:t>
        </w:r>
        <w:proofErr w:type="gramEnd"/>
        <w:r w:rsidRPr="60665E6E">
          <w:rPr>
            <w:rFonts w:ascii="Times New Roman" w:eastAsia="Times New Roman" w:hAnsi="Times New Roman" w:cs="Times New Roman"/>
            <w:color w:val="000000" w:themeColor="text1"/>
          </w:rPr>
          <w:t xml:space="preserve"> in the systems managed by ERCOT or another Independent Organization. </w:t>
        </w:r>
      </w:ins>
    </w:p>
    <w:p w14:paraId="37623990" w14:textId="77777777" w:rsidR="00994E3F" w:rsidRPr="00994E3F" w:rsidRDefault="00994E3F" w:rsidP="00F341A6">
      <w:pPr>
        <w:keepNext/>
        <w:tabs>
          <w:tab w:val="left" w:pos="720"/>
        </w:tabs>
        <w:spacing w:before="240" w:after="240" w:line="240" w:lineRule="auto"/>
        <w:outlineLvl w:val="1"/>
        <w:rPr>
          <w:rFonts w:ascii="Times New Roman" w:eastAsia="Times New Roman" w:hAnsi="Times New Roman" w:cs="Times New Roman"/>
          <w:b/>
          <w:kern w:val="0"/>
          <w:szCs w:val="20"/>
          <w14:ligatures w14:val="none"/>
        </w:rPr>
      </w:pPr>
      <w:bookmarkStart w:id="14" w:name="_Toc118224650"/>
      <w:bookmarkStart w:id="15" w:name="_Toc118909718"/>
      <w:bookmarkStart w:id="16" w:name="_Toc205190567"/>
      <w:r w:rsidRPr="00994E3F">
        <w:rPr>
          <w:rFonts w:ascii="Times New Roman" w:eastAsia="Times New Roman" w:hAnsi="Times New Roman" w:cs="Times New Roman"/>
          <w:b/>
          <w:kern w:val="0"/>
          <w:szCs w:val="20"/>
          <w14:ligatures w14:val="none"/>
        </w:rPr>
        <w:t>2.2</w:t>
      </w:r>
      <w:r w:rsidRPr="00994E3F">
        <w:rPr>
          <w:rFonts w:ascii="Times New Roman" w:eastAsia="Times New Roman" w:hAnsi="Times New Roman" w:cs="Times New Roman"/>
          <w:b/>
          <w:kern w:val="0"/>
          <w:szCs w:val="20"/>
          <w14:ligatures w14:val="none"/>
        </w:rPr>
        <w:tab/>
        <w:t>ACRONYMS AND ABBREVIATIONS</w:t>
      </w:r>
      <w:bookmarkEnd w:id="14"/>
      <w:bookmarkEnd w:id="15"/>
      <w:bookmarkEnd w:id="16"/>
    </w:p>
    <w:p w14:paraId="30A6471E" w14:textId="08DC8C79" w:rsidR="00994E3F" w:rsidRDefault="00994E3F" w:rsidP="00994E3F">
      <w:pPr>
        <w:spacing w:after="0" w:line="240" w:lineRule="auto"/>
        <w:rPr>
          <w:ins w:id="17" w:author="ERCOT" w:date="2025-07-14T10:21:00Z" w16du:dateUtc="2025-07-14T15:21:00Z"/>
          <w:rFonts w:ascii="Times New Roman" w:eastAsia="Times New Roman" w:hAnsi="Times New Roman" w:cs="Times New Roman"/>
          <w:kern w:val="0"/>
          <w:szCs w:val="20"/>
          <w14:ligatures w14:val="none"/>
        </w:rPr>
      </w:pPr>
      <w:ins w:id="18" w:author="ERCOT" w:date="2025-07-14T10:21:00Z" w16du:dateUtc="2025-07-14T15:21:00Z">
        <w:r w:rsidRPr="00994E3F">
          <w:rPr>
            <w:rFonts w:ascii="Times New Roman" w:eastAsia="Times New Roman" w:hAnsi="Times New Roman" w:cs="Times New Roman"/>
            <w:b/>
            <w:bCs/>
            <w:kern w:val="0"/>
            <w:szCs w:val="20"/>
            <w14:ligatures w14:val="none"/>
          </w:rPr>
          <w:t>RDR</w:t>
        </w:r>
        <w:r>
          <w:rPr>
            <w:rFonts w:ascii="Times New Roman" w:eastAsia="Times New Roman" w:hAnsi="Times New Roman" w:cs="Times New Roman"/>
            <w:kern w:val="0"/>
            <w:szCs w:val="20"/>
            <w14:ligatures w14:val="none"/>
          </w:rPr>
          <w:tab/>
        </w:r>
        <w:r>
          <w:rPr>
            <w:rFonts w:ascii="Times New Roman" w:eastAsia="Times New Roman" w:hAnsi="Times New Roman" w:cs="Times New Roman"/>
            <w:kern w:val="0"/>
            <w:szCs w:val="20"/>
            <w14:ligatures w14:val="none"/>
          </w:rPr>
          <w:tab/>
          <w:t>Residential Demand Response</w:t>
        </w:r>
      </w:ins>
    </w:p>
    <w:p w14:paraId="1FAC08BE" w14:textId="2ED7E8FB" w:rsidR="00994E3F" w:rsidRPr="00BB234E" w:rsidRDefault="00994E3F" w:rsidP="00994E3F">
      <w:pPr>
        <w:spacing w:after="240" w:line="240" w:lineRule="auto"/>
        <w:rPr>
          <w:rFonts w:ascii="Times New Roman" w:eastAsia="Times New Roman" w:hAnsi="Times New Roman" w:cs="Times New Roman"/>
        </w:rPr>
      </w:pPr>
      <w:ins w:id="19" w:author="ERCOT" w:date="2025-07-14T10:21:00Z" w16du:dateUtc="2025-07-14T15:21:00Z">
        <w:r w:rsidRPr="5272D232">
          <w:rPr>
            <w:rFonts w:ascii="Times New Roman" w:eastAsia="Times New Roman" w:hAnsi="Times New Roman" w:cs="Times New Roman"/>
            <w:b/>
            <w:bCs/>
          </w:rPr>
          <w:t>UMI</w:t>
        </w:r>
        <w:r>
          <w:tab/>
        </w:r>
        <w:r>
          <w:tab/>
        </w:r>
        <w:r w:rsidRPr="5272D232">
          <w:rPr>
            <w:rFonts w:ascii="Times New Roman" w:eastAsia="Times New Roman" w:hAnsi="Times New Roman" w:cs="Times New Roman"/>
          </w:rPr>
          <w:t>Unique Meter Identifier</w:t>
        </w:r>
      </w:ins>
    </w:p>
    <w:p w14:paraId="7760B970" w14:textId="77777777" w:rsidR="00542C6D" w:rsidRPr="00E46495" w:rsidRDefault="00542C6D" w:rsidP="00542C6D">
      <w:pPr>
        <w:spacing w:before="240" w:after="240" w:line="240" w:lineRule="auto"/>
        <w:ind w:left="907" w:hanging="907"/>
        <w:outlineLvl w:val="2"/>
        <w:rPr>
          <w:rFonts w:ascii="Times New Roman" w:eastAsia="Times New Roman" w:hAnsi="Times New Roman" w:cs="Times New Roman"/>
          <w:b/>
          <w:i/>
          <w:iCs/>
          <w:kern w:val="0"/>
          <w:szCs w:val="20"/>
          <w14:ligatures w14:val="none"/>
        </w:rPr>
      </w:pPr>
      <w:bookmarkStart w:id="20" w:name="_Toc400526127"/>
      <w:bookmarkStart w:id="21" w:name="_Toc405534445"/>
      <w:bookmarkStart w:id="22" w:name="_Toc406570458"/>
      <w:bookmarkStart w:id="23" w:name="_Toc410910610"/>
      <w:bookmarkStart w:id="24" w:name="_Toc411841038"/>
      <w:bookmarkStart w:id="25" w:name="_Toc422147000"/>
      <w:bookmarkStart w:id="26" w:name="_Toc433020596"/>
      <w:bookmarkStart w:id="27" w:name="_Toc437262037"/>
      <w:bookmarkStart w:id="28" w:name="_Toc478375212"/>
      <w:bookmarkStart w:id="29" w:name="_Toc199405282"/>
      <w:bookmarkEnd w:id="0"/>
      <w:r w:rsidRPr="00E46495">
        <w:rPr>
          <w:rFonts w:ascii="Times New Roman" w:eastAsia="Times New Roman" w:hAnsi="Times New Roman" w:cs="Times New Roman"/>
          <w:b/>
          <w:i/>
          <w:iCs/>
          <w:kern w:val="0"/>
          <w:szCs w:val="20"/>
          <w14:ligatures w14:val="none"/>
        </w:rPr>
        <w:t>3.6.1</w:t>
      </w:r>
      <w:r w:rsidRPr="00E46495">
        <w:rPr>
          <w:rFonts w:ascii="Times New Roman" w:eastAsia="Times New Roman" w:hAnsi="Times New Roman" w:cs="Times New Roman"/>
          <w:b/>
          <w:i/>
          <w:iCs/>
          <w:kern w:val="0"/>
          <w:szCs w:val="20"/>
          <w14:ligatures w14:val="none"/>
        </w:rPr>
        <w:tab/>
        <w:t>Load Resource Participation</w:t>
      </w:r>
      <w:bookmarkEnd w:id="20"/>
      <w:bookmarkEnd w:id="21"/>
      <w:bookmarkEnd w:id="22"/>
      <w:bookmarkEnd w:id="23"/>
      <w:bookmarkEnd w:id="24"/>
      <w:bookmarkEnd w:id="25"/>
      <w:bookmarkEnd w:id="26"/>
      <w:bookmarkEnd w:id="27"/>
      <w:bookmarkEnd w:id="28"/>
      <w:bookmarkEnd w:id="29"/>
    </w:p>
    <w:p w14:paraId="54B6EA2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 xml:space="preserve">A Load Resource may participate by providing: </w:t>
      </w:r>
    </w:p>
    <w:p w14:paraId="0842E78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Ancillary Service:</w:t>
      </w:r>
    </w:p>
    <w:p w14:paraId="09B86FA6"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(i)</w:t>
      </w:r>
      <w:r w:rsidRPr="00E46495">
        <w:rPr>
          <w:rFonts w:ascii="Times New Roman" w:eastAsia="Times New Roman" w:hAnsi="Times New Roman" w:cs="Times New Roman"/>
          <w:kern w:val="0"/>
          <w:szCs w:val="20"/>
          <w14:ligatures w14:val="none"/>
        </w:rPr>
        <w:tab/>
        <w:t>Regulation Up (Reg-Up) Service as a Controllable Load Resource (CLR) capable of providing Primary Frequency Response;</w:t>
      </w:r>
    </w:p>
    <w:p w14:paraId="039FEBB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Regulation Down (Reg-Down) Service as a CLR capable of providing Primary Frequency Response;</w:t>
      </w:r>
    </w:p>
    <w:p w14:paraId="29230FC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(iii)</w:t>
      </w:r>
      <w:r w:rsidRPr="00E46495">
        <w:rPr>
          <w:rFonts w:ascii="Times New Roman" w:eastAsia="Times New Roman" w:hAnsi="Times New Roman" w:cs="Times New Roman"/>
          <w:kern w:val="0"/>
          <w:szCs w:val="20"/>
          <w14:ligatures w14:val="none"/>
        </w:rPr>
        <w:tab/>
        <w:t>Responsive Reserve (RRS) as a CLR qualified for Security-Constrained Economic Dispatch (SCED) Dispatch and capable of providing Primary Frequency Response, or as a Load Resource controlled by high-set under-frequency relay;</w:t>
      </w:r>
    </w:p>
    <w:p w14:paraId="4121B4B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742CBBFC"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451DAAE4"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[NPRR1244:  Replace paragraph (iv) above with the following upon system implementation:]</w:t>
            </w:r>
          </w:p>
          <w:p w14:paraId="1E31B656" w14:textId="77777777" w:rsidR="00542C6D" w:rsidRPr="00E46495" w:rsidRDefault="00542C6D" w:rsidP="00082ED8">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or as a Load Resource that may or may not be controlled by high-set under-frequency relay;</w:t>
            </w:r>
          </w:p>
        </w:tc>
      </w:tr>
    </w:tbl>
    <w:p w14:paraId="73349BF8"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w:t>
      </w:r>
      <w:r w:rsidRPr="00E46495">
        <w:rPr>
          <w:rFonts w:ascii="Times New Roman" w:eastAsia="Times New Roman" w:hAnsi="Times New Roman" w:cs="Times New Roman"/>
          <w:kern w:val="0"/>
          <w:szCs w:val="20"/>
          <w14:ligatures w14:val="none"/>
        </w:rPr>
        <w:tab/>
        <w:t>Non-Spinning Reserve (Non-Spin) as a CLR qualified for SCED Dispatch or as a Load Resource that is not a CLR and that is not controlled by under-frequency relay; and</w:t>
      </w:r>
    </w:p>
    <w:p w14:paraId="445068D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(vi)</w:t>
      </w:r>
      <w:r w:rsidRPr="00E46495">
        <w:rPr>
          <w:rFonts w:ascii="Times New Roman" w:eastAsia="Times New Roman" w:hAnsi="Times New Roman" w:cs="Times New Roman"/>
          <w:kern w:val="0"/>
          <w:szCs w:val="20"/>
          <w14:ligatures w14:val="none"/>
        </w:rPr>
        <w:tab/>
        <w:t>A Load Resource that is not a CLR cannot simultaneously provide Non-Spin and RRS in Real-Time;</w:t>
      </w:r>
    </w:p>
    <w:p w14:paraId="5BD1C6C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Energy in the form of Demand response from a CLR in Real-Time via SCED; </w:t>
      </w:r>
    </w:p>
    <w:p w14:paraId="19C4C57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41576851"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2CD8775E"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[NPRR1007:  Replace paragraph (c) above with the following upon system implementation of the Real-Time Co-Optimization (RTC) project:]</w:t>
            </w:r>
          </w:p>
          <w:p w14:paraId="076824C6" w14:textId="77777777" w:rsidR="00542C6D" w:rsidRPr="00E46495" w:rsidRDefault="00542C6D" w:rsidP="00082ED8">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has a Resource Status of OUTL; and</w:t>
            </w:r>
          </w:p>
        </w:tc>
      </w:tr>
    </w:tbl>
    <w:p w14:paraId="5149C198" w14:textId="77777777" w:rsidR="00542C6D" w:rsidRPr="00E46495" w:rsidRDefault="00542C6D" w:rsidP="00542C6D">
      <w:pPr>
        <w:spacing w:before="240"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 xml:space="preserve">Voluntary Load response in Real-Time. </w:t>
      </w:r>
    </w:p>
    <w:p w14:paraId="1594B9B7"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t xml:space="preserve">Except for voluntary Load response and ERS, loads participating in any ERCOT market must be registered as a Load Resource and are subject to qualification testing administered by ERCOT.  </w:t>
      </w:r>
    </w:p>
    <w:p w14:paraId="05A55EA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(3)</w:t>
      </w:r>
      <w:r w:rsidRPr="00E46495">
        <w:rPr>
          <w:rFonts w:ascii="Times New Roman" w:eastAsia="Times New Roman" w:hAnsi="Times New Roman" w:cs="Times New Roman"/>
          <w:kern w:val="0"/>
          <w:szCs w:val="20"/>
          <w14:ligatures w14:val="none"/>
        </w:rPr>
        <w:tab/>
        <w:t>All ERCOT Settlements resulting from Load Resource participation are made only with the Qualified Scheduling Entity (QSE) representing the Load Resource.</w:t>
      </w:r>
    </w:p>
    <w:p w14:paraId="342BDBFE"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1A37E2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is its Load Zone Settlement Point.  For an Energy Storage Resource (ESR), the Settlement Point for the charging Load withdrawn by the modeled CLR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0DD3EC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82AB68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[NPRR1188 and NPRR1246:  Replace applicable portions of paragraph (5) above with the following upon system implementation for NPRR1188; or upon system implementation of the Real-Time Co-Optimization (RTC) project for NPRR1246:]</w:t>
            </w:r>
          </w:p>
          <w:p w14:paraId="29A9C452" w14:textId="77777777" w:rsidR="00542C6D" w:rsidRPr="00E46495" w:rsidRDefault="00542C6D" w:rsidP="00082ED8">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that is not an ALR is its Resource Node Settlement Point.  The Settlement Point for an ALR is its Load Zone Settlement Point.</w:t>
            </w:r>
          </w:p>
        </w:tc>
      </w:tr>
    </w:tbl>
    <w:p w14:paraId="72BD3818"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(6)</w:t>
      </w:r>
      <w:r w:rsidRPr="00E46495">
        <w:rPr>
          <w:rFonts w:ascii="Times New Roman" w:eastAsia="Times New Roman" w:hAnsi="Times New Roman" w:cs="Times New Roman"/>
          <w:kern w:val="0"/>
          <w:szCs w:val="20"/>
          <w14:ligatures w14:val="none"/>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5B6763D"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601DE3B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paragraph (6) above upon system implementation and renumber accordingly.]</w:t>
            </w:r>
          </w:p>
        </w:tc>
      </w:tr>
    </w:tbl>
    <w:p w14:paraId="73E30548" w14:textId="77777777" w:rsidR="00542C6D" w:rsidRPr="00E46495" w:rsidRDefault="00542C6D" w:rsidP="00542C6D">
      <w:pPr>
        <w:spacing w:before="240"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(7)</w:t>
      </w:r>
      <w:r w:rsidRPr="00E46495">
        <w:rPr>
          <w:rFonts w:ascii="Times New Roman" w:eastAsia="Times New Roman" w:hAnsi="Times New Roman" w:cs="Times New Roman"/>
          <w:kern w:val="0"/>
          <w:szCs w:val="20"/>
          <w14:ligatures w14:val="none"/>
        </w:rPr>
        <w:tab/>
        <w:t xml:space="preserve">Each Resource Entity that represents one or more Load Resources shall ensure that each Load Resource it represents </w:t>
      </w:r>
      <w:r w:rsidRPr="00E46495">
        <w:rPr>
          <w:rFonts w:ascii="Times New Roman" w:eastAsia="Times New Roman" w:hAnsi="Times New Roman" w:cs="Times New Roman"/>
          <w:iCs/>
          <w:kern w:val="0"/>
          <w:szCs w:val="20"/>
          <w14:ligatures w14:val="none"/>
        </w:rPr>
        <w:t>meets at least one of the following conditions:</w:t>
      </w:r>
    </w:p>
    <w:p w14:paraId="674E96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The Load Resource is not located behind an Electric Service Identifier (ESI ID) that corresponds to a Critical Load; </w:t>
      </w:r>
    </w:p>
    <w:p w14:paraId="4CF2F27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Load Resource is located behind an ESI ID that corresponds to a Critical Load, but the Load Resource is not a Critical Load and does not include a Critical Load; or</w:t>
      </w:r>
    </w:p>
    <w:p w14:paraId="1F4BDAF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3C1C815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(8)</w:t>
      </w:r>
      <w:r w:rsidRPr="00E46495">
        <w:rPr>
          <w:rFonts w:ascii="Times New Roman" w:eastAsia="Times New Roman" w:hAnsi="Times New Roman" w:cs="Times New Roman"/>
          <w:kern w:val="0"/>
          <w:szCs w:val="20"/>
          <w14:ligatures w14:val="none"/>
        </w:rPr>
        <w:tab/>
        <w:t xml:space="preserve">As a condition of obtaining and maintaining registration as a Load Resource, the </w:t>
      </w:r>
      <w:r w:rsidRPr="00E46495">
        <w:rPr>
          <w:rFonts w:ascii="Times New Roman" w:eastAsia="Times New Roman" w:hAnsi="Times New Roman" w:cs="Times New Roman"/>
          <w:iCs/>
          <w:kern w:val="0"/>
          <w:szCs w:val="20"/>
          <w14:ligatures w14:val="none"/>
        </w:rPr>
        <w:t>Resource</w:t>
      </w:r>
      <w:r w:rsidRPr="00E46495">
        <w:rPr>
          <w:rFonts w:ascii="Times New Roman" w:eastAsia="Times New Roman" w:hAnsi="Times New Roman" w:cs="Times New Roman"/>
          <w:kern w:val="0"/>
          <w:szCs w:val="20"/>
          <w14:ligatures w14:val="none"/>
        </w:rPr>
        <w:t xml:space="preserve"> Entity for the Load Resource must have submitted an attestation, in a form deemed acceptable by ERCOT, stating that one of the conditions set forth in paragraph </w:t>
      </w:r>
      <w:r w:rsidRPr="00E46495">
        <w:rPr>
          <w:rFonts w:ascii="Times New Roman" w:eastAsia="Times New Roman" w:hAnsi="Times New Roman" w:cs="Times New Roman"/>
          <w:kern w:val="0"/>
          <w:szCs w:val="20"/>
          <w14:ligatures w14:val="none"/>
        </w:rPr>
        <w:lastRenderedPageBreak/>
        <w:t>(7) above is true, and that if either of the conditions in paragraph (7)(b) or (7)(c) is true, then all of the Load Resource’s offered Demand response capacity will be available if deployed by ERCOT during an emergency.</w:t>
      </w:r>
    </w:p>
    <w:p w14:paraId="2C99A165"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bookmarkStart w:id="30" w:name="_Hlk86239601"/>
      <w:r w:rsidRPr="00E46495">
        <w:rPr>
          <w:rFonts w:ascii="Times New Roman" w:eastAsia="Times New Roman" w:hAnsi="Times New Roman" w:cs="Times New Roman"/>
          <w:kern w:val="0"/>
          <w:szCs w:val="20"/>
          <w14:ligatures w14:val="none"/>
        </w:rPr>
        <w:t>(9)</w:t>
      </w:r>
      <w:r w:rsidRPr="00E46495">
        <w:rPr>
          <w:rFonts w:ascii="Times New Roman" w:eastAsia="Times New Roman" w:hAnsi="Times New Roman" w:cs="Times New Roman"/>
          <w:kern w:val="0"/>
          <w:szCs w:val="20"/>
          <w14:ligatures w14:val="none"/>
        </w:rPr>
        <w:tab/>
        <w:t xml:space="preserve">Each QSE that represents one or more ERS Resources shall ensure that each ERS Resource identified in any ERS Submission Form submitted by the QSE </w:t>
      </w:r>
      <w:r w:rsidRPr="00E46495">
        <w:rPr>
          <w:rFonts w:ascii="Times New Roman" w:eastAsia="Times New Roman" w:hAnsi="Times New Roman" w:cs="Times New Roman"/>
          <w:iCs/>
          <w:kern w:val="0"/>
          <w:szCs w:val="20"/>
          <w14:ligatures w14:val="none"/>
        </w:rPr>
        <w:t>meets at least one of the following conditions:</w:t>
      </w:r>
    </w:p>
    <w:p w14:paraId="1CD17689" w14:textId="5FF873F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(a) </w:t>
      </w:r>
      <w:r w:rsidRPr="00E46495">
        <w:rPr>
          <w:rFonts w:ascii="Times New Roman" w:eastAsia="Times New Roman" w:hAnsi="Times New Roman" w:cs="Times New Roman"/>
          <w:kern w:val="0"/>
          <w:szCs w:val="20"/>
          <w14:ligatures w14:val="none"/>
        </w:rPr>
        <w:tab/>
        <w:t xml:space="preserve">The ERS Resource and each site within the ERS Resource are not located behind an ESI ID or </w:t>
      </w:r>
      <w:ins w:id="31" w:author="ERCOT" w:date="2025-07-15T14:50:00Z" w16du:dateUtc="2025-07-15T19:50:00Z">
        <w:r w:rsidR="00ED0477">
          <w:rPr>
            <w:rFonts w:ascii="Times New Roman" w:eastAsia="Times New Roman" w:hAnsi="Times New Roman" w:cs="Times New Roman"/>
            <w:kern w:val="0"/>
            <w:szCs w:val="20"/>
            <w14:ligatures w14:val="none"/>
          </w:rPr>
          <w:t>U</w:t>
        </w:r>
      </w:ins>
      <w:del w:id="32" w:author="ERCOT" w:date="2025-07-15T14:50:00Z" w16du:dateUtc="2025-07-15T19:50:00Z">
        <w:r w:rsidRPr="00E46495" w:rsidDel="00ED0477">
          <w:rPr>
            <w:rFonts w:ascii="Times New Roman" w:eastAsia="Times New Roman" w:hAnsi="Times New Roman" w:cs="Times New Roman"/>
            <w:kern w:val="0"/>
            <w:szCs w:val="20"/>
            <w14:ligatures w14:val="none"/>
          </w:rPr>
          <w:delText>u</w:delText>
        </w:r>
      </w:del>
      <w:r w:rsidRPr="00E46495">
        <w:rPr>
          <w:rFonts w:ascii="Times New Roman" w:eastAsia="Times New Roman" w:hAnsi="Times New Roman" w:cs="Times New Roman"/>
          <w:kern w:val="0"/>
          <w:szCs w:val="20"/>
          <w14:ligatures w14:val="none"/>
        </w:rPr>
        <w:t xml:space="preserve">nique </w:t>
      </w:r>
      <w:ins w:id="33" w:author="ERCOT" w:date="2025-07-15T14:50:00Z" w16du:dateUtc="2025-07-15T19:50:00Z">
        <w:r w:rsidR="00ED0477">
          <w:rPr>
            <w:rFonts w:ascii="Times New Roman" w:eastAsia="Times New Roman" w:hAnsi="Times New Roman" w:cs="Times New Roman"/>
            <w:kern w:val="0"/>
            <w:szCs w:val="20"/>
            <w14:ligatures w14:val="none"/>
          </w:rPr>
          <w:t>M</w:t>
        </w:r>
      </w:ins>
      <w:del w:id="34" w:author="ERCOT" w:date="2025-07-15T14:50:00Z" w16du:dateUtc="2025-07-15T19:50:00Z">
        <w:r w:rsidRPr="00E46495" w:rsidDel="00ED0477">
          <w:rPr>
            <w:rFonts w:ascii="Times New Roman" w:eastAsia="Times New Roman" w:hAnsi="Times New Roman" w:cs="Times New Roman"/>
            <w:kern w:val="0"/>
            <w:szCs w:val="20"/>
            <w14:ligatures w14:val="none"/>
          </w:rPr>
          <w:delText>m</w:delText>
        </w:r>
      </w:del>
      <w:r w:rsidRPr="00E46495">
        <w:rPr>
          <w:rFonts w:ascii="Times New Roman" w:eastAsia="Times New Roman" w:hAnsi="Times New Roman" w:cs="Times New Roman"/>
          <w:kern w:val="0"/>
          <w:szCs w:val="20"/>
          <w14:ligatures w14:val="none"/>
        </w:rPr>
        <w:t xml:space="preserve">eter </w:t>
      </w:r>
      <w:ins w:id="35" w:author="ERCOT" w:date="2025-07-15T14:51:00Z" w16du:dateUtc="2025-07-15T19:51:00Z">
        <w:r w:rsidR="00ED0477">
          <w:rPr>
            <w:rFonts w:ascii="Times New Roman" w:eastAsia="Times New Roman" w:hAnsi="Times New Roman" w:cs="Times New Roman"/>
            <w:kern w:val="0"/>
            <w:szCs w:val="20"/>
            <w14:ligatures w14:val="none"/>
          </w:rPr>
          <w:t>I</w:t>
        </w:r>
      </w:ins>
      <w:del w:id="36" w:author="ERCOT" w:date="2025-07-15T14:50:00Z" w16du:dateUtc="2025-07-15T19:50:00Z">
        <w:r w:rsidRPr="00E46495" w:rsidDel="00ED0477">
          <w:rPr>
            <w:rFonts w:ascii="Times New Roman" w:eastAsia="Times New Roman" w:hAnsi="Times New Roman" w:cs="Times New Roman"/>
            <w:kern w:val="0"/>
            <w:szCs w:val="20"/>
            <w14:ligatures w14:val="none"/>
          </w:rPr>
          <w:delText>i</w:delText>
        </w:r>
      </w:del>
      <w:r w:rsidRPr="00E46495">
        <w:rPr>
          <w:rFonts w:ascii="Times New Roman" w:eastAsia="Times New Roman" w:hAnsi="Times New Roman" w:cs="Times New Roman"/>
          <w:kern w:val="0"/>
          <w:szCs w:val="20"/>
          <w14:ligatures w14:val="none"/>
        </w:rPr>
        <w:t>dentifier</w:t>
      </w:r>
      <w:ins w:id="37" w:author="ERCOT" w:date="2025-07-16T18:49:00Z" w16du:dateUtc="2025-07-16T23:49:00Z">
        <w:r w:rsidR="00C9569E">
          <w:rPr>
            <w:rFonts w:ascii="Times New Roman" w:eastAsia="Times New Roman" w:hAnsi="Times New Roman" w:cs="Times New Roman"/>
            <w:kern w:val="0"/>
            <w:szCs w:val="20"/>
            <w14:ligatures w14:val="none"/>
          </w:rPr>
          <w:t xml:space="preserve"> (UMI)</w:t>
        </w:r>
      </w:ins>
      <w:r w:rsidRPr="00E46495">
        <w:rPr>
          <w:rFonts w:ascii="Times New Roman" w:eastAsia="Times New Roman" w:hAnsi="Times New Roman" w:cs="Times New Roman"/>
          <w:kern w:val="0"/>
          <w:szCs w:val="20"/>
          <w14:ligatures w14:val="none"/>
        </w:rPr>
        <w:t xml:space="preserve"> that corresponds to a Critical Load and are not used to support a Critical Load; or </w:t>
      </w:r>
    </w:p>
    <w:p w14:paraId="2ABD2D41" w14:textId="47A28279"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(b)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38" w:author="ERCOT" w:date="2025-07-16T18:49:00Z" w16du:dateUtc="2025-07-16T23:49:00Z">
        <w:r w:rsidR="00C9569E">
          <w:rPr>
            <w:rFonts w:ascii="Times New Roman" w:eastAsia="Times New Roman" w:hAnsi="Times New Roman" w:cs="Times New Roman"/>
            <w:kern w:val="0"/>
            <w:szCs w:val="20"/>
            <w14:ligatures w14:val="none"/>
          </w:rPr>
          <w:t>UMI</w:t>
        </w:r>
      </w:ins>
      <w:del w:id="39"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0"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1"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2"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43"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44"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the ERS Resource and each site within the ERS Resource are not a Critical Load, do not include a Critical Load, and are not used to support a Critical Load; or</w:t>
      </w:r>
    </w:p>
    <w:p w14:paraId="367DD508" w14:textId="5F749935"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(c)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45" w:author="ERCOT" w:date="2025-07-16T18:49:00Z" w16du:dateUtc="2025-07-16T23:49:00Z">
        <w:r w:rsidR="00C9569E">
          <w:rPr>
            <w:rFonts w:ascii="Times New Roman" w:eastAsia="Times New Roman" w:hAnsi="Times New Roman" w:cs="Times New Roman"/>
            <w:kern w:val="0"/>
            <w:szCs w:val="20"/>
            <w14:ligatures w14:val="none"/>
          </w:rPr>
          <w:t>UMI</w:t>
        </w:r>
      </w:ins>
      <w:del w:id="46"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7"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8"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9"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50"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51"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B1C97F9" w14:textId="77777777" w:rsidR="00542C6D" w:rsidRPr="00E46495" w:rsidRDefault="00542C6D" w:rsidP="00542C6D">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Cs w:val="20"/>
          <w14:ligatures w14:val="none"/>
        </w:rPr>
      </w:pPr>
      <w:bookmarkStart w:id="52" w:name="_Toc204048537"/>
      <w:bookmarkStart w:id="53" w:name="_Toc400526132"/>
      <w:bookmarkStart w:id="54" w:name="_Toc405534450"/>
      <w:bookmarkStart w:id="55" w:name="_Toc406570463"/>
      <w:bookmarkStart w:id="56" w:name="_Toc410910615"/>
      <w:bookmarkStart w:id="57" w:name="_Toc411841043"/>
      <w:bookmarkStart w:id="58" w:name="_Toc422147005"/>
      <w:bookmarkStart w:id="59" w:name="_Toc433020601"/>
      <w:bookmarkStart w:id="60" w:name="_Toc437262042"/>
      <w:bookmarkStart w:id="61" w:name="_Toc478375217"/>
      <w:bookmarkStart w:id="62" w:name="_Toc199405287"/>
      <w:bookmarkEnd w:id="30"/>
      <w:r w:rsidRPr="00E46495">
        <w:rPr>
          <w:rFonts w:ascii="Times New Roman" w:eastAsia="Times New Roman" w:hAnsi="Times New Roman" w:cs="Times New Roman"/>
          <w:b/>
          <w:snapToGrid w:val="0"/>
          <w:kern w:val="0"/>
          <w:szCs w:val="20"/>
          <w14:ligatures w14:val="none"/>
        </w:rPr>
        <w:t>3.7.1.2</w:t>
      </w:r>
      <w:r w:rsidRPr="00E46495">
        <w:rPr>
          <w:rFonts w:ascii="Times New Roman" w:eastAsia="Times New Roman" w:hAnsi="Times New Roman" w:cs="Times New Roman"/>
          <w:b/>
          <w:snapToGrid w:val="0"/>
          <w:kern w:val="0"/>
          <w:szCs w:val="20"/>
          <w14:ligatures w14:val="none"/>
        </w:rPr>
        <w:tab/>
        <w:t>Load Resource Parameters</w:t>
      </w:r>
      <w:bookmarkEnd w:id="52"/>
      <w:bookmarkEnd w:id="53"/>
      <w:bookmarkEnd w:id="54"/>
      <w:bookmarkEnd w:id="55"/>
      <w:bookmarkEnd w:id="56"/>
      <w:bookmarkEnd w:id="57"/>
      <w:bookmarkEnd w:id="58"/>
      <w:bookmarkEnd w:id="59"/>
      <w:bookmarkEnd w:id="60"/>
      <w:bookmarkEnd w:id="61"/>
      <w:bookmarkEnd w:id="62"/>
    </w:p>
    <w:p w14:paraId="32FEE3A8"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Resource Parameters that may be modified, with documented reason for change, by the QSE for immediate use upon ERCOT validation, which may be adjusted to reflect Distribution Losses in accordance with Section 8.1.1.2, General Capacity Testing Requirements, include the following for each of its Load Resources that is a non-Controllable Load Resource:</w:t>
      </w:r>
    </w:p>
    <w:p w14:paraId="7770605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Maximum interruption time;</w:t>
      </w:r>
    </w:p>
    <w:p w14:paraId="2D2D18A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Maximum daily deployments;</w:t>
      </w:r>
    </w:p>
    <w:p w14:paraId="36170B0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Maximum weekly deployments;</w:t>
      </w:r>
    </w:p>
    <w:p w14:paraId="2D0F791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45A4535F" w14:textId="77777777" w:rsidR="00542C6D" w:rsidRPr="00E46495" w:rsidRDefault="00542C6D" w:rsidP="00542C6D">
      <w:pPr>
        <w:spacing w:after="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Minimum notice time;</w:t>
      </w:r>
    </w:p>
    <w:p w14:paraId="4C1F4751" w14:textId="77777777" w:rsidR="00542C6D" w:rsidRPr="00E46495" w:rsidRDefault="00542C6D" w:rsidP="00542C6D">
      <w:pPr>
        <w:spacing w:after="0" w:line="240" w:lineRule="auto"/>
        <w:rPr>
          <w:rFonts w:ascii="Times New Roman" w:eastAsia="Times New Roman" w:hAnsi="Times New Roman" w:cs="Times New Roman"/>
          <w:kern w:val="0"/>
          <w:szCs w:val="20"/>
          <w14:ligatures w14:val="none"/>
        </w:rPr>
      </w:pPr>
    </w:p>
    <w:p w14:paraId="66FFC62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Minimum interruption time; and</w:t>
      </w:r>
    </w:p>
    <w:p w14:paraId="7D622D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Minimum restoration time.</w:t>
      </w:r>
    </w:p>
    <w:p w14:paraId="3A8B695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Resource Parameters that may be modified, with documented reason for change, by the QSE for immediate use upon ERCOT validation, which may be adjusted to reflect </w:t>
      </w:r>
      <w:r w:rsidRPr="00E46495">
        <w:rPr>
          <w:rFonts w:ascii="Times New Roman" w:eastAsia="Times New Roman" w:hAnsi="Times New Roman" w:cs="Times New Roman"/>
          <w:iCs/>
          <w:kern w:val="0"/>
          <w:szCs w:val="20"/>
          <w14:ligatures w14:val="none"/>
        </w:rPr>
        <w:lastRenderedPageBreak/>
        <w:t xml:space="preserve">Distribution Losses in accordance with Section 8.1.1.2, include the following for each of its Controllable Load Resources, </w:t>
      </w:r>
      <w:r w:rsidRPr="00E46495">
        <w:rPr>
          <w:rFonts w:ascii="Times New Roman" w:eastAsia="Times New Roman" w:hAnsi="Times New Roman" w:cs="Times New Roman"/>
          <w:kern w:val="0"/>
          <w:szCs w:val="20"/>
          <w14:ligatures w14:val="none"/>
        </w:rPr>
        <w:t>including Aggregate Load Resources (ALRs):</w:t>
      </w:r>
    </w:p>
    <w:p w14:paraId="11547F5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Normal Ramp Rate curve;</w:t>
      </w:r>
    </w:p>
    <w:p w14:paraId="71A57BC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Emergency Ramp Rate curve;</w:t>
      </w:r>
    </w:p>
    <w:p w14:paraId="7489647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Maximum deployment time; and </w:t>
      </w:r>
    </w:p>
    <w:p w14:paraId="55E022D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12A56474" w14:textId="55B44C1A"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Resource Parameters submitted by a Resource Entity must also include, for each of its ALRs, mapping between the ALR and the individually metered Loads, by Electric Service Identifier (ESI ID) or, in the case of a Non-Opt-In Entity (NOIE), equivalent </w:t>
      </w:r>
      <w:ins w:id="63" w:author="ERCOT" w:date="2025-07-15T14:52:00Z" w16du:dateUtc="2025-07-15T19:52:00Z">
        <w:r w:rsidR="000408CD">
          <w:rPr>
            <w:rFonts w:ascii="Times New Roman" w:eastAsia="Times New Roman" w:hAnsi="Times New Roman" w:cs="Times New Roman"/>
            <w:iCs/>
            <w:kern w:val="0"/>
            <w:szCs w:val="20"/>
            <w14:ligatures w14:val="none"/>
          </w:rPr>
          <w:t>U</w:t>
        </w:r>
      </w:ins>
      <w:del w:id="64"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65" w:author="ERCOT" w:date="2025-07-15T14:52:00Z" w16du:dateUtc="2025-07-15T19:52:00Z">
        <w:r w:rsidR="000408CD">
          <w:rPr>
            <w:rFonts w:ascii="Times New Roman" w:eastAsia="Times New Roman" w:hAnsi="Times New Roman" w:cs="Times New Roman"/>
            <w:iCs/>
            <w:kern w:val="0"/>
            <w:szCs w:val="20"/>
            <w14:ligatures w14:val="none"/>
          </w:rPr>
          <w:t>M</w:t>
        </w:r>
      </w:ins>
      <w:del w:id="66"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67" w:author="ERCOT" w:date="2025-07-15T14:52:00Z" w16du:dateUtc="2025-07-15T19:52:00Z">
        <w:r w:rsidR="000408CD">
          <w:rPr>
            <w:rFonts w:ascii="Times New Roman" w:eastAsia="Times New Roman" w:hAnsi="Times New Roman" w:cs="Times New Roman"/>
            <w:iCs/>
            <w:kern w:val="0"/>
            <w:szCs w:val="20"/>
            <w14:ligatures w14:val="none"/>
          </w:rPr>
          <w:t>I</w:t>
        </w:r>
      </w:ins>
      <w:del w:id="68"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69" w:author="ERCOT" w:date="2025-07-16T18:49:00Z" w16du:dateUtc="2025-07-16T23:49:00Z">
        <w:r w:rsidR="00C9569E">
          <w:rPr>
            <w:rFonts w:ascii="Times New Roman" w:eastAsia="Times New Roman" w:hAnsi="Times New Roman" w:cs="Times New Roman"/>
            <w:iCs/>
            <w:kern w:val="0"/>
            <w:szCs w:val="20"/>
            <w14:ligatures w14:val="none"/>
          </w:rPr>
          <w:t xml:space="preserve"> (UMI</w:t>
        </w:r>
      </w:ins>
      <w:ins w:id="70" w:author="ERCOT" w:date="2025-07-16T18:50:00Z" w16du:dateUtc="2025-07-16T23:50:00Z">
        <w:r w:rsidR="00C9569E">
          <w:rPr>
            <w:rFonts w:ascii="Times New Roman" w:eastAsia="Times New Roman" w:hAnsi="Times New Roman" w:cs="Times New Roman"/>
            <w:iCs/>
            <w:kern w:val="0"/>
            <w:szCs w:val="20"/>
            <w14:ligatures w14:val="none"/>
          </w:rPr>
          <w:t>)</w:t>
        </w:r>
      </w:ins>
      <w:r w:rsidRPr="00E46495">
        <w:rPr>
          <w:rFonts w:ascii="Times New Roman" w:eastAsia="Times New Roman" w:hAnsi="Times New Roman" w:cs="Times New Roman"/>
          <w:iCs/>
          <w:kern w:val="0"/>
          <w:szCs w:val="20"/>
          <w14:ligatures w14:val="none"/>
        </w:rPr>
        <w:t>, comprising the ALR.</w:t>
      </w:r>
    </w:p>
    <w:p w14:paraId="4A749AD1"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snapToGrid w:val="0"/>
          <w:kern w:val="0"/>
          <w:szCs w:val="20"/>
          <w14:ligatures w14:val="none"/>
        </w:rPr>
      </w:pPr>
      <w:bookmarkStart w:id="71" w:name="_Toc400526217"/>
      <w:bookmarkStart w:id="72" w:name="_Toc405534535"/>
      <w:bookmarkStart w:id="73" w:name="_Toc406570548"/>
      <w:bookmarkStart w:id="74" w:name="_Toc410910700"/>
      <w:bookmarkStart w:id="75" w:name="_Toc411841129"/>
      <w:bookmarkStart w:id="76" w:name="_Toc422147091"/>
      <w:bookmarkStart w:id="77" w:name="_Toc433020687"/>
      <w:bookmarkStart w:id="78" w:name="_Toc437262128"/>
      <w:bookmarkStart w:id="79" w:name="_Toc478375306"/>
      <w:bookmarkStart w:id="80" w:name="_Toc199405405"/>
      <w:r w:rsidRPr="00E46495">
        <w:rPr>
          <w:rFonts w:ascii="Times New Roman" w:eastAsia="Times New Roman" w:hAnsi="Times New Roman" w:cs="Times New Roman"/>
          <w:b/>
          <w:snapToGrid w:val="0"/>
          <w:kern w:val="0"/>
          <w:szCs w:val="20"/>
          <w14:ligatures w14:val="none"/>
        </w:rPr>
        <w:t>3.14.3.1</w:t>
      </w:r>
      <w:r w:rsidRPr="00E46495">
        <w:rPr>
          <w:rFonts w:ascii="Times New Roman" w:eastAsia="Times New Roman" w:hAnsi="Times New Roman" w:cs="Times New Roman"/>
          <w:b/>
          <w:snapToGrid w:val="0"/>
          <w:kern w:val="0"/>
          <w:szCs w:val="20"/>
          <w14:ligatures w14:val="none"/>
        </w:rPr>
        <w:tab/>
        <w:t>Emergency Response Service Procurement</w:t>
      </w:r>
      <w:bookmarkEnd w:id="71"/>
      <w:bookmarkEnd w:id="72"/>
      <w:bookmarkEnd w:id="73"/>
      <w:bookmarkEnd w:id="74"/>
      <w:bookmarkEnd w:id="75"/>
      <w:bookmarkEnd w:id="76"/>
      <w:bookmarkEnd w:id="77"/>
      <w:bookmarkEnd w:id="78"/>
      <w:bookmarkEnd w:id="79"/>
      <w:bookmarkEnd w:id="80"/>
    </w:p>
    <w:p w14:paraId="7664131F" w14:textId="77777777" w:rsidR="00542C6D" w:rsidRPr="00E46495" w:rsidRDefault="00542C6D" w:rsidP="00542C6D">
      <w:pPr>
        <w:tabs>
          <w:tab w:val="num" w:pos="90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issue Requests for Proposals to procure ERS for each Standard Contract Term.  The ERS Standard Contract Terms are as follows:</w:t>
      </w:r>
    </w:p>
    <w:p w14:paraId="783E8C3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December through March;</w:t>
      </w:r>
    </w:p>
    <w:p w14:paraId="1296E34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April and May;</w:t>
      </w:r>
    </w:p>
    <w:p w14:paraId="419A73B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June through September; and</w:t>
      </w:r>
    </w:p>
    <w:p w14:paraId="5D55E12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October and November.</w:t>
      </w:r>
    </w:p>
    <w:p w14:paraId="42ACC0A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ERCOT shall procure ERS from one or more of the four following ERS service types:</w:t>
      </w:r>
    </w:p>
    <w:p w14:paraId="7866EAA7" w14:textId="77777777" w:rsidR="00542C6D" w:rsidRPr="00E46495" w:rsidRDefault="00542C6D" w:rsidP="00542C6D">
      <w:pPr>
        <w:spacing w:after="240" w:line="240" w:lineRule="auto"/>
        <w:ind w:firstLine="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Weather-Sensitive ERS-10</w:t>
      </w:r>
    </w:p>
    <w:p w14:paraId="1F4506C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u w:val="single"/>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Non-Weather-Sensitive ERS</w:t>
      </w:r>
      <w:r w:rsidRPr="00E46495">
        <w:rPr>
          <w:rFonts w:ascii="Times New Roman" w:eastAsia="Times New Roman" w:hAnsi="Times New Roman" w:cs="Times New Roman"/>
          <w:kern w:val="0"/>
          <w:szCs w:val="20"/>
          <w14:ligatures w14:val="none"/>
        </w:rPr>
        <w:t>-10</w:t>
      </w:r>
    </w:p>
    <w:p w14:paraId="3621A86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Weather-Sensitive ERS-30</w:t>
      </w:r>
    </w:p>
    <w:p w14:paraId="444571E5"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Non-Weather-Sensitive ERS-30</w:t>
      </w:r>
    </w:p>
    <w:p w14:paraId="372F442B"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ERS offers shall be submitted only by QSEs capable of receiving Extensible Markup Language (XML) messaging on behalf of represented ERS Resources.  </w:t>
      </w:r>
      <w:r w:rsidRPr="00E46495">
        <w:rPr>
          <w:rFonts w:ascii="Times New Roman" w:eastAsia="Times New Roman" w:hAnsi="Times New Roman" w:cs="Times New Roman"/>
          <w:kern w:val="0"/>
          <w:szCs w:val="20"/>
          <w14:ligatures w14:val="none"/>
        </w:rPr>
        <w:t xml:space="preserve"> </w:t>
      </w:r>
    </w:p>
    <w:p w14:paraId="2B5707A1"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 xml:space="preserve">Each site in an ERS Generator must have an interconnection agreement with its TDSP prior to submitting an ERS offer and must have exported energy to the ERCOT System prior to the offer due date.  An ERS Resource that cannot inject energy </w:t>
      </w:r>
      <w:proofErr w:type="gramStart"/>
      <w:r w:rsidRPr="00E46495">
        <w:rPr>
          <w:rFonts w:ascii="Times New Roman" w:eastAsia="Times New Roman" w:hAnsi="Times New Roman" w:cs="Times New Roman"/>
          <w:kern w:val="0"/>
          <w:szCs w:val="20"/>
          <w14:ligatures w14:val="none"/>
        </w:rPr>
        <w:t>to</w:t>
      </w:r>
      <w:proofErr w:type="gramEnd"/>
      <w:r w:rsidRPr="00E46495">
        <w:rPr>
          <w:rFonts w:ascii="Times New Roman" w:eastAsia="Times New Roman" w:hAnsi="Times New Roman" w:cs="Times New Roman"/>
          <w:kern w:val="0"/>
          <w:szCs w:val="20"/>
          <w14:ligatures w14:val="none"/>
        </w:rPr>
        <w:t xml:space="preserve"> the ERCOT System can only be offered as an ERS Load.</w:t>
      </w:r>
    </w:p>
    <w:p w14:paraId="44CC757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In order to qualify as weather-sensitive, an ERS Load must meet one of the following criteria:</w:t>
      </w:r>
    </w:p>
    <w:p w14:paraId="72C2549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 xml:space="preserve">The ERS Load must consist exclusively of residential sites; or </w:t>
      </w:r>
    </w:p>
    <w:p w14:paraId="24348F0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5F0B55"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establish minimum accuracy standards for qualification as an ERS Load under the regression baseline evaluation methodology.  </w:t>
      </w:r>
    </w:p>
    <w:p w14:paraId="4C4279E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An ERS Load must have at least nine months of interval meter data to qualify as weather-sensitive under the regression baseline evaluation methodology.</w:t>
      </w:r>
    </w:p>
    <w:p w14:paraId="2D4C157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ERCOT’s determination that an ERS Load qualifies as a weather-sensitive ERS Load is independent of ERCOT’s determination of which baseline methodologies may be appropriate for purposes of evaluating the ERS Load’s performance.</w:t>
      </w:r>
    </w:p>
    <w:p w14:paraId="5AE17CE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If a site with </w:t>
      </w:r>
      <w:r w:rsidRPr="00E46495">
        <w:rPr>
          <w:rFonts w:ascii="Times New Roman" w:eastAsia="Times New Roman" w:hAnsi="Times New Roman" w:cs="Times New Roman"/>
          <w:kern w:val="0"/>
          <w:sz w:val="23"/>
          <w:szCs w:val="23"/>
          <w14:ligatures w14:val="none"/>
        </w:rPr>
        <w:t>Distributed Renewable Generation (</w:t>
      </w:r>
      <w:r w:rsidRPr="00E46495">
        <w:rPr>
          <w:rFonts w:ascii="Times New Roman" w:eastAsia="Times New Roman" w:hAnsi="Times New Roman" w:cs="Times New Roman"/>
          <w:kern w:val="0"/>
          <w:szCs w:val="20"/>
          <w14:ligatures w14:val="none"/>
        </w:rPr>
        <w:t>DRG) has been designated by the QSE to be evaluated by using its native load, the default baseline analysis shall be performed using the calculated native load.</w:t>
      </w:r>
    </w:p>
    <w:p w14:paraId="1781ACF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t xml:space="preserve">QSEs representing ERS Resources may submit offers for one or more ERS Time Periods within an ERS Standard Contract Term.  </w:t>
      </w:r>
      <w:r w:rsidRPr="00E46495">
        <w:rPr>
          <w:rFonts w:ascii="Times New Roman" w:eastAsia="Times New Roman" w:hAnsi="Times New Roman" w:cs="Times New Roman"/>
          <w:kern w:val="0"/>
          <w:szCs w:val="20"/>
          <w14:ligatures w14:val="none"/>
        </w:rPr>
        <w:t xml:space="preserve">ERS Time Periods shall be defined by ERCOT in the RFP for that ERS Standard Contract Term.  </w:t>
      </w:r>
      <w:r w:rsidRPr="00E46495">
        <w:rPr>
          <w:rFonts w:ascii="Times New Roman" w:eastAsia="Times New Roman" w:hAnsi="Times New Roman" w:cs="Times New Roman"/>
          <w:iCs/>
          <w:kern w:val="0"/>
          <w:szCs w:val="20"/>
          <w14:ligatures w14:val="none"/>
        </w:rPr>
        <w:t>An ERS offer is specific to an ERS Time Period.  In submitting an offer, both the QSE and the ERS Resource are committing to provide ERS for that ERS Time Period if selected.</w:t>
      </w:r>
    </w:p>
    <w:p w14:paraId="64D5740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(7)</w:t>
      </w:r>
      <w:r w:rsidRPr="00E46495">
        <w:rPr>
          <w:rFonts w:ascii="Times New Roman" w:eastAsia="Times New Roman" w:hAnsi="Times New Roman" w:cs="Times New Roman"/>
          <w:iCs/>
          <w:kern w:val="0"/>
          <w:szCs w:val="20"/>
          <w14:ligatures w14:val="none"/>
        </w:rPr>
        <w:tab/>
        <w:t xml:space="preserve">A QSE may submit separate offers for an ERS Resource to provide any 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 four ERS service types during the same or different ERS Time Periods in the same ERS Standard Contract Term, but ERCOT shall only award offers for one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for each ERS Resource.</w:t>
      </w:r>
    </w:p>
    <w:p w14:paraId="6BD0BA0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(8)</w:t>
      </w:r>
      <w:r w:rsidRPr="00E46495">
        <w:rPr>
          <w:rFonts w:ascii="Times New Roman" w:eastAsia="Times New Roman" w:hAnsi="Times New Roman" w:cs="Times New Roman"/>
          <w:iCs/>
          <w:kern w:val="0"/>
          <w:szCs w:val="20"/>
          <w14:ligatures w14:val="none"/>
        </w:rPr>
        <w:tab/>
        <w:t>The minimum capacity offer for an ERS Load on the weather-sensitive baseline is one half (0.5) MW; all other ERS capacity offers will have a minimum amount that may be offered of one-tenth (0.1) MW.  ERS Resources may be aggregated to reach this requirement.</w:t>
      </w:r>
    </w:p>
    <w:p w14:paraId="417EADE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(9)</w:t>
      </w:r>
      <w:r w:rsidRPr="00E46495">
        <w:rPr>
          <w:rFonts w:ascii="Times New Roman" w:eastAsia="Times New Roman" w:hAnsi="Times New Roman" w:cs="Times New Roman"/>
          <w:iCs/>
          <w:kern w:val="0"/>
          <w:szCs w:val="20"/>
          <w14:ligatures w14:val="none"/>
        </w:rPr>
        <w:tab/>
        <w:t>Offers from ERS Generators must include self-serve capacity and injection capacity amounts greater than or equal to zero for each ERS Time Period offered.</w:t>
      </w:r>
    </w:p>
    <w:p w14:paraId="33E2A32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(10)</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 may establish an upper limit, in MWs, on the amount of ERS capacity it will procure for any ERS Time Period in any ERS Standard Contract Term.</w:t>
      </w:r>
      <w:r w:rsidRPr="00E46495">
        <w:rPr>
          <w:rFonts w:ascii="Times New Roman" w:eastAsia="Times New Roman" w:hAnsi="Times New Roman" w:cs="Times New Roman"/>
          <w:iCs/>
          <w:kern w:val="0"/>
          <w:szCs w:val="20"/>
          <w14:ligatures w14:val="none"/>
        </w:rPr>
        <w:tab/>
      </w:r>
    </w:p>
    <w:p w14:paraId="189AE5E5"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(11)</w:t>
      </w:r>
      <w:r w:rsidRPr="00E46495">
        <w:rPr>
          <w:rFonts w:ascii="Times New Roman" w:eastAsia="Times New Roman" w:hAnsi="Times New Roman" w:cs="Times New Roman"/>
          <w:iCs/>
          <w:kern w:val="0"/>
          <w:szCs w:val="20"/>
          <w14:ligatures w14:val="none"/>
        </w:rPr>
        <w:tab/>
      </w:r>
      <w:proofErr w:type="gramStart"/>
      <w:r w:rsidRPr="00E46495">
        <w:rPr>
          <w:rFonts w:ascii="Times New Roman" w:eastAsia="Times New Roman" w:hAnsi="Times New Roman" w:cs="Times New Roman"/>
          <w:iCs/>
          <w:kern w:val="0"/>
          <w:szCs w:val="20"/>
          <w14:ligatures w14:val="none"/>
        </w:rPr>
        <w:t>A QSE’s</w:t>
      </w:r>
      <w:proofErr w:type="gramEnd"/>
      <w:r w:rsidRPr="00E46495">
        <w:rPr>
          <w:rFonts w:ascii="Times New Roman" w:eastAsia="Times New Roman" w:hAnsi="Times New Roman" w:cs="Times New Roman"/>
          <w:iCs/>
          <w:kern w:val="0"/>
          <w:szCs w:val="20"/>
          <w14:ligatures w14:val="none"/>
        </w:rPr>
        <w:t xml:space="preserve"> offer to provide ERS </w:t>
      </w:r>
      <w:proofErr w:type="gramStart"/>
      <w:r w:rsidRPr="00E46495">
        <w:rPr>
          <w:rFonts w:ascii="Times New Roman" w:eastAsia="Times New Roman" w:hAnsi="Times New Roman" w:cs="Times New Roman"/>
          <w:iCs/>
          <w:kern w:val="0"/>
          <w:szCs w:val="20"/>
          <w14:ligatures w14:val="none"/>
        </w:rPr>
        <w:t>shall</w:t>
      </w:r>
      <w:proofErr w:type="gramEnd"/>
      <w:r w:rsidRPr="00E46495">
        <w:rPr>
          <w:rFonts w:ascii="Times New Roman" w:eastAsia="Times New Roman" w:hAnsi="Times New Roman" w:cs="Times New Roman"/>
          <w:iCs/>
          <w:kern w:val="0"/>
          <w:szCs w:val="20"/>
          <w14:ligatures w14:val="none"/>
        </w:rPr>
        <w:t xml:space="preserve"> include: </w:t>
      </w:r>
    </w:p>
    <w:p w14:paraId="09722EE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The name of the QSE representing the ERS Resource and the name of an individual authorized by the QSE to represent the QSE and its ERS Resource(s);</w:t>
      </w:r>
    </w:p>
    <w:p w14:paraId="7C7EFE6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2EF3B4F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Any information or data specified by ERCOT, including access to historical meter data, and affirmation by the QSE that it has obtained written authorization from the controlling Entity of the ERS Resource for the QSE to obtain such data;</w:t>
      </w:r>
    </w:p>
    <w:p w14:paraId="5672ADC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Affirmation that the controlling Entity of the ERS Resource has reviewed P.U.C. S</w:t>
      </w:r>
      <w:r w:rsidRPr="00E46495">
        <w:rPr>
          <w:rFonts w:ascii="Times New Roman" w:eastAsia="Times New Roman" w:hAnsi="Times New Roman" w:cs="Times New Roman"/>
          <w:smallCaps/>
          <w:kern w:val="0"/>
          <w:szCs w:val="20"/>
          <w14:ligatures w14:val="none"/>
        </w:rPr>
        <w:t>ubst</w:t>
      </w:r>
      <w:r w:rsidRPr="00E46495">
        <w:rPr>
          <w:rFonts w:ascii="Times New Roman" w:eastAsia="Times New Roman" w:hAnsi="Times New Roman" w:cs="Times New Roman"/>
          <w:kern w:val="0"/>
          <w:szCs w:val="20"/>
          <w14:ligatures w14:val="none"/>
        </w:rPr>
        <w:t>. R. 25.507, Electric Reliability Council of Texas (ERCOT) Emergency Response Service (ERS), these Protocols and Other Binding Documents relating to the provision of ERS, and has agreed to comply with and be bound by such provisions;</w:t>
      </w:r>
    </w:p>
    <w:p w14:paraId="088114F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An agreement by the QSE to produce any written authorization or agreement between the QSE and any ERS Resource it represents, as described in this Section, upon request from ERCOT or the PUCT;</w:t>
      </w:r>
    </w:p>
    <w:p w14:paraId="5B0E1C9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p>
    <w:p w14:paraId="476CF83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 and</w:t>
      </w:r>
    </w:p>
    <w:p w14:paraId="3A7C65B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 xml:space="preserve">Affirmation that each offered ERS Resource satisfies at least one of the conditions set forth in paragraph (9) of Section 3.6.1, Load Resource Participation, and that </w:t>
      </w:r>
      <w:proofErr w:type="gramStart"/>
      <w:r w:rsidRPr="00E46495">
        <w:rPr>
          <w:rFonts w:ascii="Times New Roman" w:eastAsia="Times New Roman" w:hAnsi="Times New Roman" w:cs="Times New Roman"/>
          <w:kern w:val="0"/>
          <w:szCs w:val="20"/>
          <w14:ligatures w14:val="none"/>
        </w:rPr>
        <w:t>all of</w:t>
      </w:r>
      <w:proofErr w:type="gramEnd"/>
      <w:r w:rsidRPr="00E46495">
        <w:rPr>
          <w:rFonts w:ascii="Times New Roman" w:eastAsia="Times New Roman" w:hAnsi="Times New Roman" w:cs="Times New Roman"/>
          <w:kern w:val="0"/>
          <w:szCs w:val="20"/>
          <w14:ligatures w14:val="none"/>
        </w:rPr>
        <w:t xml:space="preserve"> the ERS Resource’s offered Demand response capacity will be available if deployed by ERCOT during an emergency.</w:t>
      </w:r>
    </w:p>
    <w:p w14:paraId="51574612" w14:textId="433557AF"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lastRenderedPageBreak/>
        <w:t>(12)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Upon request from </w:t>
      </w:r>
      <w:proofErr w:type="gramStart"/>
      <w:r w:rsidRPr="00E46495">
        <w:rPr>
          <w:rFonts w:ascii="Times New Roman" w:eastAsia="Times New Roman" w:hAnsi="Times New Roman" w:cs="Times New Roman"/>
          <w:iCs/>
          <w:kern w:val="0"/>
          <w:szCs w:val="20"/>
          <w14:ligatures w14:val="none"/>
        </w:rPr>
        <w:t>a QSE</w:t>
      </w:r>
      <w:proofErr w:type="gramEnd"/>
      <w:r w:rsidRPr="00E46495">
        <w:rPr>
          <w:rFonts w:ascii="Times New Roman" w:eastAsia="Times New Roman" w:hAnsi="Times New Roman" w:cs="Times New Roman"/>
          <w:iCs/>
          <w:kern w:val="0"/>
          <w:szCs w:val="20"/>
          <w14:ligatures w14:val="none"/>
        </w:rPr>
        <w:t xml:space="preserve">, ERCOT shall provide the dates and times for any deployment events or tests of any ERS site during the previous three ERS </w:t>
      </w:r>
      <w:proofErr w:type="gramStart"/>
      <w:r w:rsidRPr="00E46495">
        <w:rPr>
          <w:rFonts w:ascii="Times New Roman" w:eastAsia="Times New Roman" w:hAnsi="Times New Roman" w:cs="Times New Roman"/>
          <w:iCs/>
          <w:kern w:val="0"/>
          <w:szCs w:val="20"/>
          <w14:ligatures w14:val="none"/>
        </w:rPr>
        <w:t>Standard Contract</w:t>
      </w:r>
      <w:proofErr w:type="gramEnd"/>
      <w:r w:rsidRPr="00E46495">
        <w:rPr>
          <w:rFonts w:ascii="Times New Roman" w:eastAsia="Times New Roman" w:hAnsi="Times New Roman" w:cs="Times New Roman"/>
          <w:iCs/>
          <w:kern w:val="0"/>
          <w:szCs w:val="20"/>
          <w14:ligatures w14:val="none"/>
        </w:rPr>
        <w:t xml:space="preserve"> Terms, provided that the QSE has obtained written authorization from the ERS site to obtain the information from ERCOT.  Such QSE requests shall include the following site-specific information: Electric Service Identifier (ESI ID), </w:t>
      </w:r>
      <w:ins w:id="81" w:author="ERCOT" w:date="2025-07-15T14:52:00Z" w16du:dateUtc="2025-07-15T19:52:00Z">
        <w:r w:rsidR="000408CD">
          <w:rPr>
            <w:rFonts w:ascii="Times New Roman" w:eastAsia="Times New Roman" w:hAnsi="Times New Roman" w:cs="Times New Roman"/>
            <w:iCs/>
            <w:kern w:val="0"/>
            <w:szCs w:val="20"/>
            <w14:ligatures w14:val="none"/>
          </w:rPr>
          <w:t>U</w:t>
        </w:r>
      </w:ins>
      <w:del w:id="82"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83" w:author="ERCOT" w:date="2025-07-15T14:52:00Z" w16du:dateUtc="2025-07-15T19:52:00Z">
        <w:r w:rsidR="000408CD">
          <w:rPr>
            <w:rFonts w:ascii="Times New Roman" w:eastAsia="Times New Roman" w:hAnsi="Times New Roman" w:cs="Times New Roman"/>
            <w:iCs/>
            <w:kern w:val="0"/>
            <w:szCs w:val="20"/>
            <w14:ligatures w14:val="none"/>
          </w:rPr>
          <w:t>M</w:t>
        </w:r>
      </w:ins>
      <w:del w:id="84"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85" w:author="ERCOT" w:date="2025-07-15T14:52:00Z" w16du:dateUtc="2025-07-15T19:52:00Z">
        <w:r w:rsidR="000408CD">
          <w:rPr>
            <w:rFonts w:ascii="Times New Roman" w:eastAsia="Times New Roman" w:hAnsi="Times New Roman" w:cs="Times New Roman"/>
            <w:iCs/>
            <w:kern w:val="0"/>
            <w:szCs w:val="20"/>
            <w14:ligatures w14:val="none"/>
          </w:rPr>
          <w:t>I</w:t>
        </w:r>
      </w:ins>
      <w:del w:id="86"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87" w:author="ERCOT" w:date="2025-07-16T18:50:00Z" w16du:dateUtc="2025-07-16T23:50:00Z">
        <w:r w:rsidR="00C9569E">
          <w:rPr>
            <w:rFonts w:ascii="Times New Roman" w:eastAsia="Times New Roman" w:hAnsi="Times New Roman" w:cs="Times New Roman"/>
            <w:iCs/>
            <w:kern w:val="0"/>
            <w:szCs w:val="20"/>
            <w14:ligatures w14:val="none"/>
          </w:rPr>
          <w:t xml:space="preserve"> (UMI)</w:t>
        </w:r>
      </w:ins>
      <w:r w:rsidRPr="00E46495">
        <w:rPr>
          <w:rFonts w:ascii="Times New Roman" w:eastAsia="Times New Roman" w:hAnsi="Times New Roman" w:cs="Times New Roman"/>
          <w:iCs/>
          <w:kern w:val="0"/>
          <w:szCs w:val="20"/>
          <w14:ligatures w14:val="none"/>
        </w:rPr>
        <w:t xml:space="preserve"> (if applicable), or, if the site is in a Non-Opt-In Entity (NOIE) area, site name and site address.</w:t>
      </w:r>
    </w:p>
    <w:p w14:paraId="1C27EE8B"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(13)</w:t>
      </w:r>
      <w:r w:rsidRPr="00E46495">
        <w:rPr>
          <w:rFonts w:ascii="Times New Roman" w:eastAsia="Times New Roman" w:hAnsi="Times New Roman" w:cs="Times New Roman"/>
          <w:kern w:val="0"/>
          <w:szCs w:val="20"/>
          <w14:ligatures w14:val="none"/>
        </w:rPr>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w:t>
      </w:r>
      <w:proofErr w:type="gramStart"/>
      <w:r w:rsidRPr="00E46495">
        <w:rPr>
          <w:rFonts w:ascii="Times New Roman" w:eastAsia="Times New Roman" w:hAnsi="Times New Roman" w:cs="Times New Roman"/>
          <w:kern w:val="0"/>
          <w:szCs w:val="20"/>
          <w14:ligatures w14:val="none"/>
        </w:rPr>
        <w:t>as a result of</w:t>
      </w:r>
      <w:proofErr w:type="gramEnd"/>
      <w:r w:rsidRPr="00E46495">
        <w:rPr>
          <w:rFonts w:ascii="Times New Roman" w:eastAsia="Times New Roman" w:hAnsi="Times New Roman" w:cs="Times New Roman"/>
          <w:kern w:val="0"/>
          <w:szCs w:val="20"/>
          <w14:ligatures w14:val="none"/>
        </w:rPr>
        <w:t xml:space="preserve">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18FB655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2F70158"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item (13) above upon system implementation and renumber accordingly.]</w:t>
            </w:r>
          </w:p>
        </w:tc>
      </w:tr>
    </w:tbl>
    <w:p w14:paraId="7F6A6774"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(14)</w:t>
      </w:r>
      <w:r w:rsidRPr="00E46495">
        <w:rPr>
          <w:rFonts w:ascii="Times New Roman" w:eastAsia="Times New Roman" w:hAnsi="Times New Roman" w:cs="Times New Roman"/>
          <w:kern w:val="0"/>
          <w:szCs w:val="20"/>
          <w14:ligatures w14:val="none"/>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300FD29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(15)</w:t>
      </w:r>
      <w:r w:rsidRPr="00E46495">
        <w:rPr>
          <w:rFonts w:ascii="Times New Roman" w:eastAsia="Times New Roman" w:hAnsi="Times New Roman" w:cs="Times New Roman"/>
          <w:iCs/>
          <w:kern w:val="0"/>
          <w:szCs w:val="20"/>
          <w14:ligatures w14:val="none"/>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46495">
        <w:rPr>
          <w:rFonts w:ascii="Times New Roman" w:eastAsia="Times New Roman" w:hAnsi="Times New Roman" w:cs="Times New Roman"/>
          <w:kern w:val="0"/>
          <w:szCs w:val="20"/>
          <w14:ligatures w14:val="none"/>
        </w:rPr>
        <w:t xml:space="preserve">A fully validated ERS Offer form must be received by ERCOT no later than seven Business Days prior to the first day of the </w:t>
      </w:r>
      <w:proofErr w:type="gramStart"/>
      <w:r w:rsidRPr="00E46495">
        <w:rPr>
          <w:rFonts w:ascii="Times New Roman" w:eastAsia="Times New Roman" w:hAnsi="Times New Roman" w:cs="Times New Roman"/>
          <w:kern w:val="0"/>
          <w:szCs w:val="20"/>
          <w14:ligatures w14:val="none"/>
        </w:rPr>
        <w:t>month for</w:t>
      </w:r>
      <w:proofErr w:type="gramEnd"/>
      <w:r w:rsidRPr="00E46495">
        <w:rPr>
          <w:rFonts w:ascii="Times New Roman" w:eastAsia="Times New Roman" w:hAnsi="Times New Roman" w:cs="Times New Roman"/>
          <w:kern w:val="0"/>
          <w:szCs w:val="20"/>
          <w14:ligatures w14:val="none"/>
        </w:rPr>
        <w:t xml:space="preserve"> which is intended to be in effect.</w:t>
      </w:r>
    </w:p>
    <w:p w14:paraId="6A0EB1A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During an ERS Standard Contract Term, </w:t>
      </w:r>
      <w:proofErr w:type="gramStart"/>
      <w:r w:rsidRPr="00E46495">
        <w:rPr>
          <w:rFonts w:ascii="Times New Roman" w:eastAsia="Times New Roman" w:hAnsi="Times New Roman" w:cs="Times New Roman"/>
          <w:kern w:val="0"/>
          <w:szCs w:val="20"/>
          <w14:ligatures w14:val="none"/>
        </w:rPr>
        <w:t>a QSE</w:t>
      </w:r>
      <w:proofErr w:type="gramEnd"/>
      <w:r w:rsidRPr="00E46495">
        <w:rPr>
          <w:rFonts w:ascii="Times New Roman" w:eastAsia="Times New Roman" w:hAnsi="Times New Roman" w:cs="Times New Roman"/>
          <w:kern w:val="0"/>
          <w:szCs w:val="20"/>
          <w14:ligatures w14:val="none"/>
        </w:rPr>
        <w:t xml:space="preserve"> may increase the number of sites in an aggregated ERS Load on a weather-sensitive baseline by no more than the greater of the following:</w:t>
      </w:r>
    </w:p>
    <w:p w14:paraId="50C2932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100% of the initial number of sites; or</w:t>
      </w:r>
    </w:p>
    <w:p w14:paraId="53955667"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Two MW times the QSE’s projection of the maximum number of sites in the aggregation during the ERS Standard Contract Term, divided by the maximum MW capacity offered for any ERS Time Period for the aggregation.</w:t>
      </w:r>
    </w:p>
    <w:p w14:paraId="23208F9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(b)</w:t>
      </w:r>
      <w:r w:rsidRPr="00E46495">
        <w:rPr>
          <w:rFonts w:ascii="Times New Roman" w:eastAsia="Times New Roman" w:hAnsi="Times New Roman" w:cs="Times New Roman"/>
          <w:kern w:val="0"/>
          <w:szCs w:val="20"/>
          <w14:ligatures w14:val="none"/>
        </w:rPr>
        <w:tab/>
        <w:t>Any sites added to an ERS Load on a weather-sensitive baseline are subject to the same requirements for historical meter data as the other sites in the aggregation, as described in paragraph (4) of Section 8.1.3.1.1.</w:t>
      </w:r>
    </w:p>
    <w:p w14:paraId="3330D24B"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(16)</w:t>
      </w:r>
      <w:r w:rsidRPr="00E46495">
        <w:rPr>
          <w:rFonts w:ascii="Times New Roman" w:eastAsia="Times New Roman" w:hAnsi="Times New Roman" w:cs="Times New Roman"/>
          <w:iCs/>
          <w:kern w:val="0"/>
          <w:szCs w:val="20"/>
          <w14:ligatures w14:val="none"/>
        </w:rPr>
        <w:tab/>
        <w:t xml:space="preserve">For each of the four ERS service types, an ERS Standard Contract Term may consist of a single ERS Contract Period or multiple non-overlapping ERS Contract Periods, as follows:  </w:t>
      </w:r>
    </w:p>
    <w:p w14:paraId="7300638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0F8366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If one or more ERS Resources’ obligations </w:t>
      </w:r>
      <w:proofErr w:type="gramStart"/>
      <w:r w:rsidRPr="00E46495">
        <w:rPr>
          <w:rFonts w:ascii="Times New Roman" w:eastAsia="Times New Roman" w:hAnsi="Times New Roman" w:cs="Times New Roman"/>
          <w:kern w:val="0"/>
          <w:szCs w:val="20"/>
          <w14:ligatures w14:val="none"/>
        </w:rPr>
        <w:t>in a given</w:t>
      </w:r>
      <w:proofErr w:type="gramEnd"/>
      <w:r w:rsidRPr="00E46495">
        <w:rPr>
          <w:rFonts w:ascii="Times New Roman" w:eastAsia="Times New Roman" w:hAnsi="Times New Roman" w:cs="Times New Roman"/>
          <w:kern w:val="0"/>
          <w:szCs w:val="20"/>
          <w14:ligatures w14:val="none"/>
        </w:rPr>
        <w:t xml:space="preserve">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7D4BAB9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If</w:t>
      </w:r>
      <w:proofErr w:type="gramEnd"/>
      <w:r w:rsidRPr="00E46495">
        <w:rPr>
          <w:rFonts w:ascii="Times New Roman" w:eastAsia="Times New Roman" w:hAnsi="Times New Roman" w:cs="Times New Roman"/>
          <w:kern w:val="0"/>
          <w:szCs w:val="20"/>
          <w14:ligatures w14:val="none"/>
        </w:rPr>
        <w:t xml:space="preserve"> an ERS Contract Period terminates as provided in paragraph (b) above, and one or more ERS Resources’ obligations were not exhausted, a new ERS Contract Period for the ERS service type shall begin at hour ending 0100 on the following Operating Day.  This new ERS Contract Period shall terminate as provided in this Section.  </w:t>
      </w:r>
    </w:p>
    <w:p w14:paraId="5B0387A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If ERCOT elects pursuant to paragraph (b) above to renew the obligations of any ERS Resources whose obligations were entirely exhausted, a new ERS Contract Period for the ERS service type shall begin at hour ending 0100 on the Operating Day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Operating Day on which ERCOT notified QSEs that the renewal will take place.</w:t>
      </w:r>
      <w:r w:rsidRPr="00E46495" w:rsidDel="00882661">
        <w:rPr>
          <w:rFonts w:ascii="Times New Roman" w:eastAsia="Times New Roman" w:hAnsi="Times New Roman" w:cs="Times New Roman"/>
          <w:kern w:val="0"/>
          <w:szCs w:val="20"/>
          <w14:ligatures w14:val="none"/>
        </w:rPr>
        <w:t xml:space="preserve"> </w:t>
      </w:r>
      <w:r w:rsidRPr="00E46495">
        <w:rPr>
          <w:rFonts w:ascii="Times New Roman" w:eastAsia="Times New Roman" w:hAnsi="Times New Roman" w:cs="Times New Roman"/>
          <w:kern w:val="0"/>
          <w:szCs w:val="20"/>
          <w14:ligatures w14:val="none"/>
        </w:rPr>
        <w:t xml:space="preserve"> This new ERS Contract Period shall terminate as provided in this Section.</w:t>
      </w:r>
    </w:p>
    <w:p w14:paraId="317878AC"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(17)</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An ERS Resource </w:t>
      </w:r>
      <w:proofErr w:type="gramStart"/>
      <w:r w:rsidRPr="00E46495">
        <w:rPr>
          <w:rFonts w:ascii="Times New Roman" w:eastAsia="Times New Roman" w:hAnsi="Times New Roman" w:cs="Times New Roman"/>
          <w:kern w:val="0"/>
          <w:szCs w:val="20"/>
          <w14:ligatures w14:val="none"/>
        </w:rPr>
        <w:t>currently</w:t>
      </w:r>
      <w:proofErr w:type="gramEnd"/>
      <w:r w:rsidRPr="00E46495">
        <w:rPr>
          <w:rFonts w:ascii="Times New Roman" w:eastAsia="Times New Roman" w:hAnsi="Times New Roman" w:cs="Times New Roman"/>
          <w:kern w:val="0"/>
          <w:szCs w:val="20"/>
          <w14:ligatures w14:val="none"/>
        </w:rPr>
        <w:t xml:space="preserve"> obligated to provide an ERS service type during an ERS Time Period and ERS Contract Period may be offered to provide service as an MRA during that same ERS Time Period in the ERS Contract Period.  </w:t>
      </w:r>
      <w:r w:rsidRPr="00E46495">
        <w:rPr>
          <w:rFonts w:ascii="Times New Roman" w:eastAsia="Times New Roman" w:hAnsi="Times New Roman" w:cs="Times New Roman"/>
          <w:iCs/>
          <w:kern w:val="0"/>
          <w:szCs w:val="20"/>
          <w14:ligatures w14:val="none"/>
        </w:rPr>
        <w:t xml:space="preserve">If the ERS Resource is selected to provide service as an </w:t>
      </w:r>
      <w:r w:rsidRPr="00E46495">
        <w:rPr>
          <w:rFonts w:ascii="Times New Roman" w:eastAsia="Times New Roman" w:hAnsi="Times New Roman" w:cs="Times New Roman"/>
          <w:kern w:val="0"/>
          <w:szCs w:val="20"/>
          <w14:ligatures w14:val="none"/>
        </w:rPr>
        <w:t xml:space="preserve">MRA during an ERS Time Period in the ERS Contract Period in which it is currently obligated to provide an ERS service type, the ERS Contract Period </w:t>
      </w:r>
      <w:r w:rsidRPr="00E46495">
        <w:rPr>
          <w:rFonts w:ascii="Times New Roman" w:eastAsia="Times New Roman" w:hAnsi="Times New Roman" w:cs="Times New Roman"/>
          <w:iCs/>
          <w:kern w:val="0"/>
          <w:szCs w:val="20"/>
          <w14:ligatures w14:val="none"/>
        </w:rPr>
        <w:t>will be terminated</w:t>
      </w:r>
      <w:r w:rsidRPr="00E46495">
        <w:rPr>
          <w:rFonts w:ascii="Times New Roman" w:eastAsia="Times New Roman" w:hAnsi="Times New Roman" w:cs="Times New Roman"/>
          <w:kern w:val="0"/>
          <w:szCs w:val="20"/>
          <w14:ligatures w14:val="none"/>
        </w:rPr>
        <w:t xml:space="preserve"> for that ERS service type</w:t>
      </w:r>
      <w:r w:rsidRPr="00E46495">
        <w:rPr>
          <w:rFonts w:ascii="Times New Roman" w:eastAsia="Times New Roman" w:hAnsi="Times New Roman" w:cs="Times New Roman"/>
          <w:iCs/>
          <w:kern w:val="0"/>
          <w:szCs w:val="20"/>
          <w14:ligatures w14:val="none"/>
        </w:rPr>
        <w:t>.</w:t>
      </w:r>
      <w:r w:rsidRPr="00E46495">
        <w:rPr>
          <w:rFonts w:ascii="Times New Roman" w:eastAsia="Times New Roman" w:hAnsi="Times New Roman" w:cs="Times New Roman"/>
          <w:kern w:val="0"/>
          <w:szCs w:val="20"/>
          <w14:ligatures w14:val="none"/>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w:t>
      </w:r>
      <w:r w:rsidRPr="00E46495">
        <w:rPr>
          <w:rFonts w:ascii="Times New Roman" w:eastAsia="Times New Roman" w:hAnsi="Times New Roman" w:cs="Times New Roman"/>
          <w:kern w:val="0"/>
          <w:szCs w:val="20"/>
          <w14:ligatures w14:val="none"/>
        </w:rPr>
        <w:lastRenderedPageBreak/>
        <w:t>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5BA383F"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(18)</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ERS Resources shall be obligated in ERS Contract Periods as follows:  </w:t>
      </w:r>
    </w:p>
    <w:p w14:paraId="040CB9F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Unless an ERS Contract Period is terminated pursuant to paragraph (17) above, for the first ERS Contract Period in an ERS Standard Contract Term, all ERS Resources awarded by ERCOT shall be obligated.</w:t>
      </w:r>
    </w:p>
    <w:p w14:paraId="7746A33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shall be obligated for 24 hours of cumulative deployment time for any ERS Contract Period during the December through March ERS Standard Contract Term.  The </w:t>
      </w:r>
      <w:proofErr w:type="gramStart"/>
      <w:r w:rsidRPr="00E46495">
        <w:rPr>
          <w:rFonts w:ascii="Times New Roman" w:eastAsia="Times New Roman" w:hAnsi="Times New Roman" w:cs="Times New Roman"/>
          <w:kern w:val="0"/>
          <w:szCs w:val="20"/>
          <w14:ligatures w14:val="none"/>
        </w:rPr>
        <w:t>obligated</w:t>
      </w:r>
      <w:proofErr w:type="gramEnd"/>
      <w:r w:rsidRPr="00E46495">
        <w:rPr>
          <w:rFonts w:ascii="Times New Roman" w:eastAsia="Times New Roman" w:hAnsi="Times New Roman" w:cs="Times New Roman"/>
          <w:kern w:val="0"/>
          <w:szCs w:val="20"/>
          <w14:ligatures w14:val="none"/>
        </w:rPr>
        <w:t xml:space="preserve"> cumulative deployment time for any ERS Contract Period during all other ERS Standard Contract Terms shall be 12 hours.</w:t>
      </w:r>
    </w:p>
    <w:p w14:paraId="6BF0BCE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For each of any subsequent ERS Contract Periods for a given ERS service type in an ERS Standard Contract Term, any ERS Resource with remaining obligation due to cumulative deployment time of less than the maximum deployment hours specified for the ERS Standard Contract Term in paragraph (b) above at the end of the last ERS Contract Period shall be obligated for only this remaining deployment time in the new ERS Contract Period.  </w:t>
      </w:r>
    </w:p>
    <w:p w14:paraId="0D8B41F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For</w:t>
      </w:r>
      <w:proofErr w:type="gramEnd"/>
      <w:r w:rsidRPr="00E46495">
        <w:rPr>
          <w:rFonts w:ascii="Times New Roman" w:eastAsia="Times New Roman" w:hAnsi="Times New Roman" w:cs="Times New Roman"/>
          <w:kern w:val="0"/>
          <w:szCs w:val="20"/>
          <w14:ligatures w14:val="none"/>
        </w:rPr>
        <w:t xml:space="preserve"> each of any subsequent ERS Contract Periods in an ERS Standard Contract Term, ERCOT may renew the obligations of certain ERS Resources as follows: </w:t>
      </w:r>
    </w:p>
    <w:p w14:paraId="326F1B38"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6B73EF6F"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If the obligations of one or more ERS Resources are exhausted before the end of an ERS Standard Contract Term, ERCOT shall determine whether to include renewal opt-ins in the subsequent ERS Contract Period.  ERCOT may limit any renewal to one or more ERS Time Periods and/or a specified MW quantity in which obligations have been exhausted.</w:t>
      </w:r>
      <w:r w:rsidRPr="00E46495">
        <w:rPr>
          <w:rFonts w:ascii="Times New Roman" w:eastAsia="Times New Roman" w:hAnsi="Times New Roman" w:cs="Times New Roman"/>
          <w:iCs/>
          <w:kern w:val="0"/>
          <w:szCs w:val="20"/>
          <w14:ligatures w14:val="none"/>
        </w:rPr>
        <w:t xml:space="preserve">  </w:t>
      </w:r>
    </w:p>
    <w:p w14:paraId="59B56916"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If ERCOT decides to include renewal opt-ins in a subsequent ERS Contract Period, ERCOT shall promptly notify all ERS QSEs as to the ERS Time Periods and/or any specified MW quantity that it has elected to renew.</w:t>
      </w:r>
    </w:p>
    <w:p w14:paraId="1F8D6343"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(iv)</w:t>
      </w:r>
      <w:r w:rsidRPr="00E46495">
        <w:rPr>
          <w:rFonts w:ascii="Times New Roman" w:eastAsia="Times New Roman" w:hAnsi="Times New Roman" w:cs="Times New Roman"/>
          <w:iCs/>
          <w:kern w:val="0"/>
          <w:szCs w:val="20"/>
          <w14:ligatures w14:val="none"/>
        </w:rPr>
        <w:tab/>
        <w:t>By</w:t>
      </w:r>
      <w:proofErr w:type="gramEnd"/>
      <w:r w:rsidRPr="00E46495">
        <w:rPr>
          <w:rFonts w:ascii="Times New Roman" w:eastAsia="Times New Roman" w:hAnsi="Times New Roman" w:cs="Times New Roman"/>
          <w:iCs/>
          <w:kern w:val="0"/>
          <w:szCs w:val="20"/>
          <w14:ligatures w14:val="none"/>
        </w:rPr>
        <w:t xml:space="preserve"> the end of the second Business Day in any renewal ERS Contract Period, a QSE may revoke the renewal opt-in status of any of its committed ERS Resources for any subsequent ERS Contract Periods </w:t>
      </w:r>
      <w:r w:rsidRPr="00E46495">
        <w:rPr>
          <w:rFonts w:ascii="Times New Roman" w:eastAsia="Times New Roman" w:hAnsi="Times New Roman" w:cs="Times New Roman"/>
          <w:iCs/>
          <w:kern w:val="0"/>
          <w:szCs w:val="20"/>
          <w14:ligatures w14:val="none"/>
        </w:rPr>
        <w:lastRenderedPageBreak/>
        <w:t>within that ERS Standard Contract Term.  ERCOT shall develop a method for QSEs to communicate such information.</w:t>
      </w:r>
    </w:p>
    <w:p w14:paraId="0E25B4E5"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(v)</w:t>
      </w:r>
      <w:r w:rsidRPr="00E46495">
        <w:rPr>
          <w:rFonts w:ascii="Times New Roman" w:eastAsia="Times New Roman" w:hAnsi="Times New Roman" w:cs="Times New Roman"/>
          <w:iCs/>
          <w:kern w:val="0"/>
          <w:szCs w:val="20"/>
          <w14:ligatures w14:val="none"/>
        </w:rPr>
        <w:tab/>
        <w:t xml:space="preserve">By the end of the third Business Day in any ERS Contract Period other than the first ERS Contract Period in an ERS Standard Contract Term, ERCOT shall communicate to QSEs </w:t>
      </w:r>
      <w:proofErr w:type="gramStart"/>
      <w:r w:rsidRPr="00E46495">
        <w:rPr>
          <w:rFonts w:ascii="Times New Roman" w:eastAsia="Times New Roman" w:hAnsi="Times New Roman" w:cs="Times New Roman"/>
          <w:iCs/>
          <w:kern w:val="0"/>
          <w:szCs w:val="20"/>
          <w14:ligatures w14:val="none"/>
        </w:rPr>
        <w:t>a confirmation</w:t>
      </w:r>
      <w:proofErr w:type="gramEnd"/>
      <w:r w:rsidRPr="00E46495">
        <w:rPr>
          <w:rFonts w:ascii="Times New Roman" w:eastAsia="Times New Roman" w:hAnsi="Times New Roman" w:cs="Times New Roman"/>
          <w:iCs/>
          <w:kern w:val="0"/>
          <w:szCs w:val="20"/>
          <w14:ligatures w14:val="none"/>
        </w:rPr>
        <w:t xml:space="preserve"> of the terms of participation for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their committed ERS Resources.</w:t>
      </w:r>
    </w:p>
    <w:p w14:paraId="5799677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(19)</w:t>
      </w:r>
      <w:r w:rsidRPr="00E46495">
        <w:rPr>
          <w:rFonts w:ascii="Times New Roman" w:eastAsia="Times New Roman" w:hAnsi="Times New Roman" w:cs="Times New Roman"/>
          <w:iCs/>
          <w:kern w:val="0"/>
          <w:szCs w:val="20"/>
          <w14:ligatures w14:val="none"/>
        </w:rPr>
        <w:tab/>
        <w:t>In</w:t>
      </w:r>
      <w:proofErr w:type="gramEnd"/>
      <w:r w:rsidRPr="00E46495">
        <w:rPr>
          <w:rFonts w:ascii="Times New Roman" w:eastAsia="Times New Roman" w:hAnsi="Times New Roman" w:cs="Times New Roman"/>
          <w:iCs/>
          <w:kern w:val="0"/>
          <w:szCs w:val="20"/>
          <w14:ligatures w14:val="none"/>
        </w:rPr>
        <w:t xml:space="preserve"> any 12-month period beginning on December 1</w:t>
      </w:r>
      <w:r w:rsidRPr="00E46495">
        <w:rPr>
          <w:rFonts w:ascii="Times New Roman" w:eastAsia="Times New Roman" w:hAnsi="Times New Roman" w:cs="Times New Roman"/>
          <w:iCs/>
          <w:kern w:val="0"/>
          <w:szCs w:val="20"/>
          <w:vertAlign w:val="superscript"/>
          <w14:ligatures w14:val="none"/>
        </w:rPr>
        <w:t>st</w:t>
      </w:r>
      <w:r w:rsidRPr="00E46495">
        <w:rPr>
          <w:rFonts w:ascii="Times New Roman" w:eastAsia="Times New Roman" w:hAnsi="Times New Roman" w:cs="Times New Roman"/>
          <w:iCs/>
          <w:kern w:val="0"/>
          <w:szCs w:val="20"/>
          <w14:ligatures w14:val="none"/>
        </w:rPr>
        <w:t xml:space="preserve"> and ending on November 30</w:t>
      </w:r>
      <w:r w:rsidRPr="00E46495">
        <w:rPr>
          <w:rFonts w:ascii="Times New Roman" w:eastAsia="Times New Roman" w:hAnsi="Times New Roman" w:cs="Times New Roman"/>
          <w:iCs/>
          <w:kern w:val="0"/>
          <w:szCs w:val="20"/>
          <w:vertAlign w:val="superscript"/>
          <w14:ligatures w14:val="none"/>
        </w:rPr>
        <w:t>th</w:t>
      </w:r>
      <w:r w:rsidRPr="00E46495">
        <w:rPr>
          <w:rFonts w:ascii="Times New Roman" w:eastAsia="Times New Roman" w:hAnsi="Times New Roman" w:cs="Times New Roman"/>
          <w:iCs/>
          <w:kern w:val="0"/>
          <w:szCs w:val="20"/>
          <w14:ligatures w14:val="none"/>
        </w:rPr>
        <w:t xml:space="preserve">, ERCOT shall not commit dollars toward ERS </w:t>
      </w:r>
      <w:proofErr w:type="gramStart"/>
      <w:r w:rsidRPr="00E46495">
        <w:rPr>
          <w:rFonts w:ascii="Times New Roman" w:eastAsia="Times New Roman" w:hAnsi="Times New Roman" w:cs="Times New Roman"/>
          <w:iCs/>
          <w:kern w:val="0"/>
          <w:szCs w:val="20"/>
          <w14:ligatures w14:val="none"/>
        </w:rPr>
        <w:t>in excess of</w:t>
      </w:r>
      <w:proofErr w:type="gramEnd"/>
      <w:r w:rsidRPr="00E46495">
        <w:rPr>
          <w:rFonts w:ascii="Times New Roman" w:eastAsia="Times New Roman" w:hAnsi="Times New Roman" w:cs="Times New Roman"/>
          <w:iCs/>
          <w:kern w:val="0"/>
          <w:szCs w:val="20"/>
          <w14:ligatures w14:val="none"/>
        </w:rPr>
        <w:t xml:space="preserve"> the ERS cost cap, except for the purpose of renewing ERS Resource obligations during a period where ERS has been exhausted.  ERCOT may determine cost limits for each ERS Standard Contract Term </w:t>
      </w:r>
      <w:proofErr w:type="gramStart"/>
      <w:r w:rsidRPr="00E46495">
        <w:rPr>
          <w:rFonts w:ascii="Times New Roman" w:eastAsia="Times New Roman" w:hAnsi="Times New Roman" w:cs="Times New Roman"/>
          <w:iCs/>
          <w:kern w:val="0"/>
          <w:szCs w:val="20"/>
          <w14:ligatures w14:val="none"/>
        </w:rPr>
        <w:t>in order to</w:t>
      </w:r>
      <w:proofErr w:type="gramEnd"/>
      <w:r w:rsidRPr="00E46495">
        <w:rPr>
          <w:rFonts w:ascii="Times New Roman" w:eastAsia="Times New Roman" w:hAnsi="Times New Roman" w:cs="Times New Roman"/>
          <w:iCs/>
          <w:kern w:val="0"/>
          <w:szCs w:val="20"/>
          <w14:ligatures w14:val="none"/>
        </w:rPr>
        <w:t xml:space="preserve"> ensure that the ERS cost cap is not exceeded.</w:t>
      </w:r>
    </w:p>
    <w:p w14:paraId="33233BDD"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(20)</w:t>
      </w:r>
      <w:r w:rsidRPr="00E46495">
        <w:rPr>
          <w:rFonts w:ascii="Times New Roman" w:eastAsia="Times New Roman" w:hAnsi="Times New Roman" w:cs="Times New Roman"/>
          <w:iCs/>
          <w:kern w:val="0"/>
          <w:szCs w:val="20"/>
          <w14:ligatures w14:val="none"/>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69BC5BE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(21)</w:t>
      </w:r>
      <w:r w:rsidRPr="00E46495">
        <w:rPr>
          <w:rFonts w:ascii="Times New Roman" w:eastAsia="Times New Roman" w:hAnsi="Times New Roman" w:cs="Times New Roman"/>
          <w:iCs/>
          <w:kern w:val="0"/>
          <w:szCs w:val="20"/>
          <w14:ligatures w14:val="none"/>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7A1DDBB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(22)</w:t>
      </w:r>
      <w:r w:rsidRPr="00E46495">
        <w:rPr>
          <w:rFonts w:ascii="Times New Roman" w:eastAsia="Times New Roman" w:hAnsi="Times New Roman" w:cs="Times New Roman"/>
          <w:iCs/>
          <w:kern w:val="0"/>
          <w:szCs w:val="20"/>
          <w14:ligatures w14:val="none"/>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w:t>
      </w:r>
      <w:proofErr w:type="gramStart"/>
      <w:r w:rsidRPr="00E46495">
        <w:rPr>
          <w:rFonts w:ascii="Times New Roman" w:eastAsia="Times New Roman" w:hAnsi="Times New Roman" w:cs="Times New Roman"/>
          <w:iCs/>
          <w:kern w:val="0"/>
          <w:szCs w:val="20"/>
          <w14:ligatures w14:val="none"/>
        </w:rPr>
        <w:t>time period</w:t>
      </w:r>
      <w:proofErr w:type="gramEnd"/>
      <w:r w:rsidRPr="00E46495">
        <w:rPr>
          <w:rFonts w:ascii="Times New Roman" w:eastAsia="Times New Roman" w:hAnsi="Times New Roman" w:cs="Times New Roman"/>
          <w:iCs/>
          <w:kern w:val="0"/>
          <w:szCs w:val="20"/>
          <w14:ligatures w14:val="none"/>
        </w:rPr>
        <w:t xml:space="preserve"> expenditure limit.  Such proration shall only be done if the QSE indicates on its offer for an ERS Resource that the QSE is willing to have the capacity prorated </w:t>
      </w:r>
      <w:proofErr w:type="gramStart"/>
      <w:r w:rsidRPr="00E46495">
        <w:rPr>
          <w:rFonts w:ascii="Times New Roman" w:eastAsia="Times New Roman" w:hAnsi="Times New Roman" w:cs="Times New Roman"/>
          <w:iCs/>
          <w:kern w:val="0"/>
          <w:szCs w:val="20"/>
          <w14:ligatures w14:val="none"/>
        </w:rPr>
        <w:t>and also</w:t>
      </w:r>
      <w:proofErr w:type="gramEnd"/>
      <w:r w:rsidRPr="00E46495">
        <w:rPr>
          <w:rFonts w:ascii="Times New Roman" w:eastAsia="Times New Roman" w:hAnsi="Times New Roman" w:cs="Times New Roman"/>
          <w:iCs/>
          <w:kern w:val="0"/>
          <w:szCs w:val="20"/>
          <w14:ligatures w14:val="none"/>
        </w:rPr>
        <w:t xml:space="preserve">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66821966"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(23)</w:t>
      </w:r>
      <w:r w:rsidRPr="00E46495">
        <w:rPr>
          <w:rFonts w:ascii="Times New Roman" w:eastAsia="Times New Roman" w:hAnsi="Times New Roman" w:cs="Times New Roman"/>
          <w:iCs/>
          <w:kern w:val="0"/>
          <w:szCs w:val="20"/>
          <w14:ligatures w14:val="none"/>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281540E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(24)</w:t>
      </w:r>
      <w:r w:rsidRPr="00E46495">
        <w:rPr>
          <w:rFonts w:ascii="Times New Roman" w:eastAsia="Times New Roman" w:hAnsi="Times New Roman" w:cs="Times New Roman"/>
          <w:iCs/>
          <w:kern w:val="0"/>
          <w:szCs w:val="20"/>
          <w14:ligatures w14:val="none"/>
        </w:rPr>
        <w:tab/>
        <w:t xml:space="preserve">QSEs representing ERS Resources selected to provide ERS shall execute a Standard Form Emergency Response Service Agreement, as provided in Section 22, Attachment G, Standard Form </w:t>
      </w:r>
      <w:proofErr w:type="gramStart"/>
      <w:r w:rsidRPr="00E46495">
        <w:rPr>
          <w:rFonts w:ascii="Times New Roman" w:eastAsia="Times New Roman" w:hAnsi="Times New Roman" w:cs="Times New Roman"/>
          <w:iCs/>
          <w:kern w:val="0"/>
          <w:szCs w:val="20"/>
          <w14:ligatures w14:val="none"/>
        </w:rPr>
        <w:t>Emergency Response</w:t>
      </w:r>
      <w:proofErr w:type="gramEnd"/>
      <w:r w:rsidRPr="00E46495">
        <w:rPr>
          <w:rFonts w:ascii="Times New Roman" w:eastAsia="Times New Roman" w:hAnsi="Times New Roman" w:cs="Times New Roman"/>
          <w:iCs/>
          <w:kern w:val="0"/>
          <w:szCs w:val="20"/>
          <w14:ligatures w14:val="none"/>
        </w:rPr>
        <w:t xml:space="preserve"> Service Agreement.</w:t>
      </w:r>
    </w:p>
    <w:p w14:paraId="569E238E"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iCs/>
          <w:snapToGrid w:val="0"/>
          <w:kern w:val="0"/>
          <w:szCs w:val="20"/>
          <w14:ligatures w14:val="none"/>
        </w:rPr>
      </w:pPr>
      <w:bookmarkStart w:id="88" w:name="_Toc400526220"/>
      <w:bookmarkStart w:id="89" w:name="_Toc405534538"/>
      <w:bookmarkStart w:id="90" w:name="_Toc406570551"/>
      <w:bookmarkStart w:id="91" w:name="_Toc410910703"/>
      <w:bookmarkStart w:id="92" w:name="_Toc411841132"/>
      <w:bookmarkStart w:id="93" w:name="_Toc422147094"/>
      <w:bookmarkStart w:id="94" w:name="_Toc433020690"/>
      <w:bookmarkStart w:id="95" w:name="_Toc437262131"/>
      <w:bookmarkStart w:id="96" w:name="_Toc478375309"/>
      <w:bookmarkStart w:id="97" w:name="_Toc199405408"/>
      <w:r w:rsidRPr="00E46495">
        <w:rPr>
          <w:rFonts w:ascii="Times New Roman" w:eastAsia="Times New Roman" w:hAnsi="Times New Roman" w:cs="Times New Roman"/>
          <w:b/>
          <w:iCs/>
          <w:snapToGrid w:val="0"/>
          <w:kern w:val="0"/>
          <w:szCs w:val="20"/>
          <w14:ligatures w14:val="none"/>
        </w:rPr>
        <w:t>3.14.3.4</w:t>
      </w:r>
      <w:r w:rsidRPr="00E46495">
        <w:rPr>
          <w:rFonts w:ascii="Times New Roman" w:eastAsia="Times New Roman" w:hAnsi="Times New Roman" w:cs="Times New Roman"/>
          <w:b/>
          <w:iCs/>
          <w:snapToGrid w:val="0"/>
          <w:kern w:val="0"/>
          <w:szCs w:val="20"/>
          <w14:ligatures w14:val="none"/>
        </w:rPr>
        <w:tab/>
        <w:t>Emergency Response Service Reporting and Market Communications</w:t>
      </w:r>
      <w:bookmarkEnd w:id="88"/>
      <w:bookmarkEnd w:id="89"/>
      <w:bookmarkEnd w:id="90"/>
      <w:bookmarkEnd w:id="91"/>
      <w:bookmarkEnd w:id="92"/>
      <w:bookmarkEnd w:id="93"/>
      <w:bookmarkEnd w:id="94"/>
      <w:bookmarkEnd w:id="95"/>
      <w:bookmarkEnd w:id="96"/>
      <w:bookmarkEnd w:id="97"/>
    </w:p>
    <w:p w14:paraId="0BC6D36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review the effectiveness and benefits of ERS every 12 months from the start of the program year and report its findings to TAC no later than April 15 of each calendar year.</w:t>
      </w:r>
    </w:p>
    <w:p w14:paraId="65A907E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Pr="00E46495">
        <w:rPr>
          <w:rFonts w:ascii="Times New Roman" w:eastAsia="Times New Roman" w:hAnsi="Times New Roman" w:cs="Times New Roman"/>
          <w:kern w:val="0"/>
          <w:szCs w:val="20"/>
          <w14:ligatures w14:val="none"/>
        </w:rPr>
        <w:t>ERCOT website</w:t>
      </w:r>
      <w:r w:rsidRPr="00E46495">
        <w:rPr>
          <w:rFonts w:ascii="Times New Roman" w:eastAsia="Times New Roman" w:hAnsi="Times New Roman" w:cs="Times New Roman"/>
          <w:iCs/>
          <w:kern w:val="0"/>
          <w:szCs w:val="20"/>
          <w14:ligatures w14:val="none"/>
        </w:rPr>
        <w:t xml:space="preserve"> the number of MW procured per ERS Time Period, the number and type of ERS Resources selected, and the projected total cost of ERS for that ERS Contract Period.</w:t>
      </w:r>
    </w:p>
    <w:p w14:paraId="20A23CC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ERCOT shall post the following documents to the MIS Certified Area for each of the four ERS service types:</w:t>
      </w:r>
    </w:p>
    <w:p w14:paraId="0B02A02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ERS Award Notification;</w:t>
      </w:r>
    </w:p>
    <w:p w14:paraId="7EC67CF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Submission Form – Approved; </w:t>
      </w:r>
    </w:p>
    <w:p w14:paraId="1FB4DB3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ERS Resource Event Performance Summary;</w:t>
      </w:r>
    </w:p>
    <w:p w14:paraId="7849709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ERS Resource Availability Summary;</w:t>
      </w:r>
    </w:p>
    <w:p w14:paraId="34722F5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ERS Test Portfolio;</w:t>
      </w:r>
    </w:p>
    <w:p w14:paraId="1B901E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ERS Resource Test Results;</w:t>
      </w:r>
    </w:p>
    <w:p w14:paraId="02F145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ERS Pre-populated Resource Identification Forms;</w:t>
      </w:r>
    </w:p>
    <w:p w14:paraId="7D16E64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ERS Resource Group Assignments;</w:t>
      </w:r>
    </w:p>
    <w:p w14:paraId="728D3D2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ERS Resource Submission Form – Error Reports;</w:t>
      </w:r>
    </w:p>
    <w:p w14:paraId="2F70391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(j)</w:t>
      </w:r>
      <w:r w:rsidRPr="00E46495">
        <w:rPr>
          <w:rFonts w:ascii="Times New Roman" w:eastAsia="Times New Roman" w:hAnsi="Times New Roman" w:cs="Times New Roman"/>
          <w:kern w:val="0"/>
          <w:szCs w:val="20"/>
          <w14:ligatures w14:val="none"/>
        </w:rPr>
        <w:tab/>
        <w:t>ERS Preliminary Baseline Review Results;</w:t>
      </w:r>
    </w:p>
    <w:p w14:paraId="7F4C0B0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(k)</w:t>
      </w:r>
      <w:r w:rsidRPr="00E46495">
        <w:rPr>
          <w:rFonts w:ascii="Times New Roman" w:eastAsia="Times New Roman" w:hAnsi="Times New Roman" w:cs="Times New Roman"/>
          <w:kern w:val="0"/>
          <w:szCs w:val="20"/>
          <w14:ligatures w14:val="none"/>
        </w:rPr>
        <w:tab/>
        <w:t>ERS QSE Portfolio Availability Summary;</w:t>
      </w:r>
    </w:p>
    <w:p w14:paraId="235061F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(l)</w:t>
      </w:r>
      <w:r w:rsidRPr="00E46495">
        <w:rPr>
          <w:rFonts w:ascii="Times New Roman" w:eastAsia="Times New Roman" w:hAnsi="Times New Roman" w:cs="Times New Roman"/>
          <w:kern w:val="0"/>
          <w:szCs w:val="20"/>
          <w14:ligatures w14:val="none"/>
        </w:rPr>
        <w:tab/>
        <w:t>ERS QSE Portfolio Event Performance Summary;</w:t>
      </w:r>
    </w:p>
    <w:p w14:paraId="5DCBFB5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(m)</w:t>
      </w:r>
      <w:r w:rsidRPr="00E46495">
        <w:rPr>
          <w:rFonts w:ascii="Times New Roman" w:eastAsia="Times New Roman" w:hAnsi="Times New Roman" w:cs="Times New Roman"/>
          <w:kern w:val="0"/>
          <w:szCs w:val="20"/>
          <w14:ligatures w14:val="none"/>
        </w:rPr>
        <w:tab/>
        <w:t>ERS Meter Data Error Report;</w:t>
      </w:r>
    </w:p>
    <w:p w14:paraId="7576A0B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(n)</w:t>
      </w:r>
      <w:r w:rsidRPr="00E46495">
        <w:rPr>
          <w:rFonts w:ascii="Times New Roman" w:eastAsia="Times New Roman" w:hAnsi="Times New Roman" w:cs="Times New Roman"/>
          <w:kern w:val="0"/>
          <w:szCs w:val="20"/>
          <w14:ligatures w14:val="none"/>
        </w:rPr>
        <w:tab/>
        <w:t>ERS QSE-level Payment Details Report; and</w:t>
      </w:r>
    </w:p>
    <w:p w14:paraId="63011B7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(o)</w:t>
      </w:r>
      <w:r w:rsidRPr="00E46495">
        <w:rPr>
          <w:rFonts w:ascii="Times New Roman" w:eastAsia="Times New Roman" w:hAnsi="Times New Roman" w:cs="Times New Roman"/>
          <w:kern w:val="0"/>
          <w:szCs w:val="20"/>
          <w14:ligatures w14:val="none"/>
        </w:rPr>
        <w:tab/>
        <w:t>ERS Obligation Report for TDSPs.</w:t>
      </w:r>
    </w:p>
    <w:p w14:paraId="3C88B0D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(4)</w:t>
      </w:r>
      <w:r w:rsidRPr="00E46495">
        <w:rPr>
          <w:rFonts w:ascii="Times New Roman" w:eastAsia="Times New Roman" w:hAnsi="Times New Roman" w:cs="Times New Roman"/>
          <w:iCs/>
          <w:kern w:val="0"/>
          <w:szCs w:val="20"/>
          <w14:ligatures w14:val="none"/>
        </w:rPr>
        <w:tab/>
        <w:t>At least 24 hours before an ERS Standard Contract Term begins, or within 72 hours after the beginning of a new ERS Contract Period within an ERS Standard Contract Term, ERCOT shall post the information below to the MIS Certified Area for each affected TDSP:</w:t>
      </w:r>
    </w:p>
    <w:p w14:paraId="62F478C0"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A list of ERS Resources and members of aggregated ERS Resources located in the TDSP’s service area that will be participating in ERS during the upcoming ERS Standard Contract Term; </w:t>
      </w:r>
    </w:p>
    <w:p w14:paraId="57C93F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The name of the QSE representing each ERS Resource;</w:t>
      </w:r>
    </w:p>
    <w:p w14:paraId="5E916013"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 xml:space="preserve">The ERS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provided by each ERS Resource for each ERS Time </w:t>
      </w:r>
      <w:proofErr w:type="gramStart"/>
      <w:r w:rsidRPr="00E46495">
        <w:rPr>
          <w:rFonts w:ascii="Times New Roman" w:eastAsia="Times New Roman" w:hAnsi="Times New Roman" w:cs="Times New Roman"/>
          <w:iCs/>
          <w:kern w:val="0"/>
          <w:szCs w:val="20"/>
          <w14:ligatures w14:val="none"/>
        </w:rPr>
        <w:t>Period;</w:t>
      </w:r>
      <w:proofErr w:type="gramEnd"/>
    </w:p>
    <w:p w14:paraId="0A1FB211" w14:textId="43639720"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 xml:space="preserve">All applicable ESI IDs or </w:t>
      </w:r>
      <w:ins w:id="98" w:author="ERCOT" w:date="2025-07-16T18:51:00Z" w16du:dateUtc="2025-07-16T23:51:00Z">
        <w:r w:rsidR="00C9569E">
          <w:rPr>
            <w:rFonts w:ascii="Times New Roman" w:eastAsia="Times New Roman" w:hAnsi="Times New Roman" w:cs="Times New Roman"/>
            <w:kern w:val="0"/>
            <w:sz w:val="23"/>
            <w:szCs w:val="23"/>
            <w14:ligatures w14:val="none"/>
          </w:rPr>
          <w:t>UMI</w:t>
        </w:r>
      </w:ins>
      <w:del w:id="99" w:author="ERCOT" w:date="2025-07-15T14:52:00Z" w16du:dateUtc="2025-07-15T19:52:00Z">
        <w:r w:rsidRPr="00E46495" w:rsidDel="000408CD">
          <w:rPr>
            <w:rFonts w:ascii="Times New Roman" w:eastAsia="Times New Roman" w:hAnsi="Times New Roman" w:cs="Times New Roman"/>
            <w:kern w:val="0"/>
            <w:sz w:val="23"/>
            <w:szCs w:val="23"/>
            <w14:ligatures w14:val="none"/>
          </w:rPr>
          <w:delText>u</w:delText>
        </w:r>
      </w:del>
      <w:del w:id="100"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nique </w:delText>
        </w:r>
      </w:del>
      <w:del w:id="101" w:author="ERCOT" w:date="2025-07-15T14:52:00Z" w16du:dateUtc="2025-07-15T19:52:00Z">
        <w:r w:rsidRPr="00E46495" w:rsidDel="000408CD">
          <w:rPr>
            <w:rFonts w:ascii="Times New Roman" w:eastAsia="Times New Roman" w:hAnsi="Times New Roman" w:cs="Times New Roman"/>
            <w:kern w:val="0"/>
            <w:sz w:val="23"/>
            <w:szCs w:val="23"/>
            <w14:ligatures w14:val="none"/>
          </w:rPr>
          <w:delText>m</w:delText>
        </w:r>
      </w:del>
      <w:del w:id="102"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eter </w:delText>
        </w:r>
      </w:del>
      <w:del w:id="103" w:author="ERCOT" w:date="2025-07-15T14:52:00Z" w16du:dateUtc="2025-07-15T19:52:00Z">
        <w:r w:rsidRPr="00E46495" w:rsidDel="000408CD">
          <w:rPr>
            <w:rFonts w:ascii="Times New Roman" w:eastAsia="Times New Roman" w:hAnsi="Times New Roman" w:cs="Times New Roman"/>
            <w:kern w:val="0"/>
            <w:sz w:val="23"/>
            <w:szCs w:val="23"/>
            <w14:ligatures w14:val="none"/>
          </w:rPr>
          <w:delText>i</w:delText>
        </w:r>
      </w:del>
      <w:del w:id="104" w:author="ERCOT" w:date="2025-07-16T18:51:00Z" w16du:dateUtc="2025-07-16T23:51:00Z">
        <w:r w:rsidRPr="00E46495" w:rsidDel="00C9569E">
          <w:rPr>
            <w:rFonts w:ascii="Times New Roman" w:eastAsia="Times New Roman" w:hAnsi="Times New Roman" w:cs="Times New Roman"/>
            <w:kern w:val="0"/>
            <w:sz w:val="23"/>
            <w:szCs w:val="23"/>
            <w14:ligatures w14:val="none"/>
          </w:rPr>
          <w:delText>dentifier</w:delText>
        </w:r>
      </w:del>
      <w:r w:rsidRPr="00E46495">
        <w:rPr>
          <w:rFonts w:ascii="Times New Roman" w:eastAsia="Times New Roman" w:hAnsi="Times New Roman" w:cs="Times New Roman"/>
          <w:iCs/>
          <w:kern w:val="0"/>
          <w:szCs w:val="20"/>
          <w14:ligatures w14:val="none"/>
        </w:rPr>
        <w:t xml:space="preserve"> associated with each ERS Resource; </w:t>
      </w:r>
    </w:p>
    <w:p w14:paraId="7CFEDEA2"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(e)</w:t>
      </w:r>
      <w:r w:rsidRPr="00E46495">
        <w:rPr>
          <w:rFonts w:ascii="Times New Roman" w:eastAsia="Times New Roman" w:hAnsi="Times New Roman" w:cs="Times New Roman"/>
          <w:iCs/>
          <w:kern w:val="0"/>
          <w:szCs w:val="20"/>
          <w14:ligatures w14:val="none"/>
        </w:rPr>
        <w:tab/>
        <w:t>Estimate of the ERS MW obligation by station code for TDSPs in competitive areas;</w:t>
      </w:r>
    </w:p>
    <w:p w14:paraId="58AFF059"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(f)</w:t>
      </w:r>
      <w:r w:rsidRPr="00E46495">
        <w:rPr>
          <w:rFonts w:ascii="Times New Roman" w:eastAsia="Times New Roman" w:hAnsi="Times New Roman" w:cs="Times New Roman"/>
          <w:iCs/>
          <w:kern w:val="0"/>
          <w:szCs w:val="20"/>
          <w14:ligatures w14:val="none"/>
        </w:rPr>
        <w:tab/>
        <w:t xml:space="preserve">Estimate of the ERS MW obligation by zip code for TDSPs in NOIE areas; and </w:t>
      </w:r>
    </w:p>
    <w:p w14:paraId="70A47E24"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(g)</w:t>
      </w:r>
      <w:r w:rsidRPr="00E46495">
        <w:rPr>
          <w:rFonts w:ascii="Times New Roman" w:eastAsia="Times New Roman" w:hAnsi="Times New Roman" w:cs="Times New Roman"/>
          <w:iCs/>
          <w:kern w:val="0"/>
          <w:szCs w:val="20"/>
          <w14:ligatures w14:val="none"/>
        </w:rPr>
        <w:tab/>
        <w:t>The date(s) of the interconnection agreement(s) for each generator in any ERS Generator.</w:t>
      </w:r>
    </w:p>
    <w:p w14:paraId="718815EC"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TDSPs shall maintain the confidentiality of the information provided pursuant to paragraph (4) above.</w:t>
      </w:r>
    </w:p>
    <w:p w14:paraId="0CBDFFD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post to the ERCOT website the following information for each ERS offer </w:t>
      </w:r>
      <w:r w:rsidRPr="00E46495">
        <w:rPr>
          <w:rFonts w:ascii="Times New Roman" w:eastAsia="Times New Roman" w:hAnsi="Times New Roman" w:cs="Times New Roman"/>
          <w:iCs/>
          <w:kern w:val="0"/>
          <w:szCs w:val="20"/>
          <w14:ligatures w14:val="none"/>
        </w:rPr>
        <w:t>60 days after the first day of the ERS Standard Contract Term:</w:t>
      </w:r>
    </w:p>
    <w:p w14:paraId="700C8D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The name of the QSE submitting the offer; </w:t>
      </w:r>
    </w:p>
    <w:p w14:paraId="2C98BDDF"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For each ERS Time Period, the price and quantity offered, or if the offer is for self-provided ERS, the quantity offered and an indication that the MW will be self-provided; and</w:t>
      </w:r>
    </w:p>
    <w:p w14:paraId="7AB8E2C2" w14:textId="77777777" w:rsidR="00542C6D" w:rsidRPr="00E46495" w:rsidRDefault="00542C6D" w:rsidP="00542C6D">
      <w:pPr>
        <w:spacing w:after="24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The ERS service type.</w:t>
      </w:r>
    </w:p>
    <w:p w14:paraId="21E02902"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222EB" w14:paraId="541776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2F92075F"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NPRR995, NPRR1007, and NPRR1246:  Insert applicable portions of Sections 3.14.4 and 3.14.4.1 below upon system implementation for NPRR885 or NPRR995; or upon system implementation of the Real-Time Co-Optimization (RTC) project for NPRR1007 and NPRR1246:]</w:t>
            </w:r>
          </w:p>
          <w:p w14:paraId="10319298" w14:textId="77777777" w:rsidR="00542C6D" w:rsidRPr="00F86CF4" w:rsidRDefault="00542C6D" w:rsidP="00082ED8">
            <w:pPr>
              <w:pStyle w:val="H3"/>
              <w:rPr>
                <w:szCs w:val="24"/>
              </w:rPr>
            </w:pPr>
            <w:bookmarkStart w:id="105" w:name="_Toc199405409"/>
            <w:r w:rsidRPr="00F86CF4">
              <w:rPr>
                <w:szCs w:val="24"/>
              </w:rPr>
              <w:lastRenderedPageBreak/>
              <w:t>3.14.4</w:t>
            </w:r>
            <w:r w:rsidRPr="00F86CF4">
              <w:rPr>
                <w:szCs w:val="24"/>
              </w:rPr>
              <w:tab/>
              <w:t>Must-Run Alternative Service</w:t>
            </w:r>
            <w:bookmarkEnd w:id="105"/>
          </w:p>
          <w:p w14:paraId="58D184D8" w14:textId="77777777" w:rsidR="00542C6D" w:rsidRPr="00F86CF4" w:rsidRDefault="00542C6D" w:rsidP="00082ED8">
            <w:pPr>
              <w:pStyle w:val="H4"/>
              <w:rPr>
                <w:b/>
                <w:szCs w:val="24"/>
              </w:rPr>
            </w:pPr>
            <w:bookmarkStart w:id="106" w:name="_Toc199405410"/>
            <w:r w:rsidRPr="00F86CF4">
              <w:rPr>
                <w:b/>
                <w:szCs w:val="24"/>
              </w:rPr>
              <w:t>3.14.4.1</w:t>
            </w:r>
            <w:r w:rsidRPr="00F86CF4">
              <w:rPr>
                <w:b/>
                <w:szCs w:val="24"/>
              </w:rPr>
              <w:tab/>
              <w:t>Overview and Description of MRAs</w:t>
            </w:r>
            <w:bookmarkEnd w:id="106"/>
          </w:p>
          <w:p w14:paraId="78E23213"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iCs/>
              </w:rPr>
              <w:t>(1)</w:t>
            </w:r>
            <w:r w:rsidRPr="00F86CF4">
              <w:rPr>
                <w:rFonts w:ascii="Times New Roman" w:hAnsi="Times New Roman" w:cs="Times New Roman"/>
                <w:iCs/>
              </w:rPr>
              <w:tab/>
              <w:t>Subject to approval by the ERCOT Board, ERCOT may procure Must-Run Alternative (MRA) Service a</w:t>
            </w:r>
            <w:r w:rsidRPr="00F86CF4">
              <w:rPr>
                <w:rFonts w:ascii="Times New Roman" w:hAnsi="Times New Roman" w:cs="Times New Roman"/>
              </w:rPr>
              <w:t>s an alternative to contracting with an RMR Unit if ERCOT determines that the MRA Agreement(s) will, in whole or in part, address the reliability need identified in the RMR study in a more cost-effective manner.</w:t>
            </w:r>
          </w:p>
          <w:p w14:paraId="18A7FA6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ERCOT will issue a request for proposal (RFP) to solicit offers from QSEs to provide MRA Service.  </w:t>
            </w:r>
          </w:p>
          <w:p w14:paraId="7F3E838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 xml:space="preserve">(a) </w:t>
            </w:r>
            <w:r w:rsidRPr="00F86CF4">
              <w:rPr>
                <w:rFonts w:ascii="Times New Roman" w:hAnsi="Times New Roman" w:cs="Times New Roman"/>
              </w:rPr>
              <w:tab/>
              <w:t xml:space="preserve">A QSE may submit an offer in response to the RFP or </w:t>
            </w:r>
            <w:proofErr w:type="gramStart"/>
            <w:r w:rsidRPr="00F86CF4">
              <w:rPr>
                <w:rFonts w:ascii="Times New Roman" w:hAnsi="Times New Roman" w:cs="Times New Roman"/>
              </w:rPr>
              <w:t>enter into</w:t>
            </w:r>
            <w:proofErr w:type="gramEnd"/>
            <w:r w:rsidRPr="00F86CF4">
              <w:rPr>
                <w:rFonts w:ascii="Times New Roman" w:hAnsi="Times New Roman" w:cs="Times New Roman"/>
              </w:rPr>
              <w:t xml:space="preserve"> an MRA Agreement only if it meets all registration and qualification criteria in Section 16.2, Registration and Qualification of Qualified Scheduling Entities.  </w:t>
            </w:r>
          </w:p>
          <w:p w14:paraId="1C49D0A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QSEs whose offers for MRA Service are accepted will be paid according to their offers, subject to the terms of the RFP, MRA Agreement and ERCOT Protocols.  A clearing price mechanism shall not be used for awarding offers for MRA Service.</w:t>
            </w:r>
          </w:p>
          <w:p w14:paraId="56D575A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A QSE may submit more than one offer for MRA Service in response to a single RFP.  A QSE may not submit the same MRA or MRA Sites in more than one of its offers.  ERCOT may award multiple offers to </w:t>
            </w:r>
            <w:proofErr w:type="gramStart"/>
            <w:r w:rsidRPr="00F86CF4">
              <w:rPr>
                <w:rFonts w:ascii="Times New Roman" w:hAnsi="Times New Roman" w:cs="Times New Roman"/>
              </w:rPr>
              <w:t>a QSE</w:t>
            </w:r>
            <w:proofErr w:type="gramEnd"/>
            <w:r w:rsidRPr="00F86CF4">
              <w:rPr>
                <w:rFonts w:ascii="Times New Roman" w:hAnsi="Times New Roman" w:cs="Times New Roman"/>
              </w:rPr>
              <w:t xml:space="preserve">, so long as the MRA or MRA Sites in an awarded offer are not included in any other awarded offer.  A QSE may condition ERCOT’s acceptance of an offer for a Demand Response MRA on ERCOT’s acceptance of an offer for a co-located Other Generation MRA offer. </w:t>
            </w:r>
          </w:p>
          <w:p w14:paraId="560F2DE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r>
            <w:bookmarkStart w:id="107" w:name="_Toc402949820"/>
            <w:r w:rsidRPr="00F86CF4">
              <w:rPr>
                <w:rFonts w:ascii="Times New Roman" w:hAnsi="Times New Roman" w:cs="Times New Roman"/>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07"/>
          </w:p>
          <w:p w14:paraId="1F600302" w14:textId="77777777" w:rsidR="00542C6D" w:rsidRPr="00F86CF4" w:rsidRDefault="00542C6D" w:rsidP="00082ED8">
            <w:pPr>
              <w:spacing w:after="120" w:line="360" w:lineRule="auto"/>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t>An MRA may be connected at either transmission or distribution voltage.</w:t>
            </w:r>
          </w:p>
          <w:p w14:paraId="4160174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(4)</w:t>
            </w:r>
            <w:r w:rsidRPr="00F86CF4">
              <w:rPr>
                <w:rFonts w:ascii="Times New Roman" w:hAnsi="Times New Roman" w:cs="Times New Roman"/>
                <w:iCs/>
              </w:rPr>
              <w:tab/>
              <w:t xml:space="preserve">An MRA offer is ineligible to the extent it offers capacity that was included as a Resource in ERCOT’s RMR analysis or in the Load forecasts from the Steady State </w:t>
            </w:r>
            <w:r w:rsidRPr="00F86CF4">
              <w:rPr>
                <w:rFonts w:ascii="Times New Roman" w:hAnsi="Times New Roman" w:cs="Times New Roman"/>
                <w:iCs/>
              </w:rPr>
              <w:lastRenderedPageBreak/>
              <w:t xml:space="preserve">Working Group (SSWG) base cases used as the basis for the RMR analysis, as provided for in paragraph (3)(a) of Section 3.14.1.2, ERCOT Evaluation Process.  </w:t>
            </w:r>
          </w:p>
          <w:p w14:paraId="1E69D76F"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(5)</w:t>
            </w:r>
            <w:r w:rsidRPr="00F86CF4">
              <w:rPr>
                <w:rFonts w:ascii="Times New Roman" w:hAnsi="Times New Roman" w:cs="Times New Roman"/>
                <w:iCs/>
              </w:rPr>
              <w:tab/>
              <w:t xml:space="preserve">Each MRA must provide at least five MW of capacity.  </w:t>
            </w:r>
          </w:p>
          <w:p w14:paraId="5D7A929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(6)</w:t>
            </w:r>
            <w:r w:rsidRPr="00F86CF4">
              <w:rPr>
                <w:rFonts w:ascii="Times New Roman" w:hAnsi="Times New Roman" w:cs="Times New Roman"/>
                <w:iCs/>
              </w:rPr>
              <w:tab/>
              <w:t>Eligible MRA resources may include:</w:t>
            </w:r>
          </w:p>
          <w:p w14:paraId="42569FD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 xml:space="preserve">A proposed Generation Resource or ESR that was not included in the reliability need evaluation pursuant to paragraph (3)(a) of Section 3.14.1.2.  </w:t>
            </w:r>
          </w:p>
          <w:p w14:paraId="103E0386"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 xml:space="preserve">(i) </w:t>
            </w:r>
            <w:r w:rsidRPr="00F86CF4">
              <w:rPr>
                <w:rFonts w:ascii="Times New Roman" w:hAnsi="Times New Roman" w:cs="Times New Roman"/>
              </w:rPr>
              <w:tab/>
              <w:t xml:space="preserve">Proposed Generation Resources or ESRs must adhere to all interconnection requirements, including the requirements of Planning Guide Section 5, Generator Interconnection or Modification.  </w:t>
            </w:r>
          </w:p>
          <w:p w14:paraId="3619E30D"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proposed Generation Resource is an Intermittent Renewable Resource (IRR), the QSE shall provide capacity values based on the Resource’s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MRA Contracted Hours.</w:t>
            </w:r>
          </w:p>
          <w:p w14:paraId="1A284C7B" w14:textId="77777777" w:rsidR="00542C6D" w:rsidRPr="00F86CF4" w:rsidRDefault="00542C6D" w:rsidP="00082ED8">
            <w:pPr>
              <w:spacing w:after="240"/>
              <w:ind w:left="1440" w:hanging="720"/>
              <w:rPr>
                <w:rFonts w:ascii="Times New Roman" w:hAnsi="Times New Roman" w:cs="Times New Roman"/>
                <w:highlight w:val="yellow"/>
              </w:rPr>
            </w:pPr>
            <w:r w:rsidRPr="00F86CF4">
              <w:rPr>
                <w:rFonts w:ascii="Times New Roman" w:hAnsi="Times New Roman" w:cs="Times New Roman"/>
              </w:rPr>
              <w:t>(b)</w:t>
            </w:r>
            <w:r w:rsidRPr="00F86CF4">
              <w:rPr>
                <w:rFonts w:ascii="Times New Roman" w:hAnsi="Times New Roman" w:cs="Times New Roman"/>
              </w:rPr>
              <w:tab/>
              <w:t>Proposed capacity additions to existing Generation Resources or ESRs, if the additional capacity was not included in the reliability need evaluation pursuant to paragraph (3)(a) of Section 3.14.1.2.</w:t>
            </w:r>
            <w:r w:rsidRPr="00F86CF4">
              <w:rPr>
                <w:rFonts w:ascii="Times New Roman" w:hAnsi="Times New Roman" w:cs="Times New Roman"/>
                <w:highlight w:val="yellow"/>
              </w:rPr>
              <w:t xml:space="preserve"> </w:t>
            </w:r>
          </w:p>
          <w:p w14:paraId="170ACD99"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 xml:space="preserve">Prior to providing MRA Service, the Resource Entity will be required to modify its Resource Registration information and complete necessary interconnection requirements with respect to this additional capacity.  </w:t>
            </w:r>
          </w:p>
          <w:p w14:paraId="147E21EE"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capacity is being added to an IRR, the QSE shall provide capacity values based on the Resource’s projected peak average capacity contribution during the hours identified during the MRA Contracted Hours.</w:t>
            </w:r>
          </w:p>
          <w:p w14:paraId="45E8558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hours identified in the MRA Contracted Hours.</w:t>
            </w:r>
          </w:p>
          <w:p w14:paraId="7D26842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 xml:space="preserve">Proposed or existing Demand response assets, which may include Load Resources and ERS Loads. </w:t>
            </w:r>
          </w:p>
          <w:p w14:paraId="49A95B2F"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lastRenderedPageBreak/>
              <w:t>(e)</w:t>
            </w:r>
            <w:r w:rsidRPr="00F86CF4">
              <w:rPr>
                <w:rFonts w:ascii="Times New Roman" w:hAnsi="Times New Roman" w:cs="Times New Roman"/>
              </w:rPr>
              <w:tab/>
              <w:t>A proposed or existing Energy Storage System (ESS) registered, or proposed to be registered, with ERCOT as a Settlement Only Energy Storage System (SOESS).</w:t>
            </w:r>
          </w:p>
          <w:p w14:paraId="011BF3C4"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(7)</w:t>
            </w:r>
            <w:r w:rsidRPr="00F86CF4">
              <w:rPr>
                <w:rFonts w:ascii="Times New Roman" w:hAnsi="Times New Roman" w:cs="Times New Roman"/>
                <w:iCs/>
              </w:rPr>
              <w:tab/>
              <w:t>An MRA must be able to provide power injection or Demand response to the ERCOT System at ERCOT’s discretion during the MRA Contracted Hours.</w:t>
            </w:r>
          </w:p>
          <w:p w14:paraId="286369F1"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(a)</w:t>
            </w:r>
            <w:r w:rsidRPr="00F86CF4">
              <w:rPr>
                <w:rFonts w:ascii="Times New Roman" w:hAnsi="Times New Roman" w:cs="Times New Roman"/>
                <w:iCs/>
              </w:rPr>
              <w:tab/>
              <w:t xml:space="preserve">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fully describe </w:t>
            </w:r>
            <w:proofErr w:type="gramStart"/>
            <w:r w:rsidRPr="00F86CF4">
              <w:rPr>
                <w:rFonts w:ascii="Times New Roman" w:hAnsi="Times New Roman" w:cs="Times New Roman"/>
                <w:iCs/>
              </w:rPr>
              <w:t>all of</w:t>
            </w:r>
            <w:proofErr w:type="gramEnd"/>
            <w:r w:rsidRPr="00F86CF4">
              <w:rPr>
                <w:rFonts w:ascii="Times New Roman" w:hAnsi="Times New Roman" w:cs="Times New Roman"/>
                <w:iCs/>
              </w:rPr>
              <w:t xml:space="preserve"> the MRA’s temporal constraints. </w:t>
            </w:r>
          </w:p>
          <w:p w14:paraId="08E3FDD3"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(b)</w:t>
            </w:r>
            <w:r w:rsidRPr="00F86CF4">
              <w:rPr>
                <w:rFonts w:ascii="Times New Roman" w:hAnsi="Times New Roman" w:cs="Times New Roman"/>
                <w:iCs/>
              </w:rPr>
              <w:tab/>
              <w:t xml:space="preserve">For a Demand Response MRA, 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include a statement as to whether the offered capacity is a Weather–Sensitive MRA.</w:t>
            </w:r>
          </w:p>
          <w:p w14:paraId="2D8D3A4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(8)</w:t>
            </w:r>
            <w:r w:rsidRPr="00F86CF4">
              <w:rPr>
                <w:rFonts w:ascii="Times New Roman" w:hAnsi="Times New Roman" w:cs="Times New Roman"/>
                <w:iCs/>
              </w:rPr>
              <w:tab/>
              <w:t>The QSE representing an MRA must be capable of receiving both VDI and XML instructions.</w:t>
            </w:r>
          </w:p>
          <w:p w14:paraId="1E01242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(9)</w:t>
            </w:r>
            <w:r w:rsidRPr="00F86CF4">
              <w:rPr>
                <w:rFonts w:ascii="Times New Roman" w:hAnsi="Times New Roman" w:cs="Times New Roman"/>
                <w:iCs/>
              </w:rPr>
              <w:tab/>
              <w:t>ERCOT will periodically validate an MRA’s telemetry using 15-minute interval meter data.</w:t>
            </w:r>
          </w:p>
          <w:p w14:paraId="2CD4950B"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(10)</w:t>
            </w:r>
            <w:r w:rsidRPr="00F86CF4">
              <w:rPr>
                <w:rFonts w:ascii="Times New Roman" w:hAnsi="Times New Roman" w:cs="Times New Roman"/>
                <w:iCs/>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726690E9"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 xml:space="preserve">(11) </w:t>
            </w:r>
            <w:r w:rsidRPr="00F86CF4">
              <w:rPr>
                <w:rFonts w:ascii="Times New Roman" w:hAnsi="Times New Roman" w:cs="Times New Roman"/>
                <w:iCs/>
              </w:rPr>
              <w:tab/>
              <w:t>All MRA Sites within an MRA must be of the same type (i.e., all Generation Resource MRA, ESR MRA, Other Generation MRA, or Demand Response MRA).</w:t>
            </w:r>
          </w:p>
          <w:p w14:paraId="63D22EE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(12)</w:t>
            </w:r>
            <w:r w:rsidRPr="00F86CF4">
              <w:rPr>
                <w:rFonts w:ascii="Times New Roman" w:hAnsi="Times New Roman" w:cs="Times New Roman"/>
                <w:iCs/>
              </w:rPr>
              <w:tab/>
              <w:t>A QSE representing an MRA shall submit to ERCOT and continuously update an Availability Plan for each MRA Contracted Hour for the current Operating Day and the next six Operating Days.</w:t>
            </w:r>
          </w:p>
          <w:p w14:paraId="115DED2C"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(13)</w:t>
            </w:r>
            <w:r w:rsidRPr="00F86CF4">
              <w:rPr>
                <w:rFonts w:ascii="Times New Roman" w:hAnsi="Times New Roman" w:cs="Times New Roman"/>
                <w:iCs/>
              </w:rPr>
              <w:tab/>
              <w:t xml:space="preserve">A QSE representing an MRA or MRA Site may not submit DAM Offers, provide an Ancillary Service or carry </w:t>
            </w:r>
            <w:proofErr w:type="gramStart"/>
            <w:r w:rsidRPr="00F86CF4">
              <w:rPr>
                <w:rFonts w:ascii="Times New Roman" w:hAnsi="Times New Roman" w:cs="Times New Roman"/>
                <w:iCs/>
              </w:rPr>
              <w:t>an ERS</w:t>
            </w:r>
            <w:proofErr w:type="gramEnd"/>
            <w:r w:rsidRPr="00F86CF4">
              <w:rPr>
                <w:rFonts w:ascii="Times New Roman" w:hAnsi="Times New Roman" w:cs="Times New Roman"/>
                <w:iCs/>
              </w:rPr>
              <w:t xml:space="preserve"> responsibility on behalf of any MRA or MRA Site during the MRA Contracted Hours.  </w:t>
            </w:r>
            <w:r w:rsidRPr="00F86CF4">
              <w:rPr>
                <w:rFonts w:ascii="Times New Roman" w:hAnsi="Times New Roman" w:cs="Times New Roman"/>
              </w:rPr>
              <w:t>Demand Response MRAs may not participate in TDSP standard offer programs during any MRA Contracted Hours.</w:t>
            </w:r>
          </w:p>
          <w:p w14:paraId="5B606CA0"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(14)</w:t>
            </w:r>
            <w:r w:rsidRPr="00F86CF4">
              <w:rPr>
                <w:rFonts w:ascii="Times New Roman" w:hAnsi="Times New Roman" w:cs="Times New Roman"/>
                <w:iCs/>
              </w:rPr>
              <w:tab/>
              <w:t xml:space="preserve">A Combined Cycle Train serving as an MRA must be configured as a single Combined Cycle Generation Resource.   </w:t>
            </w:r>
          </w:p>
          <w:p w14:paraId="1D342672"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lastRenderedPageBreak/>
              <w:t>(15)</w:t>
            </w:r>
            <w:r w:rsidRPr="00F86CF4">
              <w:rPr>
                <w:rFonts w:ascii="Times New Roman" w:hAnsi="Times New Roman" w:cs="Times New Roman"/>
                <w:iCs/>
              </w:rPr>
              <w:tab/>
              <w:t xml:space="preserve">QSEs representing MRAs shall submit offers using an MRA offer sheet as provided by ERCOT. </w:t>
            </w:r>
          </w:p>
          <w:p w14:paraId="74B3A19A"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(16)</w:t>
            </w:r>
            <w:r w:rsidRPr="00F86CF4">
              <w:rPr>
                <w:rFonts w:ascii="Times New Roman" w:hAnsi="Times New Roman" w:cs="Times New Roman"/>
                <w:iCs/>
              </w:rPr>
              <w:tab/>
              <w:t>QSEs must submit the following information for each MRA offer:</w:t>
            </w:r>
          </w:p>
          <w:p w14:paraId="2A4B880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capacity, months and hours offered;</w:t>
            </w:r>
          </w:p>
          <w:p w14:paraId="2EAD805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For an aggregated MRA, the offered capacity allocated to each MRA Site for all months and hours offered;</w:t>
            </w:r>
          </w:p>
          <w:p w14:paraId="5120FAEB" w14:textId="7AD3CAE9"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The Resource ID, ESI ID and or </w:t>
            </w:r>
            <w:ins w:id="108" w:author="ERCOT" w:date="2025-07-16T18:52:00Z" w16du:dateUtc="2025-07-16T23:52:00Z">
              <w:r w:rsidR="00C9569E">
                <w:rPr>
                  <w:rFonts w:ascii="Times New Roman" w:hAnsi="Times New Roman" w:cs="Times New Roman"/>
                </w:rPr>
                <w:t>UMI</w:t>
              </w:r>
            </w:ins>
            <w:del w:id="109" w:author="ERCOT" w:date="2025-07-15T14:52:00Z" w16du:dateUtc="2025-07-15T19:52:00Z">
              <w:r w:rsidRPr="00F86CF4" w:rsidDel="000408CD">
                <w:rPr>
                  <w:rFonts w:ascii="Times New Roman" w:hAnsi="Times New Roman" w:cs="Times New Roman"/>
                </w:rPr>
                <w:delText>u</w:delText>
              </w:r>
            </w:del>
            <w:del w:id="110" w:author="ERCOT" w:date="2025-07-16T18:52:00Z" w16du:dateUtc="2025-07-16T23:52:00Z">
              <w:r w:rsidRPr="00F86CF4" w:rsidDel="00C9569E">
                <w:rPr>
                  <w:rFonts w:ascii="Times New Roman" w:hAnsi="Times New Roman" w:cs="Times New Roman"/>
                </w:rPr>
                <w:delText xml:space="preserve">nique </w:delText>
              </w:r>
            </w:del>
            <w:del w:id="111" w:author="ERCOT" w:date="2025-07-15T14:53:00Z" w16du:dateUtc="2025-07-15T19:53:00Z">
              <w:r w:rsidRPr="00F86CF4" w:rsidDel="000408CD">
                <w:rPr>
                  <w:rFonts w:ascii="Times New Roman" w:hAnsi="Times New Roman" w:cs="Times New Roman"/>
                </w:rPr>
                <w:delText>m</w:delText>
              </w:r>
            </w:del>
            <w:del w:id="112" w:author="ERCOT" w:date="2025-07-16T18:52:00Z" w16du:dateUtc="2025-07-16T23:52:00Z">
              <w:r w:rsidRPr="00F86CF4" w:rsidDel="00C9569E">
                <w:rPr>
                  <w:rFonts w:ascii="Times New Roman" w:hAnsi="Times New Roman" w:cs="Times New Roman"/>
                </w:rPr>
                <w:delText xml:space="preserve">eter </w:delText>
              </w:r>
            </w:del>
            <w:del w:id="113" w:author="ERCOT" w:date="2025-07-15T14:53:00Z" w16du:dateUtc="2025-07-15T19:53:00Z">
              <w:r w:rsidRPr="00F86CF4" w:rsidDel="000408CD">
                <w:rPr>
                  <w:rFonts w:ascii="Times New Roman" w:hAnsi="Times New Roman" w:cs="Times New Roman"/>
                </w:rPr>
                <w:delText>ID</w:delText>
              </w:r>
            </w:del>
            <w:r w:rsidRPr="00F86CF4">
              <w:rPr>
                <w:rFonts w:ascii="Times New Roman" w:hAnsi="Times New Roman" w:cs="Times New Roman"/>
              </w:rPr>
              <w:t xml:space="preserve"> associated with the MRA, or in the case of an aggregated MRA, a list of the Resource IDs, ESI IDs and/or </w:t>
            </w:r>
            <w:ins w:id="114" w:author="ERCOT" w:date="2025-07-16T18:51:00Z" w16du:dateUtc="2025-07-16T23:51:00Z">
              <w:r w:rsidR="00C9569E">
                <w:rPr>
                  <w:rFonts w:ascii="Times New Roman" w:hAnsi="Times New Roman" w:cs="Times New Roman"/>
                </w:rPr>
                <w:t>UMIs</w:t>
              </w:r>
            </w:ins>
            <w:del w:id="115" w:author="ERCOT" w:date="2025-07-15T14:54:00Z" w16du:dateUtc="2025-07-15T19:54:00Z">
              <w:r w:rsidRPr="00F86CF4" w:rsidDel="000408CD">
                <w:rPr>
                  <w:rFonts w:ascii="Times New Roman" w:hAnsi="Times New Roman" w:cs="Times New Roman"/>
                </w:rPr>
                <w:delText>u</w:delText>
              </w:r>
            </w:del>
            <w:del w:id="116" w:author="ERCOT" w:date="2025-07-16T18:51:00Z" w16du:dateUtc="2025-07-16T23:51:00Z">
              <w:r w:rsidRPr="00F86CF4" w:rsidDel="00C9569E">
                <w:rPr>
                  <w:rFonts w:ascii="Times New Roman" w:hAnsi="Times New Roman" w:cs="Times New Roman"/>
                </w:rPr>
                <w:delText xml:space="preserve">nique </w:delText>
              </w:r>
            </w:del>
            <w:del w:id="117" w:author="ERCOT" w:date="2025-07-15T14:54:00Z" w16du:dateUtc="2025-07-15T19:54:00Z">
              <w:r w:rsidRPr="00F86CF4" w:rsidDel="000408CD">
                <w:rPr>
                  <w:rFonts w:ascii="Times New Roman" w:hAnsi="Times New Roman" w:cs="Times New Roman"/>
                </w:rPr>
                <w:delText>m</w:delText>
              </w:r>
            </w:del>
            <w:del w:id="118" w:author="ERCOT" w:date="2025-07-16T18:51:00Z" w16du:dateUtc="2025-07-16T23:51:00Z">
              <w:r w:rsidRPr="00F86CF4" w:rsidDel="00C9569E">
                <w:rPr>
                  <w:rFonts w:ascii="Times New Roman" w:hAnsi="Times New Roman" w:cs="Times New Roman"/>
                </w:rPr>
                <w:delText xml:space="preserve">eter </w:delText>
              </w:r>
            </w:del>
            <w:del w:id="119" w:author="ERCOT" w:date="2025-07-15T14:54:00Z" w16du:dateUtc="2025-07-15T19:54:00Z">
              <w:r w:rsidRPr="00F86CF4" w:rsidDel="000408CD">
                <w:rPr>
                  <w:rFonts w:ascii="Times New Roman" w:hAnsi="Times New Roman" w:cs="Times New Roman"/>
                </w:rPr>
                <w:delText>IDs</w:delText>
              </w:r>
            </w:del>
            <w:r w:rsidRPr="00F86CF4">
              <w:rPr>
                <w:rFonts w:ascii="Times New Roman" w:hAnsi="Times New Roman" w:cs="Times New Roman"/>
              </w:rPr>
              <w:t xml:space="preserve"> of the offered MRA Sites;</w:t>
            </w:r>
          </w:p>
          <w:p w14:paraId="7946F27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The MRA Standby Price, represented in dollars per MW per hour;</w:t>
            </w:r>
          </w:p>
          <w:p w14:paraId="31D1C5E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(e)</w:t>
            </w:r>
            <w:r w:rsidRPr="00F86CF4">
              <w:rPr>
                <w:rFonts w:ascii="Times New Roman" w:hAnsi="Times New Roman" w:cs="Times New Roman"/>
              </w:rPr>
              <w:tab/>
              <w:t xml:space="preserve">Required capital expenditure, if any, if the MRA offer is awarded; </w:t>
            </w:r>
          </w:p>
          <w:p w14:paraId="57A2321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(f)</w:t>
            </w:r>
            <w:r w:rsidRPr="00F86CF4">
              <w:rPr>
                <w:rFonts w:ascii="Times New Roman" w:hAnsi="Times New Roman" w:cs="Times New Roman"/>
              </w:rPr>
              <w:tab/>
              <w:t>The MRA Event Deployment Price, in dollars per deployment event, or proxy fuel consumption rate;</w:t>
            </w:r>
          </w:p>
          <w:p w14:paraId="046984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(g)</w:t>
            </w:r>
            <w:r w:rsidRPr="00F86CF4">
              <w:rPr>
                <w:rFonts w:ascii="Times New Roman" w:hAnsi="Times New Roman" w:cs="Times New Roman"/>
              </w:rPr>
              <w:tab/>
              <w:t>The ramp period or startup time of the MRA or aggregated MRA;</w:t>
            </w:r>
          </w:p>
          <w:p w14:paraId="5F16FAD7"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(h)</w:t>
            </w:r>
            <w:r w:rsidRPr="00F86CF4">
              <w:rPr>
                <w:rFonts w:ascii="Times New Roman" w:hAnsi="Times New Roman" w:cs="Times New Roman"/>
              </w:rPr>
              <w:tab/>
              <w:t>The MRA Variable Price, in dollars per MW per hour, and/or proxy heat rate;</w:t>
            </w:r>
          </w:p>
          <w:p w14:paraId="0FA1E75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The target availability of the MRA or aggregated MRA; and</w:t>
            </w:r>
          </w:p>
          <w:p w14:paraId="5133E6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(j)</w:t>
            </w:r>
            <w:r w:rsidRPr="00F86CF4">
              <w:rPr>
                <w:rFonts w:ascii="Times New Roman" w:hAnsi="Times New Roman" w:cs="Times New Roman"/>
              </w:rPr>
              <w:tab/>
              <w:t>Any additional information required by ERCOT within the RFP.</w:t>
            </w:r>
          </w:p>
          <w:p w14:paraId="4F28CCF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(17)</w:t>
            </w:r>
            <w:r w:rsidRPr="00F86CF4">
              <w:rPr>
                <w:rFonts w:ascii="Times New Roman" w:hAnsi="Times New Roman" w:cs="Times New Roman"/>
                <w:iCs/>
              </w:rPr>
              <w:tab/>
              <w:t>Demand Response MRAs shall not be deployed more than once per Operating Day.</w:t>
            </w:r>
          </w:p>
          <w:p w14:paraId="6B4BD873"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(18)</w:t>
            </w:r>
            <w:r w:rsidRPr="00F86CF4">
              <w:rPr>
                <w:rFonts w:ascii="Times New Roman" w:hAnsi="Times New Roman" w:cs="Times New Roman"/>
                <w:iCs/>
              </w:rPr>
              <w:tab/>
              <w:t xml:space="preserve">Except for a Forced Outage, any Outage of an MRA must be approved by ERCOT. </w:t>
            </w:r>
          </w:p>
          <w:p w14:paraId="57BBA0DF" w14:textId="77777777" w:rsidR="00542C6D" w:rsidRPr="00E222EB" w:rsidRDefault="00542C6D" w:rsidP="00082ED8">
            <w:pPr>
              <w:spacing w:after="240"/>
              <w:ind w:left="720" w:hanging="720"/>
              <w:rPr>
                <w:iCs/>
              </w:rPr>
            </w:pPr>
            <w:r w:rsidRPr="00F86CF4">
              <w:rPr>
                <w:rFonts w:ascii="Times New Roman" w:hAnsi="Times New Roman" w:cs="Times New Roman"/>
                <w:iCs/>
              </w:rPr>
              <w:t>(19)</w:t>
            </w:r>
            <w:r w:rsidRPr="00F86CF4">
              <w:rPr>
                <w:rFonts w:ascii="Times New Roman" w:hAnsi="Times New Roman" w:cs="Times New Roman"/>
                <w:iCs/>
              </w:rPr>
              <w:tab/>
              <w:t>For any MRA that is registered with ERCOT as a Resource, the QSE representing the MRA must be the same as the QSE representing the Resource.</w:t>
            </w:r>
          </w:p>
        </w:tc>
      </w:tr>
    </w:tbl>
    <w:p w14:paraId="2336B1D5"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5617F" w14:paraId="78573100"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0450F3CD"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3.14.4.6.3 below upon system implementation:]</w:t>
            </w:r>
          </w:p>
          <w:p w14:paraId="30A5B486" w14:textId="77777777" w:rsidR="00542C6D" w:rsidRPr="00F86CF4" w:rsidRDefault="00542C6D" w:rsidP="00082ED8">
            <w:pPr>
              <w:keepNext/>
              <w:tabs>
                <w:tab w:val="left" w:pos="1620"/>
              </w:tabs>
              <w:spacing w:before="240" w:after="240"/>
              <w:ind w:left="1620" w:hanging="1620"/>
              <w:outlineLvl w:val="4"/>
              <w:rPr>
                <w:rFonts w:ascii="Times New Roman" w:hAnsi="Times New Roman" w:cs="Times New Roman"/>
                <w:b/>
                <w:bCs/>
                <w:i/>
                <w:iCs/>
                <w:szCs w:val="26"/>
              </w:rPr>
            </w:pPr>
            <w:bookmarkStart w:id="120" w:name="_Toc199405418"/>
            <w:r w:rsidRPr="00F86CF4">
              <w:rPr>
                <w:rFonts w:ascii="Times New Roman" w:hAnsi="Times New Roman" w:cs="Times New Roman"/>
                <w:b/>
                <w:bCs/>
                <w:i/>
                <w:iCs/>
                <w:szCs w:val="26"/>
              </w:rPr>
              <w:t>3.14.4.6.3</w:t>
            </w:r>
            <w:r w:rsidRPr="00F86CF4">
              <w:rPr>
                <w:rFonts w:ascii="Times New Roman" w:hAnsi="Times New Roman" w:cs="Times New Roman"/>
                <w:b/>
                <w:bCs/>
                <w:i/>
                <w:iCs/>
                <w:szCs w:val="26"/>
              </w:rPr>
              <w:tab/>
              <w:t>MRA Metering and Metering Data</w:t>
            </w:r>
            <w:bookmarkEnd w:id="120"/>
            <w:r w:rsidRPr="00F86CF4">
              <w:rPr>
                <w:rFonts w:ascii="Times New Roman" w:hAnsi="Times New Roman" w:cs="Times New Roman"/>
                <w:b/>
                <w:bCs/>
                <w:i/>
                <w:iCs/>
                <w:szCs w:val="26"/>
              </w:rPr>
              <w:t xml:space="preserve"> </w:t>
            </w:r>
          </w:p>
          <w:p w14:paraId="600B433B" w14:textId="373890D3"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Each </w:t>
            </w:r>
            <w:r w:rsidRPr="00F86CF4">
              <w:rPr>
                <w:rFonts w:ascii="Times New Roman" w:hAnsi="Times New Roman" w:cs="Times New Roman"/>
                <w:iCs/>
              </w:rPr>
              <w:t>Demand Response</w:t>
            </w:r>
            <w:r w:rsidRPr="00F86CF4">
              <w:rPr>
                <w:rFonts w:ascii="Times New Roman" w:hAnsi="Times New Roman" w:cs="Times New Roman"/>
              </w:rPr>
              <w:t xml:space="preserve"> MRA, or each MRA Site within an aggregated </w:t>
            </w:r>
            <w:r w:rsidRPr="00F86CF4">
              <w:rPr>
                <w:rFonts w:ascii="Times New Roman" w:hAnsi="Times New Roman" w:cs="Times New Roman"/>
                <w:iCs/>
              </w:rPr>
              <w:t>Demand Response</w:t>
            </w:r>
            <w:r w:rsidRPr="00F86CF4">
              <w:rPr>
                <w:rFonts w:ascii="Times New Roman" w:hAnsi="Times New Roman" w:cs="Times New Roman"/>
              </w:rPr>
              <w:t xml:space="preserve"> MRA, must have an ESI ID and dedicated 15-minute Interval Data Recorder </w:t>
            </w:r>
            <w:r w:rsidRPr="00F86CF4">
              <w:rPr>
                <w:rFonts w:ascii="Times New Roman" w:hAnsi="Times New Roman" w:cs="Times New Roman"/>
              </w:rPr>
              <w:lastRenderedPageBreak/>
              <w:t xml:space="preserve">(IDR) metering.  A </w:t>
            </w:r>
            <w:r w:rsidRPr="00F86CF4">
              <w:rPr>
                <w:rFonts w:ascii="Times New Roman" w:hAnsi="Times New Roman" w:cs="Times New Roman"/>
                <w:iCs/>
              </w:rPr>
              <w:t>Demand Response</w:t>
            </w:r>
            <w:r w:rsidRPr="00F86CF4">
              <w:rPr>
                <w:rFonts w:ascii="Times New Roman" w:hAnsi="Times New Roman" w:cs="Times New Roman"/>
              </w:rPr>
              <w:t xml:space="preserve"> MRA, or an MRA Site within an aggregated Demand Response MRA, that is located outside of a competitive service area may use a </w:t>
            </w:r>
            <w:ins w:id="121" w:author="ERCOT" w:date="2025-07-16T19:25:00Z" w16du:dateUtc="2025-07-17T00:25:00Z">
              <w:r w:rsidR="00411313">
                <w:rPr>
                  <w:rFonts w:ascii="Times New Roman" w:hAnsi="Times New Roman" w:cs="Times New Roman"/>
                </w:rPr>
                <w:t>UMI</w:t>
              </w:r>
            </w:ins>
            <w:del w:id="122" w:author="ERCOT" w:date="2025-07-15T14:54:00Z" w16du:dateUtc="2025-07-15T19:54:00Z">
              <w:r w:rsidRPr="00F86CF4" w:rsidDel="000408CD">
                <w:rPr>
                  <w:rFonts w:ascii="Times New Roman" w:hAnsi="Times New Roman" w:cs="Times New Roman"/>
                </w:rPr>
                <w:delText>u</w:delText>
              </w:r>
            </w:del>
            <w:del w:id="123" w:author="ERCOT" w:date="2025-07-16T19:25:00Z" w16du:dateUtc="2025-07-17T00:25:00Z">
              <w:r w:rsidRPr="00F86CF4" w:rsidDel="00411313">
                <w:rPr>
                  <w:rFonts w:ascii="Times New Roman" w:hAnsi="Times New Roman" w:cs="Times New Roman"/>
                </w:rPr>
                <w:delText xml:space="preserve">nique </w:delText>
              </w:r>
            </w:del>
            <w:del w:id="124" w:author="ERCOT" w:date="2025-07-15T14:54:00Z" w16du:dateUtc="2025-07-15T19:54:00Z">
              <w:r w:rsidRPr="00F86CF4" w:rsidDel="000408CD">
                <w:rPr>
                  <w:rFonts w:ascii="Times New Roman" w:hAnsi="Times New Roman" w:cs="Times New Roman"/>
                </w:rPr>
                <w:delText>m</w:delText>
              </w:r>
            </w:del>
            <w:del w:id="125" w:author="ERCOT" w:date="2025-07-16T19:25:00Z" w16du:dateUtc="2025-07-17T00:25:00Z">
              <w:r w:rsidRPr="00F86CF4" w:rsidDel="00411313">
                <w:rPr>
                  <w:rFonts w:ascii="Times New Roman" w:hAnsi="Times New Roman" w:cs="Times New Roman"/>
                </w:rPr>
                <w:delText xml:space="preserve">eter </w:delText>
              </w:r>
            </w:del>
            <w:del w:id="126" w:author="ERCOT" w:date="2025-07-15T14:54:00Z" w16du:dateUtc="2025-07-15T19:54:00Z">
              <w:r w:rsidRPr="00F86CF4" w:rsidDel="000408CD">
                <w:rPr>
                  <w:rFonts w:ascii="Times New Roman" w:hAnsi="Times New Roman" w:cs="Times New Roman"/>
                </w:rPr>
                <w:delText>ID</w:delText>
              </w:r>
            </w:del>
            <w:r w:rsidRPr="00F86CF4">
              <w:rPr>
                <w:rFonts w:ascii="Times New Roman" w:hAnsi="Times New Roman" w:cs="Times New Roman"/>
              </w:rPr>
              <w:t xml:space="preserve"> in lieu of an ESI ID. </w:t>
            </w:r>
          </w:p>
          <w:p w14:paraId="2B1F245F" w14:textId="1B10ABEF"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w:t>
            </w:r>
            <w:ins w:id="127" w:author="ERCOT" w:date="2025-07-16T19:26:00Z" w16du:dateUtc="2025-07-17T00:26:00Z">
              <w:r w:rsidR="00411313">
                <w:rPr>
                  <w:rFonts w:ascii="Times New Roman" w:hAnsi="Times New Roman" w:cs="Times New Roman"/>
                </w:rPr>
                <w:t>UMIs</w:t>
              </w:r>
            </w:ins>
            <w:del w:id="128" w:author="ERCOT" w:date="2025-07-15T14:54:00Z" w16du:dateUtc="2025-07-15T19:54:00Z">
              <w:r w:rsidRPr="00F86CF4" w:rsidDel="000408CD">
                <w:rPr>
                  <w:rFonts w:ascii="Times New Roman" w:hAnsi="Times New Roman" w:cs="Times New Roman"/>
                </w:rPr>
                <w:delText>u</w:delText>
              </w:r>
            </w:del>
            <w:del w:id="129" w:author="ERCOT" w:date="2025-07-16T19:26:00Z" w16du:dateUtc="2025-07-17T00:26:00Z">
              <w:r w:rsidRPr="00F86CF4" w:rsidDel="00411313">
                <w:rPr>
                  <w:rFonts w:ascii="Times New Roman" w:hAnsi="Times New Roman" w:cs="Times New Roman"/>
                </w:rPr>
                <w:delText xml:space="preserve">nique </w:delText>
              </w:r>
            </w:del>
            <w:del w:id="130" w:author="ERCOT" w:date="2025-07-15T14:54:00Z" w16du:dateUtc="2025-07-15T19:54:00Z">
              <w:r w:rsidRPr="00F86CF4" w:rsidDel="000408CD">
                <w:rPr>
                  <w:rFonts w:ascii="Times New Roman" w:hAnsi="Times New Roman" w:cs="Times New Roman"/>
                </w:rPr>
                <w:delText>m</w:delText>
              </w:r>
            </w:del>
            <w:del w:id="131" w:author="ERCOT" w:date="2025-07-16T19:26:00Z" w16du:dateUtc="2025-07-17T00:26:00Z">
              <w:r w:rsidRPr="00F86CF4" w:rsidDel="00411313">
                <w:rPr>
                  <w:rFonts w:ascii="Times New Roman" w:hAnsi="Times New Roman" w:cs="Times New Roman"/>
                </w:rPr>
                <w:delText xml:space="preserve">eter </w:delText>
              </w:r>
            </w:del>
            <w:del w:id="132"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in lieu of the ESI ID and Resource ID.</w:t>
            </w:r>
          </w:p>
          <w:p w14:paraId="64C3269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r>
            <w:bookmarkStart w:id="133" w:name="_Toc402949785"/>
            <w:r w:rsidRPr="00F86CF4">
              <w:rPr>
                <w:rFonts w:ascii="Times New Roman" w:hAnsi="Times New Roman" w:cs="Times New Roman"/>
              </w:rPr>
              <w:t>For ESI IDs and Resource IDs situated in either NOIE or competitive choice areas of the ERCOT Region, meter data is stored in the ERCOT systems and will be accessed by ERCOT and used for all performance evaluations.</w:t>
            </w:r>
            <w:bookmarkEnd w:id="133"/>
          </w:p>
          <w:p w14:paraId="2DACD6D6" w14:textId="77777777" w:rsidR="00542C6D" w:rsidRPr="00F86CF4" w:rsidRDefault="00542C6D" w:rsidP="00082ED8">
            <w:pPr>
              <w:spacing w:after="240"/>
              <w:ind w:left="720" w:hanging="720"/>
              <w:rPr>
                <w:rFonts w:ascii="Times New Roman" w:hAnsi="Times New Roman" w:cs="Times New Roman"/>
              </w:rPr>
            </w:pPr>
            <w:bookmarkStart w:id="134" w:name="_Toc402949789"/>
            <w:r w:rsidRPr="00F86CF4">
              <w:rPr>
                <w:rFonts w:ascii="Times New Roman" w:hAnsi="Times New Roman" w:cs="Times New Roman"/>
              </w:rPr>
              <w:t>(4)</w:t>
            </w:r>
            <w:r w:rsidRPr="00F86CF4">
              <w:rPr>
                <w:rFonts w:ascii="Times New Roman" w:hAnsi="Times New Roman" w:cs="Times New Roman"/>
              </w:rPr>
              <w:tab/>
              <w:t xml:space="preserve">A QSE representing an MRA or MRA Site in a NOIE service territory is responsible for arranging with the NOIE TDSP to provide ERCOT with interval meter data for the MRA or MRA Site in a format prescribed by ERCOT </w:t>
            </w:r>
            <w:proofErr w:type="gramStart"/>
            <w:r w:rsidRPr="00F86CF4">
              <w:rPr>
                <w:rFonts w:ascii="Times New Roman" w:hAnsi="Times New Roman" w:cs="Times New Roman"/>
              </w:rPr>
              <w:t>on a monthly basis</w:t>
            </w:r>
            <w:proofErr w:type="gramEnd"/>
            <w:r w:rsidRPr="00F86CF4">
              <w:rPr>
                <w:rFonts w:ascii="Times New Roman" w:hAnsi="Times New Roman" w:cs="Times New Roman"/>
              </w:rPr>
              <w:t xml:space="preserve"> within 35 days following the end of a calendar month.</w:t>
            </w:r>
            <w:bookmarkEnd w:id="134"/>
          </w:p>
          <w:p w14:paraId="5ABA9101"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(5)</w:t>
            </w:r>
            <w:r w:rsidRPr="00F86CF4">
              <w:rPr>
                <w:rFonts w:ascii="Times New Roman" w:hAnsi="Times New Roman" w:cs="Times New Roman"/>
              </w:rPr>
              <w:tab/>
              <w:t xml:space="preserve">ERCOT shall use 15-minute interval meter data, adjusted for the deemed actual DLFs, for each Demand Response MRA and each Other Generation MRA for purposes of availability and event performance measurement.  </w:t>
            </w:r>
          </w:p>
          <w:p w14:paraId="4259B53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interval meter data for an MRA or MRA Site located in a competitive choice area will be adjusted by the DLFs used for Settlement for that MRA or MRA Site.</w:t>
            </w:r>
          </w:p>
          <w:p w14:paraId="068A07BA" w14:textId="1C96A834" w:rsidR="00542C6D" w:rsidRPr="00E5617F" w:rsidRDefault="00542C6D" w:rsidP="00082ED8">
            <w:pPr>
              <w:spacing w:after="240"/>
              <w:ind w:left="1440" w:hanging="720"/>
            </w:pPr>
            <w:r w:rsidRPr="00F86CF4">
              <w:rPr>
                <w:rFonts w:ascii="Times New Roman" w:hAnsi="Times New Roman" w:cs="Times New Roman"/>
              </w:rPr>
              <w:t>(b)</w:t>
            </w:r>
            <w:r w:rsidRPr="00F86CF4">
              <w:rPr>
                <w:rFonts w:ascii="Times New Roman" w:hAnsi="Times New Roman" w:cs="Times New Roman"/>
              </w:rPr>
              <w:tab/>
              <w:t xml:space="preserve">The interval meter data for an MRA or MRA Site associated with a </w:t>
            </w:r>
            <w:ins w:id="135" w:author="ERCOT" w:date="2025-07-16T19:26:00Z" w16du:dateUtc="2025-07-17T00:26:00Z">
              <w:r w:rsidR="00411313">
                <w:rPr>
                  <w:rFonts w:ascii="Times New Roman" w:hAnsi="Times New Roman" w:cs="Times New Roman"/>
                </w:rPr>
                <w:t>UMI</w:t>
              </w:r>
            </w:ins>
            <w:del w:id="136" w:author="ERCOT" w:date="2025-07-16T19:26:00Z" w16du:dateUtc="2025-07-17T00:26:00Z">
              <w:r w:rsidRPr="00F86CF4" w:rsidDel="00411313">
                <w:rPr>
                  <w:rFonts w:ascii="Times New Roman" w:hAnsi="Times New Roman" w:cs="Times New Roman"/>
                </w:rPr>
                <w:delText xml:space="preserve">Unique Meter </w:delText>
              </w:r>
            </w:del>
            <w:del w:id="137" w:author="ERCOT" w:date="2025-07-15T14:55:00Z" w16du:dateUtc="2025-07-15T19:55:00Z">
              <w:r w:rsidRPr="00F86CF4" w:rsidDel="000408CD">
                <w:rPr>
                  <w:rFonts w:ascii="Times New Roman" w:hAnsi="Times New Roman" w:cs="Times New Roman"/>
                </w:rPr>
                <w:delText>ID</w:delText>
              </w:r>
            </w:del>
            <w:r w:rsidRPr="00F86CF4">
              <w:rPr>
                <w:rFonts w:ascii="Times New Roman" w:hAnsi="Times New Roman" w:cs="Times New Roman"/>
              </w:rPr>
              <w:t xml:space="preserve"> in a NOIE area will be adjusted based on a NOIE DSP DLF study submitted to ERCOT pursuant to Section 13.3, Distribution Losses.  If no such study has been submitted, the interval meter data will not be adjusted for distribution losses.</w:t>
            </w:r>
          </w:p>
        </w:tc>
      </w:tr>
    </w:tbl>
    <w:p w14:paraId="43FFC350"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8C0825" w14:paraId="0098B8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45F4A6B5"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3.14.4.9 below upon system implementation:]</w:t>
            </w:r>
          </w:p>
          <w:p w14:paraId="55AC5501" w14:textId="77777777" w:rsidR="00542C6D" w:rsidRPr="00F86CF4" w:rsidRDefault="00542C6D" w:rsidP="00082ED8">
            <w:pPr>
              <w:keepNext/>
              <w:widowControl w:val="0"/>
              <w:tabs>
                <w:tab w:val="left" w:pos="1260"/>
              </w:tabs>
              <w:spacing w:before="240" w:after="240"/>
              <w:ind w:left="1260" w:hanging="1260"/>
              <w:outlineLvl w:val="3"/>
              <w:rPr>
                <w:rFonts w:ascii="Times New Roman" w:hAnsi="Times New Roman" w:cs="Times New Roman"/>
                <w:b/>
                <w:bCs/>
                <w:snapToGrid w:val="0"/>
              </w:rPr>
            </w:pPr>
            <w:bookmarkStart w:id="138" w:name="_Toc199405424"/>
            <w:r w:rsidRPr="00F86CF4">
              <w:rPr>
                <w:rFonts w:ascii="Times New Roman" w:hAnsi="Times New Roman" w:cs="Times New Roman"/>
                <w:b/>
                <w:bCs/>
                <w:snapToGrid w:val="0"/>
              </w:rPr>
              <w:t>3.14.4.9</w:t>
            </w:r>
            <w:r w:rsidRPr="00F86CF4">
              <w:rPr>
                <w:rFonts w:ascii="Times New Roman" w:hAnsi="Times New Roman" w:cs="Times New Roman"/>
                <w:b/>
                <w:bCs/>
                <w:snapToGrid w:val="0"/>
              </w:rPr>
              <w:tab/>
              <w:t>MRA Reporting to Transmission and/or Distribution Service Providers (TDSPs)</w:t>
            </w:r>
            <w:bookmarkEnd w:id="138"/>
          </w:p>
          <w:p w14:paraId="4F45ECBE"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At least 24 hours before the beginning of an MRA Contracted Month, ERCOT shall provide the report described in paragraph (2) below to each TDSP that has a Demand </w:t>
            </w:r>
            <w:r w:rsidRPr="00F86CF4">
              <w:rPr>
                <w:rFonts w:ascii="Times New Roman" w:hAnsi="Times New Roman" w:cs="Times New Roman"/>
              </w:rPr>
              <w:lastRenderedPageBreak/>
              <w:t>Response MRA or Other Generation MRA within their service area that is providing MRA Service for the MRA Contracted Month.</w:t>
            </w:r>
          </w:p>
          <w:p w14:paraId="489805A5"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 xml:space="preserve">(2) </w:t>
            </w:r>
            <w:r w:rsidRPr="00F86CF4">
              <w:rPr>
                <w:rFonts w:ascii="Times New Roman" w:hAnsi="Times New Roman" w:cs="Times New Roman"/>
              </w:rPr>
              <w:tab/>
              <w:t>The report will include the following information for each MRA and MRA Site within the TDSP’s service area:</w:t>
            </w:r>
          </w:p>
          <w:p w14:paraId="0B1D75D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name of the QSE representing each MRA or MRA Site;</w:t>
            </w:r>
          </w:p>
          <w:p w14:paraId="043F80D9" w14:textId="6C52B0A8"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 xml:space="preserve">A list of the Resource IDs, ESI IDs, and </w:t>
            </w:r>
            <w:ins w:id="139" w:author="ERCOT" w:date="2025-07-16T19:26:00Z" w16du:dateUtc="2025-07-17T00:26:00Z">
              <w:r w:rsidR="00411313">
                <w:rPr>
                  <w:rFonts w:ascii="Times New Roman" w:hAnsi="Times New Roman" w:cs="Times New Roman"/>
                </w:rPr>
                <w:t>UMIs</w:t>
              </w:r>
            </w:ins>
            <w:del w:id="140" w:author="ERCOT" w:date="2025-07-16T19:27:00Z" w16du:dateUtc="2025-07-17T00:27:00Z">
              <w:r w:rsidRPr="00F86CF4" w:rsidDel="00411313">
                <w:rPr>
                  <w:rFonts w:ascii="Times New Roman" w:hAnsi="Times New Roman" w:cs="Times New Roman"/>
                </w:rPr>
                <w:delText xml:space="preserve">Unique Meter </w:delText>
              </w:r>
            </w:del>
            <w:del w:id="141"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for each MRA or MRA Site;</w:t>
            </w:r>
          </w:p>
          <w:p w14:paraId="133EA4F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The date of the interconnection agreement for each Resource ID; and</w:t>
            </w:r>
          </w:p>
          <w:p w14:paraId="654BE1BC" w14:textId="77777777" w:rsidR="00542C6D" w:rsidRPr="00F86CF4" w:rsidRDefault="00542C6D" w:rsidP="00082ED8">
            <w:pPr>
              <w:spacing w:after="240"/>
              <w:ind w:left="1440" w:hanging="720"/>
              <w:rPr>
                <w:rFonts w:ascii="Times New Roman" w:hAnsi="Times New Roman" w:cs="Times New Roman"/>
              </w:rPr>
            </w:pPr>
            <w:proofErr w:type="gramStart"/>
            <w:r w:rsidRPr="00F86CF4">
              <w:rPr>
                <w:rFonts w:ascii="Times New Roman" w:hAnsi="Times New Roman" w:cs="Times New Roman"/>
              </w:rPr>
              <w:t>(d)</w:t>
            </w:r>
            <w:r w:rsidRPr="00F86CF4">
              <w:rPr>
                <w:rFonts w:ascii="Times New Roman" w:hAnsi="Times New Roman" w:cs="Times New Roman"/>
              </w:rPr>
              <w:tab/>
              <w:t>For</w:t>
            </w:r>
            <w:proofErr w:type="gramEnd"/>
            <w:r w:rsidRPr="00F86CF4">
              <w:rPr>
                <w:rFonts w:ascii="Times New Roman" w:hAnsi="Times New Roman" w:cs="Times New Roman"/>
              </w:rPr>
              <w:t xml:space="preserve"> each Operating Hour, the aggregate contracted capacity for all MRAs and MRA Sites within the TDSP’s service area, by station code in competitive areas and by zip code in NOIE areas.</w:t>
            </w:r>
          </w:p>
          <w:p w14:paraId="2B1FDE1D" w14:textId="77777777" w:rsidR="00542C6D" w:rsidRPr="008C0825" w:rsidRDefault="00542C6D" w:rsidP="00082ED8">
            <w:pPr>
              <w:spacing w:after="240"/>
              <w:ind w:left="720" w:hanging="720"/>
              <w:jc w:val="both"/>
              <w:rPr>
                <w:snapToGrid w:val="0"/>
              </w:rPr>
            </w:pPr>
            <w:r w:rsidRPr="00F86CF4">
              <w:rPr>
                <w:rFonts w:ascii="Times New Roman" w:hAnsi="Times New Roman" w:cs="Times New Roman"/>
                <w:snapToGrid w:val="0"/>
              </w:rPr>
              <w:t>(3)</w:t>
            </w:r>
            <w:r w:rsidRPr="00F86CF4">
              <w:rPr>
                <w:rFonts w:ascii="Times New Roman" w:hAnsi="Times New Roman" w:cs="Times New Roman"/>
                <w:snapToGrid w:val="0"/>
              </w:rPr>
              <w:tab/>
              <w:t>R</w:t>
            </w:r>
            <w:r w:rsidRPr="00F86CF4">
              <w:rPr>
                <w:rFonts w:ascii="Times New Roman" w:hAnsi="Times New Roman" w:cs="Times New Roman"/>
              </w:rPr>
              <w:t>eports provided under this section are Protected Information under Section 1.3.1.1, Items Considered Protected Information.  TDSPs</w:t>
            </w:r>
            <w:r w:rsidRPr="00F86CF4">
              <w:rPr>
                <w:rFonts w:ascii="Times New Roman" w:hAnsi="Times New Roman" w:cs="Times New Roman"/>
                <w:iCs/>
              </w:rPr>
              <w:t xml:space="preserve"> shall maintain the confidentiality of the reports.</w:t>
            </w:r>
            <w:r w:rsidRPr="008C0825">
              <w:rPr>
                <w:snapToGrid w:val="0"/>
              </w:rPr>
              <w:t xml:space="preserve"> </w:t>
            </w:r>
          </w:p>
        </w:tc>
      </w:tr>
    </w:tbl>
    <w:p w14:paraId="02ECBF6E" w14:textId="77777777" w:rsidR="00C76809" w:rsidRPr="00C76809" w:rsidRDefault="00C76809" w:rsidP="00C76809">
      <w:pPr>
        <w:keepNext/>
        <w:tabs>
          <w:tab w:val="left" w:pos="900"/>
        </w:tabs>
        <w:spacing w:before="240" w:after="240" w:line="240" w:lineRule="auto"/>
        <w:ind w:left="907" w:hanging="907"/>
        <w:outlineLvl w:val="1"/>
        <w:rPr>
          <w:ins w:id="142" w:author="ERCOT" w:date="2025-07-14T09:33:00Z" w16du:dateUtc="2025-07-14T14:33:00Z"/>
          <w:rFonts w:ascii="Times New Roman" w:eastAsia="Calibri" w:hAnsi="Times New Roman" w:cs="Times New Roman"/>
          <w:b/>
          <w:bCs/>
        </w:rPr>
      </w:pPr>
      <w:ins w:id="143" w:author="ERCOT" w:date="2025-07-14T09:33:00Z" w16du:dateUtc="2025-07-14T14:33:00Z">
        <w:r w:rsidRPr="00C76809">
          <w:rPr>
            <w:rFonts w:ascii="Times New Roman" w:eastAsia="Calibri" w:hAnsi="Times New Roman" w:cs="Times New Roman"/>
            <w:b/>
            <w:bCs/>
          </w:rPr>
          <w:lastRenderedPageBreak/>
          <w:t>3.26</w:t>
        </w:r>
        <w:r>
          <w:tab/>
        </w:r>
        <w:r w:rsidRPr="00C76809">
          <w:rPr>
            <w:rFonts w:ascii="Times New Roman" w:eastAsia="Calibri" w:hAnsi="Times New Roman" w:cs="Times New Roman"/>
            <w:b/>
            <w:bCs/>
          </w:rPr>
          <w:t>Residential Demand Response Program</w:t>
        </w:r>
      </w:ins>
    </w:p>
    <w:p w14:paraId="4F788519" w14:textId="77777777" w:rsidR="00C76809" w:rsidRPr="00FD2520" w:rsidRDefault="00C76809" w:rsidP="00FD2520">
      <w:pPr>
        <w:keepNext/>
        <w:tabs>
          <w:tab w:val="left" w:pos="1080"/>
        </w:tabs>
        <w:spacing w:before="240" w:after="240" w:line="240" w:lineRule="auto"/>
        <w:ind w:left="1080" w:hanging="1080"/>
        <w:outlineLvl w:val="2"/>
        <w:rPr>
          <w:ins w:id="144" w:author="ERCOT" w:date="2025-07-14T09:33:00Z" w16du:dateUtc="2025-07-14T14:33:00Z"/>
          <w:rFonts w:ascii="Times New Roman" w:eastAsia="Calibri" w:hAnsi="Times New Roman" w:cs="Times New Roman"/>
          <w:b/>
          <w:bCs/>
          <w:i/>
        </w:rPr>
      </w:pPr>
      <w:bookmarkStart w:id="145" w:name="_Toc239073016"/>
      <w:bookmarkStart w:id="146" w:name="_Toc180673453"/>
      <w:ins w:id="147" w:author="ERCOT" w:date="2025-07-14T09:33:00Z" w16du:dateUtc="2025-07-14T14:33:00Z">
        <w:r w:rsidRPr="00FD2520">
          <w:rPr>
            <w:rFonts w:ascii="Times New Roman" w:eastAsia="Calibri" w:hAnsi="Times New Roman" w:cs="Times New Roman"/>
            <w:b/>
            <w:bCs/>
            <w:i/>
          </w:rPr>
          <w:t>3.26.1</w:t>
        </w:r>
        <w:r w:rsidRPr="00FD2520">
          <w:rPr>
            <w:rFonts w:ascii="Times New Roman" w:eastAsia="Calibri" w:hAnsi="Times New Roman" w:cs="Times New Roman"/>
            <w:b/>
            <w:bCs/>
            <w:i/>
          </w:rPr>
          <w:tab/>
          <w:t>Overview</w:t>
        </w:r>
        <w:bookmarkEnd w:id="145"/>
        <w:bookmarkEnd w:id="146"/>
      </w:ins>
    </w:p>
    <w:p w14:paraId="43A84333" w14:textId="77777777" w:rsidR="004850AC" w:rsidRDefault="004850AC" w:rsidP="004850AC">
      <w:pPr>
        <w:spacing w:after="240" w:line="256" w:lineRule="auto"/>
        <w:ind w:left="720" w:hanging="720"/>
        <w:rPr>
          <w:ins w:id="148" w:author="ERCOT" w:date="2025-08-26T11:18:00Z" w16du:dateUtc="2025-08-26T16:18:00Z"/>
          <w:rFonts w:ascii="Times New Roman" w:eastAsia="Times New Roman" w:hAnsi="Times New Roman" w:cs="Times New Roman"/>
        </w:rPr>
      </w:pPr>
      <w:ins w:id="149" w:author="ERCOT" w:date="2025-08-26T11:18:00Z" w16du:dateUtc="2025-08-26T16:18:00Z">
        <w:r w:rsidRPr="5B9779B5">
          <w:rPr>
            <w:rFonts w:ascii="Times New Roman" w:eastAsia="Times New Roman" w:hAnsi="Times New Roman" w:cs="Times New Roman"/>
          </w:rPr>
          <w:t>(1)</w:t>
        </w:r>
        <w:r>
          <w:tab/>
        </w:r>
        <w:r w:rsidRPr="5B9779B5">
          <w:rPr>
            <w:rFonts w:ascii="Times New Roman" w:eastAsia="Times New Roman" w:hAnsi="Times New Roman" w:cs="Times New Roman"/>
          </w:rPr>
          <w:t xml:space="preserve">The Residential Demand Response (RDR) Program is a program to incent reduction in residential </w:t>
        </w:r>
        <w:r>
          <w:rPr>
            <w:rFonts w:ascii="Times New Roman" w:eastAsia="Times New Roman" w:hAnsi="Times New Roman" w:cs="Times New Roman"/>
          </w:rPr>
          <w:t>D</w:t>
        </w:r>
        <w:r w:rsidRPr="5B9779B5">
          <w:rPr>
            <w:rFonts w:ascii="Times New Roman" w:eastAsia="Times New Roman" w:hAnsi="Times New Roman" w:cs="Times New Roman"/>
          </w:rPr>
          <w:t xml:space="preserve">emand during high </w:t>
        </w:r>
        <w:r>
          <w:rPr>
            <w:rFonts w:ascii="Times New Roman" w:eastAsia="Times New Roman" w:hAnsi="Times New Roman" w:cs="Times New Roman"/>
          </w:rPr>
          <w:t>S</w:t>
        </w:r>
        <w:r w:rsidRPr="5B9779B5">
          <w:rPr>
            <w:rFonts w:ascii="Times New Roman" w:eastAsia="Times New Roman" w:hAnsi="Times New Roman" w:cs="Times New Roman"/>
          </w:rPr>
          <w:t xml:space="preserve">easonal </w:t>
        </w:r>
        <w:r>
          <w:rPr>
            <w:rFonts w:ascii="Times New Roman" w:eastAsia="Times New Roman" w:hAnsi="Times New Roman" w:cs="Times New Roman"/>
          </w:rPr>
          <w:t>N</w:t>
        </w:r>
        <w:r w:rsidRPr="5B9779B5">
          <w:rPr>
            <w:rFonts w:ascii="Times New Roman" w:eastAsia="Times New Roman" w:hAnsi="Times New Roman" w:cs="Times New Roman"/>
          </w:rPr>
          <w:t xml:space="preserve">et </w:t>
        </w:r>
        <w:r>
          <w:rPr>
            <w:rFonts w:ascii="Times New Roman" w:eastAsia="Times New Roman" w:hAnsi="Times New Roman" w:cs="Times New Roman"/>
          </w:rPr>
          <w:t>L</w:t>
        </w:r>
        <w:r w:rsidRPr="5B9779B5">
          <w:rPr>
            <w:rFonts w:ascii="Times New Roman" w:eastAsia="Times New Roman" w:hAnsi="Times New Roman" w:cs="Times New Roman"/>
          </w:rPr>
          <w:t>oad hours.  Participation in the RDR Program is voluntary and is open to Retail Electric Providers (REPs), as well as Non-Opt-In Entit</w:t>
        </w:r>
        <w:r>
          <w:rPr>
            <w:rFonts w:ascii="Times New Roman" w:eastAsia="Times New Roman" w:hAnsi="Times New Roman" w:cs="Times New Roman"/>
          </w:rPr>
          <w:t>y</w:t>
        </w:r>
        <w:r w:rsidRPr="5B9779B5">
          <w:rPr>
            <w:rFonts w:ascii="Times New Roman" w:eastAsia="Times New Roman" w:hAnsi="Times New Roman" w:cs="Times New Roman"/>
          </w:rPr>
          <w:t xml:space="preserve"> (NOIE</w:t>
        </w:r>
        <w:r>
          <w:rPr>
            <w:rFonts w:ascii="Times New Roman" w:eastAsia="Times New Roman" w:hAnsi="Times New Roman" w:cs="Times New Roman"/>
          </w:rPr>
          <w:t>) Load Serving Entities (LSE</w:t>
        </w:r>
        <w:r w:rsidRPr="5B9779B5">
          <w:rPr>
            <w:rFonts w:ascii="Times New Roman" w:eastAsia="Times New Roman" w:hAnsi="Times New Roman" w:cs="Times New Roman"/>
          </w:rPr>
          <w:t xml:space="preserve">s), utilizing smart responsive appliances or devices in residential households. </w:t>
        </w:r>
        <w:r>
          <w:rPr>
            <w:rFonts w:ascii="Times New Roman" w:eastAsia="Times New Roman" w:hAnsi="Times New Roman" w:cs="Times New Roman"/>
          </w:rPr>
          <w:t xml:space="preserve"> Incentive </w:t>
        </w:r>
        <w:r w:rsidRPr="5B9779B5">
          <w:rPr>
            <w:rFonts w:ascii="Times New Roman" w:eastAsia="Times New Roman" w:hAnsi="Times New Roman" w:cs="Times New Roman"/>
          </w:rPr>
          <w:t xml:space="preserve">Payments for </w:t>
        </w:r>
        <w:r>
          <w:rPr>
            <w:rFonts w:ascii="Times New Roman" w:eastAsia="Times New Roman" w:hAnsi="Times New Roman" w:cs="Times New Roman"/>
          </w:rPr>
          <w:t>L</w:t>
        </w:r>
        <w:r w:rsidRPr="5B9779B5">
          <w:rPr>
            <w:rFonts w:ascii="Times New Roman" w:eastAsia="Times New Roman" w:hAnsi="Times New Roman" w:cs="Times New Roman"/>
          </w:rPr>
          <w:t xml:space="preserve">oad reductions under the terms of this program shall be made to </w:t>
        </w:r>
        <w:r>
          <w:rPr>
            <w:rFonts w:ascii="Times New Roman" w:eastAsia="Times New Roman" w:hAnsi="Times New Roman" w:cs="Times New Roman"/>
          </w:rPr>
          <w:t>Qualified Scheduling Entities (</w:t>
        </w:r>
        <w:r w:rsidRPr="5B9779B5">
          <w:rPr>
            <w:rFonts w:ascii="Times New Roman" w:eastAsia="Times New Roman" w:hAnsi="Times New Roman" w:cs="Times New Roman"/>
          </w:rPr>
          <w:t>QSEs</w:t>
        </w:r>
        <w:r>
          <w:rPr>
            <w:rFonts w:ascii="Times New Roman" w:eastAsia="Times New Roman" w:hAnsi="Times New Roman" w:cs="Times New Roman"/>
          </w:rPr>
          <w:t>)</w:t>
        </w:r>
        <w:r w:rsidRPr="5B9779B5">
          <w:rPr>
            <w:rFonts w:ascii="Times New Roman" w:eastAsia="Times New Roman" w:hAnsi="Times New Roman" w:cs="Times New Roman"/>
          </w:rPr>
          <w:t xml:space="preserve"> that are</w:t>
        </w:r>
        <w:r>
          <w:rPr>
            <w:rFonts w:ascii="Times New Roman" w:eastAsia="Times New Roman" w:hAnsi="Times New Roman" w:cs="Times New Roman"/>
          </w:rPr>
          <w:t xml:space="preserve"> representing</w:t>
        </w:r>
        <w:r w:rsidRPr="5B9779B5">
          <w:rPr>
            <w:rFonts w:ascii="Times New Roman" w:eastAsia="Times New Roman" w:hAnsi="Times New Roman" w:cs="Times New Roman"/>
          </w:rPr>
          <w:t xml:space="preserve"> the </w:t>
        </w:r>
        <w:r>
          <w:rPr>
            <w:rFonts w:ascii="Times New Roman" w:eastAsia="Times New Roman" w:hAnsi="Times New Roman" w:cs="Times New Roman"/>
          </w:rPr>
          <w:t>LSEs</w:t>
        </w:r>
        <w:r w:rsidRPr="5B9779B5">
          <w:rPr>
            <w:rFonts w:ascii="Times New Roman" w:eastAsia="Times New Roman" w:hAnsi="Times New Roman" w:cs="Times New Roman"/>
          </w:rPr>
          <w:t xml:space="preserve"> for the REP</w:t>
        </w:r>
        <w:r>
          <w:rPr>
            <w:rFonts w:ascii="Times New Roman" w:eastAsia="Times New Roman" w:hAnsi="Times New Roman" w:cs="Times New Roman"/>
          </w:rPr>
          <w:t>/NOIE</w:t>
        </w:r>
        <w:r w:rsidRPr="5B9779B5">
          <w:rPr>
            <w:rFonts w:ascii="Times New Roman" w:eastAsia="Times New Roman" w:hAnsi="Times New Roman" w:cs="Times New Roman"/>
          </w:rPr>
          <w:t>.</w:t>
        </w:r>
      </w:ins>
    </w:p>
    <w:p w14:paraId="2926D093" w14:textId="77777777" w:rsidR="004850AC" w:rsidRPr="003376F2" w:rsidRDefault="004850AC" w:rsidP="004850AC">
      <w:pPr>
        <w:spacing w:after="240" w:line="256" w:lineRule="auto"/>
        <w:ind w:left="720" w:hanging="720"/>
        <w:rPr>
          <w:ins w:id="150" w:author="ERCOT" w:date="2025-08-26T11:18:00Z" w16du:dateUtc="2025-08-26T16:18:00Z"/>
          <w:rFonts w:ascii="Times New Roman" w:eastAsia="Times New Roman" w:hAnsi="Times New Roman" w:cs="Times New Roman"/>
          <w:kern w:val="0"/>
          <w14:ligatures w14:val="none"/>
        </w:rPr>
      </w:pPr>
      <w:ins w:id="151" w:author="ERCOT" w:date="2025-08-26T11:18:00Z" w16du:dateUtc="2025-08-26T16:18:00Z">
        <w:r w:rsidRPr="0062744F">
          <w:rPr>
            <w:rFonts w:ascii="Times New Roman" w:eastAsia="Times New Roman" w:hAnsi="Times New Roman" w:cs="Times New Roman"/>
          </w:rPr>
          <w:t>(2)</w:t>
        </w:r>
        <w:r>
          <w:rPr>
            <w:rFonts w:ascii="Times New Roman" w:eastAsia="Times New Roman" w:hAnsi="Times New Roman" w:cs="Times New Roman"/>
          </w:rPr>
          <w:tab/>
          <w:t xml:space="preserve">For the purposes of Section 3.26, Residential Demand Response Program, Season or Seasonal refer to the following: </w:t>
        </w:r>
        <w:r w:rsidRPr="00D9018B">
          <w:rPr>
            <w:rFonts w:ascii="Times New Roman" w:eastAsia="Times New Roman" w:hAnsi="Times New Roman" w:cs="Times New Roman"/>
          </w:rPr>
          <w:t>Winter months are December, January, and February; Spring months are March, April, and May; Summer months are June, July, August</w:t>
        </w:r>
        <w:r>
          <w:rPr>
            <w:rFonts w:ascii="Times New Roman" w:eastAsia="Times New Roman" w:hAnsi="Times New Roman" w:cs="Times New Roman"/>
          </w:rPr>
          <w:t>, and September</w:t>
        </w:r>
        <w:r w:rsidRPr="00D9018B">
          <w:rPr>
            <w:rFonts w:ascii="Times New Roman" w:eastAsia="Times New Roman" w:hAnsi="Times New Roman" w:cs="Times New Roman"/>
          </w:rPr>
          <w:t>; Fall months are October and November</w:t>
        </w:r>
        <w:r>
          <w:rPr>
            <w:rFonts w:ascii="Times New Roman" w:eastAsia="Times New Roman" w:hAnsi="Times New Roman" w:cs="Times New Roman"/>
          </w:rPr>
          <w:t xml:space="preserve">. </w:t>
        </w:r>
      </w:ins>
    </w:p>
    <w:p w14:paraId="40A24BFE" w14:textId="77777777" w:rsidR="00C76809" w:rsidRPr="00FD2520" w:rsidRDefault="00C76809" w:rsidP="00FD2520">
      <w:pPr>
        <w:keepNext/>
        <w:tabs>
          <w:tab w:val="left" w:pos="1080"/>
        </w:tabs>
        <w:spacing w:before="240" w:after="240" w:line="240" w:lineRule="auto"/>
        <w:ind w:left="1080" w:hanging="1080"/>
        <w:outlineLvl w:val="2"/>
        <w:rPr>
          <w:ins w:id="152" w:author="ERCOT" w:date="2025-07-14T09:33:00Z" w16du:dateUtc="2025-07-14T14:33:00Z"/>
          <w:rFonts w:ascii="Times New Roman" w:eastAsia="Calibri" w:hAnsi="Times New Roman" w:cs="Times New Roman"/>
          <w:b/>
          <w:bCs/>
          <w:i/>
        </w:rPr>
      </w:pPr>
      <w:ins w:id="153" w:author="ERCOT" w:date="2025-07-14T09:33:00Z" w16du:dateUtc="2025-07-14T14:33:00Z">
        <w:r w:rsidRPr="00FD2520">
          <w:rPr>
            <w:rFonts w:ascii="Times New Roman" w:eastAsia="Calibri" w:hAnsi="Times New Roman" w:cs="Times New Roman"/>
            <w:b/>
            <w:bCs/>
            <w:i/>
          </w:rPr>
          <w:t>3.26.2</w:t>
        </w:r>
        <w:r w:rsidRPr="00FD2520">
          <w:rPr>
            <w:rFonts w:ascii="Times New Roman" w:eastAsia="Calibri" w:hAnsi="Times New Roman" w:cs="Times New Roman"/>
            <w:b/>
            <w:bCs/>
            <w:i/>
          </w:rPr>
          <w:tab/>
          <w:t>Participation</w:t>
        </w:r>
      </w:ins>
    </w:p>
    <w:p w14:paraId="7D62CA54" w14:textId="77777777" w:rsidR="0032480C" w:rsidRDefault="00C76809" w:rsidP="00B529DF">
      <w:pPr>
        <w:spacing w:after="240" w:line="256" w:lineRule="auto"/>
        <w:ind w:left="720" w:hanging="720"/>
      </w:pPr>
      <w:ins w:id="154" w:author="ERCOT" w:date="2025-07-14T09:33:00Z" w16du:dateUtc="2025-07-14T14:33:00Z">
        <w:r w:rsidRPr="00B529DF">
          <w:rPr>
            <w:rFonts w:ascii="Times New Roman" w:hAnsi="Times New Roman" w:cs="Times New Roman"/>
          </w:rPr>
          <w:t>(1)</w:t>
        </w:r>
        <w:r w:rsidRPr="00B529DF">
          <w:rPr>
            <w:rFonts w:ascii="Times New Roman" w:hAnsi="Times New Roman" w:cs="Times New Roman"/>
          </w:rPr>
          <w:tab/>
        </w:r>
      </w:ins>
      <w:ins w:id="155" w:author="ERCOT" w:date="2025-08-22T09:06:00Z" w16du:dateUtc="2025-08-22T14:06:00Z">
        <w:r w:rsidR="00D43793" w:rsidRPr="00B529DF">
          <w:rPr>
            <w:rFonts w:ascii="Times New Roman" w:hAnsi="Times New Roman" w:cs="Times New Roman"/>
          </w:rPr>
          <w:t xml:space="preserve">REPs that are submitting data to ERCOT to meet the requirements of Section 3.10.7.2.3, Quarterly Residential Demand Response Data Submission, and that opt to have those Electric Service Identifiers (ESI IDs) participate in the RDR Program must notify ERCOT via email to </w:t>
        </w:r>
        <w:r w:rsidR="00D43793" w:rsidRPr="00B529DF">
          <w:rPr>
            <w:rFonts w:ascii="Times New Roman" w:hAnsi="Times New Roman" w:cs="Times New Roman"/>
          </w:rPr>
          <w:fldChar w:fldCharType="begin"/>
        </w:r>
        <w:r w:rsidR="00D43793" w:rsidRPr="00B529DF">
          <w:rPr>
            <w:rFonts w:ascii="Times New Roman" w:hAnsi="Times New Roman" w:cs="Times New Roman"/>
          </w:rPr>
          <w:instrText>HYPERLINK "mailto:drsurvey@ercot.com"</w:instrText>
        </w:r>
        <w:r w:rsidR="00D43793" w:rsidRPr="00B529DF">
          <w:rPr>
            <w:rFonts w:ascii="Times New Roman" w:hAnsi="Times New Roman" w:cs="Times New Roman"/>
          </w:rPr>
        </w:r>
        <w:r w:rsidR="00D43793" w:rsidRPr="00B529DF">
          <w:rPr>
            <w:rFonts w:ascii="Times New Roman" w:hAnsi="Times New Roman" w:cs="Times New Roman"/>
          </w:rPr>
          <w:fldChar w:fldCharType="separate"/>
        </w:r>
        <w:r w:rsidR="00D43793" w:rsidRPr="00B529DF">
          <w:rPr>
            <w:rFonts w:ascii="Times New Roman" w:hAnsi="Times New Roman" w:cs="Times New Roman"/>
          </w:rPr>
          <w:t>drsurvey@ercot.com</w:t>
        </w:r>
        <w:r w:rsidR="00D43793" w:rsidRPr="00B529DF">
          <w:rPr>
            <w:rFonts w:ascii="Times New Roman" w:hAnsi="Times New Roman" w:cs="Times New Roman"/>
          </w:rPr>
          <w:fldChar w:fldCharType="end"/>
        </w:r>
        <w:r w:rsidR="00D43793" w:rsidRPr="00B529DF">
          <w:rPr>
            <w:rFonts w:ascii="Times New Roman" w:hAnsi="Times New Roman" w:cs="Times New Roman"/>
          </w:rPr>
          <w:t xml:space="preserve"> to that effect at least 15 Business Days prior to </w:t>
        </w:r>
        <w:r w:rsidR="00D43793" w:rsidRPr="00B529DF">
          <w:rPr>
            <w:rFonts w:ascii="Times New Roman" w:hAnsi="Times New Roman" w:cs="Times New Roman"/>
          </w:rPr>
          <w:lastRenderedPageBreak/>
          <w:t>the</w:t>
        </w:r>
        <w:r w:rsidR="00D43793" w:rsidRPr="008D4B87">
          <w:rPr>
            <w:rFonts w:ascii="Times New Roman" w:hAnsi="Times New Roman" w:cs="Times New Roman"/>
          </w:rPr>
          <w:t xml:space="preserve"> </w:t>
        </w:r>
        <w:r w:rsidR="00D43793" w:rsidRPr="00B529DF">
          <w:rPr>
            <w:rFonts w:ascii="Times New Roman" w:hAnsi="Times New Roman" w:cs="Times New Roman"/>
          </w:rPr>
          <w:t xml:space="preserve">beginning of </w:t>
        </w:r>
        <w:r w:rsidR="00D43793">
          <w:rPr>
            <w:rFonts w:ascii="Times New Roman" w:hAnsi="Times New Roman" w:cs="Times New Roman"/>
          </w:rPr>
          <w:t>a</w:t>
        </w:r>
        <w:r w:rsidR="00D43793" w:rsidRPr="00B529DF">
          <w:rPr>
            <w:rFonts w:ascii="Times New Roman" w:hAnsi="Times New Roman" w:cs="Times New Roman"/>
          </w:rPr>
          <w:t xml:space="preserve"> Season</w:t>
        </w:r>
        <w:r w:rsidR="00D43793">
          <w:rPr>
            <w:rFonts w:ascii="Times New Roman" w:hAnsi="Times New Roman" w:cs="Times New Roman"/>
          </w:rPr>
          <w:t xml:space="preserve"> as specified in Section 3.26.3, Assessment Periods</w:t>
        </w:r>
        <w:r w:rsidR="00D43793" w:rsidRPr="00B529DF">
          <w:rPr>
            <w:rFonts w:ascii="Times New Roman" w:hAnsi="Times New Roman" w:cs="Times New Roman"/>
          </w:rPr>
          <w:t>.</w:t>
        </w:r>
        <w:r w:rsidR="00D43793" w:rsidRPr="00D43793">
          <w:rPr>
            <w:rFonts w:ascii="Times New Roman" w:hAnsi="Times New Roman" w:cs="Times New Roman"/>
          </w:rPr>
          <w:t xml:space="preserve"> </w:t>
        </w:r>
        <w:r w:rsidR="00D43793">
          <w:rPr>
            <w:rFonts w:ascii="Times New Roman" w:hAnsi="Times New Roman" w:cs="Times New Roman"/>
          </w:rPr>
          <w:t xml:space="preserve"> </w:t>
        </w:r>
        <w:r w:rsidR="00D43793" w:rsidRPr="00D43793">
          <w:rPr>
            <w:rFonts w:ascii="Times New Roman" w:hAnsi="Times New Roman" w:cs="Times New Roman"/>
          </w:rPr>
          <w:t>REPs will be deemed to continue their participation in the RDR program until they notify ERCOT that they will opt out via email to drsurvey@ercot.com at least 15 Business Days prior to the beginning of a Season as specified in Section 3.26.3.</w:t>
        </w:r>
      </w:ins>
    </w:p>
    <w:p w14:paraId="110F6F99" w14:textId="6C4A671E" w:rsidR="00C76809" w:rsidRPr="00B529DF" w:rsidRDefault="008D4B87" w:rsidP="00B529DF">
      <w:pPr>
        <w:spacing w:after="240" w:line="256" w:lineRule="auto"/>
        <w:ind w:left="720" w:hanging="720"/>
        <w:rPr>
          <w:ins w:id="156" w:author="ERCOT" w:date="2025-07-14T09:33:00Z" w16du:dateUtc="2025-07-14T14:33:00Z"/>
          <w:rFonts w:ascii="Times New Roman" w:hAnsi="Times New Roman" w:cs="Times New Roman"/>
        </w:rPr>
      </w:pPr>
      <w:ins w:id="157" w:author="ERCOT" w:date="2025-07-16T18:37:00Z" w16du:dateUtc="2025-07-16T23:37:00Z">
        <w:r w:rsidRPr="00B529DF">
          <w:rPr>
            <w:rFonts w:ascii="Times New Roman" w:hAnsi="Times New Roman" w:cs="Times New Roman"/>
          </w:rPr>
          <w:t>(2)</w:t>
        </w:r>
        <w:r w:rsidRPr="00B529DF">
          <w:rPr>
            <w:rFonts w:ascii="Times New Roman" w:hAnsi="Times New Roman" w:cs="Times New Roman"/>
          </w:rPr>
          <w:tab/>
          <w:t xml:space="preserve">NOIE LSEs that have residential Customers with smart responsive appliances or devices that opt to have those Customers participate in the RDR Program also must notify ERCOT via email to </w:t>
        </w:r>
        <w:r w:rsidRPr="00B529DF">
          <w:rPr>
            <w:rFonts w:ascii="Times New Roman" w:hAnsi="Times New Roman" w:cs="Times New Roman"/>
          </w:rPr>
          <w:fldChar w:fldCharType="begin"/>
        </w:r>
        <w:r w:rsidRPr="00B529DF">
          <w:rPr>
            <w:rFonts w:ascii="Times New Roman" w:hAnsi="Times New Roman" w:cs="Times New Roman"/>
          </w:rPr>
          <w:instrText>HYPERLINK "mailto:drsurvey@ercot.com"</w:instrText>
        </w:r>
        <w:r w:rsidRPr="00B529DF">
          <w:rPr>
            <w:rFonts w:ascii="Times New Roman" w:hAnsi="Times New Roman" w:cs="Times New Roman"/>
          </w:rPr>
        </w:r>
        <w:r w:rsidRPr="00B529DF">
          <w:rPr>
            <w:rFonts w:ascii="Times New Roman" w:hAnsi="Times New Roman" w:cs="Times New Roman"/>
          </w:rPr>
          <w:fldChar w:fldCharType="separate"/>
        </w:r>
        <w:r w:rsidRPr="00B529DF">
          <w:rPr>
            <w:rFonts w:ascii="Times New Roman" w:hAnsi="Times New Roman" w:cs="Times New Roman"/>
          </w:rPr>
          <w:t>drsurvey@ercot.com</w:t>
        </w:r>
        <w:r w:rsidRPr="00B529DF">
          <w:rPr>
            <w:rFonts w:ascii="Times New Roman" w:hAnsi="Times New Roman" w:cs="Times New Roman"/>
          </w:rPr>
          <w:fldChar w:fldCharType="end"/>
        </w:r>
        <w:r w:rsidRPr="00B529DF">
          <w:rPr>
            <w:rFonts w:ascii="Times New Roman" w:hAnsi="Times New Roman" w:cs="Times New Roman"/>
          </w:rPr>
          <w:t xml:space="preserve"> to that effect at least 15 Business Days prior to the beginning of </w:t>
        </w:r>
        <w:r>
          <w:rPr>
            <w:rFonts w:ascii="Times New Roman" w:hAnsi="Times New Roman" w:cs="Times New Roman"/>
          </w:rPr>
          <w:t>a</w:t>
        </w:r>
        <w:r w:rsidRPr="00B529DF">
          <w:rPr>
            <w:rFonts w:ascii="Times New Roman" w:hAnsi="Times New Roman" w:cs="Times New Roman"/>
          </w:rPr>
          <w:t xml:space="preserve"> Season</w:t>
        </w:r>
        <w:r>
          <w:rPr>
            <w:rFonts w:ascii="Times New Roman" w:hAnsi="Times New Roman" w:cs="Times New Roman"/>
          </w:rPr>
          <w:t xml:space="preserve"> as specified in Section 3.26.3</w:t>
        </w:r>
        <w:r w:rsidRPr="00B529DF">
          <w:rPr>
            <w:rFonts w:ascii="Times New Roman" w:hAnsi="Times New Roman" w:cs="Times New Roman"/>
          </w:rPr>
          <w:t>.</w:t>
        </w:r>
      </w:ins>
      <w:ins w:id="158" w:author="ERCOT" w:date="2025-07-14T09:33:00Z" w16du:dateUtc="2025-07-14T14:33:00Z">
        <w:r w:rsidR="00C76809" w:rsidRPr="00B529DF">
          <w:rPr>
            <w:rFonts w:ascii="Times New Roman" w:hAnsi="Times New Roman" w:cs="Times New Roman"/>
          </w:rPr>
          <w:t xml:space="preserve"> </w:t>
        </w:r>
      </w:ins>
      <w:ins w:id="159" w:author="ERCOT" w:date="2025-07-14T10:26:00Z" w16du:dateUtc="2025-07-14T15:26:00Z">
        <w:r w:rsidR="00140E40" w:rsidRPr="00B529DF">
          <w:rPr>
            <w:rFonts w:ascii="Times New Roman" w:hAnsi="Times New Roman" w:cs="Times New Roman"/>
          </w:rPr>
          <w:t xml:space="preserve"> </w:t>
        </w:r>
      </w:ins>
      <w:proofErr w:type="gramStart"/>
      <w:ins w:id="160" w:author="ERCOT" w:date="2025-07-14T09:33:00Z" w16du:dateUtc="2025-07-14T14:33:00Z">
        <w:r w:rsidR="00C76809" w:rsidRPr="00B529DF">
          <w:rPr>
            <w:rFonts w:ascii="Times New Roman" w:hAnsi="Times New Roman" w:cs="Times New Roman"/>
          </w:rPr>
          <w:t>Participating</w:t>
        </w:r>
        <w:proofErr w:type="gramEnd"/>
        <w:r w:rsidR="00C76809" w:rsidRPr="00B529DF">
          <w:rPr>
            <w:rFonts w:ascii="Times New Roman" w:hAnsi="Times New Roman" w:cs="Times New Roman"/>
          </w:rPr>
          <w:t xml:space="preserve"> NOIE LSEs are required to assign Unique </w:t>
        </w:r>
        <w:proofErr w:type="gramStart"/>
        <w:r w:rsidR="00C76809" w:rsidRPr="00B529DF">
          <w:rPr>
            <w:rFonts w:ascii="Times New Roman" w:hAnsi="Times New Roman" w:cs="Times New Roman"/>
          </w:rPr>
          <w:t>Meter  Identifiers</w:t>
        </w:r>
        <w:proofErr w:type="gramEnd"/>
        <w:r w:rsidR="00C76809" w:rsidRPr="00B529DF">
          <w:rPr>
            <w:rFonts w:ascii="Times New Roman" w:hAnsi="Times New Roman" w:cs="Times New Roman"/>
          </w:rPr>
          <w:t xml:space="preserve"> (UMIs), analogous to ESI IDs, to their Residential Customers and shall include those identifiers in the data that is required to be submitted in conjunction with participation with the RDR Program as specified below in Section 8.1.4.1.  NOIE LSE Customer participation is limited to those that were participating in the Program on or before the first day of the assessment period.</w:t>
        </w:r>
      </w:ins>
    </w:p>
    <w:p w14:paraId="1838FFF9" w14:textId="688E9BBB" w:rsidR="00C76809" w:rsidRPr="00C76809" w:rsidRDefault="00C76809" w:rsidP="00C76809">
      <w:pPr>
        <w:spacing w:after="240" w:line="240" w:lineRule="auto"/>
        <w:ind w:left="720" w:hanging="720"/>
        <w:rPr>
          <w:ins w:id="161" w:author="ERCOT" w:date="2025-07-14T09:33:00Z" w16du:dateUtc="2025-07-14T14:33:00Z"/>
          <w:rFonts w:ascii="Times New Roman" w:eastAsia="Aptos" w:hAnsi="Times New Roman" w:cs="Times New Roman"/>
          <w:b/>
        </w:rPr>
      </w:pPr>
      <w:ins w:id="162" w:author="ERCOT" w:date="2025-07-14T09:33:00Z" w16du:dateUtc="2025-07-14T14:33:00Z">
        <w:r w:rsidRPr="00C76809">
          <w:rPr>
            <w:rFonts w:ascii="Times New Roman" w:eastAsia="Calibri" w:hAnsi="Times New Roman" w:cs="Times New Roman"/>
          </w:rPr>
          <w:t>(</w:t>
        </w:r>
        <w:r>
          <w:rPr>
            <w:rFonts w:ascii="Times New Roman" w:eastAsia="Calibri" w:hAnsi="Times New Roman" w:cs="Times New Roman"/>
          </w:rPr>
          <w:t>3</w:t>
        </w:r>
        <w:r w:rsidRPr="00C76809">
          <w:rPr>
            <w:rFonts w:ascii="Times New Roman" w:eastAsia="Calibri" w:hAnsi="Times New Roman" w:cs="Times New Roman"/>
          </w:rPr>
          <w:t>)</w:t>
        </w:r>
        <w:r w:rsidRPr="00C76809">
          <w:rPr>
            <w:rFonts w:ascii="Times New Roman" w:eastAsia="Calibri" w:hAnsi="Times New Roman" w:cs="Times New Roman"/>
          </w:rPr>
          <w:tab/>
          <w:t>REPs and NOIE</w:t>
        </w:r>
        <w:r>
          <w:rPr>
            <w:rFonts w:ascii="Times New Roman" w:eastAsia="Calibri" w:hAnsi="Times New Roman" w:cs="Times New Roman"/>
          </w:rPr>
          <w:t xml:space="preserve"> LSE</w:t>
        </w:r>
        <w:r w:rsidRPr="00C76809">
          <w:rPr>
            <w:rFonts w:ascii="Times New Roman" w:eastAsia="Calibri" w:hAnsi="Times New Roman" w:cs="Times New Roman"/>
          </w:rPr>
          <w:t>s</w:t>
        </w:r>
      </w:ins>
      <w:ins w:id="163" w:author="ERCOT" w:date="2025-08-26T11:18:00Z" w16du:dateUtc="2025-08-26T16:18:00Z">
        <w:r w:rsidR="004850AC" w:rsidRPr="00C76809">
          <w:rPr>
            <w:rFonts w:ascii="Times New Roman" w:eastAsia="Calibri" w:hAnsi="Times New Roman" w:cs="Times New Roman"/>
          </w:rPr>
          <w:t xml:space="preserve"> </w:t>
        </w:r>
        <w:r w:rsidR="004850AC">
          <w:rPr>
            <w:rFonts w:ascii="Times New Roman" w:eastAsia="Calibri" w:hAnsi="Times New Roman" w:cs="Times New Roman"/>
          </w:rPr>
          <w:t>that</w:t>
        </w:r>
      </w:ins>
      <w:ins w:id="164" w:author="ERCOT" w:date="2025-07-14T09:33:00Z" w16du:dateUtc="2025-07-14T14:33:00Z">
        <w:r w:rsidRPr="00C76809">
          <w:rPr>
            <w:rFonts w:ascii="Times New Roman" w:eastAsia="Calibri" w:hAnsi="Times New Roman" w:cs="Times New Roman"/>
          </w:rPr>
          <w:t xml:space="preserve"> choose to participate in the </w:t>
        </w:r>
        <w:r>
          <w:rPr>
            <w:rFonts w:ascii="Times New Roman" w:eastAsia="Calibri" w:hAnsi="Times New Roman" w:cs="Times New Roman"/>
          </w:rPr>
          <w:t>RDR P</w:t>
        </w:r>
        <w:r w:rsidRPr="00C76809">
          <w:rPr>
            <w:rFonts w:ascii="Times New Roman" w:eastAsia="Calibri" w:hAnsi="Times New Roman" w:cs="Times New Roman"/>
          </w:rPr>
          <w:t>rogram will be required to submit data via the North American Energy Standards Board (NAESB) communications protocols.</w:t>
        </w:r>
        <w:r>
          <w:rPr>
            <w:rFonts w:ascii="Times New Roman" w:eastAsia="Calibri" w:hAnsi="Times New Roman" w:cs="Times New Roman"/>
          </w:rPr>
          <w:t xml:space="preserve"> REPs and NOIE LSEs may </w:t>
        </w:r>
        <w:proofErr w:type="gramStart"/>
        <w:r>
          <w:rPr>
            <w:rFonts w:ascii="Times New Roman" w:eastAsia="Calibri" w:hAnsi="Times New Roman" w:cs="Times New Roman"/>
          </w:rPr>
          <w:t>make arrangements</w:t>
        </w:r>
        <w:proofErr w:type="gramEnd"/>
        <w:r>
          <w:rPr>
            <w:rFonts w:ascii="Times New Roman" w:eastAsia="Calibri" w:hAnsi="Times New Roman" w:cs="Times New Roman"/>
          </w:rPr>
          <w:t xml:space="preserve"> with another entity to submit the required data.</w:t>
        </w:r>
      </w:ins>
    </w:p>
    <w:p w14:paraId="5DC0C08F" w14:textId="19FFE5FC" w:rsidR="00C76809" w:rsidRPr="00B529DF" w:rsidRDefault="00C76809" w:rsidP="00C76809">
      <w:pPr>
        <w:spacing w:after="240" w:line="240" w:lineRule="auto"/>
        <w:ind w:left="720" w:hanging="720"/>
        <w:rPr>
          <w:ins w:id="165" w:author="ERCOT" w:date="2025-07-14T09:33:00Z" w16du:dateUtc="2025-07-14T14:33:00Z"/>
          <w:rFonts w:ascii="Times New Roman" w:eastAsia="Aptos" w:hAnsi="Times New Roman" w:cs="Times New Roman"/>
        </w:rPr>
      </w:pPr>
      <w:ins w:id="166" w:author="ERCOT" w:date="2025-07-14T09:33:00Z" w16du:dateUtc="2025-07-14T14:33:00Z">
        <w:r w:rsidRPr="00B529DF">
          <w:rPr>
            <w:rFonts w:ascii="Times New Roman" w:eastAsia="Calibri" w:hAnsi="Times New Roman" w:cs="Times New Roman"/>
          </w:rPr>
          <w:t>(4)</w:t>
        </w:r>
        <w:r w:rsidRPr="00B529DF">
          <w:rPr>
            <w:rFonts w:ascii="Times New Roman" w:hAnsi="Times New Roman" w:cs="Times New Roman"/>
          </w:rPr>
          <w:tab/>
        </w:r>
        <w:r w:rsidRPr="00B529DF">
          <w:rPr>
            <w:rFonts w:ascii="Times New Roman" w:eastAsia="Calibri" w:hAnsi="Times New Roman" w:cs="Times New Roman"/>
          </w:rPr>
          <w:t>ESIIDs/UMIs participating in a TDSP’s Standard Offer Load Management Program implemented under P.U.C. S</w:t>
        </w:r>
      </w:ins>
      <w:ins w:id="167" w:author="ERCOT" w:date="2025-07-14T10:48:00Z" w16du:dateUtc="2025-07-14T15:48:00Z">
        <w:r w:rsidR="00B529DF">
          <w:rPr>
            <w:rFonts w:ascii="Times New Roman" w:eastAsia="Calibri" w:hAnsi="Times New Roman" w:cs="Times New Roman"/>
            <w:smallCaps/>
          </w:rPr>
          <w:t>ubst</w:t>
        </w:r>
      </w:ins>
      <w:ins w:id="168" w:author="ERCOT" w:date="2025-07-14T09:33:00Z" w16du:dateUtc="2025-07-14T14:33:00Z">
        <w:r w:rsidRPr="00B529DF">
          <w:rPr>
            <w:rFonts w:ascii="Times New Roman" w:eastAsia="Calibri" w:hAnsi="Times New Roman" w:cs="Times New Roman"/>
          </w:rPr>
          <w:t>. R. 25.181-183,</w:t>
        </w:r>
        <w:r w:rsidRPr="00B529DF">
          <w:rPr>
            <w:rFonts w:ascii="Times New Roman" w:hAnsi="Times New Roman" w:cs="Times New Roman"/>
          </w:rPr>
          <w:t xml:space="preserve"> in </w:t>
        </w:r>
        <w:r w:rsidRPr="00B529DF">
          <w:rPr>
            <w:rFonts w:ascii="Times New Roman" w:eastAsia="Calibri" w:hAnsi="Times New Roman" w:cs="Times New Roman"/>
          </w:rPr>
          <w:t xml:space="preserve">ERCOT Emergency Reserve Service (ERS) or in the Aggregate Distributed </w:t>
        </w:r>
        <w:proofErr w:type="gramStart"/>
        <w:r w:rsidRPr="00B529DF">
          <w:rPr>
            <w:rFonts w:ascii="Times New Roman" w:eastAsia="Calibri" w:hAnsi="Times New Roman" w:cs="Times New Roman"/>
          </w:rPr>
          <w:t>Energy Resource</w:t>
        </w:r>
        <w:proofErr w:type="gramEnd"/>
        <w:r w:rsidRPr="00B529DF">
          <w:rPr>
            <w:rFonts w:ascii="Times New Roman" w:eastAsia="Calibri" w:hAnsi="Times New Roman" w:cs="Times New Roman"/>
          </w:rPr>
          <w:t xml:space="preserve"> (ADER) Program will not be eligible for compensation in the RDR Program. </w:t>
        </w:r>
      </w:ins>
      <w:ins w:id="169" w:author="ERCOT" w:date="2025-07-14T10:48:00Z" w16du:dateUtc="2025-07-14T15:48:00Z">
        <w:r w:rsidR="00B529DF">
          <w:rPr>
            <w:rFonts w:ascii="Times New Roman" w:eastAsia="Calibri" w:hAnsi="Times New Roman" w:cs="Times New Roman"/>
          </w:rPr>
          <w:t xml:space="preserve"> </w:t>
        </w:r>
      </w:ins>
      <w:ins w:id="170" w:author="ERCOT" w:date="2025-07-14T09:33:00Z" w16du:dateUtc="2025-07-14T14:33:00Z">
        <w:r w:rsidRPr="00B529DF">
          <w:rPr>
            <w:rFonts w:ascii="Times New Roman" w:eastAsia="Calibri" w:hAnsi="Times New Roman" w:cs="Times New Roman"/>
          </w:rPr>
          <w:t xml:space="preserve">To that end,  </w:t>
        </w:r>
        <w:r w:rsidRPr="00B529DF">
          <w:rPr>
            <w:rFonts w:ascii="Times New Roman" w:eastAsia="Aptos" w:hAnsi="Times New Roman" w:cs="Times New Roman"/>
          </w:rPr>
          <w:t>Load reductions for ESI IDs or U</w:t>
        </w:r>
      </w:ins>
      <w:ins w:id="171" w:author="ERCOT" w:date="2025-07-14T10:48:00Z" w16du:dateUtc="2025-07-14T15:48:00Z">
        <w:r w:rsidR="00B529DF">
          <w:rPr>
            <w:rFonts w:ascii="Times New Roman" w:eastAsia="Aptos" w:hAnsi="Times New Roman" w:cs="Times New Roman"/>
          </w:rPr>
          <w:t>MI</w:t>
        </w:r>
      </w:ins>
      <w:ins w:id="172" w:author="ERCOT" w:date="2025-07-14T09:33:00Z" w16du:dateUtc="2025-07-14T14:33:00Z">
        <w:r w:rsidRPr="00B529DF">
          <w:rPr>
            <w:rFonts w:ascii="Times New Roman" w:eastAsia="Aptos" w:hAnsi="Times New Roman" w:cs="Times New Roman"/>
          </w:rPr>
          <w:t xml:space="preserve">s also participating in the ERS or ADER Programs during the </w:t>
        </w:r>
      </w:ins>
      <w:ins w:id="173" w:author="ERCOT" w:date="2025-08-26T11:18:00Z" w16du:dateUtc="2025-08-26T16:18:00Z">
        <w:r w:rsidR="004850AC">
          <w:rPr>
            <w:rFonts w:ascii="Times New Roman" w:eastAsia="Aptos" w:hAnsi="Times New Roman" w:cs="Times New Roman"/>
          </w:rPr>
          <w:t>S</w:t>
        </w:r>
      </w:ins>
      <w:ins w:id="174" w:author="ERCOT" w:date="2025-07-14T09:33:00Z" w16du:dateUtc="2025-07-14T14:33:00Z">
        <w:r w:rsidRPr="00B529DF">
          <w:rPr>
            <w:rFonts w:ascii="Times New Roman" w:eastAsia="Aptos" w:hAnsi="Times New Roman" w:cs="Times New Roman"/>
          </w:rPr>
          <w:t xml:space="preserve">easonal assessment period, will accordingly not be included in RDR Program payment calculations. </w:t>
        </w:r>
      </w:ins>
      <w:ins w:id="175" w:author="ERCOT" w:date="2025-07-14T10:49:00Z" w16du:dateUtc="2025-07-14T15:49:00Z">
        <w:r w:rsidR="00B529DF">
          <w:rPr>
            <w:rFonts w:ascii="Times New Roman" w:eastAsia="Aptos" w:hAnsi="Times New Roman" w:cs="Times New Roman"/>
          </w:rPr>
          <w:t xml:space="preserve"> </w:t>
        </w:r>
      </w:ins>
      <w:ins w:id="176" w:author="ERCOT" w:date="2025-07-14T09:33:00Z" w16du:dateUtc="2025-07-14T14:33:00Z">
        <w:r w:rsidRPr="00B529DF">
          <w:rPr>
            <w:rFonts w:ascii="Times New Roman" w:eastAsia="Aptos" w:hAnsi="Times New Roman" w:cs="Times New Roman"/>
          </w:rPr>
          <w:t xml:space="preserve">Participants otherwise may be utilized by REPs and NOIEs to provide </w:t>
        </w:r>
      </w:ins>
      <w:ins w:id="177" w:author="ERCOT" w:date="2025-07-14T10:49:00Z" w16du:dateUtc="2025-07-14T15:49:00Z">
        <w:r w:rsidR="00B529DF">
          <w:rPr>
            <w:rFonts w:ascii="Times New Roman" w:eastAsia="Aptos" w:hAnsi="Times New Roman" w:cs="Times New Roman"/>
          </w:rPr>
          <w:t>L</w:t>
        </w:r>
      </w:ins>
      <w:ins w:id="178" w:author="ERCOT" w:date="2025-07-14T09:33:00Z" w16du:dateUtc="2025-07-14T14:33:00Z">
        <w:r w:rsidRPr="00B529DF">
          <w:rPr>
            <w:rFonts w:ascii="Times New Roman" w:eastAsia="Aptos" w:hAnsi="Times New Roman" w:cs="Times New Roman"/>
          </w:rPr>
          <w:t>oad reductions for other purposes.</w:t>
        </w:r>
      </w:ins>
    </w:p>
    <w:p w14:paraId="46A80444" w14:textId="7BF8AAC9" w:rsidR="00C76809" w:rsidRPr="00FD2520" w:rsidRDefault="00C76809" w:rsidP="00FD2520">
      <w:pPr>
        <w:keepNext/>
        <w:tabs>
          <w:tab w:val="left" w:pos="1080"/>
        </w:tabs>
        <w:spacing w:before="240" w:after="240" w:line="240" w:lineRule="auto"/>
        <w:ind w:left="1080" w:hanging="1080"/>
        <w:outlineLvl w:val="2"/>
        <w:rPr>
          <w:ins w:id="179" w:author="ERCOT" w:date="2025-07-14T09:33:00Z" w16du:dateUtc="2025-07-14T14:33:00Z"/>
          <w:rFonts w:ascii="Times New Roman" w:eastAsia="Calibri" w:hAnsi="Times New Roman" w:cs="Times New Roman"/>
          <w:b/>
          <w:bCs/>
          <w:i/>
        </w:rPr>
      </w:pPr>
      <w:ins w:id="180" w:author="ERCOT" w:date="2025-07-14T09:33:00Z" w16du:dateUtc="2025-07-14T14:33:00Z">
        <w:r w:rsidRPr="00FD2520">
          <w:rPr>
            <w:rFonts w:ascii="Times New Roman" w:eastAsia="Calibri" w:hAnsi="Times New Roman" w:cs="Times New Roman"/>
            <w:b/>
            <w:bCs/>
            <w:i/>
          </w:rPr>
          <w:t>3.26.3</w:t>
        </w:r>
        <w:r w:rsidRPr="00FD2520">
          <w:rPr>
            <w:rFonts w:ascii="Times New Roman" w:eastAsia="Calibri" w:hAnsi="Times New Roman" w:cs="Times New Roman"/>
            <w:b/>
            <w:bCs/>
            <w:i/>
          </w:rPr>
          <w:tab/>
          <w:t>Assessment Periods</w:t>
        </w:r>
      </w:ins>
    </w:p>
    <w:p w14:paraId="36B88822" w14:textId="7D4C2120" w:rsidR="00C76809" w:rsidRPr="00C76809" w:rsidRDefault="00C76809" w:rsidP="00C76809">
      <w:pPr>
        <w:spacing w:after="240" w:line="240" w:lineRule="auto"/>
        <w:ind w:left="720" w:hanging="720"/>
        <w:rPr>
          <w:ins w:id="181" w:author="ERCOT" w:date="2025-07-14T09:33:00Z" w16du:dateUtc="2025-07-14T14:33:00Z"/>
          <w:rFonts w:ascii="Times New Roman" w:eastAsia="Calibri" w:hAnsi="Times New Roman" w:cs="Times New Roman"/>
        </w:rPr>
      </w:pPr>
      <w:ins w:id="182" w:author="ERCOT" w:date="2025-07-14T09:33:00Z" w16du:dateUtc="2025-07-14T14:33:00Z">
        <w:r w:rsidRPr="00C76809">
          <w:rPr>
            <w:rFonts w:ascii="Times New Roman" w:eastAsia="Calibri" w:hAnsi="Times New Roman" w:cs="Times New Roman"/>
          </w:rPr>
          <w:t>(1)</w:t>
        </w:r>
        <w:r w:rsidRPr="00C76809">
          <w:rPr>
            <w:rFonts w:ascii="Times New Roman" w:eastAsia="Calibri" w:hAnsi="Times New Roman" w:cs="Times New Roman"/>
          </w:rPr>
          <w:tab/>
          <w:t xml:space="preserve">ERCOT will determine the highest hourly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oads for each of the four Seasons identified below. </w:t>
        </w:r>
      </w:ins>
      <w:ins w:id="183" w:author="ERCOT" w:date="2025-07-14T10:49:00Z" w16du:dateUtc="2025-07-14T15:49:00Z">
        <w:r w:rsidR="00B529DF">
          <w:rPr>
            <w:rFonts w:ascii="Times New Roman" w:eastAsia="Calibri" w:hAnsi="Times New Roman" w:cs="Times New Roman"/>
          </w:rPr>
          <w:t xml:space="preserve"> </w:t>
        </w:r>
      </w:ins>
      <w:ins w:id="184" w:author="ERCOT" w:date="2025-07-14T09:33:00Z" w16du:dateUtc="2025-07-14T14:33:00Z">
        <w:r w:rsidRPr="00C76809">
          <w:rPr>
            <w:rFonts w:ascii="Times New Roman" w:eastAsia="Calibri" w:hAnsi="Times New Roman" w:cs="Times New Roman"/>
          </w:rPr>
          <w:t xml:space="preserve">ERCOT then will calculate the total hourly </w:t>
        </w:r>
        <w:r>
          <w:rPr>
            <w:rFonts w:ascii="Times New Roman" w:eastAsia="Calibri" w:hAnsi="Times New Roman" w:cs="Times New Roman"/>
          </w:rPr>
          <w:t>L</w:t>
        </w:r>
        <w:r w:rsidRPr="00C76809">
          <w:rPr>
            <w:rFonts w:ascii="Times New Roman" w:eastAsia="Calibri" w:hAnsi="Times New Roman" w:cs="Times New Roman"/>
          </w:rPr>
          <w:t xml:space="preserve">oad reduction amount for each NOIE/REP’s reported deployments that included some or </w:t>
        </w:r>
        <w:proofErr w:type="gramStart"/>
        <w:r w:rsidRPr="00C76809">
          <w:rPr>
            <w:rFonts w:ascii="Times New Roman" w:eastAsia="Calibri" w:hAnsi="Times New Roman" w:cs="Times New Roman"/>
          </w:rPr>
          <w:t>all of</w:t>
        </w:r>
        <w:proofErr w:type="gramEnd"/>
        <w:r w:rsidRPr="00C76809">
          <w:rPr>
            <w:rFonts w:ascii="Times New Roman" w:eastAsia="Calibri" w:hAnsi="Times New Roman" w:cs="Times New Roman"/>
          </w:rPr>
          <w:t xml:space="preserve"> that hour.</w:t>
        </w:r>
      </w:ins>
      <w:ins w:id="185" w:author="ERCOT" w:date="2025-07-16T18:48:00Z" w16du:dateUtc="2025-07-16T23:48:00Z">
        <w:r w:rsidR="002D54E8">
          <w:rPr>
            <w:rFonts w:ascii="Times New Roman" w:eastAsia="Calibri" w:hAnsi="Times New Roman" w:cs="Times New Roman"/>
          </w:rPr>
          <w:t xml:space="preserve">  </w:t>
        </w:r>
      </w:ins>
      <w:ins w:id="186" w:author="ERCOT" w:date="2025-07-14T09:33:00Z" w16du:dateUtc="2025-07-14T14:33:00Z">
        <w:r w:rsidRPr="00C76809">
          <w:rPr>
            <w:rFonts w:ascii="Times New Roman" w:eastAsia="Calibri" w:hAnsi="Times New Roman" w:cs="Times New Roman"/>
          </w:rPr>
          <w:t xml:space="preserve">The highest calculated hourly </w:t>
        </w:r>
        <w:r>
          <w:rPr>
            <w:rFonts w:ascii="Times New Roman" w:eastAsia="Calibri" w:hAnsi="Times New Roman" w:cs="Times New Roman"/>
          </w:rPr>
          <w:t>L</w:t>
        </w:r>
        <w:r w:rsidRPr="00C76809">
          <w:rPr>
            <w:rFonts w:ascii="Times New Roman" w:eastAsia="Calibri" w:hAnsi="Times New Roman" w:cs="Times New Roman"/>
          </w:rPr>
          <w:t xml:space="preserve">oad reductions for a NOIE/REP for a Season shall be the basis for calculating the payment made to that NOIE/REP’s QSE for that NOIE/REP. </w:t>
        </w:r>
      </w:ins>
      <w:ins w:id="187" w:author="ERCOT" w:date="2025-07-14T10:49:00Z" w16du:dateUtc="2025-07-14T15:49:00Z">
        <w:r w:rsidR="00B529DF">
          <w:rPr>
            <w:rFonts w:ascii="Times New Roman" w:eastAsia="Calibri" w:hAnsi="Times New Roman" w:cs="Times New Roman"/>
          </w:rPr>
          <w:t xml:space="preserve"> </w:t>
        </w:r>
      </w:ins>
      <w:ins w:id="188" w:author="ERCOT" w:date="2025-07-14T09:33:00Z" w16du:dateUtc="2025-07-14T14:33:00Z">
        <w:r w:rsidRPr="00C76809">
          <w:rPr>
            <w:rFonts w:ascii="Times New Roman" w:eastAsia="Calibri" w:hAnsi="Times New Roman" w:cs="Times New Roman"/>
          </w:rPr>
          <w:t xml:space="preserve">The number of highest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 hours and the number of REP </w:t>
        </w:r>
        <w:r>
          <w:rPr>
            <w:rFonts w:ascii="Times New Roman" w:eastAsia="Calibri" w:hAnsi="Times New Roman" w:cs="Times New Roman"/>
          </w:rPr>
          <w:t>L</w:t>
        </w:r>
        <w:r w:rsidRPr="00C76809">
          <w:rPr>
            <w:rFonts w:ascii="Times New Roman" w:eastAsia="Calibri" w:hAnsi="Times New Roman" w:cs="Times New Roman"/>
          </w:rPr>
          <w:t>oad reduction hours will vary by Season as shown below.</w:t>
        </w:r>
      </w:ins>
    </w:p>
    <w:p w14:paraId="604B5B9D" w14:textId="1299F5C3" w:rsidR="00C76809" w:rsidRPr="00C76809" w:rsidRDefault="00C76809" w:rsidP="00C76809">
      <w:pPr>
        <w:spacing w:after="240" w:line="240" w:lineRule="auto"/>
        <w:ind w:left="720" w:hanging="720"/>
        <w:rPr>
          <w:ins w:id="189" w:author="ERCOT" w:date="2025-07-14T09:33:00Z" w16du:dateUtc="2025-07-14T14:33:00Z"/>
          <w:rFonts w:ascii="Times New Roman" w:eastAsia="Calibri" w:hAnsi="Times New Roman" w:cs="Times New Roman"/>
        </w:rPr>
      </w:pPr>
      <w:ins w:id="190" w:author="ERCOT" w:date="2025-07-14T09:33:00Z" w16du:dateUtc="2025-07-14T14:33:00Z">
        <w:r w:rsidRPr="00C76809">
          <w:rPr>
            <w:rFonts w:ascii="Times New Roman" w:eastAsia="Calibri" w:hAnsi="Times New Roman" w:cs="Times New Roman"/>
          </w:rPr>
          <w:t>(2)</w:t>
        </w:r>
        <w:r>
          <w:rPr>
            <w:rFonts w:ascii="Times New Roman" w:eastAsia="Calibri" w:hAnsi="Times New Roman" w:cs="Times New Roman"/>
          </w:rPr>
          <w:tab/>
        </w:r>
        <w:r w:rsidRPr="00C76809">
          <w:rPr>
            <w:rFonts w:ascii="Times New Roman" w:eastAsia="Calibri" w:hAnsi="Times New Roman" w:cs="Times New Roman"/>
          </w:rPr>
          <w:t xml:space="preserve">QSE RDR </w:t>
        </w:r>
        <w:r>
          <w:rPr>
            <w:rFonts w:ascii="Times New Roman" w:eastAsia="Calibri" w:hAnsi="Times New Roman" w:cs="Times New Roman"/>
          </w:rPr>
          <w:t>Program</w:t>
        </w:r>
        <w:r w:rsidRPr="00C76809">
          <w:rPr>
            <w:rFonts w:ascii="Times New Roman" w:eastAsia="Calibri" w:hAnsi="Times New Roman" w:cs="Times New Roman"/>
          </w:rPr>
          <w:t xml:space="preserve"> performance </w:t>
        </w:r>
        <w:r>
          <w:rPr>
            <w:rFonts w:ascii="Times New Roman" w:eastAsia="Calibri" w:hAnsi="Times New Roman" w:cs="Times New Roman"/>
          </w:rPr>
          <w:t xml:space="preserve">for each REP/NOIE LSE </w:t>
        </w:r>
        <w:r w:rsidRPr="00C76809">
          <w:rPr>
            <w:rFonts w:ascii="Times New Roman" w:eastAsia="Calibri" w:hAnsi="Times New Roman" w:cs="Times New Roman"/>
          </w:rPr>
          <w:t>will be assessed during the following Seasonal periods:</w:t>
        </w:r>
      </w:ins>
    </w:p>
    <w:p w14:paraId="46067904" w14:textId="08CC4FC0" w:rsidR="00C76809" w:rsidRPr="00C76809" w:rsidRDefault="00C76809" w:rsidP="00497450">
      <w:pPr>
        <w:spacing w:after="240" w:line="240" w:lineRule="auto"/>
        <w:ind w:left="720"/>
        <w:rPr>
          <w:ins w:id="191" w:author="ERCOT" w:date="2025-07-14T09:33:00Z" w16du:dateUtc="2025-07-14T14:33:00Z"/>
          <w:rFonts w:ascii="Times New Roman" w:eastAsia="Calibri" w:hAnsi="Times New Roman" w:cs="Times New Roman"/>
        </w:rPr>
      </w:pPr>
      <w:ins w:id="192" w:author="ERCOT" w:date="2025-07-14T09:33:00Z">
        <w:r w:rsidRPr="18286017">
          <w:rPr>
            <w:rFonts w:ascii="Times New Roman" w:eastAsia="Calibri" w:hAnsi="Times New Roman" w:cs="Times New Roman"/>
          </w:rPr>
          <w:t xml:space="preserve">Summer (June – September): </w:t>
        </w:r>
      </w:ins>
      <w:ins w:id="193" w:author="ERCOT" w:date="2025-07-16T18:38:00Z" w16du:dateUtc="2025-07-16T23:38:00Z">
        <w:r w:rsidR="008D4B87">
          <w:rPr>
            <w:rFonts w:ascii="Times New Roman" w:eastAsia="Calibri" w:hAnsi="Times New Roman" w:cs="Times New Roman"/>
          </w:rPr>
          <w:t>highest</w:t>
        </w:r>
      </w:ins>
      <w:ins w:id="194" w:author="ERCOT" w:date="2025-07-14T09:33:00Z">
        <w:r w:rsidRPr="18286017">
          <w:rPr>
            <w:rFonts w:ascii="Times New Roman" w:eastAsia="Calibri" w:hAnsi="Times New Roman" w:cs="Times New Roman"/>
          </w:rPr>
          <w:t xml:space="preserve"> </w:t>
        </w:r>
      </w:ins>
      <w:ins w:id="195" w:author="ERCOT" w:date="2025-07-14T10:49:00Z">
        <w:r w:rsidR="00B529DF" w:rsidRPr="18286017">
          <w:rPr>
            <w:rFonts w:ascii="Times New Roman" w:eastAsia="Calibri" w:hAnsi="Times New Roman" w:cs="Times New Roman"/>
          </w:rPr>
          <w:t>six</w:t>
        </w:r>
      </w:ins>
      <w:ins w:id="196" w:author="ERCOT" w:date="2025-07-14T09:33:00Z">
        <w:r w:rsidRPr="18286017">
          <w:rPr>
            <w:rFonts w:ascii="Times New Roman" w:eastAsia="Calibri" w:hAnsi="Times New Roman" w:cs="Times New Roman"/>
          </w:rPr>
          <w:t xml:space="preserve"> </w:t>
        </w:r>
      </w:ins>
      <w:ins w:id="197" w:author="ERCOT" w:date="2025-07-14T10:49:00Z">
        <w:r w:rsidR="00B529DF" w:rsidRPr="18286017">
          <w:rPr>
            <w:rFonts w:ascii="Times New Roman" w:eastAsia="Calibri" w:hAnsi="Times New Roman" w:cs="Times New Roman"/>
          </w:rPr>
          <w:t>L</w:t>
        </w:r>
      </w:ins>
      <w:ins w:id="198" w:author="ERCOT" w:date="2025-07-14T09:33:00Z">
        <w:r w:rsidRPr="18286017">
          <w:rPr>
            <w:rFonts w:ascii="Times New Roman" w:eastAsia="Calibri" w:hAnsi="Times New Roman" w:cs="Times New Roman"/>
          </w:rPr>
          <w:t xml:space="preserve">oad reduction hours of the </w:t>
        </w:r>
      </w:ins>
      <w:ins w:id="199" w:author="ERCOT" w:date="2025-07-16T18:38:00Z" w16du:dateUtc="2025-07-16T23:38:00Z">
        <w:r w:rsidR="008D4B87">
          <w:rPr>
            <w:rFonts w:ascii="Times New Roman" w:eastAsia="Calibri" w:hAnsi="Times New Roman" w:cs="Times New Roman"/>
          </w:rPr>
          <w:t>highest</w:t>
        </w:r>
      </w:ins>
      <w:ins w:id="200" w:author="ERCOT" w:date="2025-07-14T09:33:00Z">
        <w:r w:rsidRPr="18286017">
          <w:rPr>
            <w:rFonts w:ascii="Times New Roman" w:eastAsia="Calibri" w:hAnsi="Times New Roman" w:cs="Times New Roman"/>
          </w:rPr>
          <w:t xml:space="preserve"> </w:t>
        </w:r>
      </w:ins>
      <w:ins w:id="201" w:author="ERCOT" w:date="2025-07-14T10:49:00Z">
        <w:r w:rsidR="00B529DF" w:rsidRPr="18286017">
          <w:rPr>
            <w:rFonts w:ascii="Times New Roman" w:eastAsia="Calibri" w:hAnsi="Times New Roman" w:cs="Times New Roman"/>
          </w:rPr>
          <w:t>eight</w:t>
        </w:r>
      </w:ins>
      <w:ins w:id="202" w:author="ERCOT" w:date="2025-07-14T09:33:00Z">
        <w:r w:rsidRPr="18286017">
          <w:rPr>
            <w:rFonts w:ascii="Times New Roman" w:eastAsia="Calibri" w:hAnsi="Times New Roman" w:cs="Times New Roman"/>
          </w:rPr>
          <w:t xml:space="preserve"> Net Load hours.</w:t>
        </w:r>
      </w:ins>
    </w:p>
    <w:p w14:paraId="015D6646" w14:textId="30770540" w:rsidR="00C76809" w:rsidRPr="00C76809" w:rsidRDefault="00C76809" w:rsidP="00497450">
      <w:pPr>
        <w:spacing w:after="240" w:line="240" w:lineRule="auto"/>
        <w:ind w:left="720"/>
        <w:rPr>
          <w:ins w:id="203" w:author="ERCOT" w:date="2025-07-14T09:33:00Z" w16du:dateUtc="2025-07-14T14:33:00Z"/>
          <w:rFonts w:ascii="Times New Roman" w:eastAsia="Calibri" w:hAnsi="Times New Roman" w:cs="Times New Roman"/>
        </w:rPr>
      </w:pPr>
      <w:ins w:id="204" w:author="ERCOT" w:date="2025-07-14T09:33:00Z" w16du:dateUtc="2025-07-14T14:33:00Z">
        <w:r w:rsidRPr="00C76809">
          <w:rPr>
            <w:rFonts w:ascii="Times New Roman" w:eastAsia="Calibri" w:hAnsi="Times New Roman" w:cs="Times New Roman"/>
          </w:rPr>
          <w:t xml:space="preserve">Fall (October – November): </w:t>
        </w:r>
      </w:ins>
      <w:ins w:id="205" w:author="ERCOT" w:date="2025-07-16T18:38:00Z" w16du:dateUtc="2025-07-16T23:38:00Z">
        <w:r w:rsidR="008D4B87">
          <w:rPr>
            <w:rFonts w:ascii="Times New Roman" w:eastAsia="Calibri" w:hAnsi="Times New Roman" w:cs="Times New Roman"/>
          </w:rPr>
          <w:t>highest</w:t>
        </w:r>
      </w:ins>
      <w:ins w:id="206" w:author="ERCOT" w:date="2025-07-14T09:33:00Z" w16du:dateUtc="2025-07-14T14:33:00Z">
        <w:r w:rsidRPr="00C76809">
          <w:rPr>
            <w:rFonts w:ascii="Times New Roman" w:eastAsia="Calibri" w:hAnsi="Times New Roman" w:cs="Times New Roman"/>
          </w:rPr>
          <w:t xml:space="preserve"> </w:t>
        </w:r>
      </w:ins>
      <w:ins w:id="207" w:author="ERCOT" w:date="2025-07-14T10:49:00Z" w16du:dateUtc="2025-07-14T15:49:00Z">
        <w:r w:rsidR="00B529DF">
          <w:rPr>
            <w:rFonts w:ascii="Times New Roman" w:eastAsia="Calibri" w:hAnsi="Times New Roman" w:cs="Times New Roman"/>
          </w:rPr>
          <w:t>three</w:t>
        </w:r>
      </w:ins>
      <w:ins w:id="208" w:author="ERCOT" w:date="2025-07-14T09:33:00Z" w16du:dateUtc="2025-07-14T14:33:00Z">
        <w:r w:rsidRPr="00497450">
          <w:rPr>
            <w:rFonts w:ascii="Times New Roman" w:eastAsia="Calibri" w:hAnsi="Times New Roman" w:cs="Times New Roman"/>
          </w:rPr>
          <w:t xml:space="preserve"> </w:t>
        </w:r>
      </w:ins>
      <w:ins w:id="209" w:author="ERCOT" w:date="2025-07-14T10:50:00Z" w16du:dateUtc="2025-07-14T15:50:00Z">
        <w:r w:rsidR="00B529DF">
          <w:rPr>
            <w:rFonts w:ascii="Times New Roman" w:eastAsia="Calibri" w:hAnsi="Times New Roman" w:cs="Times New Roman"/>
          </w:rPr>
          <w:t>L</w:t>
        </w:r>
      </w:ins>
      <w:ins w:id="210" w:author="ERCOT" w:date="2025-07-14T09:33:00Z" w16du:dateUtc="2025-07-14T14:33:00Z">
        <w:r w:rsidRPr="00497450">
          <w:rPr>
            <w:rFonts w:ascii="Times New Roman" w:eastAsia="Calibri" w:hAnsi="Times New Roman" w:cs="Times New Roman"/>
          </w:rPr>
          <w:t>oad reduction hour</w:t>
        </w:r>
      </w:ins>
      <w:ins w:id="211" w:author="ERCOT" w:date="2025-07-16T18:25:00Z" w16du:dateUtc="2025-07-16T23:25:00Z">
        <w:r w:rsidR="000473A4">
          <w:rPr>
            <w:rFonts w:ascii="Times New Roman" w:eastAsia="Calibri" w:hAnsi="Times New Roman" w:cs="Times New Roman"/>
          </w:rPr>
          <w:t>s</w:t>
        </w:r>
      </w:ins>
      <w:ins w:id="212" w:author="ERCOT" w:date="2025-07-14T09:33:00Z" w16du:dateUtc="2025-07-14T14:33:00Z">
        <w:r w:rsidRPr="00497450">
          <w:rPr>
            <w:rFonts w:ascii="Times New Roman" w:eastAsia="Calibri" w:hAnsi="Times New Roman" w:cs="Times New Roman"/>
          </w:rPr>
          <w:t xml:space="preserve"> of the </w:t>
        </w:r>
      </w:ins>
      <w:ins w:id="213" w:author="ERCOT" w:date="2025-07-16T18:38:00Z" w16du:dateUtc="2025-07-16T23:38:00Z">
        <w:r w:rsidR="008D4B87">
          <w:rPr>
            <w:rFonts w:ascii="Times New Roman" w:eastAsia="Calibri" w:hAnsi="Times New Roman" w:cs="Times New Roman"/>
          </w:rPr>
          <w:t>highest</w:t>
        </w:r>
      </w:ins>
      <w:ins w:id="214" w:author="ERCOT" w:date="2025-07-14T09:33:00Z" w16du:dateUtc="2025-07-14T14:33:00Z">
        <w:r w:rsidRPr="00497450">
          <w:rPr>
            <w:rFonts w:ascii="Times New Roman" w:eastAsia="Calibri" w:hAnsi="Times New Roman" w:cs="Times New Roman"/>
          </w:rPr>
          <w:t xml:space="preserve"> </w:t>
        </w:r>
      </w:ins>
      <w:ins w:id="215" w:author="ERCOT" w:date="2025-07-14T10:49:00Z" w16du:dateUtc="2025-07-14T15:49:00Z">
        <w:r w:rsidR="00B529DF">
          <w:rPr>
            <w:rFonts w:ascii="Times New Roman" w:eastAsia="Calibri" w:hAnsi="Times New Roman" w:cs="Times New Roman"/>
          </w:rPr>
          <w:t>five</w:t>
        </w:r>
      </w:ins>
      <w:ins w:id="216" w:author="ERCOT" w:date="2025-07-14T09:33:00Z" w16du:dateUtc="2025-07-14T14:33:00Z">
        <w:r w:rsidRPr="00497450">
          <w:rPr>
            <w:rFonts w:ascii="Times New Roman" w:eastAsia="Calibri" w:hAnsi="Times New Roman" w:cs="Times New Roman"/>
          </w:rPr>
          <w:t xml:space="preserve"> Net Load hours.</w:t>
        </w:r>
      </w:ins>
    </w:p>
    <w:p w14:paraId="77293A68" w14:textId="1F4290EC" w:rsidR="00C76809" w:rsidRPr="00C76809" w:rsidRDefault="00C76809" w:rsidP="00497450">
      <w:pPr>
        <w:spacing w:after="240" w:line="240" w:lineRule="auto"/>
        <w:ind w:left="720"/>
        <w:rPr>
          <w:ins w:id="217" w:author="ERCOT" w:date="2025-07-14T09:33:00Z" w16du:dateUtc="2025-07-14T14:33:00Z"/>
          <w:rFonts w:ascii="Times New Roman" w:eastAsia="Calibri" w:hAnsi="Times New Roman" w:cs="Times New Roman"/>
        </w:rPr>
      </w:pPr>
      <w:ins w:id="218" w:author="ERCOT" w:date="2025-07-14T09:33:00Z" w16du:dateUtc="2025-07-14T14:33:00Z">
        <w:r w:rsidRPr="00C76809">
          <w:rPr>
            <w:rFonts w:ascii="Times New Roman" w:eastAsia="Calibri" w:hAnsi="Times New Roman" w:cs="Times New Roman"/>
          </w:rPr>
          <w:lastRenderedPageBreak/>
          <w:t xml:space="preserve">Winter (December – February): </w:t>
        </w:r>
      </w:ins>
      <w:ins w:id="219" w:author="ERCOT" w:date="2025-07-16T18:38:00Z" w16du:dateUtc="2025-07-16T23:38:00Z">
        <w:r w:rsidR="008D4B87">
          <w:rPr>
            <w:rFonts w:ascii="Times New Roman" w:eastAsia="Calibri" w:hAnsi="Times New Roman" w:cs="Times New Roman"/>
          </w:rPr>
          <w:t>highest</w:t>
        </w:r>
      </w:ins>
      <w:ins w:id="220" w:author="ERCOT" w:date="2025-07-14T09:33:00Z" w16du:dateUtc="2025-07-14T14:33:00Z">
        <w:r w:rsidRPr="00C76809">
          <w:rPr>
            <w:rFonts w:ascii="Times New Roman" w:eastAsia="Calibri" w:hAnsi="Times New Roman" w:cs="Times New Roman"/>
          </w:rPr>
          <w:t xml:space="preserve"> </w:t>
        </w:r>
      </w:ins>
      <w:ins w:id="221" w:author="ERCOT" w:date="2025-07-14T10:50:00Z" w16du:dateUtc="2025-07-14T15:50:00Z">
        <w:r w:rsidR="00B529DF">
          <w:rPr>
            <w:rFonts w:ascii="Times New Roman" w:eastAsia="Calibri" w:hAnsi="Times New Roman" w:cs="Times New Roman"/>
          </w:rPr>
          <w:t>six</w:t>
        </w:r>
      </w:ins>
      <w:ins w:id="222" w:author="ERCOT" w:date="2025-07-14T09:33:00Z" w16du:dateUtc="2025-07-14T14:33:00Z">
        <w:r w:rsidRPr="00497450">
          <w:rPr>
            <w:rFonts w:ascii="Times New Roman" w:eastAsia="Calibri" w:hAnsi="Times New Roman" w:cs="Times New Roman"/>
          </w:rPr>
          <w:t xml:space="preserve"> </w:t>
        </w:r>
      </w:ins>
      <w:ins w:id="223" w:author="ERCOT" w:date="2025-07-14T10:50:00Z" w16du:dateUtc="2025-07-14T15:50:00Z">
        <w:r w:rsidR="00B529DF">
          <w:rPr>
            <w:rFonts w:ascii="Times New Roman" w:eastAsia="Calibri" w:hAnsi="Times New Roman" w:cs="Times New Roman"/>
          </w:rPr>
          <w:t>L</w:t>
        </w:r>
      </w:ins>
      <w:ins w:id="224" w:author="ERCOT" w:date="2025-07-14T09:33:00Z" w16du:dateUtc="2025-07-14T14:33:00Z">
        <w:r w:rsidRPr="00497450">
          <w:rPr>
            <w:rFonts w:ascii="Times New Roman" w:eastAsia="Calibri" w:hAnsi="Times New Roman" w:cs="Times New Roman"/>
          </w:rPr>
          <w:t xml:space="preserve">oad reduction hours of the </w:t>
        </w:r>
      </w:ins>
      <w:ins w:id="225" w:author="ERCOT" w:date="2025-07-16T18:39:00Z" w16du:dateUtc="2025-07-16T23:39:00Z">
        <w:r w:rsidR="008D4B87">
          <w:rPr>
            <w:rFonts w:ascii="Times New Roman" w:eastAsia="Calibri" w:hAnsi="Times New Roman" w:cs="Times New Roman"/>
          </w:rPr>
          <w:t>highest</w:t>
        </w:r>
      </w:ins>
      <w:ins w:id="226" w:author="ERCOT" w:date="2025-07-14T09:33:00Z" w16du:dateUtc="2025-07-14T14:33:00Z">
        <w:r w:rsidRPr="00497450">
          <w:rPr>
            <w:rFonts w:ascii="Times New Roman" w:eastAsia="Calibri" w:hAnsi="Times New Roman" w:cs="Times New Roman"/>
          </w:rPr>
          <w:t xml:space="preserve"> </w:t>
        </w:r>
      </w:ins>
      <w:ins w:id="227" w:author="ERCOT" w:date="2025-07-14T10:49:00Z" w16du:dateUtc="2025-07-14T15:49:00Z">
        <w:r w:rsidR="00B529DF">
          <w:rPr>
            <w:rFonts w:ascii="Times New Roman" w:eastAsia="Calibri" w:hAnsi="Times New Roman" w:cs="Times New Roman"/>
          </w:rPr>
          <w:t>eight</w:t>
        </w:r>
      </w:ins>
      <w:ins w:id="228" w:author="ERCOT" w:date="2025-07-14T09:33:00Z" w16du:dateUtc="2025-07-14T14:33:00Z">
        <w:r w:rsidRPr="00497450">
          <w:rPr>
            <w:rFonts w:ascii="Times New Roman" w:eastAsia="Calibri" w:hAnsi="Times New Roman" w:cs="Times New Roman"/>
          </w:rPr>
          <w:t xml:space="preserve"> Net Load hours.</w:t>
        </w:r>
      </w:ins>
    </w:p>
    <w:p w14:paraId="03B2A3B8" w14:textId="233184CF" w:rsidR="00C76809" w:rsidRPr="00C76809" w:rsidRDefault="00C76809" w:rsidP="00497450">
      <w:pPr>
        <w:spacing w:after="240" w:line="240" w:lineRule="auto"/>
        <w:ind w:left="720"/>
        <w:rPr>
          <w:ins w:id="229" w:author="ERCOT" w:date="2025-07-14T09:33:00Z" w16du:dateUtc="2025-07-14T14:33:00Z"/>
          <w:rFonts w:ascii="Times New Roman" w:eastAsia="Calibri" w:hAnsi="Times New Roman" w:cs="Times New Roman"/>
        </w:rPr>
      </w:pPr>
      <w:ins w:id="230" w:author="ERCOT" w:date="2025-07-14T09:33:00Z" w16du:dateUtc="2025-07-14T14:33:00Z">
        <w:r w:rsidRPr="00C76809">
          <w:rPr>
            <w:rFonts w:ascii="Times New Roman" w:eastAsia="Calibri" w:hAnsi="Times New Roman" w:cs="Times New Roman"/>
          </w:rPr>
          <w:t xml:space="preserve">Spring (March – May): </w:t>
        </w:r>
      </w:ins>
      <w:ins w:id="231" w:author="ERCOT" w:date="2025-07-16T18:39:00Z" w16du:dateUtc="2025-07-16T23:39:00Z">
        <w:r w:rsidR="008D4B87">
          <w:rPr>
            <w:rFonts w:ascii="Times New Roman" w:eastAsia="Calibri" w:hAnsi="Times New Roman" w:cs="Times New Roman"/>
          </w:rPr>
          <w:t>highest</w:t>
        </w:r>
      </w:ins>
      <w:ins w:id="232" w:author="ERCOT" w:date="2025-07-14T09:33:00Z" w16du:dateUtc="2025-07-14T14:33:00Z">
        <w:r w:rsidRPr="00C76809">
          <w:rPr>
            <w:rFonts w:ascii="Times New Roman" w:eastAsia="Calibri" w:hAnsi="Times New Roman" w:cs="Times New Roman"/>
          </w:rPr>
          <w:t xml:space="preserve"> </w:t>
        </w:r>
      </w:ins>
      <w:ins w:id="233" w:author="ERCOT" w:date="2025-07-14T10:50:00Z" w16du:dateUtc="2025-07-14T15:50:00Z">
        <w:r w:rsidR="00B529DF">
          <w:rPr>
            <w:rFonts w:ascii="Times New Roman" w:eastAsia="Calibri" w:hAnsi="Times New Roman" w:cs="Times New Roman"/>
          </w:rPr>
          <w:t>three</w:t>
        </w:r>
      </w:ins>
      <w:ins w:id="234" w:author="ERCOT" w:date="2025-07-14T09:33:00Z" w16du:dateUtc="2025-07-14T14:33:00Z">
        <w:r w:rsidRPr="00497450">
          <w:rPr>
            <w:rFonts w:ascii="Times New Roman" w:eastAsia="Calibri" w:hAnsi="Times New Roman" w:cs="Times New Roman"/>
          </w:rPr>
          <w:t xml:space="preserve"> </w:t>
        </w:r>
      </w:ins>
      <w:ins w:id="235" w:author="ERCOT" w:date="2025-07-14T10:50:00Z" w16du:dateUtc="2025-07-14T15:50:00Z">
        <w:r w:rsidR="00B529DF">
          <w:rPr>
            <w:rFonts w:ascii="Times New Roman" w:eastAsia="Calibri" w:hAnsi="Times New Roman" w:cs="Times New Roman"/>
          </w:rPr>
          <w:t>L</w:t>
        </w:r>
      </w:ins>
      <w:ins w:id="236" w:author="ERCOT" w:date="2025-07-14T09:33:00Z" w16du:dateUtc="2025-07-14T14:33:00Z">
        <w:r w:rsidRPr="00497450">
          <w:rPr>
            <w:rFonts w:ascii="Times New Roman" w:eastAsia="Calibri" w:hAnsi="Times New Roman" w:cs="Times New Roman"/>
          </w:rPr>
          <w:t>oad reduction hour</w:t>
        </w:r>
      </w:ins>
      <w:ins w:id="237" w:author="ERCOT" w:date="2025-07-16T18:25:00Z" w16du:dateUtc="2025-07-16T23:25:00Z">
        <w:r w:rsidR="000473A4">
          <w:rPr>
            <w:rFonts w:ascii="Times New Roman" w:eastAsia="Calibri" w:hAnsi="Times New Roman" w:cs="Times New Roman"/>
          </w:rPr>
          <w:t>s</w:t>
        </w:r>
      </w:ins>
      <w:ins w:id="238" w:author="ERCOT" w:date="2025-07-14T09:33:00Z" w16du:dateUtc="2025-07-14T14:33:00Z">
        <w:r w:rsidRPr="00497450">
          <w:rPr>
            <w:rFonts w:ascii="Times New Roman" w:eastAsia="Calibri" w:hAnsi="Times New Roman" w:cs="Times New Roman"/>
          </w:rPr>
          <w:t xml:space="preserve"> of the </w:t>
        </w:r>
      </w:ins>
      <w:ins w:id="239" w:author="ERCOT" w:date="2025-07-16T18:39:00Z" w16du:dateUtc="2025-07-16T23:39:00Z">
        <w:r w:rsidR="008D4B87">
          <w:rPr>
            <w:rFonts w:ascii="Times New Roman" w:eastAsia="Calibri" w:hAnsi="Times New Roman" w:cs="Times New Roman"/>
          </w:rPr>
          <w:t>highest</w:t>
        </w:r>
      </w:ins>
      <w:ins w:id="240" w:author="ERCOT" w:date="2025-07-14T09:33:00Z" w16du:dateUtc="2025-07-14T14:33:00Z">
        <w:r w:rsidRPr="00497450">
          <w:rPr>
            <w:rFonts w:ascii="Times New Roman" w:eastAsia="Calibri" w:hAnsi="Times New Roman" w:cs="Times New Roman"/>
          </w:rPr>
          <w:t xml:space="preserve"> </w:t>
        </w:r>
      </w:ins>
      <w:ins w:id="241" w:author="ERCOT" w:date="2025-07-14T10:50:00Z" w16du:dateUtc="2025-07-14T15:50:00Z">
        <w:r w:rsidR="00B529DF">
          <w:rPr>
            <w:rFonts w:ascii="Times New Roman" w:eastAsia="Calibri" w:hAnsi="Times New Roman" w:cs="Times New Roman"/>
          </w:rPr>
          <w:t>five</w:t>
        </w:r>
      </w:ins>
      <w:ins w:id="242" w:author="ERCOT" w:date="2025-07-14T09:33:00Z" w16du:dateUtc="2025-07-14T14:33:00Z">
        <w:r w:rsidRPr="00497450">
          <w:rPr>
            <w:rFonts w:ascii="Times New Roman" w:eastAsia="Calibri" w:hAnsi="Times New Roman" w:cs="Times New Roman"/>
          </w:rPr>
          <w:t xml:space="preserve"> Net Load hours.</w:t>
        </w:r>
      </w:ins>
    </w:p>
    <w:p w14:paraId="773F7320" w14:textId="3681F18E" w:rsidR="00C76809" w:rsidRPr="00C76809" w:rsidRDefault="00C76809" w:rsidP="00C76809">
      <w:pPr>
        <w:spacing w:after="240" w:line="240" w:lineRule="auto"/>
        <w:ind w:left="720" w:hanging="720"/>
        <w:rPr>
          <w:ins w:id="243" w:author="ERCOT" w:date="2025-07-14T09:33:00Z" w16du:dateUtc="2025-07-14T14:33:00Z"/>
          <w:rFonts w:ascii="Times New Roman" w:eastAsia="Calibri" w:hAnsi="Times New Roman" w:cs="Times New Roman"/>
        </w:rPr>
      </w:pPr>
      <w:ins w:id="244"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3</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A minimum of 2,000 </w:t>
        </w:r>
        <w:r w:rsidRPr="5B9779B5">
          <w:rPr>
            <w:rFonts w:ascii="Times New Roman" w:eastAsia="Calibri" w:hAnsi="Times New Roman" w:cs="Times New Roman"/>
          </w:rPr>
          <w:t>participant</w:t>
        </w:r>
        <w:r w:rsidRPr="00C76809">
          <w:rPr>
            <w:rFonts w:ascii="Times New Roman" w:eastAsia="Calibri" w:hAnsi="Times New Roman" w:cs="Times New Roman"/>
          </w:rPr>
          <w:t>s per NOIE/REP representing RDR resources will be required to be eligible for assessment.</w:t>
        </w:r>
      </w:ins>
    </w:p>
    <w:p w14:paraId="5830960C" w14:textId="6AB6C957" w:rsidR="00C76809" w:rsidRPr="00C76809" w:rsidRDefault="00C76809" w:rsidP="00C76809">
      <w:pPr>
        <w:spacing w:after="240" w:line="240" w:lineRule="auto"/>
        <w:ind w:left="720" w:hanging="720"/>
        <w:rPr>
          <w:ins w:id="245" w:author="ERCOT" w:date="2025-07-14T09:33:00Z" w16du:dateUtc="2025-07-14T14:33:00Z"/>
          <w:rFonts w:ascii="Times New Roman" w:eastAsia="Calibri" w:hAnsi="Times New Roman" w:cs="Times New Roman"/>
        </w:rPr>
      </w:pPr>
      <w:ins w:id="246"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4</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RDR performance will be determined </w:t>
        </w:r>
      </w:ins>
      <w:ins w:id="247" w:author="ERCOT" w:date="2025-07-16T18:25:00Z" w16du:dateUtc="2025-07-16T23:25:00Z">
        <w:r w:rsidR="000473A4" w:rsidRPr="00C76809">
          <w:rPr>
            <w:rFonts w:ascii="Times New Roman" w:eastAsia="Calibri" w:hAnsi="Times New Roman" w:cs="Times New Roman"/>
          </w:rPr>
          <w:t xml:space="preserve">using </w:t>
        </w:r>
        <w:r w:rsidR="000473A4">
          <w:rPr>
            <w:rFonts w:ascii="Times New Roman" w:eastAsia="Calibri" w:hAnsi="Times New Roman" w:cs="Times New Roman"/>
          </w:rPr>
          <w:t>the</w:t>
        </w:r>
        <w:r w:rsidR="000473A4" w:rsidRPr="00C76809">
          <w:rPr>
            <w:rFonts w:ascii="Times New Roman" w:eastAsia="Calibri" w:hAnsi="Times New Roman" w:cs="Times New Roman"/>
          </w:rPr>
          <w:t xml:space="preserve"> methodology </w:t>
        </w:r>
      </w:ins>
      <w:ins w:id="248" w:author="ERCOT" w:date="2025-07-14T09:33:00Z" w16du:dateUtc="2025-07-14T14:33:00Z">
        <w:r w:rsidRPr="00C76809">
          <w:rPr>
            <w:rFonts w:ascii="Times New Roman" w:eastAsia="Calibri" w:hAnsi="Times New Roman" w:cs="Times New Roman"/>
          </w:rPr>
          <w:t>outlined in Section 8.1.4</w:t>
        </w:r>
        <w:r>
          <w:rPr>
            <w:rFonts w:ascii="Times New Roman" w:eastAsia="Calibri" w:hAnsi="Times New Roman" w:cs="Times New Roman"/>
          </w:rPr>
          <w:t xml:space="preserve">, </w:t>
        </w:r>
        <w:r w:rsidRPr="00497450">
          <w:rPr>
            <w:rFonts w:ascii="Times New Roman" w:eastAsia="Calibri" w:hAnsi="Times New Roman" w:cs="Times New Roman"/>
          </w:rPr>
          <w:t>Residential Demand Response Performance.</w:t>
        </w:r>
      </w:ins>
    </w:p>
    <w:p w14:paraId="5AF93B46" w14:textId="77777777" w:rsidR="00C76809" w:rsidRPr="00FD2520" w:rsidRDefault="00C76809" w:rsidP="00FD2520">
      <w:pPr>
        <w:keepNext/>
        <w:tabs>
          <w:tab w:val="left" w:pos="1080"/>
        </w:tabs>
        <w:spacing w:before="240" w:after="240" w:line="240" w:lineRule="auto"/>
        <w:ind w:left="1080" w:hanging="1080"/>
        <w:outlineLvl w:val="2"/>
        <w:rPr>
          <w:ins w:id="249" w:author="ERCOT" w:date="2025-07-14T09:33:00Z" w16du:dateUtc="2025-07-14T14:33:00Z"/>
          <w:rFonts w:ascii="Times New Roman" w:eastAsia="Calibri" w:hAnsi="Times New Roman" w:cs="Times New Roman"/>
          <w:b/>
          <w:bCs/>
          <w:i/>
        </w:rPr>
      </w:pPr>
      <w:ins w:id="250" w:author="ERCOT" w:date="2025-07-14T09:33:00Z" w16du:dateUtc="2025-07-14T14:33:00Z">
        <w:r w:rsidRPr="00FD2520">
          <w:rPr>
            <w:rFonts w:ascii="Times New Roman" w:eastAsia="Calibri" w:hAnsi="Times New Roman" w:cs="Times New Roman"/>
            <w:b/>
            <w:bCs/>
            <w:i/>
          </w:rPr>
          <w:t>3.26.4</w:t>
        </w:r>
        <w:r w:rsidRPr="00FD2520">
          <w:rPr>
            <w:rFonts w:ascii="Times New Roman" w:eastAsia="Calibri" w:hAnsi="Times New Roman" w:cs="Times New Roman"/>
            <w:b/>
            <w:bCs/>
            <w:i/>
          </w:rPr>
          <w:tab/>
        </w:r>
        <w:bookmarkStart w:id="251" w:name="_Hlk203379571"/>
        <w:r w:rsidRPr="00FD2520">
          <w:rPr>
            <w:rFonts w:ascii="Times New Roman" w:eastAsia="Calibri" w:hAnsi="Times New Roman" w:cs="Times New Roman"/>
            <w:b/>
            <w:bCs/>
            <w:i/>
          </w:rPr>
          <w:t>Residential Demand Response Program Cap</w:t>
        </w:r>
        <w:bookmarkEnd w:id="251"/>
      </w:ins>
    </w:p>
    <w:p w14:paraId="2663E25E" w14:textId="308466AE" w:rsidR="00C76809" w:rsidRDefault="00C76809" w:rsidP="00497450">
      <w:pPr>
        <w:spacing w:after="240" w:line="240" w:lineRule="auto"/>
        <w:ind w:left="720" w:hanging="720"/>
        <w:rPr>
          <w:ins w:id="252" w:author="ERCOT" w:date="2025-07-14T09:33:00Z" w16du:dateUtc="2025-07-14T14:33:00Z"/>
          <w:rFonts w:ascii="Times New Roman" w:eastAsia="Calibri" w:hAnsi="Times New Roman" w:cs="Times New Roman"/>
        </w:rPr>
      </w:pPr>
      <w:ins w:id="253" w:author="ERCOT" w:date="2025-07-14T09:33:00Z" w16du:dateUtc="2025-07-14T14:33:00Z">
        <w:r w:rsidRPr="00C76809">
          <w:rPr>
            <w:rFonts w:ascii="Times New Roman" w:eastAsia="Calibri" w:hAnsi="Times New Roman" w:cs="Times New Roman"/>
          </w:rPr>
          <w:t>(1)</w:t>
        </w:r>
        <w:r w:rsidRPr="00497450">
          <w:rPr>
            <w:rFonts w:ascii="Times New Roman" w:eastAsia="Calibri" w:hAnsi="Times New Roman" w:cs="Times New Roman"/>
          </w:rPr>
          <w:tab/>
        </w:r>
        <w:r w:rsidRPr="00C76809">
          <w:rPr>
            <w:rFonts w:ascii="Times New Roman" w:eastAsia="Calibri" w:hAnsi="Times New Roman" w:cs="Times New Roman"/>
          </w:rPr>
          <w:t xml:space="preserve">For each </w:t>
        </w:r>
        <w:r>
          <w:rPr>
            <w:rFonts w:ascii="Times New Roman" w:eastAsia="Calibri" w:hAnsi="Times New Roman" w:cs="Times New Roman"/>
          </w:rPr>
          <w:t>S</w:t>
        </w:r>
        <w:r w:rsidRPr="00C76809">
          <w:rPr>
            <w:rFonts w:ascii="Times New Roman" w:eastAsia="Calibri" w:hAnsi="Times New Roman" w:cs="Times New Roman"/>
          </w:rPr>
          <w:t xml:space="preserve">easonal period, if the aggregated load reduction across all RDR </w:t>
        </w:r>
        <w:r>
          <w:rPr>
            <w:rFonts w:ascii="Times New Roman" w:eastAsia="Calibri" w:hAnsi="Times New Roman" w:cs="Times New Roman"/>
          </w:rPr>
          <w:t>P</w:t>
        </w:r>
        <w:r w:rsidRPr="00C76809">
          <w:rPr>
            <w:rFonts w:ascii="Times New Roman" w:eastAsia="Calibri" w:hAnsi="Times New Roman" w:cs="Times New Roman"/>
          </w:rPr>
          <w:t>rogram participants</w:t>
        </w:r>
        <w:r>
          <w:rPr>
            <w:rFonts w:ascii="Times New Roman" w:eastAsia="Calibri" w:hAnsi="Times New Roman" w:cs="Times New Roman"/>
          </w:rPr>
          <w:t xml:space="preserve"> during the largest peak Net Load hours as defined in Section 3.26.3</w:t>
        </w:r>
        <w:r w:rsidRPr="00C76809">
          <w:rPr>
            <w:rFonts w:ascii="Times New Roman" w:eastAsia="Calibri" w:hAnsi="Times New Roman" w:cs="Times New Roman"/>
          </w:rPr>
          <w:t xml:space="preserve"> is more than </w:t>
        </w:r>
        <w:r>
          <w:rPr>
            <w:rFonts w:ascii="Times New Roman" w:eastAsia="Calibri" w:hAnsi="Times New Roman" w:cs="Times New Roman"/>
          </w:rPr>
          <w:t>the MWh cap as defined below</w:t>
        </w:r>
        <w:r w:rsidRPr="00C76809">
          <w:rPr>
            <w:rFonts w:ascii="Times New Roman" w:eastAsia="Calibri" w:hAnsi="Times New Roman" w:cs="Times New Roman"/>
          </w:rPr>
          <w:t xml:space="preserve">, the </w:t>
        </w:r>
        <w:r>
          <w:rPr>
            <w:rFonts w:ascii="Times New Roman" w:eastAsia="Calibri" w:hAnsi="Times New Roman" w:cs="Times New Roman"/>
          </w:rPr>
          <w:t>rate used for payment</w:t>
        </w:r>
        <w:r w:rsidRPr="00C76809">
          <w:rPr>
            <w:rFonts w:ascii="Times New Roman" w:eastAsia="Calibri" w:hAnsi="Times New Roman" w:cs="Times New Roman"/>
          </w:rPr>
          <w:t xml:space="preserve"> to the QSEs will be reduced as specified in Section 6.9.1, Residential Demand Response</w:t>
        </w:r>
        <w:r w:rsidRPr="00497450">
          <w:rPr>
            <w:rFonts w:ascii="Times New Roman" w:eastAsia="Calibri" w:hAnsi="Times New Roman" w:cs="Times New Roman"/>
          </w:rPr>
          <w:t xml:space="preserve"> </w:t>
        </w:r>
        <w:r>
          <w:rPr>
            <w:rFonts w:ascii="Times New Roman" w:eastAsia="Calibri" w:hAnsi="Times New Roman" w:cs="Times New Roman"/>
          </w:rPr>
          <w:t>Rate</w:t>
        </w:r>
        <w:r w:rsidRPr="00C76809">
          <w:rPr>
            <w:rFonts w:ascii="Times New Roman" w:eastAsia="Calibri" w:hAnsi="Times New Roman" w:cs="Times New Roman"/>
          </w:rPr>
          <w:t>.</w:t>
        </w:r>
      </w:ins>
    </w:p>
    <w:p w14:paraId="60F0063D" w14:textId="77777777" w:rsidR="00C76809" w:rsidRDefault="00C76809" w:rsidP="00C76809">
      <w:pPr>
        <w:spacing w:after="60" w:line="240" w:lineRule="auto"/>
        <w:ind w:left="720"/>
        <w:rPr>
          <w:ins w:id="254" w:author="ERCOT" w:date="2025-07-14T09:33:00Z" w16du:dateUtc="2025-07-14T14:33:00Z"/>
          <w:rFonts w:ascii="Times New Roman" w:eastAsia="Calibri" w:hAnsi="Times New Roman" w:cs="Times New Roman"/>
        </w:rPr>
      </w:pPr>
      <w:ins w:id="255" w:author="ERCOT" w:date="2025-07-14T09:33:00Z" w16du:dateUtc="2025-07-14T14:33:00Z">
        <w:r>
          <w:rPr>
            <w:rFonts w:ascii="Times New Roman" w:eastAsia="Calibri" w:hAnsi="Times New Roman" w:cs="Times New Roman"/>
          </w:rPr>
          <w:t>Residential Demand Response Program cap:</w:t>
        </w:r>
      </w:ins>
    </w:p>
    <w:tbl>
      <w:tblPr>
        <w:tblStyle w:val="TableGrid"/>
        <w:tblW w:w="0" w:type="auto"/>
        <w:tblInd w:w="720" w:type="dxa"/>
        <w:tblLook w:val="04A0" w:firstRow="1" w:lastRow="0" w:firstColumn="1" w:lastColumn="0" w:noHBand="0" w:noVBand="1"/>
      </w:tblPr>
      <w:tblGrid>
        <w:gridCol w:w="1525"/>
        <w:gridCol w:w="1440"/>
      </w:tblGrid>
      <w:tr w:rsidR="00C76809" w14:paraId="354A6B7B" w14:textId="77777777" w:rsidTr="00082ED8">
        <w:trPr>
          <w:ins w:id="256" w:author="ERCOT" w:date="2025-07-14T09:33:00Z"/>
        </w:trPr>
        <w:tc>
          <w:tcPr>
            <w:tcW w:w="1525" w:type="dxa"/>
          </w:tcPr>
          <w:p w14:paraId="732C470C" w14:textId="77777777" w:rsidR="00C76809" w:rsidRPr="00C76809" w:rsidRDefault="00C76809" w:rsidP="00082ED8">
            <w:pPr>
              <w:spacing w:after="60"/>
              <w:rPr>
                <w:ins w:id="257" w:author="ERCOT" w:date="2025-07-14T09:33:00Z" w16du:dateUtc="2025-07-14T14:33:00Z"/>
                <w:rFonts w:ascii="Times New Roman" w:hAnsi="Times New Roman"/>
                <w:b/>
                <w:bCs/>
              </w:rPr>
            </w:pPr>
            <w:ins w:id="258" w:author="ERCOT" w:date="2025-07-14T09:33:00Z" w16du:dateUtc="2025-07-14T14:33:00Z">
              <w:r w:rsidRPr="00C76809">
                <w:rPr>
                  <w:rFonts w:ascii="Times New Roman" w:hAnsi="Times New Roman"/>
                  <w:b/>
                  <w:bCs/>
                </w:rPr>
                <w:t>Season</w:t>
              </w:r>
            </w:ins>
          </w:p>
        </w:tc>
        <w:tc>
          <w:tcPr>
            <w:tcW w:w="1440" w:type="dxa"/>
          </w:tcPr>
          <w:p w14:paraId="04AE7EFD" w14:textId="77777777" w:rsidR="00C76809" w:rsidRPr="00C76809" w:rsidRDefault="00C76809" w:rsidP="00082ED8">
            <w:pPr>
              <w:spacing w:after="60"/>
              <w:rPr>
                <w:ins w:id="259" w:author="ERCOT" w:date="2025-07-14T09:33:00Z" w16du:dateUtc="2025-07-14T14:33:00Z"/>
                <w:rFonts w:ascii="Times New Roman" w:hAnsi="Times New Roman"/>
                <w:b/>
                <w:bCs/>
              </w:rPr>
            </w:pPr>
            <w:ins w:id="260" w:author="ERCOT" w:date="2025-07-14T09:33:00Z" w16du:dateUtc="2025-07-14T14:33:00Z">
              <w:r w:rsidRPr="00C76809">
                <w:rPr>
                  <w:rFonts w:ascii="Times New Roman" w:hAnsi="Times New Roman"/>
                  <w:b/>
                  <w:bCs/>
                </w:rPr>
                <w:t>Cap (MWh)</w:t>
              </w:r>
            </w:ins>
          </w:p>
        </w:tc>
      </w:tr>
      <w:tr w:rsidR="00C76809" w14:paraId="71115A6F" w14:textId="77777777" w:rsidTr="00082ED8">
        <w:trPr>
          <w:ins w:id="261" w:author="ERCOT" w:date="2025-07-14T09:33:00Z"/>
        </w:trPr>
        <w:tc>
          <w:tcPr>
            <w:tcW w:w="1525" w:type="dxa"/>
          </w:tcPr>
          <w:p w14:paraId="030A10AC" w14:textId="77777777" w:rsidR="00C76809" w:rsidRDefault="00C76809" w:rsidP="00082ED8">
            <w:pPr>
              <w:spacing w:after="60"/>
              <w:rPr>
                <w:ins w:id="262" w:author="ERCOT" w:date="2025-07-14T09:33:00Z" w16du:dateUtc="2025-07-14T14:33:00Z"/>
                <w:rFonts w:ascii="Times New Roman" w:hAnsi="Times New Roman"/>
              </w:rPr>
            </w:pPr>
            <w:ins w:id="263" w:author="ERCOT" w:date="2025-07-14T09:33:00Z" w16du:dateUtc="2025-07-14T14:33:00Z">
              <w:r>
                <w:rPr>
                  <w:rFonts w:ascii="Times New Roman" w:hAnsi="Times New Roman"/>
                </w:rPr>
                <w:t>Spring</w:t>
              </w:r>
            </w:ins>
          </w:p>
        </w:tc>
        <w:tc>
          <w:tcPr>
            <w:tcW w:w="1440" w:type="dxa"/>
          </w:tcPr>
          <w:p w14:paraId="342E58CC" w14:textId="77777777" w:rsidR="00C76809" w:rsidRDefault="00C76809" w:rsidP="00082ED8">
            <w:pPr>
              <w:spacing w:after="60"/>
              <w:rPr>
                <w:ins w:id="264" w:author="ERCOT" w:date="2025-07-14T09:33:00Z" w16du:dateUtc="2025-07-14T14:33:00Z"/>
                <w:rFonts w:ascii="Times New Roman" w:hAnsi="Times New Roman"/>
              </w:rPr>
            </w:pPr>
            <w:ins w:id="265" w:author="ERCOT" w:date="2025-07-14T09:33:00Z" w16du:dateUtc="2025-07-14T14:33:00Z">
              <w:r>
                <w:rPr>
                  <w:rFonts w:ascii="Times New Roman" w:hAnsi="Times New Roman"/>
                </w:rPr>
                <w:t>1500</w:t>
              </w:r>
            </w:ins>
          </w:p>
        </w:tc>
      </w:tr>
      <w:tr w:rsidR="00C76809" w14:paraId="027DF9C6" w14:textId="77777777" w:rsidTr="00082ED8">
        <w:trPr>
          <w:ins w:id="266" w:author="ERCOT" w:date="2025-07-14T09:33:00Z"/>
        </w:trPr>
        <w:tc>
          <w:tcPr>
            <w:tcW w:w="1525" w:type="dxa"/>
          </w:tcPr>
          <w:p w14:paraId="41C73A60" w14:textId="77777777" w:rsidR="00C76809" w:rsidRDefault="00C76809" w:rsidP="00082ED8">
            <w:pPr>
              <w:spacing w:after="60"/>
              <w:rPr>
                <w:ins w:id="267" w:author="ERCOT" w:date="2025-07-14T09:33:00Z" w16du:dateUtc="2025-07-14T14:33:00Z"/>
                <w:rFonts w:ascii="Times New Roman" w:hAnsi="Times New Roman"/>
              </w:rPr>
            </w:pPr>
            <w:ins w:id="268" w:author="ERCOT" w:date="2025-07-14T09:33:00Z" w16du:dateUtc="2025-07-14T14:33:00Z">
              <w:r>
                <w:rPr>
                  <w:rFonts w:ascii="Times New Roman" w:hAnsi="Times New Roman"/>
                </w:rPr>
                <w:t>Summer</w:t>
              </w:r>
            </w:ins>
          </w:p>
        </w:tc>
        <w:tc>
          <w:tcPr>
            <w:tcW w:w="1440" w:type="dxa"/>
          </w:tcPr>
          <w:p w14:paraId="13175E01" w14:textId="77777777" w:rsidR="00C76809" w:rsidRDefault="00C76809" w:rsidP="00082ED8">
            <w:pPr>
              <w:spacing w:after="60"/>
              <w:rPr>
                <w:ins w:id="269" w:author="ERCOT" w:date="2025-07-14T09:33:00Z" w16du:dateUtc="2025-07-14T14:33:00Z"/>
                <w:rFonts w:ascii="Times New Roman" w:hAnsi="Times New Roman"/>
              </w:rPr>
            </w:pPr>
            <w:ins w:id="270" w:author="ERCOT" w:date="2025-07-14T09:33:00Z" w16du:dateUtc="2025-07-14T14:33:00Z">
              <w:r>
                <w:rPr>
                  <w:rFonts w:ascii="Times New Roman" w:hAnsi="Times New Roman"/>
                </w:rPr>
                <w:t>3000</w:t>
              </w:r>
            </w:ins>
          </w:p>
        </w:tc>
      </w:tr>
      <w:tr w:rsidR="00C76809" w14:paraId="3992E961" w14:textId="77777777" w:rsidTr="00082ED8">
        <w:trPr>
          <w:ins w:id="271" w:author="ERCOT" w:date="2025-07-14T09:33:00Z"/>
        </w:trPr>
        <w:tc>
          <w:tcPr>
            <w:tcW w:w="1525" w:type="dxa"/>
          </w:tcPr>
          <w:p w14:paraId="35E3D741" w14:textId="77777777" w:rsidR="00C76809" w:rsidRDefault="00C76809" w:rsidP="00082ED8">
            <w:pPr>
              <w:spacing w:after="60"/>
              <w:rPr>
                <w:ins w:id="272" w:author="ERCOT" w:date="2025-07-14T09:33:00Z" w16du:dateUtc="2025-07-14T14:33:00Z"/>
                <w:rFonts w:ascii="Times New Roman" w:hAnsi="Times New Roman"/>
              </w:rPr>
            </w:pPr>
            <w:ins w:id="273" w:author="ERCOT" w:date="2025-07-14T09:33:00Z" w16du:dateUtc="2025-07-14T14:33:00Z">
              <w:r>
                <w:rPr>
                  <w:rFonts w:ascii="Times New Roman" w:hAnsi="Times New Roman"/>
                </w:rPr>
                <w:t>Fall</w:t>
              </w:r>
            </w:ins>
          </w:p>
        </w:tc>
        <w:tc>
          <w:tcPr>
            <w:tcW w:w="1440" w:type="dxa"/>
          </w:tcPr>
          <w:p w14:paraId="00C5A68C" w14:textId="77777777" w:rsidR="00C76809" w:rsidRDefault="00C76809" w:rsidP="00082ED8">
            <w:pPr>
              <w:spacing w:after="60"/>
              <w:rPr>
                <w:ins w:id="274" w:author="ERCOT" w:date="2025-07-14T09:33:00Z" w16du:dateUtc="2025-07-14T14:33:00Z"/>
                <w:rFonts w:ascii="Times New Roman" w:hAnsi="Times New Roman"/>
              </w:rPr>
            </w:pPr>
            <w:ins w:id="275" w:author="ERCOT" w:date="2025-07-14T09:33:00Z" w16du:dateUtc="2025-07-14T14:33:00Z">
              <w:r>
                <w:rPr>
                  <w:rFonts w:ascii="Times New Roman" w:hAnsi="Times New Roman"/>
                </w:rPr>
                <w:t>1500</w:t>
              </w:r>
            </w:ins>
          </w:p>
        </w:tc>
      </w:tr>
      <w:tr w:rsidR="00C76809" w14:paraId="0D5DE232" w14:textId="77777777" w:rsidTr="00082ED8">
        <w:trPr>
          <w:ins w:id="276" w:author="ERCOT" w:date="2025-07-14T09:33:00Z"/>
        </w:trPr>
        <w:tc>
          <w:tcPr>
            <w:tcW w:w="1525" w:type="dxa"/>
          </w:tcPr>
          <w:p w14:paraId="541001A2" w14:textId="77777777" w:rsidR="00C76809" w:rsidRDefault="00C76809" w:rsidP="00082ED8">
            <w:pPr>
              <w:spacing w:after="60"/>
              <w:rPr>
                <w:ins w:id="277" w:author="ERCOT" w:date="2025-07-14T09:33:00Z" w16du:dateUtc="2025-07-14T14:33:00Z"/>
                <w:rFonts w:ascii="Times New Roman" w:hAnsi="Times New Roman"/>
              </w:rPr>
            </w:pPr>
            <w:ins w:id="278" w:author="ERCOT" w:date="2025-07-14T09:33:00Z" w16du:dateUtc="2025-07-14T14:33:00Z">
              <w:r>
                <w:rPr>
                  <w:rFonts w:ascii="Times New Roman" w:hAnsi="Times New Roman"/>
                </w:rPr>
                <w:t>Winter</w:t>
              </w:r>
            </w:ins>
          </w:p>
        </w:tc>
        <w:tc>
          <w:tcPr>
            <w:tcW w:w="1440" w:type="dxa"/>
          </w:tcPr>
          <w:p w14:paraId="051B8F87" w14:textId="77777777" w:rsidR="00C76809" w:rsidRDefault="00C76809" w:rsidP="00082ED8">
            <w:pPr>
              <w:spacing w:after="60"/>
              <w:rPr>
                <w:ins w:id="279" w:author="ERCOT" w:date="2025-07-14T09:33:00Z" w16du:dateUtc="2025-07-14T14:33:00Z"/>
                <w:rFonts w:ascii="Times New Roman" w:hAnsi="Times New Roman"/>
              </w:rPr>
            </w:pPr>
            <w:ins w:id="280" w:author="ERCOT" w:date="2025-07-14T09:33:00Z" w16du:dateUtc="2025-07-14T14:33:00Z">
              <w:r>
                <w:rPr>
                  <w:rFonts w:ascii="Times New Roman" w:hAnsi="Times New Roman"/>
                </w:rPr>
                <w:t>3000</w:t>
              </w:r>
            </w:ins>
          </w:p>
        </w:tc>
      </w:tr>
    </w:tbl>
    <w:p w14:paraId="65BB5BD3" w14:textId="77777777" w:rsidR="00C76809" w:rsidRPr="00FD2520" w:rsidRDefault="00C76809" w:rsidP="00FD2520">
      <w:pPr>
        <w:keepNext/>
        <w:tabs>
          <w:tab w:val="left" w:pos="1080"/>
        </w:tabs>
        <w:spacing w:before="240" w:after="240" w:line="240" w:lineRule="auto"/>
        <w:ind w:left="1080" w:hanging="1080"/>
        <w:outlineLvl w:val="2"/>
        <w:rPr>
          <w:ins w:id="281" w:author="ERCOT" w:date="2025-07-14T09:33:00Z" w16du:dateUtc="2025-07-14T14:33:00Z"/>
          <w:rFonts w:ascii="Times New Roman" w:eastAsia="Calibri" w:hAnsi="Times New Roman" w:cs="Times New Roman"/>
          <w:b/>
          <w:bCs/>
          <w:i/>
        </w:rPr>
      </w:pPr>
      <w:ins w:id="282" w:author="ERCOT" w:date="2025-07-14T09:33:00Z" w16du:dateUtc="2025-07-14T14:33:00Z">
        <w:r w:rsidRPr="00FD2520">
          <w:rPr>
            <w:rFonts w:ascii="Times New Roman" w:eastAsia="Calibri" w:hAnsi="Times New Roman" w:cs="Times New Roman"/>
            <w:b/>
            <w:bCs/>
            <w:i/>
          </w:rPr>
          <w:t>3.26.5</w:t>
        </w:r>
        <w:r w:rsidRPr="00FD2520">
          <w:rPr>
            <w:rFonts w:ascii="Times New Roman" w:eastAsia="Calibri" w:hAnsi="Times New Roman" w:cs="Times New Roman"/>
            <w:b/>
            <w:bCs/>
            <w:i/>
          </w:rPr>
          <w:tab/>
          <w:t>Residential Demand Response Program Commencement</w:t>
        </w:r>
      </w:ins>
    </w:p>
    <w:p w14:paraId="3D698DBB" w14:textId="3C907F1C" w:rsidR="00D43793" w:rsidRPr="00497450" w:rsidRDefault="00D43793" w:rsidP="00D43793">
      <w:pPr>
        <w:spacing w:after="240" w:line="240" w:lineRule="auto"/>
        <w:ind w:left="720" w:hanging="720"/>
        <w:rPr>
          <w:ins w:id="283" w:author="ERCOT" w:date="2025-08-22T09:07:00Z" w16du:dateUtc="2025-08-22T14:07:00Z"/>
          <w:rFonts w:ascii="Times New Roman" w:eastAsia="Calibri" w:hAnsi="Times New Roman" w:cs="Times New Roman"/>
        </w:rPr>
      </w:pPr>
      <w:ins w:id="284" w:author="ERCOT" w:date="2025-08-22T09:07:00Z" w16du:dateUtc="2025-08-22T14:07:00Z">
        <w:r w:rsidRPr="00497450">
          <w:rPr>
            <w:rFonts w:ascii="Times New Roman" w:eastAsia="Calibri" w:hAnsi="Times New Roman" w:cs="Times New Roman"/>
          </w:rPr>
          <w:t>(1)</w:t>
        </w:r>
        <w:r w:rsidRPr="00497450">
          <w:rPr>
            <w:rFonts w:ascii="Times New Roman" w:eastAsia="Calibri" w:hAnsi="Times New Roman" w:cs="Times New Roman"/>
          </w:rPr>
          <w:tab/>
          <w:t>The Residential Demand Response Program will</w:t>
        </w:r>
        <w:r>
          <w:rPr>
            <w:rFonts w:ascii="Times New Roman" w:eastAsia="Calibri" w:hAnsi="Times New Roman" w:cs="Times New Roman"/>
          </w:rPr>
          <w:t xml:space="preserve"> run annually for four </w:t>
        </w:r>
      </w:ins>
      <w:ins w:id="285" w:author="ERCOT" w:date="2025-08-26T11:18:00Z" w16du:dateUtc="2025-08-26T16:18:00Z">
        <w:r w:rsidR="004850AC">
          <w:rPr>
            <w:rFonts w:ascii="Times New Roman" w:eastAsia="Calibri" w:hAnsi="Times New Roman" w:cs="Times New Roman"/>
          </w:rPr>
          <w:t>Se</w:t>
        </w:r>
      </w:ins>
      <w:ins w:id="286" w:author="ERCOT" w:date="2025-08-22T09:07:00Z" w16du:dateUtc="2025-08-22T14:07:00Z">
        <w:r>
          <w:rPr>
            <w:rFonts w:ascii="Times New Roman" w:eastAsia="Calibri" w:hAnsi="Times New Roman" w:cs="Times New Roman"/>
          </w:rPr>
          <w:t>asons and</w:t>
        </w:r>
        <w:r w:rsidRPr="00497450">
          <w:rPr>
            <w:rFonts w:ascii="Times New Roman" w:eastAsia="Calibri" w:hAnsi="Times New Roman" w:cs="Times New Roman"/>
          </w:rPr>
          <w:t xml:space="preserve"> begin on March 1 and run until the end of February the following year. </w:t>
        </w:r>
      </w:ins>
    </w:p>
    <w:p w14:paraId="156F0EE3" w14:textId="0EA2441A" w:rsidR="00D43793" w:rsidRDefault="00D43793" w:rsidP="00D43793">
      <w:pPr>
        <w:spacing w:after="240" w:line="240" w:lineRule="auto"/>
        <w:ind w:left="720" w:hanging="720"/>
        <w:rPr>
          <w:ins w:id="287" w:author="ERCOT" w:date="2025-08-22T09:07:00Z" w16du:dateUtc="2025-08-22T14:07:00Z"/>
          <w:rFonts w:ascii="Times New Roman" w:eastAsia="Calibri" w:hAnsi="Times New Roman" w:cs="Times New Roman"/>
        </w:rPr>
      </w:pPr>
      <w:ins w:id="288" w:author="ERCOT" w:date="2025-08-22T09:07:00Z" w16du:dateUtc="2025-08-22T14:07:00Z">
        <w:r w:rsidRPr="60665E6E">
          <w:rPr>
            <w:rFonts w:ascii="Times New Roman" w:eastAsia="Calibri" w:hAnsi="Times New Roman" w:cs="Times New Roman"/>
          </w:rPr>
          <w:t>(2)</w:t>
        </w:r>
        <w:r w:rsidRPr="00497450">
          <w:rPr>
            <w:rFonts w:ascii="Times New Roman" w:eastAsia="Calibri" w:hAnsi="Times New Roman" w:cs="Times New Roman"/>
          </w:rPr>
          <w:tab/>
        </w:r>
        <w:r>
          <w:rPr>
            <w:rFonts w:ascii="Times New Roman" w:eastAsia="Calibri" w:hAnsi="Times New Roman" w:cs="Times New Roman"/>
          </w:rPr>
          <w:t>At least 30 calendar days p</w:t>
        </w:r>
        <w:r w:rsidRPr="60665E6E">
          <w:rPr>
            <w:rFonts w:ascii="Times New Roman" w:eastAsia="Calibri" w:hAnsi="Times New Roman" w:cs="Times New Roman"/>
          </w:rPr>
          <w:t>rior to each</w:t>
        </w:r>
        <w:r>
          <w:rPr>
            <w:rFonts w:ascii="Times New Roman" w:eastAsia="Calibri" w:hAnsi="Times New Roman" w:cs="Times New Roman"/>
          </w:rPr>
          <w:t xml:space="preserve"> annual</w:t>
        </w:r>
        <w:r w:rsidRPr="60665E6E">
          <w:rPr>
            <w:rFonts w:ascii="Times New Roman" w:eastAsia="Calibri" w:hAnsi="Times New Roman" w:cs="Times New Roman"/>
          </w:rPr>
          <w:t xml:space="preserve"> RDR </w:t>
        </w:r>
        <w:r>
          <w:rPr>
            <w:rFonts w:ascii="Times New Roman" w:eastAsia="Calibri" w:hAnsi="Times New Roman" w:cs="Times New Roman"/>
          </w:rPr>
          <w:t>Program commencement</w:t>
        </w:r>
        <w:r w:rsidRPr="60665E6E">
          <w:rPr>
            <w:rFonts w:ascii="Times New Roman" w:eastAsia="Calibri" w:hAnsi="Times New Roman" w:cs="Times New Roman"/>
          </w:rPr>
          <w:t xml:space="preserve">, ERCOT will </w:t>
        </w:r>
        <w:r>
          <w:rPr>
            <w:rFonts w:ascii="Times New Roman" w:eastAsia="Calibri" w:hAnsi="Times New Roman" w:cs="Times New Roman"/>
          </w:rPr>
          <w:t>issue</w:t>
        </w:r>
        <w:r w:rsidRPr="60665E6E">
          <w:rPr>
            <w:rFonts w:ascii="Times New Roman" w:eastAsia="Calibri" w:hAnsi="Times New Roman" w:cs="Times New Roman"/>
          </w:rPr>
          <w:t xml:space="preserve"> a Market Notice</w:t>
        </w:r>
      </w:ins>
      <w:ins w:id="289" w:author="ERCOT" w:date="2025-08-26T11:18:00Z" w16du:dateUtc="2025-08-26T16:18:00Z">
        <w:r w:rsidR="004850AC" w:rsidRPr="60665E6E">
          <w:rPr>
            <w:rFonts w:ascii="Times New Roman" w:eastAsia="Calibri" w:hAnsi="Times New Roman" w:cs="Times New Roman"/>
          </w:rPr>
          <w:t xml:space="preserve"> </w:t>
        </w:r>
        <w:r w:rsidR="004850AC">
          <w:rPr>
            <w:rFonts w:ascii="Times New Roman" w:eastAsia="Calibri" w:hAnsi="Times New Roman" w:cs="Times New Roman"/>
          </w:rPr>
          <w:t>that</w:t>
        </w:r>
      </w:ins>
      <w:ins w:id="290" w:author="ERCOT" w:date="2025-08-22T09:07:00Z" w16du:dateUtc="2025-08-22T14:07:00Z">
        <w:r>
          <w:rPr>
            <w:rFonts w:ascii="Times New Roman" w:eastAsia="Calibri" w:hAnsi="Times New Roman" w:cs="Times New Roman"/>
          </w:rPr>
          <w:t xml:space="preserve"> </w:t>
        </w:r>
        <w:r w:rsidRPr="60665E6E">
          <w:rPr>
            <w:rFonts w:ascii="Times New Roman" w:eastAsia="Calibri" w:hAnsi="Times New Roman" w:cs="Times New Roman"/>
          </w:rPr>
          <w:t xml:space="preserve">will include information pertinent to the program including the </w:t>
        </w:r>
        <w:r>
          <w:rPr>
            <w:rFonts w:ascii="Times New Roman" w:eastAsia="Calibri" w:hAnsi="Times New Roman" w:cs="Times New Roman"/>
          </w:rPr>
          <w:t>Residential Demand Response Rate</w:t>
        </w:r>
        <w:r w:rsidRPr="60665E6E">
          <w:rPr>
            <w:rFonts w:ascii="Times New Roman" w:eastAsia="Calibri" w:hAnsi="Times New Roman" w:cs="Times New Roman"/>
          </w:rPr>
          <w:t xml:space="preserve"> as determined </w:t>
        </w:r>
        <w:proofErr w:type="gramStart"/>
        <w:r w:rsidRPr="60665E6E">
          <w:rPr>
            <w:rFonts w:ascii="Times New Roman" w:eastAsia="Calibri" w:hAnsi="Times New Roman" w:cs="Times New Roman"/>
          </w:rPr>
          <w:t>per</w:t>
        </w:r>
        <w:proofErr w:type="gramEnd"/>
        <w:r w:rsidRPr="60665E6E">
          <w:rPr>
            <w:rFonts w:ascii="Times New Roman" w:eastAsia="Calibri" w:hAnsi="Times New Roman" w:cs="Times New Roman"/>
          </w:rPr>
          <w:t xml:space="preserve"> </w:t>
        </w:r>
        <w:r>
          <w:rPr>
            <w:rFonts w:ascii="Times New Roman" w:eastAsia="Calibri" w:hAnsi="Times New Roman" w:cs="Times New Roman"/>
          </w:rPr>
          <w:t>S</w:t>
        </w:r>
        <w:r w:rsidRPr="60665E6E">
          <w:rPr>
            <w:rFonts w:ascii="Times New Roman" w:eastAsia="Calibri" w:hAnsi="Times New Roman" w:cs="Times New Roman"/>
          </w:rPr>
          <w:t xml:space="preserve">ection </w:t>
        </w:r>
        <w:r>
          <w:rPr>
            <w:rFonts w:ascii="Times New Roman" w:eastAsia="Calibri" w:hAnsi="Times New Roman" w:cs="Times New Roman"/>
          </w:rPr>
          <w:t xml:space="preserve">6.9.1, </w:t>
        </w:r>
        <w:r w:rsidRPr="00497450">
          <w:rPr>
            <w:rFonts w:ascii="Times New Roman" w:eastAsia="Calibri" w:hAnsi="Times New Roman" w:cs="Times New Roman"/>
          </w:rPr>
          <w:t xml:space="preserve">Residential Demand Response </w:t>
        </w:r>
        <w:r>
          <w:rPr>
            <w:rFonts w:ascii="Times New Roman" w:eastAsia="Calibri" w:hAnsi="Times New Roman" w:cs="Times New Roman"/>
          </w:rPr>
          <w:t>Rate.</w:t>
        </w:r>
        <w:r w:rsidRPr="60665E6E">
          <w:rPr>
            <w:rFonts w:ascii="Times New Roman" w:eastAsia="Calibri" w:hAnsi="Times New Roman" w:cs="Times New Roman"/>
          </w:rPr>
          <w:t xml:space="preserve"> </w:t>
        </w:r>
      </w:ins>
    </w:p>
    <w:p w14:paraId="4B2EBAF5" w14:textId="77777777" w:rsidR="00942A8D" w:rsidRPr="00C76809" w:rsidRDefault="00942A8D" w:rsidP="00942A8D">
      <w:pPr>
        <w:keepNext/>
        <w:tabs>
          <w:tab w:val="left" w:pos="900"/>
        </w:tabs>
        <w:spacing w:before="480" w:after="240" w:line="240" w:lineRule="auto"/>
        <w:ind w:left="907" w:hanging="907"/>
        <w:outlineLvl w:val="1"/>
        <w:rPr>
          <w:ins w:id="291" w:author="ERCOT" w:date="2025-08-22T09:36:00Z" w16du:dateUtc="2025-08-22T14:36:00Z"/>
          <w:rFonts w:ascii="Times New Roman" w:eastAsia="Calibri" w:hAnsi="Times New Roman" w:cs="Times New Roman"/>
          <w:b/>
          <w:snapToGrid w:val="0"/>
        </w:rPr>
      </w:pPr>
      <w:bookmarkStart w:id="292" w:name="_Toc400968495"/>
      <w:bookmarkStart w:id="293" w:name="_Toc402362743"/>
      <w:bookmarkStart w:id="294" w:name="_Toc405554809"/>
      <w:bookmarkStart w:id="295" w:name="_Toc458771466"/>
      <w:bookmarkStart w:id="296" w:name="_Toc458771589"/>
      <w:bookmarkStart w:id="297" w:name="_Toc460939768"/>
      <w:bookmarkStart w:id="298" w:name="_Toc162532168"/>
      <w:ins w:id="299" w:author="ERCOT" w:date="2025-08-22T09:36:00Z" w16du:dateUtc="2025-08-22T14:36:00Z">
        <w:r w:rsidRPr="00C76809">
          <w:rPr>
            <w:rFonts w:ascii="Times New Roman" w:eastAsia="Calibri" w:hAnsi="Times New Roman" w:cs="Times New Roman"/>
            <w:b/>
            <w:bCs/>
            <w:snapToGrid w:val="0"/>
          </w:rPr>
          <w:t>6.9</w:t>
        </w:r>
        <w:r w:rsidRPr="00C76809">
          <w:rPr>
            <w:rFonts w:ascii="Times New Roman" w:eastAsia="Calibri" w:hAnsi="Times New Roman" w:cs="Times New Roman"/>
            <w:b/>
            <w:bCs/>
            <w:snapToGrid w:val="0"/>
          </w:rPr>
          <w:tab/>
        </w:r>
        <w:r w:rsidRPr="00C76809">
          <w:rPr>
            <w:rFonts w:ascii="Times New Roman" w:eastAsia="Calibri" w:hAnsi="Times New Roman" w:cs="Times New Roman"/>
            <w:b/>
            <w:snapToGrid w:val="0"/>
          </w:rPr>
          <w:t>Residential Demand Response Program</w:t>
        </w:r>
        <w:r>
          <w:rPr>
            <w:rFonts w:ascii="Times New Roman" w:eastAsia="Calibri" w:hAnsi="Times New Roman" w:cs="Times New Roman"/>
            <w:b/>
            <w:snapToGrid w:val="0"/>
          </w:rPr>
          <w:t xml:space="preserve"> Settlement</w:t>
        </w:r>
      </w:ins>
    </w:p>
    <w:p w14:paraId="5AC71FC5" w14:textId="77777777" w:rsidR="00942A8D" w:rsidRPr="00FD2520" w:rsidRDefault="00942A8D" w:rsidP="00FD2520">
      <w:pPr>
        <w:keepNext/>
        <w:tabs>
          <w:tab w:val="left" w:pos="1080"/>
        </w:tabs>
        <w:spacing w:before="240" w:after="240" w:line="240" w:lineRule="auto"/>
        <w:ind w:left="1080" w:hanging="1080"/>
        <w:outlineLvl w:val="2"/>
        <w:rPr>
          <w:ins w:id="300" w:author="ERCOT" w:date="2025-08-22T09:36:00Z" w16du:dateUtc="2025-08-22T14:36:00Z"/>
          <w:rFonts w:ascii="Times New Roman" w:eastAsia="Calibri" w:hAnsi="Times New Roman" w:cs="Times New Roman"/>
          <w:b/>
          <w:bCs/>
          <w:i/>
        </w:rPr>
      </w:pPr>
      <w:ins w:id="301" w:author="ERCOT" w:date="2025-08-22T09:36:00Z" w16du:dateUtc="2025-08-22T14:36:00Z">
        <w:r w:rsidRPr="00FD2520">
          <w:rPr>
            <w:rFonts w:ascii="Times New Roman" w:eastAsia="Calibri" w:hAnsi="Times New Roman" w:cs="Times New Roman"/>
            <w:b/>
            <w:bCs/>
            <w:i/>
          </w:rPr>
          <w:t>6.9.1</w:t>
        </w:r>
        <w:r w:rsidRPr="00FD2520">
          <w:rPr>
            <w:rFonts w:ascii="Times New Roman" w:eastAsia="Calibri" w:hAnsi="Times New Roman" w:cs="Times New Roman"/>
            <w:b/>
            <w:bCs/>
            <w:i/>
          </w:rPr>
          <w:tab/>
          <w:t>Residential Demand Response Rate</w:t>
        </w:r>
      </w:ins>
    </w:p>
    <w:p w14:paraId="241AAF72" w14:textId="77777777" w:rsidR="00942A8D" w:rsidRPr="00C76809" w:rsidRDefault="00942A8D" w:rsidP="00942A8D">
      <w:pPr>
        <w:spacing w:after="240" w:line="240" w:lineRule="auto"/>
        <w:ind w:left="720" w:hanging="720"/>
        <w:rPr>
          <w:ins w:id="302" w:author="ERCOT" w:date="2025-08-22T09:36:00Z" w16du:dateUtc="2025-08-22T14:36:00Z"/>
          <w:rFonts w:ascii="Times New Roman" w:eastAsia="Calibri" w:hAnsi="Times New Roman" w:cs="Times New Roman"/>
        </w:rPr>
      </w:pPr>
      <w:ins w:id="303" w:author="ERCOT" w:date="2025-08-22T09:36:00Z" w16du:dateUtc="2025-08-22T14:36:00Z">
        <w:r w:rsidRPr="00C76809">
          <w:rPr>
            <w:rFonts w:ascii="Times New Roman" w:eastAsia="Calibri" w:hAnsi="Times New Roman" w:cs="Times New Roman"/>
          </w:rPr>
          <w:t xml:space="preserve">(1) </w:t>
        </w:r>
        <w:r w:rsidRPr="00C76809">
          <w:rPr>
            <w:rFonts w:ascii="Times New Roman" w:eastAsia="Calibri" w:hAnsi="Times New Roman" w:cs="Times New Roman"/>
          </w:rPr>
          <w:tab/>
          <w:t xml:space="preserve">The Residential Demand Response Rate for the year shall be calculated as follows: </w:t>
        </w:r>
      </w:ins>
    </w:p>
    <w:p w14:paraId="2EC96AF4" w14:textId="77777777" w:rsidR="00942A8D" w:rsidRPr="00C76809" w:rsidRDefault="00942A8D" w:rsidP="00942A8D">
      <w:pPr>
        <w:spacing w:after="240" w:line="240" w:lineRule="auto"/>
        <w:ind w:firstLine="720"/>
        <w:rPr>
          <w:ins w:id="304" w:author="ERCOT" w:date="2025-08-22T09:36:00Z" w16du:dateUtc="2025-08-22T14:36:00Z"/>
          <w:rFonts w:ascii="Times New Roman" w:eastAsia="Calibri" w:hAnsi="Times New Roman"/>
        </w:rPr>
      </w:pPr>
      <w:ins w:id="305" w:author="ERCOT" w:date="2025-08-22T09:36:00Z" w16du:dateUtc="2025-08-22T14:36:00Z">
        <w:r w:rsidRPr="00C76809">
          <w:rPr>
            <w:rFonts w:ascii="Times New Roman" w:eastAsia="Calibri" w:hAnsi="Times New Roman" w:cs="Times New Roman"/>
            <w:b/>
            <w:bCs/>
          </w:rPr>
          <w:t>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xml:space="preserve"> = Min (</w:t>
        </w:r>
        <w:r>
          <w:rPr>
            <w:rFonts w:ascii="Times New Roman" w:eastAsia="Calibri" w:hAnsi="Times New Roman" w:cs="Times New Roman"/>
            <w:b/>
            <w:bCs/>
          </w:rPr>
          <w:t>IRDRR</w:t>
        </w:r>
        <w:r w:rsidRPr="00C76809">
          <w:rPr>
            <w:rFonts w:ascii="Times New Roman" w:eastAsia="Calibri" w:hAnsi="Times New Roman" w:cs="Times New Roman"/>
            <w:b/>
            <w:bCs/>
          </w:rPr>
          <w:t>, HRAPNM</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 N</w:t>
        </w:r>
      </w:ins>
    </w:p>
    <w:p w14:paraId="0018D182" w14:textId="77777777" w:rsidR="00942A8D" w:rsidRPr="00C76809" w:rsidRDefault="00942A8D" w:rsidP="00942A8D">
      <w:pPr>
        <w:spacing w:after="240" w:line="240" w:lineRule="auto"/>
        <w:ind w:left="720" w:hanging="720"/>
        <w:rPr>
          <w:ins w:id="306" w:author="ERCOT" w:date="2025-08-22T09:36:00Z" w16du:dateUtc="2025-08-22T14:36:00Z"/>
          <w:rFonts w:ascii="Times New Roman" w:eastAsia="Calibri" w:hAnsi="Times New Roman"/>
        </w:rPr>
      </w:pPr>
      <w:ins w:id="307" w:author="ERCOT" w:date="2025-08-22T09:36:00Z" w16du:dateUtc="2025-08-22T14:36:00Z">
        <w:r w:rsidRPr="00C76809">
          <w:rPr>
            <w:rFonts w:ascii="Times New Roman" w:eastAsia="Calibri" w:hAnsi="Times New Roman" w:cs="Times New Roman"/>
          </w:rPr>
          <w:t xml:space="preserve">(2) </w:t>
        </w:r>
        <w:r w:rsidRPr="00C76809">
          <w:rPr>
            <w:rFonts w:ascii="Times New Roman" w:eastAsia="Calibri" w:hAnsi="Times New Roman" w:cs="Times New Roman"/>
          </w:rPr>
          <w:tab/>
          <w:t xml:space="preserve">The Residential Demand Response Rate for the </w:t>
        </w:r>
        <w:r>
          <w:rPr>
            <w:rFonts w:ascii="Times New Roman" w:eastAsia="Calibri" w:hAnsi="Times New Roman" w:cs="Times New Roman"/>
          </w:rPr>
          <w:t>S</w:t>
        </w:r>
        <w:r w:rsidRPr="00C76809">
          <w:rPr>
            <w:rFonts w:ascii="Times New Roman" w:eastAsia="Calibri" w:hAnsi="Times New Roman" w:cs="Times New Roman"/>
          </w:rPr>
          <w:t>eason shall be capped by the program limits as described in Section 3.26.4,</w:t>
        </w:r>
        <w:r>
          <w:rPr>
            <w:rFonts w:ascii="Times New Roman" w:eastAsia="Calibri" w:hAnsi="Times New Roman" w:cs="Times New Roman"/>
          </w:rPr>
          <w:t xml:space="preserve"> Residential Demand Response</w:t>
        </w:r>
        <w:r w:rsidRPr="00C76809">
          <w:rPr>
            <w:rFonts w:ascii="Times New Roman" w:eastAsia="Calibri" w:hAnsi="Times New Roman" w:cs="Times New Roman"/>
          </w:rPr>
          <w:t xml:space="preserve"> Program Cap. The </w:t>
        </w:r>
        <w:r>
          <w:rPr>
            <w:rFonts w:ascii="Times New Roman" w:eastAsia="Calibri" w:hAnsi="Times New Roman" w:cs="Times New Roman"/>
          </w:rPr>
          <w:t>S</w:t>
        </w:r>
        <w:r w:rsidRPr="00C76809">
          <w:rPr>
            <w:rFonts w:ascii="Times New Roman" w:eastAsia="Calibri" w:hAnsi="Times New Roman" w:cs="Times New Roman"/>
          </w:rPr>
          <w:t xml:space="preserve">easonal Residential Demand Response </w:t>
        </w:r>
        <w:r>
          <w:rPr>
            <w:rFonts w:ascii="Times New Roman" w:eastAsia="Calibri" w:hAnsi="Times New Roman" w:cs="Times New Roman"/>
          </w:rPr>
          <w:t>rate</w:t>
        </w:r>
        <w:r w:rsidRPr="00C76809">
          <w:rPr>
            <w:rFonts w:ascii="Times New Roman" w:eastAsia="Calibri" w:hAnsi="Times New Roman" w:cs="Times New Roman"/>
          </w:rPr>
          <w:t xml:space="preserve"> shall be calculated as follows: </w:t>
        </w:r>
      </w:ins>
    </w:p>
    <w:p w14:paraId="532A2AE9" w14:textId="77777777" w:rsidR="00942A8D" w:rsidRDefault="00942A8D" w:rsidP="00942A8D">
      <w:pPr>
        <w:spacing w:after="240" w:line="240" w:lineRule="auto"/>
        <w:ind w:firstLine="720"/>
        <w:rPr>
          <w:ins w:id="308" w:author="ERCOT" w:date="2025-08-22T09:36:00Z" w16du:dateUtc="2025-08-22T14:36:00Z"/>
          <w:rFonts w:ascii="Times New Roman" w:eastAsia="Calibri" w:hAnsi="Times New Roman" w:cs="Times New Roman"/>
          <w:vertAlign w:val="subscript"/>
        </w:rPr>
      </w:pPr>
      <w:ins w:id="309" w:author="ERCOT" w:date="2025-08-22T09:36:00Z" w16du:dateUtc="2025-08-22T14:36:00Z">
        <w:r w:rsidRPr="00C76809">
          <w:rPr>
            <w:rFonts w:ascii="Times New Roman" w:eastAsia="Calibri" w:hAnsi="Times New Roman" w:cs="Times New Roman"/>
            <w:b/>
            <w:bCs/>
          </w:rPr>
          <w:lastRenderedPageBreak/>
          <w:t>CRDRR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xml:space="preserve"> = [(</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Max</w:t>
        </w:r>
        <w:r>
          <w:rPr>
            <w:rFonts w:ascii="Times New Roman" w:eastAsia="Calibri" w:hAnsi="Times New Roman" w:cs="Times New Roman"/>
            <w:b/>
            <w:bCs/>
          </w:rPr>
          <w:t xml:space="preserve"> </w:t>
        </w:r>
        <w:r w:rsidRPr="00C76809">
          <w:rPr>
            <w:rFonts w:ascii="Times New Roman" w:eastAsia="Calibri" w:hAnsi="Times New Roman" w:cs="Times New Roman"/>
            <w:b/>
            <w:bCs/>
          </w:rPr>
          <w:t>(</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RDRTOT</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ins>
    </w:p>
    <w:p w14:paraId="13BD1FD0" w14:textId="77777777" w:rsidR="00942A8D" w:rsidRDefault="00942A8D" w:rsidP="00942A8D">
      <w:pPr>
        <w:spacing w:after="240" w:line="240" w:lineRule="auto"/>
        <w:ind w:firstLine="720"/>
        <w:rPr>
          <w:ins w:id="310" w:author="ERCOT" w:date="2025-08-22T09:36:00Z" w16du:dateUtc="2025-08-22T14:36:00Z"/>
          <w:rFonts w:ascii="Times New Roman" w:eastAsia="Calibri" w:hAnsi="Times New Roman" w:cs="Times New Roman"/>
        </w:rPr>
      </w:pPr>
      <w:ins w:id="311" w:author="ERCOT" w:date="2025-08-22T09:36:00Z" w16du:dateUtc="2025-08-22T14:36:00Z">
        <w:r w:rsidRPr="00C76809">
          <w:rPr>
            <w:rFonts w:ascii="Times New Roman" w:eastAsia="Calibri" w:hAnsi="Times New Roman" w:cs="Times New Roman"/>
          </w:rPr>
          <w:t>Where:</w:t>
        </w:r>
      </w:ins>
    </w:p>
    <w:p w14:paraId="597A36A4" w14:textId="77777777" w:rsidR="00942A8D" w:rsidRPr="00C76809" w:rsidRDefault="00942A8D" w:rsidP="00942A8D">
      <w:pPr>
        <w:spacing w:after="240" w:line="240" w:lineRule="auto"/>
        <w:ind w:left="720" w:firstLine="720"/>
        <w:rPr>
          <w:ins w:id="312" w:author="ERCOT" w:date="2025-08-22T09:36:00Z" w16du:dateUtc="2025-08-22T14:36:00Z"/>
          <w:rFonts w:ascii="Times New Roman" w:eastAsia="Calibri" w:hAnsi="Times New Roman" w:cs="Times New Roman"/>
        </w:rPr>
      </w:pPr>
      <w:ins w:id="313" w:author="ERCOT" w:date="2025-08-22T09:36:00Z" w16du:dateUtc="2025-08-22T14:36:00Z">
        <w:r w:rsidRPr="00505D72">
          <w:rPr>
            <w:rFonts w:ascii="Times New Roman" w:eastAsia="Calibri" w:hAnsi="Times New Roman" w:cs="Times New Roman"/>
          </w:rPr>
          <w:t>RDRTOT</w:t>
        </w:r>
        <w:r>
          <w:rPr>
            <w:rFonts w:ascii="Times New Roman" w:eastAsia="Calibri" w:hAnsi="Times New Roman" w:cs="Times New Roman"/>
          </w:rPr>
          <w:t xml:space="preserve"> </w:t>
        </w:r>
        <w:r w:rsidRPr="00505D72">
          <w:rPr>
            <w:rFonts w:ascii="Times New Roman" w:eastAsia="Calibri" w:hAnsi="Times New Roman" w:cs="Times New Roman"/>
            <w:vertAlign w:val="subscript"/>
          </w:rPr>
          <w:t>s</w:t>
        </w:r>
        <w:r w:rsidRPr="00C76809">
          <w:rPr>
            <w:rFonts w:ascii="Times New Roman" w:eastAsia="Calibri" w:hAnsi="Times New Roman" w:cs="Times New Roman"/>
          </w:rPr>
          <w:t xml:space="preserve"> = </w:t>
        </w:r>
      </w:ins>
      <m:oMath>
        <m:nary>
          <m:naryPr>
            <m:chr m:val="∑"/>
            <m:limLoc m:val="undOvr"/>
            <m:supHide m:val="1"/>
            <m:ctrlPr>
              <w:ins w:id="314" w:author="ERCOT" w:date="2025-08-22T09:36:00Z" w16du:dateUtc="2025-08-22T14:36:00Z">
                <w:rPr>
                  <w:rFonts w:ascii="Cambria Math" w:eastAsia="Calibri" w:hAnsi="Cambria Math" w:cs="Times New Roman"/>
                  <w:i/>
                </w:rPr>
              </w:ins>
            </m:ctrlPr>
          </m:naryPr>
          <m:sub>
            <m:r>
              <w:ins w:id="315" w:author="ERCOT" w:date="2025-08-22T09:36:00Z" w16du:dateUtc="2025-08-22T14:36:00Z">
                <w:rPr>
                  <w:rFonts w:ascii="Cambria Math" w:eastAsia="Calibri" w:hAnsi="Cambria Math" w:cs="Times New Roman"/>
                </w:rPr>
                <m:t>q</m:t>
              </w:ins>
            </m:r>
          </m:sub>
          <m:sup/>
          <m:e>
            <m:sSub>
              <m:sSubPr>
                <m:ctrlPr>
                  <w:ins w:id="316" w:author="ERCOT" w:date="2025-08-22T09:36:00Z" w16du:dateUtc="2025-08-22T14:36:00Z">
                    <w:rPr>
                      <w:rFonts w:ascii="Cambria Math" w:eastAsia="Calibri" w:hAnsi="Cambria Math" w:cs="Times New Roman"/>
                    </w:rPr>
                  </w:ins>
                </m:ctrlPr>
              </m:sSubPr>
              <m:e>
                <m:r>
                  <w:ins w:id="317" w:author="ERCOT" w:date="2025-08-22T09:36:00Z" w16du:dateUtc="2025-08-22T14:36:00Z">
                    <m:rPr>
                      <m:sty m:val="p"/>
                    </m:rPr>
                    <w:rPr>
                      <w:rFonts w:ascii="Cambria Math" w:eastAsia="Calibri" w:hAnsi="Cambria Math" w:cs="Times New Roman"/>
                    </w:rPr>
                    <m:t>RESDR</m:t>
                  </w:ins>
                </m:r>
              </m:e>
              <m:sub>
                <m:r>
                  <w:ins w:id="318" w:author="ERCOT" w:date="2025-08-22T09:36:00Z" w16du:dateUtc="2025-08-22T14:36:00Z">
                    <w:rPr>
                      <w:rFonts w:ascii="Cambria Math" w:eastAsia="Calibri" w:hAnsi="Cambria Math" w:cs="Times New Roman"/>
                    </w:rPr>
                    <m:t>q,  s</m:t>
                  </w:ins>
                </m:r>
              </m:sub>
            </m:sSub>
            <m:r>
              <w:ins w:id="319" w:author="ERCOT" w:date="2025-08-22T09:36:00Z" w16du:dateUtc="2025-08-22T14:36:00Z">
                <m:rPr>
                  <m:sty m:val="b"/>
                </m:rPr>
                <w:rPr>
                  <w:rFonts w:ascii="Cambria Math" w:eastAsia="Calibri" w:hAnsi="Cambria Math" w:cs="Times New Roman"/>
                </w:rPr>
                <m:t xml:space="preserve"> </m:t>
              </w:ins>
            </m:r>
          </m:e>
        </m:nary>
      </m:oMath>
    </w:p>
    <w:p w14:paraId="408F27BE" w14:textId="77777777" w:rsidR="00942A8D" w:rsidRPr="00C76809" w:rsidRDefault="00942A8D" w:rsidP="00942A8D">
      <w:pPr>
        <w:spacing w:after="0" w:line="240" w:lineRule="auto"/>
        <w:rPr>
          <w:ins w:id="320" w:author="ERCOT" w:date="2025-08-22T09:36:00Z" w16du:dateUtc="2025-08-22T14:36:00Z"/>
          <w:rFonts w:ascii="Times New Roman" w:eastAsia="Calibri" w:hAnsi="Times New Roman"/>
        </w:rPr>
      </w:pPr>
      <w:ins w:id="321" w:author="ERCOT" w:date="2025-08-22T09:36:00Z" w16du:dateUtc="2025-08-22T14:36:00Z">
        <w:r w:rsidRPr="007B29BF">
          <w:rPr>
            <w:rFonts w:ascii="Times New Roman" w:eastAsia="Calibri" w:hAnsi="Times New Roman"/>
          </w:rPr>
          <w:t>The above variables are defined as follows: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1"/>
        <w:gridCol w:w="977"/>
        <w:gridCol w:w="6102"/>
      </w:tblGrid>
      <w:tr w:rsidR="00942A8D" w:rsidRPr="00497450" w14:paraId="5712AF88" w14:textId="77777777" w:rsidTr="00274783">
        <w:trPr>
          <w:ins w:id="322"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EF468A8" w14:textId="77777777" w:rsidR="00942A8D" w:rsidRPr="00497450" w:rsidRDefault="00942A8D" w:rsidP="00274783">
            <w:pPr>
              <w:spacing w:after="240" w:line="240" w:lineRule="auto"/>
              <w:rPr>
                <w:ins w:id="323" w:author="ERCOT" w:date="2025-08-22T09:36:00Z" w16du:dateUtc="2025-08-22T14:36:00Z"/>
                <w:rFonts w:ascii="Times New Roman" w:eastAsia="Calibri" w:hAnsi="Times New Roman" w:cs="Times New Roman"/>
                <w:b/>
                <w:iCs/>
                <w:sz w:val="20"/>
                <w:szCs w:val="20"/>
              </w:rPr>
            </w:pPr>
            <w:ins w:id="324" w:author="ERCOT" w:date="2025-08-22T09:36:00Z" w16du:dateUtc="2025-08-22T14:36:00Z">
              <w:r w:rsidRPr="00497450">
                <w:rPr>
                  <w:rFonts w:ascii="Times New Roman" w:eastAsia="Calibri" w:hAnsi="Times New Roman" w:cs="Times New Roman"/>
                  <w:b/>
                  <w:iCs/>
                  <w:sz w:val="20"/>
                  <w:szCs w:val="20"/>
                </w:rPr>
                <w:t>Variable</w:t>
              </w:r>
            </w:ins>
          </w:p>
        </w:tc>
        <w:tc>
          <w:tcPr>
            <w:tcW w:w="977" w:type="dxa"/>
            <w:tcBorders>
              <w:top w:val="single" w:sz="4" w:space="0" w:color="auto"/>
              <w:left w:val="single" w:sz="4" w:space="0" w:color="auto"/>
              <w:bottom w:val="single" w:sz="4" w:space="0" w:color="auto"/>
              <w:right w:val="single" w:sz="4" w:space="0" w:color="auto"/>
            </w:tcBorders>
            <w:hideMark/>
          </w:tcPr>
          <w:p w14:paraId="115FDD8F" w14:textId="77777777" w:rsidR="00942A8D" w:rsidRPr="00497450" w:rsidRDefault="00942A8D" w:rsidP="00274783">
            <w:pPr>
              <w:spacing w:after="240" w:line="240" w:lineRule="auto"/>
              <w:rPr>
                <w:ins w:id="325" w:author="ERCOT" w:date="2025-08-22T09:36:00Z" w16du:dateUtc="2025-08-22T14:36:00Z"/>
                <w:rFonts w:ascii="Times New Roman" w:eastAsia="Calibri" w:hAnsi="Times New Roman" w:cs="Times New Roman"/>
                <w:b/>
                <w:iCs/>
                <w:sz w:val="20"/>
                <w:szCs w:val="20"/>
              </w:rPr>
            </w:pPr>
            <w:ins w:id="326" w:author="ERCOT" w:date="2025-08-22T09:36:00Z" w16du:dateUtc="2025-08-22T14:36:00Z">
              <w:r w:rsidRPr="00497450">
                <w:rPr>
                  <w:rFonts w:ascii="Times New Roman" w:eastAsia="Calibri" w:hAnsi="Times New Roman" w:cs="Times New Roman"/>
                  <w:b/>
                  <w:iCs/>
                  <w:sz w:val="20"/>
                  <w:szCs w:val="20"/>
                </w:rPr>
                <w:t>Unit</w:t>
              </w:r>
            </w:ins>
          </w:p>
        </w:tc>
        <w:tc>
          <w:tcPr>
            <w:tcW w:w="6102" w:type="dxa"/>
            <w:tcBorders>
              <w:top w:val="single" w:sz="4" w:space="0" w:color="auto"/>
              <w:left w:val="single" w:sz="4" w:space="0" w:color="auto"/>
              <w:bottom w:val="single" w:sz="4" w:space="0" w:color="auto"/>
              <w:right w:val="single" w:sz="4" w:space="0" w:color="auto"/>
            </w:tcBorders>
            <w:hideMark/>
          </w:tcPr>
          <w:p w14:paraId="25C37956" w14:textId="77777777" w:rsidR="00942A8D" w:rsidRPr="00497450" w:rsidRDefault="00942A8D" w:rsidP="00274783">
            <w:pPr>
              <w:spacing w:after="240" w:line="240" w:lineRule="auto"/>
              <w:rPr>
                <w:ins w:id="327" w:author="ERCOT" w:date="2025-08-22T09:36:00Z" w16du:dateUtc="2025-08-22T14:36:00Z"/>
                <w:rFonts w:ascii="Times New Roman" w:eastAsia="Calibri" w:hAnsi="Times New Roman" w:cs="Times New Roman"/>
                <w:b/>
                <w:iCs/>
                <w:sz w:val="20"/>
                <w:szCs w:val="20"/>
              </w:rPr>
            </w:pPr>
            <w:ins w:id="328"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2001A14D" w14:textId="77777777" w:rsidTr="00274783">
        <w:trPr>
          <w:ins w:id="329"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02E4E5B4" w14:textId="77777777" w:rsidR="00942A8D" w:rsidRPr="00497450" w:rsidRDefault="00942A8D" w:rsidP="00274783">
            <w:pPr>
              <w:spacing w:after="60" w:line="240" w:lineRule="auto"/>
              <w:rPr>
                <w:ins w:id="330" w:author="ERCOT" w:date="2025-08-22T09:36:00Z" w16du:dateUtc="2025-08-22T14:36:00Z"/>
                <w:rFonts w:ascii="Times New Roman" w:eastAsia="Calibri" w:hAnsi="Times New Roman" w:cs="Times New Roman"/>
                <w:iCs/>
                <w:sz w:val="20"/>
                <w:szCs w:val="20"/>
              </w:rPr>
            </w:pPr>
            <w:ins w:id="331" w:author="ERCOT" w:date="2025-08-22T09:36:00Z" w16du:dateUtc="2025-08-22T14:36:00Z">
              <w:r w:rsidRPr="00497450">
                <w:rPr>
                  <w:rFonts w:ascii="Times New Roman" w:eastAsia="Calibri" w:hAnsi="Times New Roman" w:cs="Times New Roman"/>
                  <w:iCs/>
                  <w:sz w:val="20"/>
                  <w:szCs w:val="20"/>
                </w:rPr>
                <w:t xml:space="preserve">RDRR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224CD015" w14:textId="77777777" w:rsidR="00942A8D" w:rsidRPr="00497450" w:rsidRDefault="00942A8D" w:rsidP="00274783">
            <w:pPr>
              <w:spacing w:after="60" w:line="240" w:lineRule="auto"/>
              <w:rPr>
                <w:ins w:id="332" w:author="ERCOT" w:date="2025-08-22T09:36:00Z" w16du:dateUtc="2025-08-22T14:36:00Z"/>
                <w:rFonts w:ascii="Times New Roman" w:eastAsia="Calibri" w:hAnsi="Times New Roman" w:cs="Times New Roman"/>
                <w:iCs/>
                <w:sz w:val="20"/>
                <w:szCs w:val="20"/>
              </w:rPr>
            </w:pPr>
            <w:ins w:id="333"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77D7771E" w14:textId="77777777" w:rsidR="00942A8D" w:rsidRPr="00497450" w:rsidRDefault="00942A8D" w:rsidP="00274783">
            <w:pPr>
              <w:spacing w:after="60" w:line="240" w:lineRule="auto"/>
              <w:rPr>
                <w:ins w:id="334" w:author="ERCOT" w:date="2025-08-22T09:36:00Z" w16du:dateUtc="2025-08-22T14:36:00Z"/>
                <w:rFonts w:ascii="Times New Roman" w:eastAsia="Calibri" w:hAnsi="Times New Roman" w:cs="Times New Roman"/>
                <w:iCs/>
                <w:sz w:val="20"/>
                <w:szCs w:val="20"/>
              </w:rPr>
            </w:pPr>
            <w:ins w:id="335" w:author="ERCOT" w:date="2025-08-22T09:36:00Z" w16du:dateUtc="2025-08-22T14:36:00Z">
              <w:r w:rsidRPr="00497450">
                <w:rPr>
                  <w:rFonts w:ascii="Times New Roman" w:eastAsia="Calibri" w:hAnsi="Times New Roman" w:cs="Times New Roman"/>
                  <w:i/>
                  <w:sz w:val="20"/>
                  <w:szCs w:val="20"/>
                </w:rPr>
                <w:t>Residential Demand Response Rate</w:t>
              </w:r>
              <w:r w:rsidRPr="00497450">
                <w:rPr>
                  <w:rFonts w:ascii="Times New Roman" w:eastAsia="Calibri" w:hAnsi="Times New Roman" w:cs="Times New Roman"/>
                  <w:iCs/>
                  <w:sz w:val="20"/>
                  <w:szCs w:val="20"/>
                </w:rPr>
                <w:t xml:space="preserve"> – The Residential Demand Response Rate, before any adjustments made for program limits, for the year </w:t>
              </w:r>
              <w:r w:rsidRPr="00497450">
                <w:rPr>
                  <w:rFonts w:ascii="Times New Roman" w:eastAsia="Calibri" w:hAnsi="Times New Roman" w:cs="Times New Roman"/>
                  <w:i/>
                  <w:sz w:val="20"/>
                  <w:szCs w:val="20"/>
                </w:rPr>
                <w:t>a</w:t>
              </w:r>
              <w:r w:rsidRPr="00497450">
                <w:rPr>
                  <w:rFonts w:ascii="Times New Roman" w:eastAsia="Calibri" w:hAnsi="Times New Roman" w:cs="Times New Roman"/>
                  <w:iCs/>
                  <w:sz w:val="20"/>
                  <w:szCs w:val="20"/>
                </w:rPr>
                <w:t>.</w:t>
              </w:r>
            </w:ins>
          </w:p>
        </w:tc>
      </w:tr>
      <w:tr w:rsidR="00942A8D" w:rsidRPr="00497450" w14:paraId="21ECFC88" w14:textId="77777777" w:rsidTr="00274783">
        <w:trPr>
          <w:ins w:id="336"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7995D3EC" w14:textId="77777777" w:rsidR="00942A8D" w:rsidRPr="00497450" w:rsidRDefault="00942A8D" w:rsidP="00274783">
            <w:pPr>
              <w:spacing w:after="60" w:line="240" w:lineRule="auto"/>
              <w:rPr>
                <w:ins w:id="337" w:author="ERCOT" w:date="2025-08-22T09:36:00Z" w16du:dateUtc="2025-08-22T14:36:00Z"/>
                <w:rFonts w:ascii="Times New Roman" w:eastAsia="Calibri" w:hAnsi="Times New Roman" w:cs="Times New Roman"/>
                <w:iCs/>
                <w:sz w:val="20"/>
                <w:szCs w:val="20"/>
              </w:rPr>
            </w:pPr>
            <w:ins w:id="338" w:author="ERCOT" w:date="2025-08-22T09:36:00Z" w16du:dateUtc="2025-08-22T14:36:00Z">
              <w:r w:rsidRPr="00497450">
                <w:rPr>
                  <w:rFonts w:ascii="Times New Roman" w:eastAsia="Calibri" w:hAnsi="Times New Roman" w:cs="Times New Roman"/>
                  <w:iCs/>
                  <w:sz w:val="20"/>
                  <w:szCs w:val="20"/>
                </w:rPr>
                <w:t xml:space="preserve">CRDRR </w:t>
              </w:r>
              <w:r w:rsidRPr="00497450">
                <w:rPr>
                  <w:rFonts w:ascii="Times New Roman" w:eastAsia="Calibri" w:hAnsi="Times New Roman" w:cs="Times New Roman"/>
                  <w:iCs/>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3EFF37B" w14:textId="77777777" w:rsidR="00942A8D" w:rsidRPr="00497450" w:rsidRDefault="00942A8D" w:rsidP="00274783">
            <w:pPr>
              <w:spacing w:after="60" w:line="240" w:lineRule="auto"/>
              <w:rPr>
                <w:ins w:id="339" w:author="ERCOT" w:date="2025-08-22T09:36:00Z" w16du:dateUtc="2025-08-22T14:36:00Z"/>
                <w:rFonts w:ascii="Times New Roman" w:eastAsia="Calibri" w:hAnsi="Times New Roman" w:cs="Times New Roman"/>
                <w:iCs/>
                <w:sz w:val="20"/>
                <w:szCs w:val="20"/>
              </w:rPr>
            </w:pPr>
            <w:ins w:id="340"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275C7B25" w14:textId="77777777" w:rsidR="00942A8D" w:rsidRPr="00497450" w:rsidRDefault="00942A8D" w:rsidP="00274783">
            <w:pPr>
              <w:spacing w:after="60" w:line="240" w:lineRule="auto"/>
              <w:rPr>
                <w:ins w:id="341" w:author="ERCOT" w:date="2025-08-22T09:36:00Z" w16du:dateUtc="2025-08-22T14:36:00Z"/>
                <w:rFonts w:ascii="Times New Roman" w:eastAsia="Calibri" w:hAnsi="Times New Roman" w:cs="Times New Roman"/>
                <w:sz w:val="20"/>
                <w:szCs w:val="20"/>
              </w:rPr>
            </w:pPr>
            <w:ins w:id="342" w:author="ERCOT" w:date="2025-08-22T09:36:00Z" w16du:dateUtc="2025-08-22T14:36:00Z">
              <w:r w:rsidRPr="00497450">
                <w:rPr>
                  <w:rFonts w:ascii="Times New Roman" w:eastAsia="Calibri" w:hAnsi="Times New Roman" w:cs="Times New Roman"/>
                  <w:i/>
                  <w:iCs/>
                  <w:sz w:val="20"/>
                  <w:szCs w:val="20"/>
                </w:rPr>
                <w:t xml:space="preserve">Capped Residential Demand Response Rate – </w:t>
              </w:r>
              <w:r w:rsidRPr="00497450">
                <w:rPr>
                  <w:rFonts w:ascii="Times New Roman" w:eastAsia="Calibri" w:hAnsi="Times New Roman" w:cs="Times New Roman"/>
                  <w:iCs/>
                  <w:sz w:val="20"/>
                  <w:szCs w:val="20"/>
                </w:rPr>
                <w:t xml:space="preserve">The Residential Demand Response Rate, adjusted for program limits, for the Season </w:t>
              </w:r>
              <w:r w:rsidRPr="00D45362">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6DE02594" w14:textId="77777777" w:rsidTr="00274783">
        <w:trPr>
          <w:ins w:id="343"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1BA0A8D4" w14:textId="77777777" w:rsidR="00942A8D" w:rsidRPr="00497450" w:rsidRDefault="00942A8D" w:rsidP="00274783">
            <w:pPr>
              <w:spacing w:after="60" w:line="240" w:lineRule="auto"/>
              <w:rPr>
                <w:ins w:id="344" w:author="ERCOT" w:date="2025-08-22T09:36:00Z" w16du:dateUtc="2025-08-22T14:36:00Z"/>
                <w:rFonts w:ascii="Times New Roman" w:eastAsia="Calibri" w:hAnsi="Times New Roman" w:cs="Times New Roman"/>
                <w:iCs/>
                <w:sz w:val="20"/>
                <w:szCs w:val="20"/>
              </w:rPr>
            </w:pPr>
            <w:ins w:id="345" w:author="ERCOT" w:date="2025-08-22T09:36:00Z" w16du:dateUtc="2025-08-22T14:36:00Z">
              <w:r w:rsidRPr="00497450">
                <w:rPr>
                  <w:rFonts w:ascii="Times New Roman" w:eastAsia="Calibri" w:hAnsi="Times New Roman" w:cs="Times New Roman"/>
                  <w:iCs/>
                  <w:sz w:val="20"/>
                  <w:szCs w:val="20"/>
                </w:rPr>
                <w:t xml:space="preserve">HRAPNM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7D798210" w14:textId="77777777" w:rsidR="00942A8D" w:rsidRPr="00497450" w:rsidRDefault="00942A8D" w:rsidP="00274783">
            <w:pPr>
              <w:spacing w:after="60" w:line="240" w:lineRule="auto"/>
              <w:rPr>
                <w:ins w:id="346" w:author="ERCOT" w:date="2025-08-22T09:36:00Z" w16du:dateUtc="2025-08-22T14:36:00Z"/>
                <w:rFonts w:ascii="Times New Roman" w:eastAsia="Calibri" w:hAnsi="Times New Roman" w:cs="Times New Roman"/>
                <w:iCs/>
                <w:sz w:val="20"/>
                <w:szCs w:val="20"/>
              </w:rPr>
            </w:pPr>
            <w:ins w:id="347" w:author="ERCOT" w:date="2025-08-22T09:36:00Z" w16du:dateUtc="2025-08-22T14:36:00Z">
              <w:r w:rsidRPr="00497450">
                <w:rPr>
                  <w:rFonts w:ascii="Times New Roman" w:eastAsia="Calibri" w:hAnsi="Times New Roman" w:cs="Times New Roman"/>
                  <w:iCs/>
                  <w:sz w:val="20"/>
                  <w:szCs w:val="20"/>
                </w:rPr>
                <w:t>$/ MW-Year</w:t>
              </w:r>
            </w:ins>
          </w:p>
        </w:tc>
        <w:tc>
          <w:tcPr>
            <w:tcW w:w="6102" w:type="dxa"/>
            <w:tcBorders>
              <w:top w:val="single" w:sz="4" w:space="0" w:color="auto"/>
              <w:left w:val="single" w:sz="4" w:space="0" w:color="auto"/>
              <w:bottom w:val="single" w:sz="4" w:space="0" w:color="auto"/>
              <w:right w:val="single" w:sz="4" w:space="0" w:color="auto"/>
            </w:tcBorders>
            <w:hideMark/>
          </w:tcPr>
          <w:p w14:paraId="397F90BB" w14:textId="77777777" w:rsidR="00942A8D" w:rsidRPr="00497450" w:rsidRDefault="00942A8D" w:rsidP="00274783">
            <w:pPr>
              <w:spacing w:after="60" w:line="240" w:lineRule="auto"/>
              <w:rPr>
                <w:ins w:id="348" w:author="ERCOT" w:date="2025-08-22T09:36:00Z" w16du:dateUtc="2025-08-22T14:36:00Z"/>
                <w:rFonts w:ascii="Times New Roman" w:eastAsia="Calibri" w:hAnsi="Times New Roman" w:cs="Times New Roman"/>
                <w:i/>
                <w:iCs/>
                <w:sz w:val="20"/>
                <w:szCs w:val="20"/>
              </w:rPr>
            </w:pPr>
            <w:ins w:id="349" w:author="ERCOT" w:date="2025-08-22T09:36:00Z" w16du:dateUtc="2025-08-22T14:36:00Z">
              <w:r w:rsidRPr="00D43793">
                <w:rPr>
                  <w:rFonts w:ascii="Times New Roman" w:eastAsia="Aptos" w:hAnsi="Times New Roman" w:cs="Times New Roman"/>
                  <w:i/>
                  <w:sz w:val="20"/>
                  <w:szCs w:val="20"/>
                </w:rPr>
                <w:t>Historical Rolling Average or Peaker Net Margin</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historical 3-year rolling average of Peaker Net Margin (PNM) for the previous 3 calendar years ending December 31 of the year before the current program year start date of the Residential Demand Response Program Year.</w:t>
              </w:r>
            </w:ins>
          </w:p>
        </w:tc>
      </w:tr>
      <w:tr w:rsidR="00942A8D" w:rsidRPr="00497450" w14:paraId="4A6E62F2" w14:textId="77777777" w:rsidTr="00274783">
        <w:trPr>
          <w:ins w:id="350"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B0EA231" w14:textId="77777777" w:rsidR="00942A8D" w:rsidRPr="00497450" w:rsidRDefault="00942A8D" w:rsidP="00274783">
            <w:pPr>
              <w:spacing w:after="60" w:line="240" w:lineRule="auto"/>
              <w:rPr>
                <w:ins w:id="351" w:author="ERCOT" w:date="2025-08-22T09:36:00Z" w16du:dateUtc="2025-08-22T14:36:00Z"/>
                <w:rFonts w:ascii="Times New Roman" w:eastAsia="Calibri" w:hAnsi="Times New Roman" w:cs="Times New Roman"/>
                <w:sz w:val="20"/>
                <w:szCs w:val="20"/>
              </w:rPr>
            </w:pPr>
            <w:ins w:id="352" w:author="ERCOT" w:date="2025-08-22T09:36:00Z" w16du:dateUtc="2025-08-22T14:36:00Z">
              <w:r w:rsidRPr="00497450">
                <w:rPr>
                  <w:rFonts w:ascii="Times New Roman" w:eastAsia="Calibri" w:hAnsi="Times New Roman" w:cs="Times New Roman"/>
                  <w:sz w:val="20"/>
                  <w:szCs w:val="20"/>
                </w:rPr>
                <w:t xml:space="preserve">RDRTOT </w:t>
              </w:r>
              <w:r w:rsidRPr="00497450">
                <w:rPr>
                  <w:rFonts w:ascii="Times New Roman" w:eastAsia="Calibri" w:hAnsi="Times New Roman" w:cs="Times New Roman"/>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B70FC5C" w14:textId="77777777" w:rsidR="00942A8D" w:rsidRPr="00497450" w:rsidRDefault="00942A8D" w:rsidP="00274783">
            <w:pPr>
              <w:spacing w:after="60" w:line="240" w:lineRule="auto"/>
              <w:rPr>
                <w:ins w:id="353" w:author="ERCOT" w:date="2025-08-22T09:36:00Z" w16du:dateUtc="2025-08-22T14:36:00Z"/>
                <w:rFonts w:ascii="Times New Roman" w:eastAsia="Calibri" w:hAnsi="Times New Roman" w:cs="Times New Roman"/>
                <w:iCs/>
                <w:sz w:val="20"/>
                <w:szCs w:val="20"/>
              </w:rPr>
            </w:pPr>
            <w:ins w:id="354"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088DFEA3" w14:textId="77777777" w:rsidR="00942A8D" w:rsidRPr="00497450" w:rsidRDefault="00942A8D" w:rsidP="00274783">
            <w:pPr>
              <w:spacing w:after="60" w:line="240" w:lineRule="auto"/>
              <w:rPr>
                <w:ins w:id="355" w:author="ERCOT" w:date="2025-08-22T09:36:00Z" w16du:dateUtc="2025-08-22T14:36:00Z"/>
                <w:rFonts w:ascii="Times New Roman" w:eastAsia="Aptos" w:hAnsi="Times New Roman" w:cs="Times New Roman"/>
                <w:iCs/>
                <w:sz w:val="20"/>
                <w:szCs w:val="20"/>
              </w:rPr>
            </w:pPr>
            <w:ins w:id="356" w:author="ERCOT" w:date="2025-08-22T09:36:00Z" w16du:dateUtc="2025-08-22T14:36:00Z">
              <w:r w:rsidRPr="00497450">
                <w:rPr>
                  <w:rFonts w:ascii="Times New Roman" w:eastAsia="Aptos" w:hAnsi="Times New Roman" w:cs="Times New Roman"/>
                  <w:i/>
                  <w:sz w:val="20"/>
                  <w:szCs w:val="20"/>
                </w:rPr>
                <w:t>Residential Demand Response Total</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total ERCOT</w:t>
              </w:r>
              <w:r>
                <w:rPr>
                  <w:rFonts w:ascii="Times New Roman" w:eastAsia="Aptos" w:hAnsi="Times New Roman" w:cs="Times New Roman"/>
                  <w:iCs/>
                  <w:sz w:val="20"/>
                  <w:szCs w:val="20"/>
                </w:rPr>
                <w:t>-</w:t>
              </w:r>
              <w:r w:rsidRPr="00497450">
                <w:rPr>
                  <w:rFonts w:ascii="Times New Roman" w:eastAsia="Aptos" w:hAnsi="Times New Roman" w:cs="Times New Roman"/>
                  <w:iCs/>
                  <w:sz w:val="20"/>
                  <w:szCs w:val="20"/>
                </w:rPr>
                <w:t xml:space="preserve">wide </w:t>
              </w:r>
              <w:r>
                <w:rPr>
                  <w:rFonts w:ascii="Times New Roman" w:eastAsia="Aptos" w:hAnsi="Times New Roman" w:cs="Times New Roman"/>
                  <w:iCs/>
                  <w:sz w:val="20"/>
                  <w:szCs w:val="20"/>
                </w:rPr>
                <w:t>D</w:t>
              </w:r>
              <w:r w:rsidRPr="00497450">
                <w:rPr>
                  <w:rFonts w:ascii="Times New Roman" w:eastAsia="Aptos" w:hAnsi="Times New Roman" w:cs="Times New Roman"/>
                  <w:iCs/>
                  <w:sz w:val="20"/>
                  <w:szCs w:val="20"/>
                </w:rPr>
                <w:t xml:space="preserve">emand response for Season </w:t>
              </w:r>
              <w:r w:rsidRPr="00497450">
                <w:rPr>
                  <w:rFonts w:ascii="Times New Roman" w:eastAsia="Aptos" w:hAnsi="Times New Roman" w:cs="Times New Roman"/>
                  <w:i/>
                  <w:sz w:val="20"/>
                  <w:szCs w:val="20"/>
                </w:rPr>
                <w:t>s</w:t>
              </w:r>
              <w:r w:rsidRPr="00497450">
                <w:rPr>
                  <w:rFonts w:ascii="Times New Roman" w:eastAsia="Aptos" w:hAnsi="Times New Roman" w:cs="Times New Roman"/>
                  <w:iCs/>
                  <w:sz w:val="20"/>
                  <w:szCs w:val="20"/>
                </w:rPr>
                <w:t>.</w:t>
              </w:r>
            </w:ins>
          </w:p>
        </w:tc>
      </w:tr>
      <w:tr w:rsidR="00942A8D" w:rsidRPr="00497450" w14:paraId="4AFD4BC0" w14:textId="77777777" w:rsidTr="00274783">
        <w:trPr>
          <w:ins w:id="357" w:author="ERCOT" w:date="2025-08-22T09:36:00Z"/>
        </w:trPr>
        <w:tc>
          <w:tcPr>
            <w:tcW w:w="2271" w:type="dxa"/>
            <w:tcBorders>
              <w:top w:val="single" w:sz="4" w:space="0" w:color="auto"/>
              <w:left w:val="single" w:sz="4" w:space="0" w:color="auto"/>
              <w:bottom w:val="single" w:sz="4" w:space="0" w:color="auto"/>
              <w:right w:val="single" w:sz="4" w:space="0" w:color="auto"/>
            </w:tcBorders>
          </w:tcPr>
          <w:p w14:paraId="07D6AC71" w14:textId="77777777" w:rsidR="00942A8D" w:rsidRPr="00497450" w:rsidRDefault="00942A8D" w:rsidP="00274783">
            <w:pPr>
              <w:spacing w:after="60" w:line="240" w:lineRule="auto"/>
              <w:rPr>
                <w:ins w:id="358" w:author="ERCOT" w:date="2025-08-22T09:36:00Z" w16du:dateUtc="2025-08-22T14:36:00Z"/>
                <w:rFonts w:ascii="Times New Roman" w:eastAsia="Calibri" w:hAnsi="Times New Roman" w:cs="Times New Roman"/>
                <w:sz w:val="20"/>
                <w:szCs w:val="20"/>
              </w:rPr>
            </w:pPr>
            <w:ins w:id="359"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977" w:type="dxa"/>
            <w:tcBorders>
              <w:top w:val="single" w:sz="4" w:space="0" w:color="auto"/>
              <w:left w:val="single" w:sz="4" w:space="0" w:color="auto"/>
              <w:bottom w:val="single" w:sz="4" w:space="0" w:color="auto"/>
              <w:right w:val="single" w:sz="4" w:space="0" w:color="auto"/>
            </w:tcBorders>
          </w:tcPr>
          <w:p w14:paraId="51A22C50" w14:textId="77777777" w:rsidR="00942A8D" w:rsidRPr="00497450" w:rsidRDefault="00942A8D" w:rsidP="00274783">
            <w:pPr>
              <w:spacing w:after="60" w:line="240" w:lineRule="auto"/>
              <w:rPr>
                <w:ins w:id="360" w:author="ERCOT" w:date="2025-08-22T09:36:00Z" w16du:dateUtc="2025-08-22T14:36:00Z"/>
                <w:rFonts w:ascii="Times New Roman" w:eastAsia="Calibri" w:hAnsi="Times New Roman" w:cs="Times New Roman"/>
                <w:iCs/>
                <w:sz w:val="20"/>
                <w:szCs w:val="20"/>
              </w:rPr>
            </w:pPr>
            <w:ins w:id="361" w:author="ERCOT" w:date="2025-08-22T09:36:00Z" w16du:dateUtc="2025-08-22T14:36:00Z">
              <w:r w:rsidRPr="00497450">
                <w:rPr>
                  <w:rFonts w:ascii="Times New Roman" w:eastAsia="Calibri" w:hAnsi="Times New Roman" w:cs="Times New Roman"/>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558ADAEB" w14:textId="77777777" w:rsidR="00942A8D" w:rsidRPr="00497450" w:rsidRDefault="00942A8D" w:rsidP="00274783">
            <w:pPr>
              <w:spacing w:after="60" w:line="240" w:lineRule="auto"/>
              <w:rPr>
                <w:ins w:id="362" w:author="ERCOT" w:date="2025-08-22T09:36:00Z" w16du:dateUtc="2025-08-22T14:36:00Z"/>
                <w:rFonts w:ascii="Times New Roman" w:eastAsia="Aptos" w:hAnsi="Times New Roman" w:cs="Times New Roman"/>
                <w:i/>
                <w:sz w:val="20"/>
                <w:szCs w:val="20"/>
              </w:rPr>
            </w:pPr>
            <w:ins w:id="363" w:author="ERCOT" w:date="2025-08-22T09:36:00Z" w16du:dateUtc="2025-08-22T14:36:00Z">
              <w:r w:rsidRPr="00497450">
                <w:rPr>
                  <w:rFonts w:ascii="Times New Roman" w:eastAsia="Calibri" w:hAnsi="Times New Roman" w:cs="Times New Roman"/>
                  <w:i/>
                  <w:sz w:val="20"/>
                  <w:szCs w:val="20"/>
                </w:rPr>
                <w:t>Residential Demand Response Quantity per QSE per Season</w:t>
              </w:r>
              <w:r>
                <w:rPr>
                  <w:rFonts w:ascii="Times New Roman" w:eastAsia="Calibri" w:hAnsi="Times New Roman" w:cs="Times New Roman"/>
                  <w:i/>
                  <w:sz w:val="20"/>
                  <w:szCs w:val="20"/>
                </w:rPr>
                <w:t xml:space="preserve"> </w:t>
              </w:r>
              <w:r w:rsidRPr="00497450">
                <w:rPr>
                  <w:rFonts w:ascii="Times New Roman" w:eastAsia="Calibri" w:hAnsi="Times New Roman" w:cs="Times New Roman"/>
                  <w:i/>
                  <w:sz w:val="20"/>
                  <w:szCs w:val="20"/>
                </w:rPr>
                <w:t xml:space="preserve">–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w:t>
              </w:r>
              <w:r>
                <w:rPr>
                  <w:rFonts w:ascii="Times New Roman" w:eastAsia="Calibri" w:hAnsi="Times New Roman" w:cs="Times New Roman"/>
                  <w:iCs/>
                  <w:sz w:val="20"/>
                  <w:szCs w:val="20"/>
                </w:rPr>
                <w:t>r</w:t>
              </w:r>
              <w:r w:rsidRPr="00497450">
                <w:rPr>
                  <w:rFonts w:ascii="Times New Roman" w:eastAsia="Calibri" w:hAnsi="Times New Roman" w:cs="Times New Roman"/>
                  <w:iCs/>
                  <w:sz w:val="20"/>
                  <w:szCs w:val="20"/>
                </w:rPr>
                <w:t xml:space="preserve">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 xml:space="preserve">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485AFCB" w14:textId="77777777" w:rsidTr="00274783">
        <w:trPr>
          <w:ins w:id="364"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24FF18B" w14:textId="77777777" w:rsidR="00942A8D" w:rsidRPr="00497450" w:rsidRDefault="00942A8D" w:rsidP="00274783">
            <w:pPr>
              <w:spacing w:after="60" w:line="240" w:lineRule="auto"/>
              <w:rPr>
                <w:ins w:id="365" w:author="ERCOT" w:date="2025-08-22T09:36:00Z" w16du:dateUtc="2025-08-22T14:36:00Z"/>
                <w:rFonts w:ascii="Times New Roman" w:eastAsia="Times New Roman" w:hAnsi="Times New Roman" w:cs="Times New Roman"/>
                <w:iCs/>
                <w:sz w:val="20"/>
                <w:szCs w:val="20"/>
              </w:rPr>
            </w:pPr>
            <w:ins w:id="366" w:author="ERCOT" w:date="2025-08-22T09:36:00Z" w16du:dateUtc="2025-08-22T14:36:00Z">
              <w:r>
                <w:rPr>
                  <w:rFonts w:ascii="Times New Roman" w:eastAsia="Times New Roman" w:hAnsi="Times New Roman" w:cs="Times New Roman"/>
                  <w:iCs/>
                  <w:sz w:val="20"/>
                  <w:szCs w:val="20"/>
                </w:rPr>
                <w:t>N</w:t>
              </w:r>
            </w:ins>
          </w:p>
        </w:tc>
        <w:tc>
          <w:tcPr>
            <w:tcW w:w="977" w:type="dxa"/>
            <w:tcBorders>
              <w:top w:val="single" w:sz="4" w:space="0" w:color="auto"/>
              <w:left w:val="single" w:sz="4" w:space="0" w:color="auto"/>
              <w:bottom w:val="single" w:sz="4" w:space="0" w:color="auto"/>
              <w:right w:val="single" w:sz="4" w:space="0" w:color="auto"/>
            </w:tcBorders>
          </w:tcPr>
          <w:p w14:paraId="7FF257CE" w14:textId="77777777" w:rsidR="00942A8D" w:rsidRPr="00497450" w:rsidRDefault="00942A8D" w:rsidP="00274783">
            <w:pPr>
              <w:spacing w:after="60" w:line="240" w:lineRule="auto"/>
              <w:rPr>
                <w:ins w:id="367" w:author="ERCOT" w:date="2025-08-22T09:36:00Z" w16du:dateUtc="2025-08-22T14:36:00Z"/>
                <w:rFonts w:ascii="Times New Roman" w:eastAsia="Calibri" w:hAnsi="Times New Roman" w:cs="Times New Roman"/>
                <w:iCs/>
                <w:sz w:val="20"/>
                <w:szCs w:val="20"/>
              </w:rPr>
            </w:pPr>
            <w:ins w:id="368"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0F1F72D9" w14:textId="77777777" w:rsidR="00942A8D" w:rsidRPr="00497450" w:rsidRDefault="00942A8D" w:rsidP="00274783">
            <w:pPr>
              <w:spacing w:after="60" w:line="240" w:lineRule="auto"/>
              <w:rPr>
                <w:ins w:id="369" w:author="ERCOT" w:date="2025-08-22T09:36:00Z" w16du:dateUtc="2025-08-22T14:36:00Z"/>
                <w:rFonts w:ascii="Times New Roman" w:eastAsia="Calibri" w:hAnsi="Times New Roman" w:cs="Times New Roman"/>
                <w:sz w:val="20"/>
                <w:szCs w:val="20"/>
              </w:rPr>
            </w:pPr>
            <w:ins w:id="370" w:author="ERCOT" w:date="2025-08-22T09:36:00Z" w16du:dateUtc="2025-08-22T14:36:00Z">
              <w:r w:rsidRPr="00497450">
                <w:rPr>
                  <w:rFonts w:ascii="Times New Roman" w:eastAsia="Calibri" w:hAnsi="Times New Roman" w:cs="Times New Roman"/>
                  <w:i/>
                  <w:iCs/>
                  <w:sz w:val="20"/>
                  <w:szCs w:val="20"/>
                </w:rPr>
                <w:t xml:space="preserve">Number of events per year – </w:t>
              </w:r>
              <w:r w:rsidRPr="00497450">
                <w:rPr>
                  <w:rFonts w:ascii="Times New Roman" w:eastAsia="Calibri" w:hAnsi="Times New Roman" w:cs="Times New Roman"/>
                  <w:sz w:val="20"/>
                  <w:szCs w:val="20"/>
                </w:rPr>
                <w:t>The total of the largest</w:t>
              </w:r>
              <w:r w:rsidRPr="00497450">
                <w:rPr>
                  <w:rFonts w:ascii="Times New Roman" w:eastAsia="Aptos" w:hAnsi="Times New Roman" w:cs="Times New Roman"/>
                  <w:sz w:val="20"/>
                  <w:szCs w:val="20"/>
                </w:rPr>
                <w:t xml:space="preserve"> load reduction hours</w:t>
              </w:r>
              <w:r w:rsidRPr="00497450">
                <w:rPr>
                  <w:rFonts w:ascii="Times New Roman" w:eastAsia="Calibri" w:hAnsi="Times New Roman" w:cs="Times New Roman"/>
                  <w:sz w:val="20"/>
                  <w:szCs w:val="20"/>
                </w:rPr>
                <w:t xml:space="preserve"> for the year for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 as defined in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ection 3.26.3,</w:t>
              </w:r>
              <w:r>
                <w:rPr>
                  <w:rFonts w:ascii="Times New Roman" w:eastAsia="Calibri" w:hAnsi="Times New Roman" w:cs="Times New Roman"/>
                  <w:sz w:val="20"/>
                  <w:szCs w:val="20"/>
                </w:rPr>
                <w:t xml:space="preserve"> </w:t>
              </w:r>
              <w:r w:rsidRPr="00497450">
                <w:rPr>
                  <w:rFonts w:ascii="Times New Roman" w:eastAsia="Calibri" w:hAnsi="Times New Roman" w:cs="Times New Roman"/>
                  <w:sz w:val="20"/>
                  <w:szCs w:val="20"/>
                </w:rPr>
                <w:t>Assessment Periods.</w:t>
              </w:r>
            </w:ins>
          </w:p>
        </w:tc>
      </w:tr>
      <w:tr w:rsidR="00942A8D" w:rsidRPr="00497450" w14:paraId="5833089D" w14:textId="77777777" w:rsidTr="00274783">
        <w:trPr>
          <w:ins w:id="371" w:author="ERCOT" w:date="2025-08-22T09:36:00Z"/>
        </w:trPr>
        <w:tc>
          <w:tcPr>
            <w:tcW w:w="2271" w:type="dxa"/>
            <w:tcBorders>
              <w:top w:val="single" w:sz="4" w:space="0" w:color="auto"/>
              <w:left w:val="single" w:sz="4" w:space="0" w:color="auto"/>
              <w:bottom w:val="single" w:sz="4" w:space="0" w:color="auto"/>
              <w:right w:val="single" w:sz="4" w:space="0" w:color="auto"/>
            </w:tcBorders>
          </w:tcPr>
          <w:p w14:paraId="57B5EB17" w14:textId="77777777" w:rsidR="00942A8D" w:rsidRPr="00497450" w:rsidRDefault="00942A8D" w:rsidP="00274783">
            <w:pPr>
              <w:spacing w:after="60" w:line="240" w:lineRule="auto"/>
              <w:rPr>
                <w:ins w:id="372" w:author="ERCOT" w:date="2025-08-22T09:36:00Z" w16du:dateUtc="2025-08-22T14:36:00Z"/>
                <w:rFonts w:ascii="Times New Roman" w:eastAsia="Calibri" w:hAnsi="Times New Roman" w:cs="Times New Roman"/>
                <w:iCs/>
                <w:sz w:val="20"/>
                <w:szCs w:val="20"/>
              </w:rPr>
            </w:pPr>
            <w:ins w:id="373" w:author="ERCOT" w:date="2025-08-22T09:36:00Z" w16du:dateUtc="2025-08-22T14:36:00Z">
              <w:r w:rsidRPr="00497450">
                <w:rPr>
                  <w:rFonts w:ascii="Times New Roman" w:eastAsia="Calibri" w:hAnsi="Times New Roman" w:cs="Times New Roman"/>
                  <w:iCs/>
                  <w:sz w:val="20"/>
                  <w:szCs w:val="20"/>
                </w:rPr>
                <w:t>SRCAP</w:t>
              </w:r>
              <w:r w:rsidRPr="00497450">
                <w:rPr>
                  <w:rFonts w:ascii="Times New Roman" w:eastAsia="Calibri" w:hAnsi="Times New Roman" w:cs="Times New Roman"/>
                  <w:i/>
                  <w:sz w:val="20"/>
                  <w:szCs w:val="20"/>
                  <w:vertAlign w:val="subscript"/>
                </w:rPr>
                <w:t xml:space="preserve"> s</w:t>
              </w:r>
            </w:ins>
          </w:p>
        </w:tc>
        <w:tc>
          <w:tcPr>
            <w:tcW w:w="977" w:type="dxa"/>
            <w:tcBorders>
              <w:top w:val="single" w:sz="4" w:space="0" w:color="auto"/>
              <w:left w:val="single" w:sz="4" w:space="0" w:color="auto"/>
              <w:bottom w:val="single" w:sz="4" w:space="0" w:color="auto"/>
              <w:right w:val="single" w:sz="4" w:space="0" w:color="auto"/>
            </w:tcBorders>
          </w:tcPr>
          <w:p w14:paraId="7908C438" w14:textId="77777777" w:rsidR="00942A8D" w:rsidRPr="00497450" w:rsidRDefault="00942A8D" w:rsidP="00274783">
            <w:pPr>
              <w:spacing w:after="60" w:line="240" w:lineRule="auto"/>
              <w:rPr>
                <w:ins w:id="374" w:author="ERCOT" w:date="2025-08-22T09:36:00Z" w16du:dateUtc="2025-08-22T14:36:00Z"/>
                <w:rFonts w:ascii="Times New Roman" w:eastAsia="Calibri" w:hAnsi="Times New Roman" w:cs="Times New Roman"/>
                <w:iCs/>
                <w:sz w:val="20"/>
                <w:szCs w:val="20"/>
              </w:rPr>
            </w:pPr>
            <w:ins w:id="375"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605C83A4" w14:textId="77777777" w:rsidR="00942A8D" w:rsidRPr="00497450" w:rsidRDefault="00942A8D" w:rsidP="00274783">
            <w:pPr>
              <w:spacing w:after="60" w:line="240" w:lineRule="auto"/>
              <w:rPr>
                <w:ins w:id="376" w:author="ERCOT" w:date="2025-08-22T09:36:00Z" w16du:dateUtc="2025-08-22T14:36:00Z"/>
                <w:rFonts w:ascii="Times New Roman" w:eastAsia="Calibri" w:hAnsi="Times New Roman" w:cs="Times New Roman"/>
                <w:sz w:val="20"/>
                <w:szCs w:val="20"/>
              </w:rPr>
            </w:pPr>
            <w:ins w:id="377" w:author="ERCOT" w:date="2025-08-22T09:36:00Z" w16du:dateUtc="2025-08-22T14:36:00Z">
              <w:r w:rsidRPr="00497450">
                <w:rPr>
                  <w:rFonts w:ascii="Times New Roman" w:eastAsia="Calibri" w:hAnsi="Times New Roman" w:cs="Times New Roman"/>
                  <w:i/>
                  <w:iCs/>
                  <w:sz w:val="20"/>
                  <w:szCs w:val="20"/>
                </w:rPr>
                <w:t xml:space="preserve">Seasonal Response Cap – </w:t>
              </w:r>
              <w:r w:rsidRPr="00497450">
                <w:rPr>
                  <w:rFonts w:ascii="Times New Roman" w:eastAsia="Calibri" w:hAnsi="Times New Roman" w:cs="Times New Roman"/>
                  <w:sz w:val="20"/>
                  <w:szCs w:val="20"/>
                </w:rPr>
                <w:t xml:space="preserve">The MWh cap for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for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 xml:space="preserve">eason </w:t>
              </w:r>
              <w:r w:rsidRPr="00D43793">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 xml:space="preserve"> as defined in Section 3.26.4, Residential Demand </w:t>
              </w:r>
              <w:r>
                <w:rPr>
                  <w:rFonts w:ascii="Times New Roman" w:eastAsia="Calibri" w:hAnsi="Times New Roman" w:cs="Times New Roman"/>
                  <w:sz w:val="20"/>
                  <w:szCs w:val="20"/>
                </w:rPr>
                <w:t xml:space="preserve">Response </w:t>
              </w:r>
              <w:r w:rsidRPr="00497450">
                <w:rPr>
                  <w:rFonts w:ascii="Times New Roman" w:eastAsia="Calibri" w:hAnsi="Times New Roman" w:cs="Times New Roman"/>
                  <w:sz w:val="20"/>
                  <w:szCs w:val="20"/>
                </w:rPr>
                <w:t>Program Cap.</w:t>
              </w:r>
            </w:ins>
          </w:p>
        </w:tc>
      </w:tr>
      <w:tr w:rsidR="00942A8D" w:rsidRPr="00497450" w14:paraId="66D113B7" w14:textId="77777777" w:rsidTr="00274783">
        <w:trPr>
          <w:ins w:id="378" w:author="ERCOT" w:date="2025-08-22T09:36:00Z"/>
        </w:trPr>
        <w:tc>
          <w:tcPr>
            <w:tcW w:w="2271" w:type="dxa"/>
            <w:tcBorders>
              <w:top w:val="single" w:sz="4" w:space="0" w:color="auto"/>
              <w:left w:val="single" w:sz="4" w:space="0" w:color="auto"/>
              <w:bottom w:val="single" w:sz="4" w:space="0" w:color="auto"/>
              <w:right w:val="single" w:sz="4" w:space="0" w:color="auto"/>
            </w:tcBorders>
          </w:tcPr>
          <w:p w14:paraId="38DE474D" w14:textId="77777777" w:rsidR="00942A8D" w:rsidRPr="00497450" w:rsidRDefault="00942A8D" w:rsidP="00274783">
            <w:pPr>
              <w:spacing w:after="60" w:line="240" w:lineRule="auto"/>
              <w:rPr>
                <w:ins w:id="379" w:author="ERCOT" w:date="2025-08-22T09:36:00Z" w16du:dateUtc="2025-08-22T14:36:00Z"/>
                <w:rFonts w:ascii="Times New Roman" w:eastAsia="Calibri" w:hAnsi="Times New Roman" w:cs="Times New Roman"/>
                <w:iCs/>
                <w:sz w:val="20"/>
                <w:szCs w:val="20"/>
              </w:rPr>
            </w:pPr>
            <w:ins w:id="380" w:author="ERCOT" w:date="2025-08-22T09:36:00Z" w16du:dateUtc="2025-08-22T14:36:00Z">
              <w:r w:rsidRPr="00497450">
                <w:rPr>
                  <w:rFonts w:ascii="Times New Roman" w:eastAsia="Calibri" w:hAnsi="Times New Roman" w:cs="Times New Roman"/>
                  <w:iCs/>
                  <w:sz w:val="20"/>
                  <w:szCs w:val="20"/>
                </w:rPr>
                <w:t>IRDRR</w:t>
              </w:r>
            </w:ins>
          </w:p>
        </w:tc>
        <w:tc>
          <w:tcPr>
            <w:tcW w:w="977" w:type="dxa"/>
            <w:tcBorders>
              <w:top w:val="single" w:sz="4" w:space="0" w:color="auto"/>
              <w:left w:val="single" w:sz="4" w:space="0" w:color="auto"/>
              <w:bottom w:val="single" w:sz="4" w:space="0" w:color="auto"/>
              <w:right w:val="single" w:sz="4" w:space="0" w:color="auto"/>
            </w:tcBorders>
          </w:tcPr>
          <w:p w14:paraId="42622DC3" w14:textId="77777777" w:rsidR="00942A8D" w:rsidRPr="00497450" w:rsidRDefault="00942A8D" w:rsidP="00274783">
            <w:pPr>
              <w:spacing w:after="60" w:line="240" w:lineRule="auto"/>
              <w:rPr>
                <w:ins w:id="381" w:author="ERCOT" w:date="2025-08-22T09:36:00Z" w16du:dateUtc="2025-08-22T14:36:00Z"/>
                <w:rFonts w:ascii="Times New Roman" w:eastAsia="Calibri" w:hAnsi="Times New Roman" w:cs="Times New Roman"/>
                <w:iCs/>
                <w:sz w:val="20"/>
                <w:szCs w:val="20"/>
              </w:rPr>
            </w:pPr>
            <w:ins w:id="382" w:author="ERCOT" w:date="2025-08-22T09:36:00Z" w16du:dateUtc="2025-08-22T14:36:00Z">
              <w:r w:rsidRPr="00497450">
                <w:rPr>
                  <w:rFonts w:ascii="Times New Roman" w:eastAsia="Calibri" w:hAnsi="Times New Roman" w:cs="Times New Roman"/>
                  <w:iCs/>
                  <w:sz w:val="20"/>
                  <w:szCs w:val="20"/>
                </w:rPr>
                <w:t>$/MW-Year</w:t>
              </w:r>
            </w:ins>
          </w:p>
        </w:tc>
        <w:tc>
          <w:tcPr>
            <w:tcW w:w="6102" w:type="dxa"/>
            <w:tcBorders>
              <w:top w:val="single" w:sz="4" w:space="0" w:color="auto"/>
              <w:left w:val="single" w:sz="4" w:space="0" w:color="auto"/>
              <w:bottom w:val="single" w:sz="4" w:space="0" w:color="auto"/>
              <w:right w:val="single" w:sz="4" w:space="0" w:color="auto"/>
            </w:tcBorders>
          </w:tcPr>
          <w:p w14:paraId="4B82750B" w14:textId="77777777" w:rsidR="00942A8D" w:rsidRPr="00497450" w:rsidRDefault="00942A8D" w:rsidP="00274783">
            <w:pPr>
              <w:spacing w:after="60" w:line="240" w:lineRule="auto"/>
              <w:rPr>
                <w:ins w:id="383" w:author="ERCOT" w:date="2025-08-22T09:36:00Z" w16du:dateUtc="2025-08-22T14:36:00Z"/>
                <w:rFonts w:ascii="Times New Roman" w:eastAsia="Calibri" w:hAnsi="Times New Roman" w:cs="Times New Roman"/>
                <w:sz w:val="20"/>
                <w:szCs w:val="20"/>
              </w:rPr>
            </w:pPr>
            <w:ins w:id="384" w:author="ERCOT" w:date="2025-08-22T09:36:00Z" w16du:dateUtc="2025-08-22T14:36:00Z">
              <w:r w:rsidRPr="00497450">
                <w:rPr>
                  <w:rFonts w:ascii="Times New Roman" w:eastAsia="Calibri" w:hAnsi="Times New Roman" w:cs="Times New Roman"/>
                  <w:i/>
                  <w:iCs/>
                  <w:sz w:val="20"/>
                  <w:szCs w:val="20"/>
                </w:rPr>
                <w:t xml:space="preserve">Initial Residential Demand Response Rate – </w:t>
              </w:r>
              <w:r w:rsidRPr="00497450">
                <w:rPr>
                  <w:rFonts w:ascii="Times New Roman" w:eastAsia="Calibri" w:hAnsi="Times New Roman" w:cs="Times New Roman"/>
                  <w:sz w:val="20"/>
                  <w:szCs w:val="20"/>
                </w:rPr>
                <w:t xml:space="preserve">The Residential Demand Response Rate, before comparison to the historical 3-year rolling average of Peaker Net Margin. Value is set </w:t>
              </w:r>
              <w:proofErr w:type="gramStart"/>
              <w:r w:rsidRPr="00497450">
                <w:rPr>
                  <w:rFonts w:ascii="Times New Roman" w:eastAsia="Calibri" w:hAnsi="Times New Roman" w:cs="Times New Roman"/>
                  <w:sz w:val="20"/>
                  <w:szCs w:val="20"/>
                </w:rPr>
                <w:t>to</w:t>
              </w:r>
              <w:proofErr w:type="gramEnd"/>
              <w:r w:rsidRPr="00497450">
                <w:rPr>
                  <w:rFonts w:ascii="Times New Roman" w:eastAsia="Calibri" w:hAnsi="Times New Roman" w:cs="Times New Roman"/>
                  <w:sz w:val="20"/>
                  <w:szCs w:val="20"/>
                </w:rPr>
                <w:t xml:space="preserve"> $140,000 $/MW-Year</w:t>
              </w:r>
            </w:ins>
          </w:p>
        </w:tc>
      </w:tr>
      <w:tr w:rsidR="00942A8D" w:rsidRPr="00497450" w14:paraId="4462F844" w14:textId="77777777" w:rsidTr="00274783">
        <w:trPr>
          <w:ins w:id="385"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DEE42D2" w14:textId="77777777" w:rsidR="00942A8D" w:rsidRDefault="00942A8D" w:rsidP="00274783">
            <w:pPr>
              <w:spacing w:after="60" w:line="240" w:lineRule="auto"/>
              <w:rPr>
                <w:ins w:id="386" w:author="ERCOT" w:date="2025-08-22T09:36:00Z" w16du:dateUtc="2025-08-22T14:36:00Z"/>
                <w:rFonts w:ascii="Times New Roman" w:eastAsia="Calibri" w:hAnsi="Times New Roman" w:cs="Times New Roman"/>
                <w:iCs/>
                <w:sz w:val="20"/>
                <w:szCs w:val="20"/>
              </w:rPr>
            </w:pPr>
            <w:ins w:id="387" w:author="ERCOT" w:date="2025-08-22T09:36:00Z" w16du:dateUtc="2025-08-22T14:36:00Z">
              <w:r>
                <w:rPr>
                  <w:rFonts w:ascii="Times New Roman" w:eastAsia="Calibri" w:hAnsi="Times New Roman" w:cs="Times New Roman"/>
                  <w:iCs/>
                  <w:sz w:val="20"/>
                  <w:szCs w:val="20"/>
                </w:rPr>
                <w:t>q</w:t>
              </w:r>
            </w:ins>
          </w:p>
        </w:tc>
        <w:tc>
          <w:tcPr>
            <w:tcW w:w="977" w:type="dxa"/>
            <w:tcBorders>
              <w:top w:val="single" w:sz="4" w:space="0" w:color="auto"/>
              <w:left w:val="single" w:sz="4" w:space="0" w:color="auto"/>
              <w:bottom w:val="single" w:sz="4" w:space="0" w:color="auto"/>
              <w:right w:val="single" w:sz="4" w:space="0" w:color="auto"/>
            </w:tcBorders>
          </w:tcPr>
          <w:p w14:paraId="38866F58" w14:textId="77777777" w:rsidR="00942A8D" w:rsidRDefault="00942A8D" w:rsidP="00274783">
            <w:pPr>
              <w:spacing w:after="60" w:line="240" w:lineRule="auto"/>
              <w:rPr>
                <w:ins w:id="388" w:author="ERCOT" w:date="2025-08-22T09:36:00Z" w16du:dateUtc="2025-08-22T14:36:00Z"/>
                <w:rFonts w:ascii="Times New Roman" w:eastAsia="Calibri" w:hAnsi="Times New Roman" w:cs="Times New Roman"/>
                <w:iCs/>
                <w:sz w:val="20"/>
                <w:szCs w:val="20"/>
              </w:rPr>
            </w:pPr>
            <w:ins w:id="389" w:author="ERCOT" w:date="2025-08-22T09:36:00Z" w16du:dateUtc="2025-08-22T14:36:00Z">
              <w:r>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186A62F4" w14:textId="77777777" w:rsidR="00942A8D" w:rsidRDefault="00942A8D" w:rsidP="00274783">
            <w:pPr>
              <w:spacing w:after="60" w:line="240" w:lineRule="auto"/>
              <w:rPr>
                <w:ins w:id="390" w:author="ERCOT" w:date="2025-08-22T09:36:00Z" w16du:dateUtc="2025-08-22T14:36:00Z"/>
                <w:rFonts w:ascii="Times New Roman" w:eastAsia="Calibri" w:hAnsi="Times New Roman" w:cs="Times New Roman"/>
                <w:sz w:val="20"/>
                <w:szCs w:val="20"/>
              </w:rPr>
            </w:pPr>
            <w:ins w:id="391" w:author="ERCOT" w:date="2025-08-22T09:36:00Z" w16du:dateUtc="2025-08-22T14:36:00Z">
              <w:r>
                <w:rPr>
                  <w:rFonts w:ascii="Times New Roman" w:eastAsia="Calibri" w:hAnsi="Times New Roman" w:cs="Times New Roman"/>
                  <w:sz w:val="20"/>
                  <w:szCs w:val="20"/>
                </w:rPr>
                <w:t xml:space="preserve">A QSE. </w:t>
              </w:r>
            </w:ins>
          </w:p>
        </w:tc>
      </w:tr>
      <w:tr w:rsidR="00942A8D" w:rsidRPr="00497450" w14:paraId="686F52F8" w14:textId="77777777" w:rsidTr="00274783">
        <w:trPr>
          <w:ins w:id="392" w:author="ERCOT" w:date="2025-08-22T09:36:00Z"/>
        </w:trPr>
        <w:tc>
          <w:tcPr>
            <w:tcW w:w="2271" w:type="dxa"/>
            <w:tcBorders>
              <w:top w:val="single" w:sz="4" w:space="0" w:color="auto"/>
              <w:left w:val="single" w:sz="4" w:space="0" w:color="auto"/>
              <w:bottom w:val="single" w:sz="4" w:space="0" w:color="auto"/>
              <w:right w:val="single" w:sz="4" w:space="0" w:color="auto"/>
            </w:tcBorders>
          </w:tcPr>
          <w:p w14:paraId="23DB2970" w14:textId="77777777" w:rsidR="00942A8D" w:rsidRPr="00497450" w:rsidRDefault="00942A8D" w:rsidP="00274783">
            <w:pPr>
              <w:spacing w:after="60" w:line="240" w:lineRule="auto"/>
              <w:rPr>
                <w:ins w:id="393" w:author="ERCOT" w:date="2025-08-22T09:36:00Z" w16du:dateUtc="2025-08-22T14:36:00Z"/>
                <w:rFonts w:ascii="Times New Roman" w:eastAsia="Calibri" w:hAnsi="Times New Roman" w:cs="Times New Roman"/>
                <w:iCs/>
                <w:sz w:val="20"/>
                <w:szCs w:val="20"/>
              </w:rPr>
            </w:pPr>
            <w:ins w:id="394" w:author="ERCOT" w:date="2025-08-22T09:36:00Z" w16du:dateUtc="2025-08-22T14:36:00Z">
              <w:r w:rsidRPr="00497450">
                <w:rPr>
                  <w:rFonts w:ascii="Times New Roman" w:eastAsia="Calibri" w:hAnsi="Times New Roman" w:cs="Times New Roman"/>
                  <w:iCs/>
                  <w:sz w:val="20"/>
                  <w:szCs w:val="20"/>
                </w:rPr>
                <w:t>a</w:t>
              </w:r>
            </w:ins>
          </w:p>
        </w:tc>
        <w:tc>
          <w:tcPr>
            <w:tcW w:w="977" w:type="dxa"/>
            <w:tcBorders>
              <w:top w:val="single" w:sz="4" w:space="0" w:color="auto"/>
              <w:left w:val="single" w:sz="4" w:space="0" w:color="auto"/>
              <w:bottom w:val="single" w:sz="4" w:space="0" w:color="auto"/>
              <w:right w:val="single" w:sz="4" w:space="0" w:color="auto"/>
            </w:tcBorders>
          </w:tcPr>
          <w:p w14:paraId="29D17446" w14:textId="77777777" w:rsidR="00942A8D" w:rsidRPr="00497450" w:rsidRDefault="00942A8D" w:rsidP="00274783">
            <w:pPr>
              <w:spacing w:after="60" w:line="240" w:lineRule="auto"/>
              <w:rPr>
                <w:ins w:id="395" w:author="ERCOT" w:date="2025-08-22T09:36:00Z" w16du:dateUtc="2025-08-22T14:36:00Z"/>
                <w:rFonts w:ascii="Times New Roman" w:eastAsia="Calibri" w:hAnsi="Times New Roman" w:cs="Times New Roman"/>
                <w:iCs/>
                <w:sz w:val="20"/>
                <w:szCs w:val="20"/>
              </w:rPr>
            </w:pPr>
            <w:ins w:id="396"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636658F3" w14:textId="77777777" w:rsidR="00942A8D" w:rsidRPr="00497450" w:rsidRDefault="00942A8D" w:rsidP="00274783">
            <w:pPr>
              <w:spacing w:after="60" w:line="240" w:lineRule="auto"/>
              <w:rPr>
                <w:ins w:id="397" w:author="ERCOT" w:date="2025-08-22T09:36:00Z" w16du:dateUtc="2025-08-22T14:36:00Z"/>
                <w:rFonts w:ascii="Times New Roman" w:eastAsia="Calibri" w:hAnsi="Times New Roman" w:cs="Times New Roman"/>
                <w:sz w:val="20"/>
                <w:szCs w:val="20"/>
              </w:rPr>
            </w:pPr>
            <w:ins w:id="398" w:author="ERCOT" w:date="2025-08-22T09:36:00Z" w16du:dateUtc="2025-08-22T14:36:00Z">
              <w:r w:rsidRPr="00497450">
                <w:rPr>
                  <w:rFonts w:ascii="Times New Roman" w:eastAsia="Calibri" w:hAnsi="Times New Roman" w:cs="Times New Roman"/>
                  <w:sz w:val="20"/>
                  <w:szCs w:val="20"/>
                </w:rPr>
                <w:t xml:space="preserve">The year of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w:t>
              </w:r>
              <w:r>
                <w:rPr>
                  <w:rFonts w:ascii="Times New Roman" w:eastAsia="Calibri" w:hAnsi="Times New Roman" w:cs="Times New Roman"/>
                  <w:sz w:val="20"/>
                  <w:szCs w:val="20"/>
                </w:rPr>
                <w:t xml:space="preserve">, as described in paragraph (1) of Section 3.26.5, Residential Demand Response Program Commencement. </w:t>
              </w:r>
            </w:ins>
          </w:p>
        </w:tc>
      </w:tr>
      <w:tr w:rsidR="00942A8D" w:rsidRPr="00497450" w14:paraId="6CB50CBB" w14:textId="77777777" w:rsidTr="00274783">
        <w:trPr>
          <w:ins w:id="399" w:author="ERCOT" w:date="2025-08-22T09:36:00Z"/>
        </w:trPr>
        <w:tc>
          <w:tcPr>
            <w:tcW w:w="2271" w:type="dxa"/>
            <w:tcBorders>
              <w:top w:val="single" w:sz="4" w:space="0" w:color="auto"/>
              <w:left w:val="single" w:sz="4" w:space="0" w:color="auto"/>
              <w:bottom w:val="single" w:sz="4" w:space="0" w:color="auto"/>
              <w:right w:val="single" w:sz="4" w:space="0" w:color="auto"/>
            </w:tcBorders>
          </w:tcPr>
          <w:p w14:paraId="11CED521" w14:textId="77777777" w:rsidR="00942A8D" w:rsidRPr="00497450" w:rsidRDefault="00942A8D" w:rsidP="00274783">
            <w:pPr>
              <w:spacing w:after="60" w:line="240" w:lineRule="auto"/>
              <w:rPr>
                <w:ins w:id="400" w:author="ERCOT" w:date="2025-08-22T09:36:00Z" w16du:dateUtc="2025-08-22T14:36:00Z"/>
                <w:rFonts w:ascii="Times New Roman" w:eastAsia="Calibri" w:hAnsi="Times New Roman" w:cs="Times New Roman"/>
                <w:iCs/>
                <w:sz w:val="20"/>
                <w:szCs w:val="20"/>
              </w:rPr>
            </w:pPr>
            <w:ins w:id="401" w:author="ERCOT" w:date="2025-08-22T09:36:00Z" w16du:dateUtc="2025-08-22T14:36:00Z">
              <w:r w:rsidRPr="00497450">
                <w:rPr>
                  <w:rFonts w:ascii="Times New Roman" w:eastAsia="Calibri" w:hAnsi="Times New Roman" w:cs="Times New Roman"/>
                  <w:iCs/>
                  <w:sz w:val="20"/>
                  <w:szCs w:val="20"/>
                </w:rPr>
                <w:t>s</w:t>
              </w:r>
            </w:ins>
          </w:p>
        </w:tc>
        <w:tc>
          <w:tcPr>
            <w:tcW w:w="977" w:type="dxa"/>
            <w:tcBorders>
              <w:top w:val="single" w:sz="4" w:space="0" w:color="auto"/>
              <w:left w:val="single" w:sz="4" w:space="0" w:color="auto"/>
              <w:bottom w:val="single" w:sz="4" w:space="0" w:color="auto"/>
              <w:right w:val="single" w:sz="4" w:space="0" w:color="auto"/>
            </w:tcBorders>
          </w:tcPr>
          <w:p w14:paraId="46D30F15" w14:textId="77777777" w:rsidR="00942A8D" w:rsidRPr="00497450" w:rsidRDefault="00942A8D" w:rsidP="00274783">
            <w:pPr>
              <w:spacing w:after="60" w:line="240" w:lineRule="auto"/>
              <w:rPr>
                <w:ins w:id="402" w:author="ERCOT" w:date="2025-08-22T09:36:00Z" w16du:dateUtc="2025-08-22T14:36:00Z"/>
                <w:rFonts w:ascii="Times New Roman" w:eastAsia="Calibri" w:hAnsi="Times New Roman" w:cs="Times New Roman"/>
                <w:iCs/>
                <w:sz w:val="20"/>
                <w:szCs w:val="20"/>
              </w:rPr>
            </w:pPr>
            <w:ins w:id="403"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29F66608" w14:textId="77777777" w:rsidR="00942A8D" w:rsidRPr="00497450" w:rsidRDefault="00942A8D" w:rsidP="00274783">
            <w:pPr>
              <w:spacing w:after="60" w:line="240" w:lineRule="auto"/>
              <w:rPr>
                <w:ins w:id="404" w:author="ERCOT" w:date="2025-08-22T09:36:00Z" w16du:dateUtc="2025-08-22T14:36:00Z"/>
                <w:rFonts w:ascii="Times New Roman" w:eastAsia="Calibri" w:hAnsi="Times New Roman" w:cs="Times New Roman"/>
                <w:i/>
                <w:iCs/>
                <w:sz w:val="20"/>
                <w:szCs w:val="20"/>
              </w:rPr>
            </w:pPr>
            <w:ins w:id="405" w:author="ERCOT" w:date="2025-08-22T09:36:00Z" w16du:dateUtc="2025-08-22T14:36:00Z">
              <w:r w:rsidRPr="00497450">
                <w:rPr>
                  <w:rFonts w:ascii="Times New Roman" w:eastAsia="Calibri" w:hAnsi="Times New Roman" w:cs="Times New Roman"/>
                  <w:iCs/>
                  <w:sz w:val="20"/>
                  <w:szCs w:val="20"/>
                </w:rPr>
                <w:t xml:space="preserve">The Season in the </w:t>
              </w:r>
              <w:r>
                <w:rPr>
                  <w:rFonts w:ascii="Times New Roman" w:eastAsia="Calibri" w:hAnsi="Times New Roman" w:cs="Times New Roman"/>
                  <w:iCs/>
                  <w:sz w:val="20"/>
                  <w:szCs w:val="20"/>
                </w:rPr>
                <w:t>Residential Demand Response</w:t>
              </w:r>
              <w:r w:rsidRPr="00497450">
                <w:rPr>
                  <w:rFonts w:ascii="Times New Roman" w:eastAsia="Calibri" w:hAnsi="Times New Roman" w:cs="Times New Roman"/>
                  <w:iCs/>
                  <w:sz w:val="20"/>
                  <w:szCs w:val="20"/>
                </w:rPr>
                <w:t xml:space="preserve"> Program. </w:t>
              </w:r>
            </w:ins>
          </w:p>
        </w:tc>
      </w:tr>
    </w:tbl>
    <w:p w14:paraId="78B65B3D" w14:textId="77777777" w:rsidR="00942A8D" w:rsidRPr="00FD2520" w:rsidRDefault="00942A8D" w:rsidP="00FD2520">
      <w:pPr>
        <w:keepNext/>
        <w:tabs>
          <w:tab w:val="left" w:pos="1080"/>
        </w:tabs>
        <w:spacing w:before="240" w:after="240" w:line="240" w:lineRule="auto"/>
        <w:ind w:left="1080" w:hanging="1080"/>
        <w:outlineLvl w:val="2"/>
        <w:rPr>
          <w:ins w:id="406" w:author="ERCOT" w:date="2025-08-22T09:36:00Z" w16du:dateUtc="2025-08-22T14:36:00Z"/>
          <w:rFonts w:ascii="Times New Roman" w:eastAsia="Calibri" w:hAnsi="Times New Roman" w:cs="Times New Roman"/>
          <w:b/>
          <w:bCs/>
          <w:i/>
        </w:rPr>
      </w:pPr>
      <w:bookmarkStart w:id="407" w:name="_Toc189044473"/>
      <w:bookmarkStart w:id="408" w:name="_Toc496080094"/>
      <w:bookmarkStart w:id="409" w:name="_Toc481502926"/>
      <w:bookmarkStart w:id="410" w:name="_Toc468286886"/>
      <w:bookmarkStart w:id="411" w:name="_Toc463262813"/>
      <w:bookmarkStart w:id="412" w:name="_Toc459294319"/>
      <w:bookmarkStart w:id="413" w:name="_Toc458770351"/>
      <w:bookmarkStart w:id="414" w:name="_Toc448142510"/>
      <w:bookmarkStart w:id="415" w:name="_Toc448142353"/>
      <w:bookmarkStart w:id="416" w:name="_Toc440874796"/>
      <w:bookmarkStart w:id="417" w:name="_Toc433093566"/>
      <w:bookmarkStart w:id="418" w:name="_Toc433093408"/>
      <w:bookmarkStart w:id="419" w:name="_Toc422486555"/>
      <w:bookmarkStart w:id="420" w:name="_Toc402357175"/>
      <w:bookmarkStart w:id="421" w:name="_Toc397505043"/>
      <w:ins w:id="422" w:author="ERCOT" w:date="2025-08-22T09:36:00Z" w16du:dateUtc="2025-08-22T14:36:00Z">
        <w:r w:rsidRPr="00FD2520">
          <w:rPr>
            <w:rFonts w:ascii="Times New Roman" w:eastAsia="Calibri" w:hAnsi="Times New Roman" w:cs="Times New Roman"/>
            <w:b/>
            <w:bCs/>
            <w:i/>
          </w:rPr>
          <w:t>6.9.2</w:t>
        </w:r>
        <w:r w:rsidRPr="00FD2520">
          <w:rPr>
            <w:rFonts w:ascii="Times New Roman" w:eastAsia="Calibri" w:hAnsi="Times New Roman" w:cs="Times New Roman"/>
            <w:b/>
            <w:bCs/>
            <w:i/>
          </w:rPr>
          <w:tab/>
          <w:t>Residential Demand Response Payments</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ins>
    </w:p>
    <w:p w14:paraId="06D7365D" w14:textId="77777777" w:rsidR="00942A8D" w:rsidRDefault="00942A8D" w:rsidP="00942A8D">
      <w:pPr>
        <w:spacing w:after="240" w:line="240" w:lineRule="auto"/>
        <w:ind w:left="720" w:hanging="720"/>
        <w:rPr>
          <w:ins w:id="423" w:author="ERCOT" w:date="2025-08-22T09:36:00Z" w16du:dateUtc="2025-08-22T14:36:00Z"/>
          <w:rFonts w:ascii="Times New Roman" w:eastAsia="Calibri" w:hAnsi="Times New Roman" w:cs="Times New Roman"/>
        </w:rPr>
      </w:pPr>
      <w:ins w:id="424"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pay the QSEs participating in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follows: </w:t>
        </w:r>
      </w:ins>
    </w:p>
    <w:p w14:paraId="094D435D" w14:textId="77777777" w:rsidR="00942A8D" w:rsidRPr="00C76809" w:rsidRDefault="00942A8D" w:rsidP="00942A8D">
      <w:pPr>
        <w:spacing w:after="240" w:line="240" w:lineRule="auto"/>
        <w:ind w:left="720"/>
        <w:rPr>
          <w:ins w:id="425" w:author="ERCOT" w:date="2025-08-22T09:36:00Z" w16du:dateUtc="2025-08-22T14:36:00Z"/>
          <w:rFonts w:ascii="Times New Roman" w:eastAsia="Calibri" w:hAnsi="Times New Roman" w:cs="Times New Roman"/>
          <w:b/>
          <w:bCs/>
          <w:i/>
          <w:vertAlign w:val="subscript"/>
        </w:rPr>
      </w:pPr>
      <w:ins w:id="426" w:author="ERCOT" w:date="2025-08-22T09:36:00Z" w16du:dateUtc="2025-08-22T14:36:00Z">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(-1) * CRDRR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RESDR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rPr>
          <w:t xml:space="preserve"> </w:t>
        </w:r>
      </w:ins>
    </w:p>
    <w:p w14:paraId="741DF563" w14:textId="77777777" w:rsidR="00942A8D" w:rsidRPr="00C76809" w:rsidRDefault="00942A8D" w:rsidP="00942A8D">
      <w:pPr>
        <w:spacing w:after="240" w:line="240" w:lineRule="auto"/>
        <w:rPr>
          <w:ins w:id="427" w:author="ERCOT" w:date="2025-08-22T09:36:00Z" w16du:dateUtc="2025-08-22T14:36:00Z"/>
          <w:rFonts w:ascii="Times New Roman" w:eastAsia="Calibri" w:hAnsi="Times New Roman" w:cs="Times New Roman"/>
        </w:rPr>
      </w:pPr>
      <w:ins w:id="428" w:author="ERCOT" w:date="2025-08-22T09:36:00Z" w16du:dateUtc="2025-08-22T14:36:00Z">
        <w:r w:rsidRPr="00C76809">
          <w:rPr>
            <w:rFonts w:ascii="Times New Roman" w:eastAsia="Calibri" w:hAnsi="Times New Roman" w:cs="Times New Roman"/>
          </w:rPr>
          <w:tab/>
          <w:t xml:space="preserve">Where: </w:t>
        </w:r>
      </w:ins>
    </w:p>
    <w:p w14:paraId="3C5BD66B" w14:textId="77777777" w:rsidR="00942A8D" w:rsidRDefault="00942A8D" w:rsidP="00942A8D">
      <w:pPr>
        <w:spacing w:after="240" w:line="240" w:lineRule="auto"/>
        <w:ind w:firstLine="720"/>
        <w:rPr>
          <w:ins w:id="429" w:author="ERCOT" w:date="2025-08-22T09:36:00Z" w16du:dateUtc="2025-08-22T14:36:00Z"/>
          <w:rFonts w:ascii="Times New Roman" w:eastAsia="Calibri" w:hAnsi="Times New Roman" w:cs="Times New Roman"/>
          <w:b/>
          <w:bCs/>
          <w:i/>
          <w:vertAlign w:val="subscript"/>
        </w:rPr>
      </w:pPr>
      <w:ins w:id="430" w:author="ERCOT" w:date="2025-08-22T09:36:00Z" w16du:dateUtc="2025-08-22T14:36:00Z">
        <w:r w:rsidRPr="00C76809">
          <w:rPr>
            <w:rFonts w:ascii="Times New Roman" w:eastAsia="Calibri" w:hAnsi="Times New Roman" w:cs="Times New Roman"/>
            <w:b/>
            <w:bCs/>
          </w:rPr>
          <w:t>RESDR </w:t>
        </w:r>
        <w:r w:rsidRPr="00C76809">
          <w:rPr>
            <w:rFonts w:ascii="Times New Roman" w:eastAsia="Calibri" w:hAnsi="Times New Roman" w:cs="Times New Roman"/>
            <w:b/>
            <w:bCs/>
            <w:i/>
            <w:vertAlign w:val="subscript"/>
          </w:rPr>
          <w:t xml:space="preserve">q, s </w:t>
        </w:r>
        <w:r w:rsidRPr="00C76809">
          <w:rPr>
            <w:rFonts w:ascii="Times New Roman" w:eastAsia="Calibri" w:hAnsi="Times New Roman" w:cs="Times New Roman"/>
            <w:b/>
            <w:bCs/>
          </w:rPr>
          <w:t>= ∑ RESDRLSE </w:t>
        </w:r>
        <w:r w:rsidRPr="00C76809">
          <w:rPr>
            <w:rFonts w:ascii="Times New Roman" w:eastAsia="Calibri" w:hAnsi="Times New Roman" w:cs="Times New Roman"/>
            <w:b/>
            <w:bCs/>
            <w:i/>
            <w:vertAlign w:val="subscript"/>
          </w:rPr>
          <w:t>l, q, s</w:t>
        </w:r>
      </w:ins>
    </w:p>
    <w:p w14:paraId="2A3D9FAA" w14:textId="77777777" w:rsidR="00942A8D" w:rsidRPr="00E61892" w:rsidRDefault="00942A8D" w:rsidP="00942A8D">
      <w:pPr>
        <w:spacing w:after="0" w:line="240" w:lineRule="auto"/>
        <w:rPr>
          <w:ins w:id="431" w:author="ERCOT" w:date="2025-08-22T09:36:00Z" w16du:dateUtc="2025-08-22T14:36:00Z"/>
          <w:rFonts w:ascii="Times New Roman" w:eastAsia="Calibri" w:hAnsi="Times New Roman"/>
        </w:rPr>
      </w:pPr>
      <w:ins w:id="432" w:author="ERCOT" w:date="2025-08-22T09:36:00Z" w16du:dateUtc="2025-08-22T14:36:00Z">
        <w:r w:rsidRPr="007B29BF">
          <w:rPr>
            <w:rFonts w:ascii="Times New Roman" w:eastAsia="Calibri" w:hAnsi="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4"/>
        <w:gridCol w:w="978"/>
        <w:gridCol w:w="6082"/>
      </w:tblGrid>
      <w:tr w:rsidR="00942A8D" w:rsidRPr="00497450" w14:paraId="0D41F645" w14:textId="77777777" w:rsidTr="00274783">
        <w:trPr>
          <w:cantSplit/>
          <w:ins w:id="433"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922F99A" w14:textId="77777777" w:rsidR="00942A8D" w:rsidRPr="00D45362" w:rsidRDefault="00942A8D" w:rsidP="00274783">
            <w:pPr>
              <w:spacing w:after="240" w:line="240" w:lineRule="auto"/>
              <w:rPr>
                <w:ins w:id="434" w:author="ERCOT" w:date="2025-08-22T09:36:00Z" w16du:dateUtc="2025-08-22T14:36:00Z"/>
                <w:rFonts w:ascii="Times New Roman" w:eastAsia="Calibri" w:hAnsi="Times New Roman" w:cs="Times New Roman"/>
                <w:b/>
                <w:bCs/>
                <w:sz w:val="20"/>
                <w:szCs w:val="20"/>
              </w:rPr>
            </w:pPr>
            <w:ins w:id="435" w:author="ERCOT" w:date="2025-08-22T09:36:00Z" w16du:dateUtc="2025-08-22T14:36:00Z">
              <w:r w:rsidRPr="00D45362">
                <w:rPr>
                  <w:rFonts w:ascii="Times New Roman" w:eastAsia="Calibri" w:hAnsi="Times New Roman" w:cs="Times New Roman"/>
                  <w:b/>
                  <w:bCs/>
                  <w:sz w:val="20"/>
                  <w:szCs w:val="20"/>
                </w:rPr>
                <w:t>Variable</w:t>
              </w:r>
            </w:ins>
          </w:p>
        </w:tc>
        <w:tc>
          <w:tcPr>
            <w:tcW w:w="516" w:type="pct"/>
            <w:tcBorders>
              <w:top w:val="single" w:sz="4" w:space="0" w:color="auto"/>
              <w:left w:val="single" w:sz="4" w:space="0" w:color="auto"/>
              <w:bottom w:val="single" w:sz="4" w:space="0" w:color="auto"/>
              <w:right w:val="single" w:sz="4" w:space="0" w:color="auto"/>
            </w:tcBorders>
            <w:hideMark/>
          </w:tcPr>
          <w:p w14:paraId="6DCE4F4D" w14:textId="77777777" w:rsidR="00942A8D" w:rsidRPr="00D45362" w:rsidRDefault="00942A8D" w:rsidP="00274783">
            <w:pPr>
              <w:spacing w:after="240" w:line="240" w:lineRule="auto"/>
              <w:rPr>
                <w:ins w:id="436" w:author="ERCOT" w:date="2025-08-22T09:36:00Z" w16du:dateUtc="2025-08-22T14:36:00Z"/>
                <w:rFonts w:ascii="Times New Roman" w:eastAsia="Calibri" w:hAnsi="Times New Roman" w:cs="Times New Roman"/>
                <w:b/>
                <w:bCs/>
                <w:sz w:val="20"/>
                <w:szCs w:val="20"/>
              </w:rPr>
            </w:pPr>
            <w:ins w:id="437" w:author="ERCOT" w:date="2025-08-22T09:36:00Z" w16du:dateUtc="2025-08-22T14:36:00Z">
              <w:r w:rsidRPr="00D45362">
                <w:rPr>
                  <w:rFonts w:ascii="Times New Roman" w:eastAsia="Calibri" w:hAnsi="Times New Roman" w:cs="Times New Roman"/>
                  <w:b/>
                  <w:bCs/>
                  <w:sz w:val="20"/>
                  <w:szCs w:val="20"/>
                </w:rPr>
                <w:t>Unit</w:t>
              </w:r>
            </w:ins>
          </w:p>
        </w:tc>
        <w:tc>
          <w:tcPr>
            <w:tcW w:w="3210" w:type="pct"/>
            <w:tcBorders>
              <w:top w:val="single" w:sz="4" w:space="0" w:color="auto"/>
              <w:left w:val="single" w:sz="4" w:space="0" w:color="auto"/>
              <w:bottom w:val="single" w:sz="4" w:space="0" w:color="auto"/>
              <w:right w:val="single" w:sz="4" w:space="0" w:color="auto"/>
            </w:tcBorders>
            <w:hideMark/>
          </w:tcPr>
          <w:p w14:paraId="1EC52C52" w14:textId="77777777" w:rsidR="00942A8D" w:rsidRPr="00D45362" w:rsidRDefault="00942A8D" w:rsidP="00274783">
            <w:pPr>
              <w:spacing w:after="240" w:line="240" w:lineRule="auto"/>
              <w:rPr>
                <w:ins w:id="438" w:author="ERCOT" w:date="2025-08-22T09:36:00Z" w16du:dateUtc="2025-08-22T14:36:00Z"/>
                <w:rFonts w:ascii="Times New Roman" w:eastAsia="Calibri" w:hAnsi="Times New Roman" w:cs="Times New Roman"/>
                <w:b/>
                <w:bCs/>
                <w:sz w:val="20"/>
                <w:szCs w:val="20"/>
              </w:rPr>
            </w:pPr>
            <w:ins w:id="439" w:author="ERCOT" w:date="2025-08-22T09:36:00Z" w16du:dateUtc="2025-08-22T14:36:00Z">
              <w:r w:rsidRPr="00D45362">
                <w:rPr>
                  <w:rFonts w:ascii="Times New Roman" w:eastAsia="Calibri" w:hAnsi="Times New Roman" w:cs="Times New Roman"/>
                  <w:b/>
                  <w:bCs/>
                  <w:sz w:val="20"/>
                  <w:szCs w:val="20"/>
                </w:rPr>
                <w:t>Description</w:t>
              </w:r>
            </w:ins>
          </w:p>
        </w:tc>
      </w:tr>
      <w:tr w:rsidR="00942A8D" w:rsidRPr="00497450" w14:paraId="1FD98475" w14:textId="77777777" w:rsidTr="00274783">
        <w:trPr>
          <w:cantSplit/>
          <w:trHeight w:val="629"/>
          <w:ins w:id="440" w:author="ERCOT" w:date="2025-08-22T09:36:00Z"/>
        </w:trPr>
        <w:tc>
          <w:tcPr>
            <w:tcW w:w="1274" w:type="pct"/>
            <w:tcBorders>
              <w:top w:val="single" w:sz="4" w:space="0" w:color="auto"/>
              <w:left w:val="single" w:sz="4" w:space="0" w:color="auto"/>
              <w:bottom w:val="single" w:sz="4" w:space="0" w:color="auto"/>
              <w:right w:val="single" w:sz="4" w:space="0" w:color="auto"/>
            </w:tcBorders>
          </w:tcPr>
          <w:p w14:paraId="36917C8D" w14:textId="77777777" w:rsidR="00942A8D" w:rsidRPr="00497450" w:rsidRDefault="00942A8D" w:rsidP="00274783">
            <w:pPr>
              <w:spacing w:after="120" w:line="240" w:lineRule="auto"/>
              <w:rPr>
                <w:ins w:id="441" w:author="ERCOT" w:date="2025-08-22T09:36:00Z" w16du:dateUtc="2025-08-22T14:36:00Z"/>
                <w:rFonts w:ascii="Times New Roman" w:eastAsia="Calibri" w:hAnsi="Times New Roman" w:cs="Times New Roman"/>
                <w:sz w:val="20"/>
                <w:szCs w:val="20"/>
              </w:rPr>
            </w:pPr>
            <w:ins w:id="442" w:author="ERCOT" w:date="2025-08-22T09:36:00Z" w16du:dateUtc="2025-08-22T14:36:00Z">
              <w:r w:rsidRPr="00497450">
                <w:rPr>
                  <w:rFonts w:ascii="Times New Roman" w:eastAsia="Calibri" w:hAnsi="Times New Roman" w:cs="Times New Roman"/>
                  <w:sz w:val="20"/>
                  <w:szCs w:val="20"/>
                  <w:lang w:val="pt-BR"/>
                </w:rPr>
                <w:lastRenderedPageBreak/>
                <w:t>RDRPAMT  </w:t>
              </w:r>
              <w:r w:rsidRPr="00497450">
                <w:rPr>
                  <w:rFonts w:ascii="Times New Roman" w:eastAsia="Calibri" w:hAnsi="Times New Roman" w:cs="Times New Roman"/>
                  <w:i/>
                  <w:sz w:val="20"/>
                  <w:szCs w:val="20"/>
                  <w:vertAlign w:val="subscript"/>
                  <w:lang w:val="pt-BR"/>
                </w:rPr>
                <w:t>q, s</w:t>
              </w:r>
            </w:ins>
          </w:p>
        </w:tc>
        <w:tc>
          <w:tcPr>
            <w:tcW w:w="516" w:type="pct"/>
            <w:tcBorders>
              <w:top w:val="single" w:sz="4" w:space="0" w:color="auto"/>
              <w:left w:val="single" w:sz="4" w:space="0" w:color="auto"/>
              <w:bottom w:val="single" w:sz="4" w:space="0" w:color="auto"/>
              <w:right w:val="single" w:sz="4" w:space="0" w:color="auto"/>
            </w:tcBorders>
          </w:tcPr>
          <w:p w14:paraId="0663EBA4" w14:textId="77777777" w:rsidR="00942A8D" w:rsidRPr="00497450" w:rsidRDefault="00942A8D" w:rsidP="00274783">
            <w:pPr>
              <w:spacing w:after="120" w:line="240" w:lineRule="auto"/>
              <w:rPr>
                <w:ins w:id="443" w:author="ERCOT" w:date="2025-08-22T09:36:00Z" w16du:dateUtc="2025-08-22T14:36:00Z"/>
                <w:rFonts w:ascii="Times New Roman" w:eastAsia="Calibri" w:hAnsi="Times New Roman" w:cs="Times New Roman"/>
                <w:sz w:val="20"/>
                <w:szCs w:val="20"/>
              </w:rPr>
            </w:pPr>
            <w:ins w:id="444" w:author="ERCOT" w:date="2025-08-22T09:36:00Z" w16du:dateUtc="2025-08-22T14:36:00Z">
              <w:r w:rsidRPr="00497450">
                <w:rPr>
                  <w:rFonts w:ascii="Times New Roman" w:eastAsia="Calibri" w:hAnsi="Times New Roman" w:cs="Times New Roman"/>
                  <w:sz w:val="20"/>
                  <w:szCs w:val="20"/>
                </w:rPr>
                <w:t>$</w:t>
              </w:r>
            </w:ins>
          </w:p>
        </w:tc>
        <w:tc>
          <w:tcPr>
            <w:tcW w:w="3210" w:type="pct"/>
            <w:tcBorders>
              <w:top w:val="single" w:sz="4" w:space="0" w:color="auto"/>
              <w:left w:val="single" w:sz="4" w:space="0" w:color="auto"/>
              <w:bottom w:val="single" w:sz="4" w:space="0" w:color="auto"/>
              <w:right w:val="single" w:sz="4" w:space="0" w:color="auto"/>
            </w:tcBorders>
          </w:tcPr>
          <w:p w14:paraId="4253B1D1" w14:textId="77777777" w:rsidR="00942A8D" w:rsidRPr="00497450" w:rsidRDefault="00942A8D" w:rsidP="00274783">
            <w:pPr>
              <w:spacing w:after="120" w:line="240" w:lineRule="auto"/>
              <w:rPr>
                <w:ins w:id="445" w:author="ERCOT" w:date="2025-08-22T09:36:00Z" w16du:dateUtc="2025-08-22T14:36:00Z"/>
                <w:rFonts w:ascii="Times New Roman" w:eastAsia="Calibri" w:hAnsi="Times New Roman" w:cs="Times New Roman"/>
                <w:iCs/>
                <w:sz w:val="20"/>
                <w:szCs w:val="20"/>
              </w:rPr>
            </w:pPr>
            <w:ins w:id="446"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w:t>
              </w:r>
              <w:r>
                <w:rPr>
                  <w:rFonts w:ascii="Times New Roman" w:eastAsia="Calibri" w:hAnsi="Times New Roman" w:cs="Times New Roman"/>
                  <w:sz w:val="20"/>
                  <w:szCs w:val="20"/>
                </w:rPr>
                <w:t>Residential Demand Response</w:t>
              </w:r>
              <w:r w:rsidRPr="00497450">
                <w:rPr>
                  <w:rFonts w:ascii="Times New Roman" w:eastAsia="Calibri" w:hAnsi="Times New Roman" w:cs="Times New Roman"/>
                  <w:sz w:val="20"/>
                  <w:szCs w:val="20"/>
                </w:rPr>
                <w:t xml:space="preserv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04FCE027" w14:textId="77777777" w:rsidTr="00274783">
        <w:trPr>
          <w:cantSplit/>
          <w:ins w:id="447" w:author="ERCOT" w:date="2025-08-22T09:36:00Z"/>
        </w:trPr>
        <w:tc>
          <w:tcPr>
            <w:tcW w:w="1274" w:type="pct"/>
            <w:tcBorders>
              <w:top w:val="single" w:sz="4" w:space="0" w:color="auto"/>
              <w:left w:val="single" w:sz="4" w:space="0" w:color="auto"/>
              <w:bottom w:val="single" w:sz="4" w:space="0" w:color="auto"/>
              <w:right w:val="single" w:sz="4" w:space="0" w:color="auto"/>
            </w:tcBorders>
          </w:tcPr>
          <w:p w14:paraId="76BB34B2" w14:textId="77777777" w:rsidR="00942A8D" w:rsidRPr="00497450" w:rsidRDefault="00942A8D" w:rsidP="00274783">
            <w:pPr>
              <w:spacing w:after="120" w:line="240" w:lineRule="auto"/>
              <w:rPr>
                <w:ins w:id="448" w:author="ERCOT" w:date="2025-08-22T09:36:00Z" w16du:dateUtc="2025-08-22T14:36:00Z"/>
                <w:rFonts w:ascii="Times New Roman" w:eastAsia="Calibri" w:hAnsi="Times New Roman" w:cs="Times New Roman"/>
                <w:iCs/>
                <w:sz w:val="20"/>
                <w:szCs w:val="20"/>
              </w:rPr>
            </w:pPr>
            <w:ins w:id="449" w:author="ERCOT" w:date="2025-08-22T09:36:00Z" w16du:dateUtc="2025-08-22T14:36:00Z">
              <w:r w:rsidRPr="00497450">
                <w:rPr>
                  <w:rFonts w:ascii="Times New Roman" w:eastAsia="Calibri" w:hAnsi="Times New Roman" w:cs="Times New Roman"/>
                  <w:sz w:val="20"/>
                  <w:szCs w:val="20"/>
                </w:rPr>
                <w:t>CRDRR</w:t>
              </w:r>
              <w:r>
                <w:rPr>
                  <w:rFonts w:ascii="Times New Roman" w:eastAsia="Calibri" w:hAnsi="Times New Roman" w:cs="Times New Roman"/>
                  <w:sz w:val="20"/>
                  <w:szCs w:val="20"/>
                </w:rPr>
                <w:t xml:space="preserve"> </w:t>
              </w:r>
              <w:r w:rsidRPr="00D43793">
                <w:rPr>
                  <w:rFonts w:ascii="Times New Roman" w:eastAsia="Calibri" w:hAnsi="Times New Roman" w:cs="Times New Roman"/>
                  <w:i/>
                  <w:iCs/>
                  <w:sz w:val="20"/>
                  <w:szCs w:val="20"/>
                  <w:vertAlign w:val="subscript"/>
                </w:rPr>
                <w:t>s</w:t>
              </w:r>
            </w:ins>
          </w:p>
        </w:tc>
        <w:tc>
          <w:tcPr>
            <w:tcW w:w="516" w:type="pct"/>
            <w:tcBorders>
              <w:top w:val="single" w:sz="4" w:space="0" w:color="auto"/>
              <w:left w:val="single" w:sz="4" w:space="0" w:color="auto"/>
              <w:bottom w:val="single" w:sz="4" w:space="0" w:color="auto"/>
              <w:right w:val="single" w:sz="4" w:space="0" w:color="auto"/>
            </w:tcBorders>
            <w:hideMark/>
          </w:tcPr>
          <w:p w14:paraId="06E199B6" w14:textId="77777777" w:rsidR="00942A8D" w:rsidRPr="00497450" w:rsidRDefault="00942A8D" w:rsidP="00274783">
            <w:pPr>
              <w:spacing w:after="120" w:line="240" w:lineRule="auto"/>
              <w:rPr>
                <w:ins w:id="450" w:author="ERCOT" w:date="2025-08-22T09:36:00Z" w16du:dateUtc="2025-08-22T14:36:00Z"/>
                <w:rFonts w:ascii="Times New Roman" w:eastAsia="Calibri" w:hAnsi="Times New Roman" w:cs="Times New Roman"/>
                <w:iCs/>
                <w:sz w:val="20"/>
                <w:szCs w:val="20"/>
              </w:rPr>
            </w:pPr>
            <w:ins w:id="451"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7D29723" w14:textId="77777777" w:rsidR="00942A8D" w:rsidRPr="00497450" w:rsidRDefault="00942A8D" w:rsidP="00274783">
            <w:pPr>
              <w:spacing w:after="120" w:line="240" w:lineRule="auto"/>
              <w:rPr>
                <w:ins w:id="452" w:author="ERCOT" w:date="2025-08-22T09:36:00Z" w16du:dateUtc="2025-08-22T14:36:00Z"/>
                <w:rFonts w:ascii="Times New Roman" w:eastAsia="Calibri" w:hAnsi="Times New Roman" w:cs="Times New Roman"/>
                <w:i/>
                <w:iCs/>
                <w:sz w:val="20"/>
                <w:szCs w:val="20"/>
              </w:rPr>
            </w:pPr>
            <w:ins w:id="453" w:author="ERCOT" w:date="2025-08-22T09:36:00Z" w16du:dateUtc="2025-08-22T14:36:00Z">
              <w:r w:rsidRPr="00497450">
                <w:rPr>
                  <w:rFonts w:ascii="Times New Roman" w:eastAsia="Calibri" w:hAnsi="Times New Roman" w:cs="Times New Roman"/>
                  <w:i/>
                  <w:sz w:val="20"/>
                  <w:szCs w:val="20"/>
                </w:rPr>
                <w:t xml:space="preserve">Capped Residential Demand Response Rate per Season – </w:t>
              </w:r>
              <w:r w:rsidRPr="00497450">
                <w:rPr>
                  <w:rFonts w:ascii="Times New Roman" w:eastAsia="Calibri" w:hAnsi="Times New Roman" w:cs="Times New Roman"/>
                  <w:sz w:val="20"/>
                  <w:szCs w:val="20"/>
                </w:rPr>
                <w:t xml:space="preserve">The </w:t>
              </w:r>
              <w:r w:rsidRPr="00497450">
                <w:rPr>
                  <w:rFonts w:ascii="Times New Roman" w:eastAsia="Calibri" w:hAnsi="Times New Roman" w:cs="Times New Roman"/>
                  <w:iCs/>
                  <w:sz w:val="20"/>
                  <w:szCs w:val="20"/>
                </w:rPr>
                <w:t xml:space="preserve">Residential Demand Response </w:t>
              </w:r>
              <w:r w:rsidRPr="00497450">
                <w:rPr>
                  <w:rFonts w:ascii="Times New Roman" w:eastAsia="Calibri" w:hAnsi="Times New Roman" w:cs="Times New Roman"/>
                  <w:sz w:val="20"/>
                  <w:szCs w:val="20"/>
                </w:rPr>
                <w:t xml:space="preserve"> Rate, adjusted for program limits, for the Season </w:t>
              </w:r>
              <w:r w:rsidRPr="00D45362">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w:t>
              </w:r>
            </w:ins>
          </w:p>
        </w:tc>
      </w:tr>
      <w:tr w:rsidR="00942A8D" w:rsidRPr="00497450" w14:paraId="4CE122E0" w14:textId="77777777" w:rsidTr="00274783">
        <w:trPr>
          <w:cantSplit/>
          <w:ins w:id="454"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2FE1C0" w14:textId="77777777" w:rsidR="00942A8D" w:rsidRPr="00497450" w:rsidRDefault="00942A8D" w:rsidP="00274783">
            <w:pPr>
              <w:spacing w:after="120" w:line="240" w:lineRule="auto"/>
              <w:rPr>
                <w:ins w:id="455" w:author="ERCOT" w:date="2025-08-22T09:36:00Z" w16du:dateUtc="2025-08-22T14:36:00Z"/>
                <w:rFonts w:ascii="Times New Roman" w:eastAsia="Calibri" w:hAnsi="Times New Roman" w:cs="Times New Roman"/>
                <w:sz w:val="20"/>
                <w:szCs w:val="20"/>
              </w:rPr>
            </w:pPr>
            <w:ins w:id="456"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516" w:type="pct"/>
            <w:tcBorders>
              <w:top w:val="single" w:sz="4" w:space="0" w:color="auto"/>
              <w:left w:val="single" w:sz="4" w:space="0" w:color="auto"/>
              <w:bottom w:val="single" w:sz="4" w:space="0" w:color="auto"/>
              <w:right w:val="single" w:sz="4" w:space="0" w:color="auto"/>
            </w:tcBorders>
            <w:hideMark/>
          </w:tcPr>
          <w:p w14:paraId="6BF47BAF" w14:textId="77777777" w:rsidR="00942A8D" w:rsidRPr="00497450" w:rsidRDefault="00942A8D" w:rsidP="00274783">
            <w:pPr>
              <w:spacing w:after="120" w:line="240" w:lineRule="auto"/>
              <w:rPr>
                <w:ins w:id="457" w:author="ERCOT" w:date="2025-08-22T09:36:00Z" w16du:dateUtc="2025-08-22T14:36:00Z"/>
                <w:rFonts w:ascii="Times New Roman" w:eastAsia="Calibri" w:hAnsi="Times New Roman" w:cs="Times New Roman"/>
                <w:sz w:val="20"/>
                <w:szCs w:val="20"/>
              </w:rPr>
            </w:pPr>
            <w:ins w:id="458"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D39C902" w14:textId="77777777" w:rsidR="00942A8D" w:rsidRPr="00497450" w:rsidRDefault="00942A8D" w:rsidP="00274783">
            <w:pPr>
              <w:spacing w:after="120" w:line="240" w:lineRule="auto"/>
              <w:rPr>
                <w:ins w:id="459" w:author="ERCOT" w:date="2025-08-22T09:36:00Z" w16du:dateUtc="2025-08-22T14:36:00Z"/>
                <w:rFonts w:ascii="Times New Roman" w:eastAsia="Calibri" w:hAnsi="Times New Roman" w:cs="Times New Roman"/>
                <w:iCs/>
                <w:sz w:val="20"/>
                <w:szCs w:val="20"/>
              </w:rPr>
            </w:pPr>
            <w:ins w:id="460" w:author="ERCOT" w:date="2025-08-22T09:36:00Z" w16du:dateUtc="2025-08-22T14:36:00Z">
              <w:r w:rsidRPr="00497450">
                <w:rPr>
                  <w:rFonts w:ascii="Times New Roman" w:eastAsia="Calibri" w:hAnsi="Times New Roman" w:cs="Times New Roman"/>
                  <w:i/>
                  <w:sz w:val="20"/>
                  <w:szCs w:val="20"/>
                </w:rPr>
                <w:t xml:space="preserve">Residential Demand Response Quantity per QSE per Season– </w:t>
              </w:r>
              <w:r w:rsidRPr="00497450">
                <w:rPr>
                  <w:rFonts w:ascii="Times New Roman" w:eastAsia="Calibri" w:hAnsi="Times New Roman" w:cs="Times New Roman"/>
                  <w:iCs/>
                  <w:sz w:val="20"/>
                  <w:szCs w:val="20"/>
                </w:rPr>
                <w:t xml:space="preserve">The MWh demand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for</w:t>
              </w:r>
              <w:r w:rsidRPr="00497450">
                <w:rPr>
                  <w:rFonts w:ascii="Times New Roman" w:eastAsia="Calibri" w:hAnsi="Times New Roman" w:cs="Times New Roman"/>
                  <w:iCs/>
                  <w:sz w:val="20"/>
                  <w:szCs w:val="20"/>
                </w:rPr>
                <w:t xml:space="preserve">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E718025" w14:textId="77777777" w:rsidTr="00274783">
        <w:trPr>
          <w:cantSplit/>
          <w:ins w:id="461"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03BA59" w14:textId="77777777" w:rsidR="00942A8D" w:rsidRPr="00497450" w:rsidRDefault="00942A8D" w:rsidP="00274783">
            <w:pPr>
              <w:spacing w:after="120" w:line="240" w:lineRule="auto"/>
              <w:rPr>
                <w:ins w:id="462" w:author="ERCOT" w:date="2025-08-22T09:36:00Z" w16du:dateUtc="2025-08-22T14:36:00Z"/>
                <w:rFonts w:ascii="Times New Roman" w:eastAsia="Calibri" w:hAnsi="Times New Roman" w:cs="Times New Roman"/>
                <w:sz w:val="20"/>
                <w:szCs w:val="20"/>
              </w:rPr>
            </w:pPr>
            <w:ins w:id="463" w:author="ERCOT" w:date="2025-08-22T09:36:00Z" w16du:dateUtc="2025-08-22T14:36:00Z">
              <w:r w:rsidRPr="00497450">
                <w:rPr>
                  <w:rFonts w:ascii="Times New Roman" w:eastAsia="Calibri" w:hAnsi="Times New Roman" w:cs="Times New Roman"/>
                  <w:sz w:val="20"/>
                  <w:szCs w:val="20"/>
                </w:rPr>
                <w:t>RESDRLS</w:t>
              </w:r>
              <w:r w:rsidRPr="00D43793">
                <w:rPr>
                  <w:rFonts w:ascii="Times New Roman" w:eastAsia="Calibri" w:hAnsi="Times New Roman" w:cs="Times New Roman"/>
                  <w:sz w:val="20"/>
                  <w:szCs w:val="20"/>
                </w:rPr>
                <w:t>E</w:t>
              </w:r>
              <w:r w:rsidRPr="00D43793">
                <w:rPr>
                  <w:rFonts w:ascii="Times New Roman" w:eastAsia="Calibri" w:hAnsi="Times New Roman" w:cs="Times New Roman"/>
                  <w:i/>
                  <w:sz w:val="20"/>
                  <w:szCs w:val="20"/>
                  <w:vertAlign w:val="subscript"/>
                </w:rPr>
                <w:t xml:space="preserve"> l, q, s</w:t>
              </w:r>
            </w:ins>
          </w:p>
        </w:tc>
        <w:tc>
          <w:tcPr>
            <w:tcW w:w="516" w:type="pct"/>
            <w:tcBorders>
              <w:top w:val="single" w:sz="4" w:space="0" w:color="auto"/>
              <w:left w:val="single" w:sz="4" w:space="0" w:color="auto"/>
              <w:bottom w:val="single" w:sz="4" w:space="0" w:color="auto"/>
              <w:right w:val="single" w:sz="4" w:space="0" w:color="auto"/>
            </w:tcBorders>
            <w:hideMark/>
          </w:tcPr>
          <w:p w14:paraId="4E10D367" w14:textId="77777777" w:rsidR="00942A8D" w:rsidRPr="00497450" w:rsidRDefault="00942A8D" w:rsidP="00274783">
            <w:pPr>
              <w:spacing w:after="120" w:line="240" w:lineRule="auto"/>
              <w:rPr>
                <w:ins w:id="464" w:author="ERCOT" w:date="2025-08-22T09:36:00Z" w16du:dateUtc="2025-08-22T14:36:00Z"/>
                <w:rFonts w:ascii="Times New Roman" w:eastAsia="Calibri" w:hAnsi="Times New Roman" w:cs="Times New Roman"/>
                <w:sz w:val="20"/>
                <w:szCs w:val="20"/>
              </w:rPr>
            </w:pPr>
            <w:ins w:id="465"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hideMark/>
          </w:tcPr>
          <w:p w14:paraId="768B05FC" w14:textId="77777777" w:rsidR="00942A8D" w:rsidRPr="00497450" w:rsidRDefault="00942A8D" w:rsidP="00274783">
            <w:pPr>
              <w:spacing w:after="120" w:line="240" w:lineRule="auto"/>
              <w:rPr>
                <w:ins w:id="466" w:author="ERCOT" w:date="2025-08-22T09:36:00Z" w16du:dateUtc="2025-08-22T14:36:00Z"/>
                <w:rFonts w:ascii="Times New Roman" w:eastAsia="Calibri" w:hAnsi="Times New Roman" w:cs="Times New Roman"/>
                <w:i/>
                <w:sz w:val="20"/>
                <w:szCs w:val="20"/>
              </w:rPr>
            </w:pPr>
            <w:ins w:id="467" w:author="ERCOT" w:date="2025-08-22T09:36:00Z" w16du:dateUtc="2025-08-22T14:36:00Z">
              <w:r w:rsidRPr="00497450">
                <w:rPr>
                  <w:rFonts w:ascii="Times New Roman" w:eastAsia="Calibri" w:hAnsi="Times New Roman" w:cs="Times New Roman"/>
                  <w:i/>
                  <w:sz w:val="20"/>
                  <w:szCs w:val="20"/>
                </w:rPr>
                <w:t xml:space="preserve">Residential Demand Response Quantity per QSE per LSE per Season –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for LSE </w:t>
              </w:r>
              <w:r w:rsidRPr="00497450">
                <w:rPr>
                  <w:rFonts w:ascii="Times New Roman" w:eastAsia="Calibri" w:hAnsi="Times New Roman" w:cs="Times New Roman"/>
                  <w:i/>
                  <w:sz w:val="20"/>
                  <w:szCs w:val="20"/>
                </w:rPr>
                <w:t>l</w:t>
              </w:r>
              <w:r w:rsidRPr="00497450">
                <w:rPr>
                  <w:rFonts w:ascii="Times New Roman" w:eastAsia="Calibri" w:hAnsi="Times New Roman" w:cs="Times New Roman"/>
                  <w:iCs/>
                  <w:sz w:val="20"/>
                  <w:szCs w:val="20"/>
                </w:rPr>
                <w:t xml:space="preserve"> and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372664B7" w14:textId="77777777" w:rsidTr="00274783">
        <w:trPr>
          <w:cantSplit/>
          <w:ins w:id="468"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34DDEFC" w14:textId="77777777" w:rsidR="00942A8D" w:rsidRPr="00497450" w:rsidRDefault="00942A8D" w:rsidP="00274783">
            <w:pPr>
              <w:spacing w:after="120" w:line="240" w:lineRule="auto"/>
              <w:rPr>
                <w:ins w:id="469" w:author="ERCOT" w:date="2025-08-22T09:36:00Z" w16du:dateUtc="2025-08-22T14:36:00Z"/>
                <w:rFonts w:ascii="Times New Roman" w:eastAsia="Calibri" w:hAnsi="Times New Roman" w:cs="Times New Roman"/>
                <w:i/>
                <w:iCs/>
                <w:sz w:val="20"/>
                <w:szCs w:val="20"/>
              </w:rPr>
            </w:pPr>
            <w:ins w:id="470" w:author="ERCOT" w:date="2025-08-22T09:36:00Z" w16du:dateUtc="2025-08-22T14:36:00Z">
              <w:r>
                <w:rPr>
                  <w:rFonts w:ascii="Times New Roman" w:eastAsia="Calibri" w:hAnsi="Times New Roman" w:cs="Times New Roman"/>
                  <w:i/>
                  <w:iCs/>
                  <w:sz w:val="20"/>
                  <w:szCs w:val="20"/>
                </w:rPr>
                <w:t>q</w:t>
              </w:r>
            </w:ins>
          </w:p>
        </w:tc>
        <w:tc>
          <w:tcPr>
            <w:tcW w:w="516" w:type="pct"/>
            <w:tcBorders>
              <w:top w:val="single" w:sz="4" w:space="0" w:color="auto"/>
              <w:left w:val="single" w:sz="4" w:space="0" w:color="auto"/>
              <w:bottom w:val="single" w:sz="4" w:space="0" w:color="auto"/>
              <w:right w:val="single" w:sz="4" w:space="0" w:color="auto"/>
            </w:tcBorders>
            <w:hideMark/>
          </w:tcPr>
          <w:p w14:paraId="0D7057B2" w14:textId="77777777" w:rsidR="00942A8D" w:rsidRPr="00497450" w:rsidRDefault="00942A8D" w:rsidP="00274783">
            <w:pPr>
              <w:spacing w:after="120" w:line="240" w:lineRule="auto"/>
              <w:rPr>
                <w:ins w:id="471" w:author="ERCOT" w:date="2025-08-22T09:36:00Z" w16du:dateUtc="2025-08-22T14:36:00Z"/>
                <w:rFonts w:ascii="Times New Roman" w:eastAsia="Calibri" w:hAnsi="Times New Roman" w:cs="Times New Roman"/>
                <w:sz w:val="20"/>
                <w:szCs w:val="20"/>
              </w:rPr>
            </w:pPr>
            <w:ins w:id="472"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29E0FBBE" w14:textId="77777777" w:rsidR="00942A8D" w:rsidRPr="00497450" w:rsidRDefault="00942A8D" w:rsidP="00274783">
            <w:pPr>
              <w:spacing w:after="120" w:line="240" w:lineRule="auto"/>
              <w:rPr>
                <w:ins w:id="473" w:author="ERCOT" w:date="2025-08-22T09:36:00Z" w16du:dateUtc="2025-08-22T14:36:00Z"/>
                <w:rFonts w:ascii="Times New Roman" w:eastAsia="Calibri" w:hAnsi="Times New Roman" w:cs="Times New Roman"/>
                <w:i/>
                <w:sz w:val="20"/>
                <w:szCs w:val="20"/>
              </w:rPr>
            </w:pPr>
            <w:ins w:id="474"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74BCFC95" w14:textId="77777777" w:rsidTr="00274783">
        <w:trPr>
          <w:cantSplit/>
          <w:ins w:id="475"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56F29F44" w14:textId="77777777" w:rsidR="00942A8D" w:rsidRPr="00497450" w:rsidRDefault="00942A8D" w:rsidP="00274783">
            <w:pPr>
              <w:spacing w:after="120" w:line="240" w:lineRule="auto"/>
              <w:rPr>
                <w:ins w:id="476" w:author="ERCOT" w:date="2025-08-22T09:36:00Z" w16du:dateUtc="2025-08-22T14:36:00Z"/>
                <w:rFonts w:ascii="Times New Roman" w:eastAsia="Calibri" w:hAnsi="Times New Roman" w:cs="Times New Roman"/>
                <w:i/>
                <w:iCs/>
                <w:sz w:val="20"/>
                <w:szCs w:val="20"/>
              </w:rPr>
            </w:pPr>
            <w:ins w:id="477" w:author="ERCOT" w:date="2025-08-22T09:36:00Z" w16du:dateUtc="2025-08-22T14:36:00Z">
              <w:r w:rsidRPr="00497450">
                <w:rPr>
                  <w:rFonts w:ascii="Times New Roman" w:eastAsia="Calibri" w:hAnsi="Times New Roman" w:cs="Times New Roman"/>
                  <w:i/>
                  <w:iCs/>
                  <w:sz w:val="20"/>
                  <w:szCs w:val="20"/>
                </w:rPr>
                <w:t>s</w:t>
              </w:r>
            </w:ins>
          </w:p>
        </w:tc>
        <w:tc>
          <w:tcPr>
            <w:tcW w:w="516" w:type="pct"/>
            <w:tcBorders>
              <w:top w:val="single" w:sz="4" w:space="0" w:color="auto"/>
              <w:left w:val="single" w:sz="4" w:space="0" w:color="auto"/>
              <w:bottom w:val="single" w:sz="4" w:space="0" w:color="auto"/>
              <w:right w:val="single" w:sz="4" w:space="0" w:color="auto"/>
            </w:tcBorders>
            <w:hideMark/>
          </w:tcPr>
          <w:p w14:paraId="34D4C4ED" w14:textId="77777777" w:rsidR="00942A8D" w:rsidRPr="00497450" w:rsidRDefault="00942A8D" w:rsidP="00274783">
            <w:pPr>
              <w:spacing w:after="120" w:line="240" w:lineRule="auto"/>
              <w:rPr>
                <w:ins w:id="478" w:author="ERCOT" w:date="2025-08-22T09:36:00Z" w16du:dateUtc="2025-08-22T14:36:00Z"/>
                <w:rFonts w:ascii="Times New Roman" w:eastAsia="Calibri" w:hAnsi="Times New Roman" w:cs="Times New Roman"/>
                <w:sz w:val="20"/>
                <w:szCs w:val="20"/>
              </w:rPr>
            </w:pPr>
            <w:ins w:id="479"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61938E0A" w14:textId="77777777" w:rsidR="00942A8D" w:rsidRPr="00497450" w:rsidRDefault="00942A8D" w:rsidP="00274783">
            <w:pPr>
              <w:spacing w:after="120" w:line="240" w:lineRule="auto"/>
              <w:rPr>
                <w:ins w:id="480" w:author="ERCOT" w:date="2025-08-22T09:36:00Z" w16du:dateUtc="2025-08-22T14:36:00Z"/>
                <w:rFonts w:ascii="Times New Roman" w:eastAsia="Calibri" w:hAnsi="Times New Roman" w:cs="Times New Roman"/>
                <w:i/>
                <w:sz w:val="20"/>
                <w:szCs w:val="20"/>
              </w:rPr>
            </w:pPr>
            <w:ins w:id="481"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r w:rsidR="00942A8D" w:rsidRPr="00497450" w14:paraId="6CC722F2" w14:textId="77777777" w:rsidTr="00274783">
        <w:trPr>
          <w:cantSplit/>
          <w:ins w:id="482"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132D000" w14:textId="77777777" w:rsidR="00942A8D" w:rsidRPr="00497450" w:rsidRDefault="00942A8D" w:rsidP="00274783">
            <w:pPr>
              <w:spacing w:after="120" w:line="240" w:lineRule="auto"/>
              <w:rPr>
                <w:ins w:id="483" w:author="ERCOT" w:date="2025-08-22T09:36:00Z" w16du:dateUtc="2025-08-22T14:36:00Z"/>
                <w:rFonts w:ascii="Times New Roman" w:eastAsia="Calibri" w:hAnsi="Times New Roman" w:cs="Times New Roman"/>
                <w:i/>
                <w:iCs/>
                <w:sz w:val="20"/>
                <w:szCs w:val="20"/>
              </w:rPr>
            </w:pPr>
            <w:ins w:id="484" w:author="ERCOT" w:date="2025-08-22T09:36:00Z" w16du:dateUtc="2025-08-22T14:36:00Z">
              <w:r w:rsidRPr="00497450">
                <w:rPr>
                  <w:rFonts w:ascii="Times New Roman" w:eastAsia="Calibri" w:hAnsi="Times New Roman" w:cs="Times New Roman"/>
                  <w:i/>
                  <w:iCs/>
                  <w:sz w:val="20"/>
                  <w:szCs w:val="20"/>
                </w:rPr>
                <w:t>l</w:t>
              </w:r>
            </w:ins>
          </w:p>
        </w:tc>
        <w:tc>
          <w:tcPr>
            <w:tcW w:w="516" w:type="pct"/>
            <w:tcBorders>
              <w:top w:val="single" w:sz="4" w:space="0" w:color="auto"/>
              <w:left w:val="single" w:sz="4" w:space="0" w:color="auto"/>
              <w:bottom w:val="single" w:sz="4" w:space="0" w:color="auto"/>
              <w:right w:val="single" w:sz="4" w:space="0" w:color="auto"/>
            </w:tcBorders>
            <w:hideMark/>
          </w:tcPr>
          <w:p w14:paraId="65624AD1" w14:textId="77777777" w:rsidR="00942A8D" w:rsidRPr="00497450" w:rsidRDefault="00942A8D" w:rsidP="00274783">
            <w:pPr>
              <w:spacing w:after="120" w:line="240" w:lineRule="auto"/>
              <w:rPr>
                <w:ins w:id="485" w:author="ERCOT" w:date="2025-08-22T09:36:00Z" w16du:dateUtc="2025-08-22T14:36:00Z"/>
                <w:rFonts w:ascii="Times New Roman" w:eastAsia="Calibri" w:hAnsi="Times New Roman" w:cs="Times New Roman"/>
                <w:iCs/>
                <w:sz w:val="20"/>
                <w:szCs w:val="20"/>
              </w:rPr>
            </w:pPr>
            <w:ins w:id="486"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06DD2452" w14:textId="77777777" w:rsidR="00942A8D" w:rsidRPr="00497450" w:rsidRDefault="00942A8D" w:rsidP="00274783">
            <w:pPr>
              <w:spacing w:after="120" w:line="240" w:lineRule="auto"/>
              <w:rPr>
                <w:ins w:id="487" w:author="ERCOT" w:date="2025-08-22T09:36:00Z" w16du:dateUtc="2025-08-22T14:36:00Z"/>
                <w:rFonts w:ascii="Times New Roman" w:eastAsia="Calibri" w:hAnsi="Times New Roman" w:cs="Times New Roman"/>
                <w:iCs/>
                <w:sz w:val="20"/>
                <w:szCs w:val="20"/>
              </w:rPr>
            </w:pPr>
            <w:ins w:id="488" w:author="ERCOT" w:date="2025-08-22T09:36:00Z" w16du:dateUtc="2025-08-22T14:36:00Z">
              <w:r w:rsidRPr="00497450">
                <w:rPr>
                  <w:rFonts w:ascii="Times New Roman" w:eastAsia="Calibri" w:hAnsi="Times New Roman" w:cs="Times New Roman"/>
                  <w:iCs/>
                  <w:sz w:val="20"/>
                  <w:szCs w:val="20"/>
                </w:rPr>
                <w:t>An LSE</w:t>
              </w:r>
              <w:r>
                <w:rPr>
                  <w:rFonts w:ascii="Times New Roman" w:eastAsia="Calibri" w:hAnsi="Times New Roman" w:cs="Times New Roman"/>
                  <w:iCs/>
                  <w:sz w:val="20"/>
                  <w:szCs w:val="20"/>
                </w:rPr>
                <w:t>.</w:t>
              </w:r>
            </w:ins>
          </w:p>
        </w:tc>
      </w:tr>
    </w:tbl>
    <w:p w14:paraId="2E9490DB" w14:textId="77777777" w:rsidR="00942A8D" w:rsidRPr="00C76809" w:rsidRDefault="00942A8D" w:rsidP="00FD2520">
      <w:pPr>
        <w:keepNext/>
        <w:tabs>
          <w:tab w:val="left" w:pos="1080"/>
        </w:tabs>
        <w:spacing w:before="240" w:after="240" w:line="240" w:lineRule="auto"/>
        <w:ind w:left="1080" w:hanging="1080"/>
        <w:outlineLvl w:val="2"/>
        <w:rPr>
          <w:ins w:id="489" w:author="ERCOT" w:date="2025-08-22T09:36:00Z" w16du:dateUtc="2025-08-22T14:36:00Z"/>
          <w:rFonts w:ascii="Times New Roman" w:eastAsia="Calibri" w:hAnsi="Times New Roman" w:cs="Times New Roman"/>
          <w:b/>
          <w:bCs/>
        </w:rPr>
      </w:pPr>
      <w:ins w:id="490" w:author="ERCOT" w:date="2025-08-22T09:36:00Z" w16du:dateUtc="2025-08-22T14:36:00Z">
        <w:r w:rsidRPr="00FD2520">
          <w:rPr>
            <w:rFonts w:ascii="Times New Roman" w:eastAsia="Calibri" w:hAnsi="Times New Roman" w:cs="Times New Roman"/>
            <w:b/>
            <w:bCs/>
            <w:i/>
          </w:rPr>
          <w:t>6.9.3</w:t>
        </w:r>
        <w:r w:rsidRPr="00FD2520">
          <w:rPr>
            <w:rFonts w:ascii="Times New Roman" w:eastAsia="Calibri" w:hAnsi="Times New Roman" w:cs="Times New Roman"/>
            <w:b/>
            <w:bCs/>
            <w:i/>
          </w:rPr>
          <w:tab/>
          <w:t>Residential Demand Response Charge</w:t>
        </w:r>
      </w:ins>
    </w:p>
    <w:p w14:paraId="1485ED9D" w14:textId="77777777" w:rsidR="00942A8D" w:rsidRPr="00C76809" w:rsidRDefault="00942A8D" w:rsidP="00942A8D">
      <w:pPr>
        <w:spacing w:after="240" w:line="240" w:lineRule="auto"/>
        <w:ind w:left="720" w:hanging="720"/>
        <w:rPr>
          <w:ins w:id="491" w:author="ERCOT" w:date="2025-08-22T09:36:00Z" w16du:dateUtc="2025-08-22T14:36:00Z"/>
          <w:rFonts w:ascii="Times New Roman" w:eastAsia="Calibri" w:hAnsi="Times New Roman"/>
        </w:rPr>
      </w:pPr>
      <w:ins w:id="492"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allocate the costs for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based on the LRS of each QSE during the </w:t>
        </w:r>
        <w:r>
          <w:rPr>
            <w:rFonts w:ascii="Times New Roman" w:eastAsia="Calibri" w:hAnsi="Times New Roman" w:cs="Times New Roman"/>
          </w:rPr>
          <w:t>S</w:t>
        </w:r>
        <w:r w:rsidRPr="00C76809">
          <w:rPr>
            <w:rFonts w:ascii="Times New Roman" w:eastAsia="Calibri" w:hAnsi="Times New Roman" w:cs="Times New Roman"/>
          </w:rPr>
          <w:t>eason.</w:t>
        </w:r>
        <w:r>
          <w:rPr>
            <w:rFonts w:ascii="Times New Roman" w:eastAsia="Calibri" w:hAnsi="Times New Roman" w:cs="Times New Roman"/>
          </w:rPr>
          <w:t xml:space="preserve"> </w:t>
        </w:r>
        <w:r w:rsidRPr="00C76809">
          <w:rPr>
            <w:rFonts w:ascii="Times New Roman" w:eastAsia="Calibri" w:hAnsi="Times New Roman" w:cs="Times New Roman"/>
          </w:rPr>
          <w:t xml:space="preserve"> A QSE’s LRS for the </w:t>
        </w:r>
        <w:r>
          <w:rPr>
            <w:rFonts w:ascii="Times New Roman" w:eastAsia="Calibri" w:hAnsi="Times New Roman" w:cs="Times New Roman"/>
          </w:rPr>
          <w:t>S</w:t>
        </w:r>
        <w:r w:rsidRPr="00C76809">
          <w:rPr>
            <w:rFonts w:ascii="Times New Roman" w:eastAsia="Calibri" w:hAnsi="Times New Roman" w:cs="Times New Roman"/>
          </w:rPr>
          <w:t xml:space="preserve">eason shall be the QSE’s total Load for the </w:t>
        </w:r>
        <w:r>
          <w:rPr>
            <w:rFonts w:ascii="Times New Roman" w:eastAsia="Calibri" w:hAnsi="Times New Roman" w:cs="Times New Roman"/>
          </w:rPr>
          <w:t>S</w:t>
        </w:r>
        <w:r w:rsidRPr="00C76809">
          <w:rPr>
            <w:rFonts w:ascii="Times New Roman" w:eastAsia="Calibri" w:hAnsi="Times New Roman" w:cs="Times New Roman"/>
          </w:rPr>
          <w:t xml:space="preserve">eason divided by the total ERCOT Load in the </w:t>
        </w:r>
        <w:r>
          <w:rPr>
            <w:rFonts w:ascii="Times New Roman" w:eastAsia="Calibri" w:hAnsi="Times New Roman" w:cs="Times New Roman"/>
          </w:rPr>
          <w:t>S</w:t>
        </w:r>
        <w:r w:rsidRPr="00C76809">
          <w:rPr>
            <w:rFonts w:ascii="Times New Roman" w:eastAsia="Calibri" w:hAnsi="Times New Roman" w:cs="Times New Roman"/>
          </w:rPr>
          <w:t xml:space="preserve">eason.  For the first Settlement of the </w:t>
        </w:r>
        <w:r>
          <w:rPr>
            <w:rFonts w:ascii="Times New Roman" w:eastAsia="Calibri" w:hAnsi="Times New Roman" w:cs="Times New Roman"/>
          </w:rPr>
          <w:t>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(1) of Section 9.5.13, Settlement of Residential Demand Response Program, LRS will be calculated using the latest Settlement Load for each Operating Day in the </w:t>
        </w:r>
        <w:r>
          <w:rPr>
            <w:rFonts w:ascii="Times New Roman" w:eastAsia="Calibri" w:hAnsi="Times New Roman" w:cs="Times New Roman"/>
          </w:rPr>
          <w:t>S</w:t>
        </w:r>
        <w:r w:rsidRPr="00C76809">
          <w:rPr>
            <w:rFonts w:ascii="Times New Roman" w:eastAsia="Calibri" w:hAnsi="Times New Roman" w:cs="Times New Roman"/>
          </w:rPr>
          <w:t>eason.  For the resettlement of the R</w:t>
        </w:r>
        <w:r>
          <w:rPr>
            <w:rFonts w:ascii="Times New Roman" w:eastAsia="Calibri" w:hAnsi="Times New Roman" w:cs="Times New Roman"/>
          </w:rPr>
          <w:t>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(2) of Section 9.5.13, the LRS will be calculated using the true-up Load for each Operating Day in the </w:t>
        </w:r>
        <w:r>
          <w:rPr>
            <w:rFonts w:ascii="Times New Roman" w:eastAsia="Calibri" w:hAnsi="Times New Roman" w:cs="Times New Roman"/>
          </w:rPr>
          <w:t>S</w:t>
        </w:r>
        <w:r w:rsidRPr="00C76809">
          <w:rPr>
            <w:rFonts w:ascii="Times New Roman" w:eastAsia="Calibri" w:hAnsi="Times New Roman" w:cs="Times New Roman"/>
          </w:rPr>
          <w:t>eason.</w:t>
        </w:r>
      </w:ins>
    </w:p>
    <w:p w14:paraId="70F96185" w14:textId="77777777" w:rsidR="00942A8D" w:rsidRPr="00C76809" w:rsidRDefault="00942A8D" w:rsidP="00942A8D">
      <w:pPr>
        <w:spacing w:after="240" w:line="240" w:lineRule="auto"/>
        <w:ind w:left="720" w:hanging="720"/>
        <w:rPr>
          <w:ins w:id="493" w:author="ERCOT" w:date="2025-08-22T09:36:00Z" w16du:dateUtc="2025-08-22T14:36:00Z"/>
          <w:rFonts w:ascii="Times New Roman" w:eastAsia="Calibri" w:hAnsi="Times New Roman" w:cs="Times New Roman"/>
        </w:rPr>
      </w:pPr>
      <w:ins w:id="494" w:author="ERCOT" w:date="2025-08-22T09:36:00Z" w16du:dateUtc="2025-08-22T14:36:00Z">
        <w:r w:rsidRPr="00C76809">
          <w:rPr>
            <w:rFonts w:ascii="Times New Roman" w:eastAsia="Calibri" w:hAnsi="Times New Roman" w:cs="Times New Roman"/>
          </w:rPr>
          <w:t>(2)</w:t>
        </w:r>
        <w:r w:rsidRPr="00C76809">
          <w:rPr>
            <w:rFonts w:ascii="Times New Roman" w:eastAsia="Calibri" w:hAnsi="Times New Roman" w:cs="Times New Roman"/>
          </w:rPr>
          <w:tab/>
          <w:t xml:space="preserve">ERCOT shall calculate each QSE’s </w:t>
        </w:r>
        <w:r>
          <w:rPr>
            <w:rFonts w:ascii="Times New Roman" w:eastAsia="Calibri" w:hAnsi="Times New Roman" w:cs="Times New Roman"/>
          </w:rPr>
          <w:t xml:space="preserve">RDR </w:t>
        </w:r>
        <w:r w:rsidRPr="00C76809">
          <w:rPr>
            <w:rFonts w:ascii="Times New Roman" w:eastAsia="Calibri" w:hAnsi="Times New Roman" w:cs="Times New Roman"/>
          </w:rPr>
          <w:t xml:space="preserve">charge as follows: </w:t>
        </w:r>
      </w:ins>
    </w:p>
    <w:p w14:paraId="2A1F2214" w14:textId="77777777" w:rsidR="00942A8D" w:rsidRPr="00C76809" w:rsidRDefault="00942A8D" w:rsidP="00942A8D">
      <w:pPr>
        <w:spacing w:after="240" w:line="240" w:lineRule="auto"/>
        <w:ind w:left="720"/>
        <w:rPr>
          <w:ins w:id="495" w:author="ERCOT" w:date="2025-08-22T09:36:00Z" w16du:dateUtc="2025-08-22T14:36:00Z"/>
          <w:rFonts w:ascii="Times New Roman" w:eastAsia="Calibri" w:hAnsi="Times New Roman" w:cs="Times New Roman"/>
          <w:b/>
          <w:bCs/>
        </w:rPr>
      </w:pPr>
      <w:ins w:id="496" w:author="ERCOT" w:date="2025-08-22T09:36:00Z" w16du:dateUtc="2025-08-22T14:36:00Z">
        <w:r w:rsidRPr="00C76809">
          <w:rPr>
            <w:rFonts w:ascii="Times New Roman" w:eastAsia="Calibri" w:hAnsi="Times New Roman" w:cs="Times New Roman"/>
            <w:b/>
            <w:bCs/>
            <w:lang w:val="pt-BR"/>
          </w:rPr>
          <w:t>LARDRAMT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RDRLRS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RDRPAMTTOT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rPr>
          <w:t xml:space="preserve"> </w:t>
        </w:r>
      </w:ins>
    </w:p>
    <w:p w14:paraId="076B2F5D" w14:textId="77777777" w:rsidR="00942A8D" w:rsidRPr="00C76809" w:rsidRDefault="00942A8D" w:rsidP="00942A8D">
      <w:pPr>
        <w:spacing w:after="240" w:line="240" w:lineRule="auto"/>
        <w:ind w:left="720"/>
        <w:rPr>
          <w:ins w:id="497" w:author="ERCOT" w:date="2025-08-22T09:36:00Z" w16du:dateUtc="2025-08-22T14:36:00Z"/>
          <w:rFonts w:ascii="Times New Roman" w:eastAsia="Calibri" w:hAnsi="Times New Roman" w:cs="Times New Roman"/>
          <w:b/>
          <w:bCs/>
          <w:lang w:val="pt-BR"/>
        </w:rPr>
      </w:pPr>
      <w:ins w:id="498" w:author="ERCOT" w:date="2025-08-22T09:36:00Z" w16du:dateUtc="2025-08-22T14:36:00Z">
        <w:r w:rsidRPr="00C76809">
          <w:rPr>
            <w:rFonts w:ascii="Times New Roman" w:eastAsia="Calibri" w:hAnsi="Times New Roman" w:cs="Times New Roman"/>
            <w:b/>
            <w:bCs/>
            <w:lang w:val="pt-BR"/>
          </w:rPr>
          <w:t xml:space="preserve">Where: </w:t>
        </w:r>
      </w:ins>
    </w:p>
    <w:p w14:paraId="3604AAF3" w14:textId="77777777" w:rsidR="00942A8D" w:rsidRPr="00C76809" w:rsidRDefault="00942A8D" w:rsidP="00942A8D">
      <w:pPr>
        <w:spacing w:after="240" w:line="240" w:lineRule="auto"/>
        <w:ind w:left="720"/>
        <w:rPr>
          <w:ins w:id="499" w:author="ERCOT" w:date="2025-08-22T09:36:00Z" w16du:dateUtc="2025-08-22T14:36:00Z"/>
          <w:rFonts w:ascii="Times New Roman" w:eastAsia="Calibri" w:hAnsi="Times New Roman"/>
          <w:bCs/>
          <w:iCs/>
          <w:vertAlign w:val="subscript"/>
        </w:rPr>
      </w:pPr>
      <w:ins w:id="500" w:author="ERCOT" w:date="2025-08-22T09:36:00Z" w16du:dateUtc="2025-08-22T14:36:00Z">
        <w:r w:rsidRPr="00C76809">
          <w:rPr>
            <w:rFonts w:ascii="Times New Roman" w:eastAsia="Calibri" w:hAnsi="Times New Roman" w:cs="Times New Roman"/>
            <w:b/>
            <w:bCs/>
          </w:rPr>
          <w:t>RDRPAMTTOT </w:t>
        </w:r>
        <w:r w:rsidRPr="00C76809">
          <w:rPr>
            <w:rFonts w:ascii="Times New Roman" w:eastAsia="Calibri" w:hAnsi="Times New Roman" w:cs="Times New Roman"/>
            <w:b/>
            <w:bCs/>
            <w:i/>
            <w:vertAlign w:val="subscript"/>
          </w:rPr>
          <w:t xml:space="preserve">s </w:t>
        </w:r>
        <w:r w:rsidRPr="00C76809">
          <w:rPr>
            <w:rFonts w:ascii="Times New Roman" w:eastAsia="Calibri" w:hAnsi="Times New Roman" w:cs="Times New Roman"/>
            <w:b/>
            <w:bCs/>
            <w:iCs/>
            <w:vertAlign w:val="subscript"/>
          </w:rPr>
          <w:t xml:space="preserve">=  </w:t>
        </w:r>
        <w:r w:rsidRPr="00C76809">
          <w:rPr>
            <w:rFonts w:ascii="Times New Roman" w:eastAsia="Calibri" w:hAnsi="Times New Roman" w:cs="Times New Roman"/>
            <w:noProof/>
            <w:position w:val="-22"/>
          </w:rPr>
          <w:drawing>
            <wp:inline distT="0" distB="0" distL="0" distR="0" wp14:anchorId="1A26B50B" wp14:editId="59FC2A5B">
              <wp:extent cx="15240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381000"/>
                      </a:xfrm>
                      <a:prstGeom prst="rect">
                        <a:avLst/>
                      </a:prstGeom>
                      <a:noFill/>
                      <a:ln>
                        <a:noFill/>
                      </a:ln>
                    </pic:spPr>
                  </pic:pic>
                </a:graphicData>
              </a:graphic>
            </wp:inline>
          </w:drawing>
        </w:r>
        <w:r w:rsidRPr="00C76809">
          <w:rPr>
            <w:rFonts w:ascii="Times New Roman" w:eastAsia="Calibri" w:hAnsi="Times New Roman" w:cs="Times New Roman"/>
            <w:b/>
            <w:bCs/>
            <w:iCs/>
            <w:vertAlign w:val="subscript"/>
            <w:lang w:val="pt-BR"/>
          </w:rPr>
          <w:t xml:space="preserve">  </w:t>
        </w:r>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ins>
    </w:p>
    <w:p w14:paraId="6C1EED8A" w14:textId="77777777" w:rsidR="00942A8D" w:rsidRPr="00C76809" w:rsidRDefault="00942A8D" w:rsidP="00942A8D">
      <w:pPr>
        <w:spacing w:after="0" w:line="240" w:lineRule="auto"/>
        <w:rPr>
          <w:ins w:id="501" w:author="ERCOT" w:date="2025-08-22T09:36:00Z" w16du:dateUtc="2025-08-22T14:36:00Z"/>
          <w:rFonts w:ascii="Times New Roman" w:eastAsia="Calibri" w:hAnsi="Times New Roman" w:cs="Times New Roman"/>
          <w:b/>
        </w:rPr>
      </w:pPr>
      <w:ins w:id="502" w:author="ERCOT" w:date="2025-08-22T09:36:00Z" w16du:dateUtc="2025-08-22T14:36:00Z">
        <w:r w:rsidRPr="00C76809">
          <w:rPr>
            <w:rFonts w:ascii="Times New Roman" w:eastAsia="Calibri" w:hAnsi="Times New Roman" w:cs="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4"/>
        <w:gridCol w:w="917"/>
        <w:gridCol w:w="6113"/>
      </w:tblGrid>
      <w:tr w:rsidR="00942A8D" w:rsidRPr="00497450" w14:paraId="625A21E2" w14:textId="77777777" w:rsidTr="00274783">
        <w:trPr>
          <w:ins w:id="503" w:author="ERCOT" w:date="2025-08-22T09:36:00Z"/>
        </w:trPr>
        <w:tc>
          <w:tcPr>
            <w:tcW w:w="1290" w:type="pct"/>
            <w:tcBorders>
              <w:top w:val="single" w:sz="4" w:space="0" w:color="auto"/>
              <w:left w:val="single" w:sz="4" w:space="0" w:color="auto"/>
              <w:bottom w:val="single" w:sz="4" w:space="0" w:color="auto"/>
              <w:right w:val="single" w:sz="4" w:space="0" w:color="auto"/>
            </w:tcBorders>
            <w:hideMark/>
          </w:tcPr>
          <w:p w14:paraId="798BA8FC" w14:textId="77777777" w:rsidR="00942A8D" w:rsidRPr="00497450" w:rsidRDefault="00942A8D" w:rsidP="00274783">
            <w:pPr>
              <w:spacing w:after="240" w:line="240" w:lineRule="auto"/>
              <w:rPr>
                <w:ins w:id="504" w:author="ERCOT" w:date="2025-08-22T09:36:00Z" w16du:dateUtc="2025-08-22T14:36:00Z"/>
                <w:rFonts w:ascii="Times New Roman" w:eastAsia="Calibri" w:hAnsi="Times New Roman" w:cs="Times New Roman"/>
                <w:b/>
                <w:iCs/>
                <w:sz w:val="20"/>
                <w:szCs w:val="20"/>
              </w:rPr>
            </w:pPr>
            <w:ins w:id="505" w:author="ERCOT" w:date="2025-08-22T09:36:00Z" w16du:dateUtc="2025-08-22T14:36:00Z">
              <w:r w:rsidRPr="00497450">
                <w:rPr>
                  <w:rFonts w:ascii="Times New Roman" w:eastAsia="Calibri" w:hAnsi="Times New Roman" w:cs="Times New Roman"/>
                  <w:b/>
                  <w:iCs/>
                  <w:sz w:val="20"/>
                  <w:szCs w:val="20"/>
                </w:rPr>
                <w:t>Variable</w:t>
              </w:r>
            </w:ins>
          </w:p>
        </w:tc>
        <w:tc>
          <w:tcPr>
            <w:tcW w:w="484" w:type="pct"/>
            <w:tcBorders>
              <w:top w:val="single" w:sz="4" w:space="0" w:color="auto"/>
              <w:left w:val="single" w:sz="4" w:space="0" w:color="auto"/>
              <w:bottom w:val="single" w:sz="4" w:space="0" w:color="auto"/>
              <w:right w:val="single" w:sz="4" w:space="0" w:color="auto"/>
            </w:tcBorders>
            <w:hideMark/>
          </w:tcPr>
          <w:p w14:paraId="7DDED470" w14:textId="77777777" w:rsidR="00942A8D" w:rsidRPr="00497450" w:rsidRDefault="00942A8D" w:rsidP="00274783">
            <w:pPr>
              <w:spacing w:after="240" w:line="240" w:lineRule="auto"/>
              <w:rPr>
                <w:ins w:id="506" w:author="ERCOT" w:date="2025-08-22T09:36:00Z" w16du:dateUtc="2025-08-22T14:36:00Z"/>
                <w:rFonts w:ascii="Times New Roman" w:eastAsia="Calibri" w:hAnsi="Times New Roman" w:cs="Times New Roman"/>
                <w:b/>
                <w:iCs/>
                <w:sz w:val="20"/>
                <w:szCs w:val="20"/>
              </w:rPr>
            </w:pPr>
            <w:ins w:id="507" w:author="ERCOT" w:date="2025-08-22T09:36:00Z" w16du:dateUtc="2025-08-22T14:36:00Z">
              <w:r w:rsidRPr="00497450">
                <w:rPr>
                  <w:rFonts w:ascii="Times New Roman" w:eastAsia="Calibri" w:hAnsi="Times New Roman" w:cs="Times New Roman"/>
                  <w:b/>
                  <w:iCs/>
                  <w:sz w:val="20"/>
                  <w:szCs w:val="20"/>
                </w:rPr>
                <w:t>Unit</w:t>
              </w:r>
            </w:ins>
          </w:p>
        </w:tc>
        <w:tc>
          <w:tcPr>
            <w:tcW w:w="3226" w:type="pct"/>
            <w:tcBorders>
              <w:top w:val="single" w:sz="4" w:space="0" w:color="auto"/>
              <w:left w:val="single" w:sz="4" w:space="0" w:color="auto"/>
              <w:bottom w:val="single" w:sz="4" w:space="0" w:color="auto"/>
              <w:right w:val="single" w:sz="4" w:space="0" w:color="auto"/>
            </w:tcBorders>
            <w:hideMark/>
          </w:tcPr>
          <w:p w14:paraId="6888C77E" w14:textId="77777777" w:rsidR="00942A8D" w:rsidRPr="00497450" w:rsidRDefault="00942A8D" w:rsidP="00274783">
            <w:pPr>
              <w:spacing w:after="240" w:line="240" w:lineRule="auto"/>
              <w:rPr>
                <w:ins w:id="508" w:author="ERCOT" w:date="2025-08-22T09:36:00Z" w16du:dateUtc="2025-08-22T14:36:00Z"/>
                <w:rFonts w:ascii="Times New Roman" w:eastAsia="Calibri" w:hAnsi="Times New Roman" w:cs="Times New Roman"/>
                <w:b/>
                <w:iCs/>
                <w:sz w:val="20"/>
                <w:szCs w:val="20"/>
              </w:rPr>
            </w:pPr>
            <w:ins w:id="509"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6B4F1A30" w14:textId="77777777" w:rsidTr="00274783">
        <w:trPr>
          <w:cantSplit/>
          <w:ins w:id="510"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6D2D7A2" w14:textId="77777777" w:rsidR="00942A8D" w:rsidRPr="00497450" w:rsidRDefault="00942A8D" w:rsidP="00274783">
            <w:pPr>
              <w:spacing w:after="120" w:line="240" w:lineRule="auto"/>
              <w:rPr>
                <w:ins w:id="511" w:author="ERCOT" w:date="2025-08-22T09:36:00Z" w16du:dateUtc="2025-08-22T14:36:00Z"/>
                <w:rFonts w:ascii="Times New Roman" w:eastAsia="Calibri" w:hAnsi="Times New Roman" w:cs="Times New Roman"/>
                <w:iCs/>
                <w:sz w:val="20"/>
                <w:szCs w:val="20"/>
              </w:rPr>
            </w:pPr>
            <w:ins w:id="512" w:author="ERCOT" w:date="2025-08-22T09:36:00Z" w16du:dateUtc="2025-08-22T14:36:00Z">
              <w:r w:rsidRPr="00497450">
                <w:rPr>
                  <w:rFonts w:ascii="Times New Roman" w:eastAsia="Calibri" w:hAnsi="Times New Roman" w:cs="Times New Roman"/>
                  <w:iCs/>
                  <w:sz w:val="20"/>
                  <w:szCs w:val="20"/>
                </w:rPr>
                <w:t xml:space="preserve">LARDRAMT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51A73758" w14:textId="77777777" w:rsidR="00942A8D" w:rsidRPr="00497450" w:rsidRDefault="00942A8D" w:rsidP="00274783">
            <w:pPr>
              <w:spacing w:after="120" w:line="240" w:lineRule="auto"/>
              <w:rPr>
                <w:ins w:id="513" w:author="ERCOT" w:date="2025-08-22T09:36:00Z" w16du:dateUtc="2025-08-22T14:36:00Z"/>
                <w:rFonts w:ascii="Times New Roman" w:eastAsia="Calibri" w:hAnsi="Times New Roman" w:cs="Times New Roman"/>
                <w:iCs/>
                <w:sz w:val="20"/>
                <w:szCs w:val="20"/>
              </w:rPr>
            </w:pPr>
            <w:ins w:id="514"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17030E7A" w14:textId="77777777" w:rsidR="00942A8D" w:rsidRPr="00497450" w:rsidRDefault="00942A8D" w:rsidP="00274783">
            <w:pPr>
              <w:spacing w:after="120" w:line="240" w:lineRule="auto"/>
              <w:rPr>
                <w:ins w:id="515" w:author="ERCOT" w:date="2025-08-22T09:36:00Z" w16du:dateUtc="2025-08-22T14:36:00Z"/>
                <w:rFonts w:ascii="Times New Roman" w:eastAsia="Calibri" w:hAnsi="Times New Roman" w:cs="Times New Roman"/>
                <w:i/>
                <w:iCs/>
                <w:sz w:val="20"/>
                <w:szCs w:val="20"/>
              </w:rPr>
            </w:pPr>
            <w:ins w:id="516" w:author="ERCOT" w:date="2025-08-22T09:36:00Z" w16du:dateUtc="2025-08-22T14:36:00Z">
              <w:r w:rsidRPr="00497450">
                <w:rPr>
                  <w:rFonts w:ascii="Times New Roman" w:eastAsia="Calibri" w:hAnsi="Times New Roman" w:cs="Times New Roman"/>
                  <w:i/>
                  <w:iCs/>
                  <w:sz w:val="20"/>
                  <w:szCs w:val="20"/>
                </w:rPr>
                <w:t>Load-Allocated Residential Demand Response Amount</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i/>
                  <w:iCs/>
                  <w:sz w:val="20"/>
                  <w:szCs w:val="20"/>
                </w:rPr>
                <w:t xml:space="preserve">per QSE per Season – </w:t>
              </w:r>
              <w:r w:rsidRPr="00497450">
                <w:rPr>
                  <w:rFonts w:ascii="Times New Roman" w:eastAsia="Calibri" w:hAnsi="Times New Roman" w:cs="Times New Roman"/>
                  <w:iCs/>
                  <w:sz w:val="20"/>
                  <w:szCs w:val="20"/>
                </w:rPr>
                <w:t>The Residential Demand Response charge for QSE</w:t>
              </w:r>
              <w:r w:rsidRPr="00497450">
                <w:rPr>
                  <w:rFonts w:ascii="Times New Roman" w:eastAsia="Calibri" w:hAnsi="Times New Roman" w:cs="Times New Roman"/>
                  <w:bCs/>
                  <w:iCs/>
                  <w:sz w:val="20"/>
                  <w:szCs w:val="20"/>
                </w:rPr>
                <w:t xml:space="preserve"> </w:t>
              </w:r>
              <w:r w:rsidRPr="00497450">
                <w:rPr>
                  <w:rFonts w:ascii="Times New Roman" w:eastAsia="Calibri" w:hAnsi="Times New Roman" w:cs="Times New Roman"/>
                  <w:bCs/>
                  <w:i/>
                  <w:iCs/>
                  <w:sz w:val="20"/>
                  <w:szCs w:val="20"/>
                </w:rPr>
                <w:t>q</w:t>
              </w:r>
              <w:r w:rsidRPr="00497450">
                <w:rPr>
                  <w:rFonts w:ascii="Times New Roman" w:eastAsia="Calibri" w:hAnsi="Times New Roman" w:cs="Times New Roman"/>
                  <w:bCs/>
                  <w:iCs/>
                  <w:sz w:val="20"/>
                  <w:szCs w:val="20"/>
                </w:rPr>
                <w:t xml:space="preserve"> 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iCs/>
                  <w:sz w:val="20"/>
                  <w:szCs w:val="20"/>
                </w:rPr>
                <w:t>s.</w:t>
              </w:r>
            </w:ins>
          </w:p>
        </w:tc>
      </w:tr>
      <w:tr w:rsidR="00942A8D" w:rsidRPr="00497450" w14:paraId="0E75F782" w14:textId="77777777" w:rsidTr="00274783">
        <w:trPr>
          <w:cantSplit/>
          <w:ins w:id="517"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4AC824C" w14:textId="77777777" w:rsidR="00942A8D" w:rsidRPr="00497450" w:rsidRDefault="00942A8D" w:rsidP="00274783">
            <w:pPr>
              <w:spacing w:after="120" w:line="240" w:lineRule="auto"/>
              <w:rPr>
                <w:ins w:id="518" w:author="ERCOT" w:date="2025-08-22T09:36:00Z" w16du:dateUtc="2025-08-22T14:36:00Z"/>
                <w:rFonts w:ascii="Times New Roman" w:eastAsia="Calibri" w:hAnsi="Times New Roman" w:cs="Times New Roman"/>
                <w:iCs/>
                <w:sz w:val="20"/>
                <w:szCs w:val="20"/>
              </w:rPr>
            </w:pPr>
            <w:ins w:id="519" w:author="ERCOT" w:date="2025-08-22T09:36:00Z" w16du:dateUtc="2025-08-22T14:36:00Z">
              <w:r w:rsidRPr="00497450">
                <w:rPr>
                  <w:rFonts w:ascii="Times New Roman" w:eastAsia="Calibri" w:hAnsi="Times New Roman" w:cs="Times New Roman"/>
                  <w:iCs/>
                  <w:sz w:val="20"/>
                  <w:szCs w:val="20"/>
                </w:rPr>
                <w:t>RDRPAMTTOT</w:t>
              </w:r>
              <w:r w:rsidRPr="00497450">
                <w:rPr>
                  <w:rFonts w:ascii="Times New Roman" w:eastAsia="Calibri" w:hAnsi="Times New Roman" w:cs="Times New Roman"/>
                  <w:i/>
                  <w:iCs/>
                  <w:sz w:val="20"/>
                  <w:szCs w:val="20"/>
                  <w:vertAlign w:val="subscript"/>
                </w:rPr>
                <w:t xml:space="preserve"> s</w:t>
              </w:r>
            </w:ins>
          </w:p>
        </w:tc>
        <w:tc>
          <w:tcPr>
            <w:tcW w:w="484" w:type="pct"/>
            <w:tcBorders>
              <w:top w:val="single" w:sz="4" w:space="0" w:color="auto"/>
              <w:left w:val="single" w:sz="4" w:space="0" w:color="auto"/>
              <w:bottom w:val="single" w:sz="4" w:space="0" w:color="auto"/>
              <w:right w:val="single" w:sz="4" w:space="0" w:color="auto"/>
            </w:tcBorders>
          </w:tcPr>
          <w:p w14:paraId="790F75F2" w14:textId="77777777" w:rsidR="00942A8D" w:rsidRPr="00497450" w:rsidRDefault="00942A8D" w:rsidP="00274783">
            <w:pPr>
              <w:spacing w:after="120" w:line="240" w:lineRule="auto"/>
              <w:rPr>
                <w:ins w:id="520" w:author="ERCOT" w:date="2025-08-22T09:36:00Z" w16du:dateUtc="2025-08-22T14:36:00Z"/>
                <w:rFonts w:ascii="Times New Roman" w:eastAsia="Calibri" w:hAnsi="Times New Roman" w:cs="Times New Roman"/>
                <w:iCs/>
                <w:sz w:val="20"/>
                <w:szCs w:val="20"/>
              </w:rPr>
            </w:pPr>
            <w:ins w:id="521"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612CCB09" w14:textId="77777777" w:rsidR="00942A8D" w:rsidRPr="00497450" w:rsidRDefault="00942A8D" w:rsidP="00274783">
            <w:pPr>
              <w:spacing w:after="120" w:line="240" w:lineRule="auto"/>
              <w:rPr>
                <w:ins w:id="522" w:author="ERCOT" w:date="2025-08-22T09:36:00Z" w16du:dateUtc="2025-08-22T14:36:00Z"/>
                <w:rFonts w:ascii="Times New Roman" w:eastAsia="Calibri" w:hAnsi="Times New Roman" w:cs="Times New Roman"/>
                <w:i/>
                <w:iCs/>
                <w:sz w:val="20"/>
                <w:szCs w:val="20"/>
              </w:rPr>
            </w:pPr>
            <w:ins w:id="523" w:author="ERCOT" w:date="2025-08-22T09:36:00Z" w16du:dateUtc="2025-08-22T14:36:00Z">
              <w:r w:rsidRPr="00497450">
                <w:rPr>
                  <w:rFonts w:ascii="Times New Roman" w:eastAsia="Calibri" w:hAnsi="Times New Roman" w:cs="Times New Roman"/>
                  <w:i/>
                  <w:iCs/>
                  <w:sz w:val="20"/>
                  <w:szCs w:val="20"/>
                </w:rPr>
                <w:t xml:space="preserve">Residential Demand Response Payment Amount Total per Season – </w:t>
              </w:r>
              <w:r w:rsidRPr="00497450">
                <w:rPr>
                  <w:rFonts w:ascii="Times New Roman" w:eastAsia="Calibri" w:hAnsi="Times New Roman" w:cs="Times New Roman"/>
                  <w:iCs/>
                  <w:sz w:val="20"/>
                  <w:szCs w:val="20"/>
                </w:rPr>
                <w:t xml:space="preserve">The total of all Residential Demand Response payments for the Season </w:t>
              </w:r>
              <w:r w:rsidRPr="00497450">
                <w:rPr>
                  <w:rFonts w:ascii="Times New Roman" w:eastAsia="Calibri" w:hAnsi="Times New Roman" w:cs="Times New Roman"/>
                  <w:i/>
                  <w:iCs/>
                  <w:sz w:val="20"/>
                  <w:szCs w:val="20"/>
                </w:rPr>
                <w:t>s</w:t>
              </w:r>
              <w:r w:rsidRPr="00497450">
                <w:rPr>
                  <w:rFonts w:ascii="Times New Roman" w:eastAsia="Calibri" w:hAnsi="Times New Roman" w:cs="Times New Roman"/>
                  <w:iCs/>
                  <w:sz w:val="20"/>
                  <w:szCs w:val="20"/>
                </w:rPr>
                <w:t>.</w:t>
              </w:r>
            </w:ins>
          </w:p>
        </w:tc>
      </w:tr>
      <w:tr w:rsidR="00942A8D" w:rsidRPr="00497450" w14:paraId="31C4CE20" w14:textId="77777777" w:rsidTr="00274783">
        <w:trPr>
          <w:cantSplit/>
          <w:ins w:id="524"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EA4E488" w14:textId="77777777" w:rsidR="00942A8D" w:rsidRPr="00497450" w:rsidRDefault="00942A8D" w:rsidP="00274783">
            <w:pPr>
              <w:spacing w:after="120" w:line="240" w:lineRule="auto"/>
              <w:rPr>
                <w:ins w:id="525" w:author="ERCOT" w:date="2025-08-22T09:36:00Z" w16du:dateUtc="2025-08-22T14:36:00Z"/>
                <w:rFonts w:ascii="Times New Roman" w:eastAsia="Calibri" w:hAnsi="Times New Roman" w:cs="Times New Roman"/>
                <w:iCs/>
                <w:sz w:val="20"/>
                <w:szCs w:val="20"/>
              </w:rPr>
            </w:pPr>
            <w:ins w:id="526" w:author="ERCOT" w:date="2025-08-22T09:36:00Z" w16du:dateUtc="2025-08-22T14:36:00Z">
              <w:r w:rsidRPr="00497450">
                <w:rPr>
                  <w:rFonts w:ascii="Times New Roman" w:eastAsia="Calibri" w:hAnsi="Times New Roman" w:cs="Times New Roman"/>
                  <w:iCs/>
                  <w:sz w:val="20"/>
                  <w:szCs w:val="20"/>
                </w:rPr>
                <w:t>RDRPAMT</w:t>
              </w:r>
              <w:r w:rsidRPr="00497450">
                <w:rPr>
                  <w:rFonts w:ascii="Times New Roman" w:eastAsia="Calibri" w:hAnsi="Times New Roman" w:cs="Times New Roman"/>
                  <w:b/>
                  <w:bCs/>
                  <w:i/>
                  <w:sz w:val="20"/>
                  <w:szCs w:val="20"/>
                  <w:vertAlign w:val="subscript"/>
                  <w:lang w:val="pt-BR"/>
                </w:rPr>
                <w:t xml:space="preserve"> </w:t>
              </w:r>
              <w:r w:rsidRPr="00497450">
                <w:rPr>
                  <w:rFonts w:ascii="Times New Roman" w:eastAsia="Calibri" w:hAnsi="Times New Roman" w:cs="Times New Roman"/>
                  <w:i/>
                  <w:sz w:val="20"/>
                  <w:szCs w:val="20"/>
                  <w:vertAlign w:val="subscript"/>
                  <w:lang w:val="pt-BR"/>
                </w:rPr>
                <w:t>q, s</w:t>
              </w:r>
            </w:ins>
          </w:p>
        </w:tc>
        <w:tc>
          <w:tcPr>
            <w:tcW w:w="484" w:type="pct"/>
            <w:tcBorders>
              <w:top w:val="single" w:sz="4" w:space="0" w:color="auto"/>
              <w:left w:val="single" w:sz="4" w:space="0" w:color="auto"/>
              <w:bottom w:val="single" w:sz="4" w:space="0" w:color="auto"/>
              <w:right w:val="single" w:sz="4" w:space="0" w:color="auto"/>
            </w:tcBorders>
          </w:tcPr>
          <w:p w14:paraId="76E018FC" w14:textId="77777777" w:rsidR="00942A8D" w:rsidRPr="00497450" w:rsidRDefault="00942A8D" w:rsidP="00274783">
            <w:pPr>
              <w:spacing w:after="120" w:line="240" w:lineRule="auto"/>
              <w:rPr>
                <w:ins w:id="527" w:author="ERCOT" w:date="2025-08-22T09:36:00Z" w16du:dateUtc="2025-08-22T14:36:00Z"/>
                <w:rFonts w:ascii="Times New Roman" w:eastAsia="Calibri" w:hAnsi="Times New Roman" w:cs="Times New Roman"/>
                <w:iCs/>
                <w:sz w:val="20"/>
                <w:szCs w:val="20"/>
              </w:rPr>
            </w:pPr>
            <w:ins w:id="528"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0E2B64C0" w14:textId="77777777" w:rsidR="00942A8D" w:rsidRPr="00497450" w:rsidRDefault="00942A8D" w:rsidP="00274783">
            <w:pPr>
              <w:spacing w:after="120" w:line="240" w:lineRule="auto"/>
              <w:rPr>
                <w:ins w:id="529" w:author="ERCOT" w:date="2025-08-22T09:36:00Z" w16du:dateUtc="2025-08-22T14:36:00Z"/>
                <w:rFonts w:ascii="Times New Roman" w:eastAsia="Calibri" w:hAnsi="Times New Roman" w:cs="Times New Roman"/>
                <w:i/>
                <w:iCs/>
                <w:sz w:val="20"/>
                <w:szCs w:val="20"/>
              </w:rPr>
            </w:pPr>
            <w:ins w:id="530"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Residential Demand Response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745C4979" w14:textId="77777777" w:rsidTr="00274783">
        <w:trPr>
          <w:cantSplit/>
          <w:ins w:id="531" w:author="ERCOT" w:date="2025-08-22T09:36:00Z"/>
        </w:trPr>
        <w:tc>
          <w:tcPr>
            <w:tcW w:w="1290" w:type="pct"/>
            <w:tcBorders>
              <w:top w:val="single" w:sz="4" w:space="0" w:color="auto"/>
              <w:left w:val="single" w:sz="4" w:space="0" w:color="auto"/>
              <w:bottom w:val="single" w:sz="4" w:space="0" w:color="auto"/>
              <w:right w:val="single" w:sz="4" w:space="0" w:color="auto"/>
            </w:tcBorders>
          </w:tcPr>
          <w:p w14:paraId="66247A30" w14:textId="77777777" w:rsidR="00942A8D" w:rsidRPr="00497450" w:rsidRDefault="00942A8D" w:rsidP="00274783">
            <w:pPr>
              <w:spacing w:after="120" w:line="240" w:lineRule="auto"/>
              <w:rPr>
                <w:ins w:id="532" w:author="ERCOT" w:date="2025-08-22T09:36:00Z" w16du:dateUtc="2025-08-22T14:36:00Z"/>
                <w:rFonts w:ascii="Times New Roman" w:eastAsia="Calibri" w:hAnsi="Times New Roman" w:cs="Times New Roman"/>
                <w:iCs/>
                <w:sz w:val="20"/>
                <w:szCs w:val="20"/>
              </w:rPr>
            </w:pPr>
            <w:ins w:id="533" w:author="ERCOT" w:date="2025-08-22T09:36:00Z" w16du:dateUtc="2025-08-22T14:36:00Z">
              <w:r w:rsidRPr="00497450">
                <w:rPr>
                  <w:rFonts w:ascii="Times New Roman" w:eastAsia="Calibri" w:hAnsi="Times New Roman" w:cs="Times New Roman"/>
                  <w:iCs/>
                  <w:sz w:val="20"/>
                  <w:szCs w:val="20"/>
                </w:rPr>
                <w:lastRenderedPageBreak/>
                <w:t xml:space="preserve">RDRLRS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2070781A" w14:textId="77777777" w:rsidR="00942A8D" w:rsidRPr="00497450" w:rsidRDefault="00942A8D" w:rsidP="00274783">
            <w:pPr>
              <w:spacing w:after="120" w:line="240" w:lineRule="auto"/>
              <w:rPr>
                <w:ins w:id="534" w:author="ERCOT" w:date="2025-08-22T09:36:00Z" w16du:dateUtc="2025-08-22T14:36:00Z"/>
                <w:rFonts w:ascii="Times New Roman" w:eastAsia="Calibri" w:hAnsi="Times New Roman" w:cs="Times New Roman"/>
                <w:iCs/>
                <w:sz w:val="20"/>
                <w:szCs w:val="20"/>
              </w:rPr>
            </w:pPr>
            <w:ins w:id="535"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5BC502B" w14:textId="77777777" w:rsidR="00942A8D" w:rsidRPr="00497450" w:rsidRDefault="00942A8D" w:rsidP="00274783">
            <w:pPr>
              <w:spacing w:after="120" w:line="240" w:lineRule="auto"/>
              <w:rPr>
                <w:ins w:id="536" w:author="ERCOT" w:date="2025-08-22T09:36:00Z" w16du:dateUtc="2025-08-22T14:36:00Z"/>
                <w:rFonts w:ascii="Times New Roman" w:eastAsia="Calibri" w:hAnsi="Times New Roman" w:cs="Times New Roman"/>
                <w:i/>
                <w:iCs/>
                <w:sz w:val="20"/>
                <w:szCs w:val="20"/>
              </w:rPr>
            </w:pPr>
            <w:ins w:id="537" w:author="ERCOT" w:date="2025-08-22T09:36:00Z" w16du:dateUtc="2025-08-22T14:36:00Z">
              <w:r w:rsidRPr="00497450">
                <w:rPr>
                  <w:rFonts w:ascii="Times New Roman" w:eastAsia="Calibri" w:hAnsi="Times New Roman" w:cs="Times New Roman"/>
                  <w:i/>
                  <w:iCs/>
                  <w:sz w:val="20"/>
                  <w:szCs w:val="20"/>
                </w:rPr>
                <w:t xml:space="preserve">Residential Demand Response Load Ratio Share per QSE per Season – </w:t>
              </w:r>
              <w:r w:rsidRPr="00497450">
                <w:rPr>
                  <w:rFonts w:ascii="Times New Roman" w:eastAsia="Calibri" w:hAnsi="Times New Roman" w:cs="Times New Roman"/>
                  <w:iCs/>
                  <w:sz w:val="20"/>
                  <w:szCs w:val="20"/>
                </w:rPr>
                <w:t xml:space="preserve">The Residential Demand Response Load Ratio Share for QSE </w:t>
              </w:r>
              <w:r w:rsidRPr="00497450">
                <w:rPr>
                  <w:rFonts w:ascii="Times New Roman" w:eastAsia="Calibri" w:hAnsi="Times New Roman" w:cs="Times New Roman"/>
                  <w:i/>
                  <w:iCs/>
                  <w:sz w:val="20"/>
                  <w:szCs w:val="20"/>
                </w:rPr>
                <w:t>q</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bCs/>
                  <w:iCs/>
                  <w:sz w:val="20"/>
                  <w:szCs w:val="20"/>
                </w:rPr>
                <w:t xml:space="preserve">for Season </w:t>
              </w:r>
              <w:r w:rsidRPr="00497450">
                <w:rPr>
                  <w:rFonts w:ascii="Times New Roman" w:eastAsia="Calibri" w:hAnsi="Times New Roman" w:cs="Times New Roman"/>
                  <w:bCs/>
                  <w:i/>
                  <w:sz w:val="20"/>
                  <w:szCs w:val="20"/>
                </w:rPr>
                <w:t>s</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sz w:val="20"/>
                  <w:szCs w:val="20"/>
                </w:rPr>
                <w:t>If the resultant QSE-level share is negative, the QSE’s share will be set to zero and all other QSE shares will be adjusted on a pro rata basis such that the sum of all shares is equal to one.</w:t>
              </w:r>
            </w:ins>
          </w:p>
        </w:tc>
      </w:tr>
      <w:tr w:rsidR="00942A8D" w:rsidRPr="00497450" w14:paraId="280A5F42" w14:textId="77777777" w:rsidTr="00274783">
        <w:trPr>
          <w:cantSplit/>
          <w:ins w:id="538" w:author="ERCOT" w:date="2025-08-22T09:36:00Z"/>
        </w:trPr>
        <w:tc>
          <w:tcPr>
            <w:tcW w:w="1290" w:type="pct"/>
            <w:tcBorders>
              <w:top w:val="single" w:sz="4" w:space="0" w:color="auto"/>
              <w:left w:val="single" w:sz="4" w:space="0" w:color="auto"/>
              <w:bottom w:val="single" w:sz="4" w:space="0" w:color="auto"/>
              <w:right w:val="single" w:sz="4" w:space="0" w:color="auto"/>
            </w:tcBorders>
          </w:tcPr>
          <w:p w14:paraId="137BAE95" w14:textId="77777777" w:rsidR="00942A8D" w:rsidRPr="00497450" w:rsidRDefault="00942A8D" w:rsidP="00274783">
            <w:pPr>
              <w:spacing w:after="120" w:line="240" w:lineRule="auto"/>
              <w:rPr>
                <w:ins w:id="539" w:author="ERCOT" w:date="2025-08-22T09:36:00Z" w16du:dateUtc="2025-08-22T14:36:00Z"/>
                <w:rFonts w:ascii="Times New Roman" w:eastAsia="Calibri" w:hAnsi="Times New Roman" w:cs="Times New Roman"/>
                <w:i/>
                <w:iCs/>
                <w:sz w:val="20"/>
                <w:szCs w:val="20"/>
              </w:rPr>
            </w:pPr>
            <w:ins w:id="540" w:author="ERCOT" w:date="2025-08-22T09:36:00Z" w16du:dateUtc="2025-08-22T14:36:00Z">
              <w:r w:rsidRPr="00497450">
                <w:rPr>
                  <w:rFonts w:ascii="Times New Roman" w:eastAsia="Calibri" w:hAnsi="Times New Roman" w:cs="Times New Roman"/>
                  <w:i/>
                  <w:iCs/>
                  <w:sz w:val="20"/>
                  <w:szCs w:val="20"/>
                </w:rPr>
                <w:t>q</w:t>
              </w:r>
            </w:ins>
          </w:p>
        </w:tc>
        <w:tc>
          <w:tcPr>
            <w:tcW w:w="484" w:type="pct"/>
            <w:tcBorders>
              <w:top w:val="single" w:sz="4" w:space="0" w:color="auto"/>
              <w:left w:val="single" w:sz="4" w:space="0" w:color="auto"/>
              <w:bottom w:val="single" w:sz="4" w:space="0" w:color="auto"/>
              <w:right w:val="single" w:sz="4" w:space="0" w:color="auto"/>
            </w:tcBorders>
          </w:tcPr>
          <w:p w14:paraId="0AE534EB" w14:textId="77777777" w:rsidR="00942A8D" w:rsidRPr="00497450" w:rsidRDefault="00942A8D" w:rsidP="00274783">
            <w:pPr>
              <w:spacing w:after="120" w:line="240" w:lineRule="auto"/>
              <w:rPr>
                <w:ins w:id="541" w:author="ERCOT" w:date="2025-08-22T09:36:00Z" w16du:dateUtc="2025-08-22T14:36:00Z"/>
                <w:rFonts w:ascii="Times New Roman" w:eastAsia="Calibri" w:hAnsi="Times New Roman" w:cs="Times New Roman"/>
                <w:iCs/>
                <w:sz w:val="20"/>
                <w:szCs w:val="20"/>
              </w:rPr>
            </w:pPr>
            <w:ins w:id="542"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62BC3FC" w14:textId="77777777" w:rsidR="00942A8D" w:rsidRPr="00497450" w:rsidRDefault="00942A8D" w:rsidP="00274783">
            <w:pPr>
              <w:spacing w:after="120" w:line="240" w:lineRule="auto"/>
              <w:rPr>
                <w:ins w:id="543" w:author="ERCOT" w:date="2025-08-22T09:36:00Z" w16du:dateUtc="2025-08-22T14:36:00Z"/>
                <w:rFonts w:ascii="Times New Roman" w:eastAsia="Calibri" w:hAnsi="Times New Roman" w:cs="Times New Roman"/>
                <w:iCs/>
                <w:sz w:val="20"/>
                <w:szCs w:val="20"/>
              </w:rPr>
            </w:pPr>
            <w:ins w:id="544"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3E63EA77" w14:textId="77777777" w:rsidTr="00274783">
        <w:trPr>
          <w:cantSplit/>
          <w:ins w:id="545"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0F5301C" w14:textId="77777777" w:rsidR="00942A8D" w:rsidRPr="00497450" w:rsidRDefault="00942A8D" w:rsidP="00274783">
            <w:pPr>
              <w:spacing w:after="120" w:line="240" w:lineRule="auto"/>
              <w:rPr>
                <w:ins w:id="546" w:author="ERCOT" w:date="2025-08-22T09:36:00Z" w16du:dateUtc="2025-08-22T14:36:00Z"/>
                <w:rFonts w:ascii="Times New Roman" w:eastAsia="Calibri" w:hAnsi="Times New Roman" w:cs="Times New Roman"/>
                <w:i/>
                <w:iCs/>
                <w:sz w:val="20"/>
                <w:szCs w:val="20"/>
              </w:rPr>
            </w:pPr>
            <w:ins w:id="547" w:author="ERCOT" w:date="2025-08-22T09:36:00Z" w16du:dateUtc="2025-08-22T14:36:00Z">
              <w:r w:rsidRPr="00497450">
                <w:rPr>
                  <w:rFonts w:ascii="Times New Roman" w:eastAsia="Calibri" w:hAnsi="Times New Roman" w:cs="Times New Roman"/>
                  <w:i/>
                  <w:iCs/>
                  <w:sz w:val="20"/>
                  <w:szCs w:val="20"/>
                </w:rPr>
                <w:t>s</w:t>
              </w:r>
            </w:ins>
          </w:p>
        </w:tc>
        <w:tc>
          <w:tcPr>
            <w:tcW w:w="484" w:type="pct"/>
            <w:tcBorders>
              <w:top w:val="single" w:sz="4" w:space="0" w:color="auto"/>
              <w:left w:val="single" w:sz="4" w:space="0" w:color="auto"/>
              <w:bottom w:val="single" w:sz="4" w:space="0" w:color="auto"/>
              <w:right w:val="single" w:sz="4" w:space="0" w:color="auto"/>
            </w:tcBorders>
          </w:tcPr>
          <w:p w14:paraId="49436070" w14:textId="77777777" w:rsidR="00942A8D" w:rsidRPr="00497450" w:rsidRDefault="00942A8D" w:rsidP="00274783">
            <w:pPr>
              <w:spacing w:after="120" w:line="240" w:lineRule="auto"/>
              <w:rPr>
                <w:ins w:id="548" w:author="ERCOT" w:date="2025-08-22T09:36:00Z" w16du:dateUtc="2025-08-22T14:36:00Z"/>
                <w:rFonts w:ascii="Times New Roman" w:eastAsia="Calibri" w:hAnsi="Times New Roman" w:cs="Times New Roman"/>
                <w:iCs/>
                <w:sz w:val="20"/>
                <w:szCs w:val="20"/>
              </w:rPr>
            </w:pPr>
            <w:ins w:id="549"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38D7805B" w14:textId="77777777" w:rsidR="00942A8D" w:rsidRPr="00497450" w:rsidRDefault="00942A8D" w:rsidP="00274783">
            <w:pPr>
              <w:spacing w:after="120" w:line="240" w:lineRule="auto"/>
              <w:rPr>
                <w:ins w:id="550" w:author="ERCOT" w:date="2025-08-22T09:36:00Z" w16du:dateUtc="2025-08-22T14:36:00Z"/>
                <w:rFonts w:ascii="Times New Roman" w:eastAsia="Calibri" w:hAnsi="Times New Roman" w:cs="Times New Roman"/>
                <w:iCs/>
                <w:sz w:val="20"/>
                <w:szCs w:val="20"/>
              </w:rPr>
            </w:pPr>
            <w:ins w:id="551"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bl>
    <w:p w14:paraId="4CD48900" w14:textId="77777777" w:rsidR="00942A8D" w:rsidRPr="00895FDB" w:rsidRDefault="00942A8D" w:rsidP="00942A8D">
      <w:pPr>
        <w:keepNext/>
        <w:tabs>
          <w:tab w:val="left" w:pos="1080"/>
        </w:tabs>
        <w:spacing w:before="480" w:after="240" w:line="240" w:lineRule="auto"/>
        <w:ind w:left="1080" w:hanging="1080"/>
        <w:outlineLvl w:val="2"/>
        <w:rPr>
          <w:ins w:id="552" w:author="ERCOT" w:date="2025-08-22T09:35:00Z" w16du:dateUtc="2025-08-22T14:35:00Z"/>
          <w:rFonts w:ascii="Times New Roman" w:eastAsia="Times New Roman" w:hAnsi="Times New Roman" w:cs="Times New Roman"/>
          <w:b/>
          <w:bCs/>
          <w:i/>
          <w:iCs/>
          <w:kern w:val="0"/>
          <w14:ligatures w14:val="none"/>
        </w:rPr>
      </w:pPr>
      <w:ins w:id="553" w:author="ERCOT" w:date="2025-08-22T09:35:00Z" w16du:dateUtc="2025-08-22T14:35:00Z">
        <w:r w:rsidRPr="00895FDB">
          <w:rPr>
            <w:rFonts w:ascii="Times New Roman" w:eastAsia="Times New Roman" w:hAnsi="Times New Roman" w:cs="Times New Roman"/>
            <w:b/>
            <w:bCs/>
            <w:i/>
            <w:iCs/>
            <w:kern w:val="0"/>
            <w14:ligatures w14:val="none"/>
          </w:rPr>
          <w:t>8.1.4</w:t>
        </w:r>
        <w:r w:rsidRPr="00895FDB">
          <w:rPr>
            <w:rFonts w:ascii="Times New Roman" w:eastAsia="Times New Roman" w:hAnsi="Times New Roman" w:cs="Times New Roman"/>
            <w:kern w:val="0"/>
            <w14:ligatures w14:val="none"/>
          </w:rPr>
          <w:tab/>
        </w:r>
        <w:r w:rsidRPr="00895FDB">
          <w:rPr>
            <w:rFonts w:ascii="Times New Roman" w:eastAsia="Times New Roman" w:hAnsi="Times New Roman" w:cs="Times New Roman"/>
            <w:b/>
            <w:bCs/>
            <w:i/>
            <w:iCs/>
            <w:kern w:val="0"/>
            <w14:ligatures w14:val="none"/>
          </w:rPr>
          <w:t>Residential Demand Response Program Performance</w:t>
        </w:r>
      </w:ins>
    </w:p>
    <w:p w14:paraId="5B6F169A" w14:textId="77777777" w:rsidR="00C76809" w:rsidRDefault="00C76809" w:rsidP="00C76809">
      <w:pPr>
        <w:keepNext/>
        <w:widowControl w:val="0"/>
        <w:tabs>
          <w:tab w:val="left" w:pos="1260"/>
        </w:tabs>
        <w:spacing w:before="240" w:after="240" w:line="240" w:lineRule="auto"/>
        <w:ind w:left="1260" w:hanging="1260"/>
        <w:outlineLvl w:val="3"/>
        <w:rPr>
          <w:ins w:id="554" w:author="ERCOT" w:date="2025-07-14T09:33:00Z" w16du:dateUtc="2025-07-14T14:33:00Z"/>
          <w:rFonts w:ascii="Times New Roman" w:eastAsia="Times New Roman" w:hAnsi="Times New Roman" w:cs="Times New Roman"/>
          <w:b/>
          <w:bCs/>
          <w:snapToGrid w:val="0"/>
          <w:kern w:val="0"/>
          <w14:ligatures w14:val="none"/>
        </w:rPr>
      </w:pPr>
      <w:ins w:id="555" w:author="ERCOT" w:date="2025-07-14T09:33:00Z" w16du:dateUtc="2025-07-14T14:33:00Z">
        <w:r w:rsidRPr="00895FDB">
          <w:rPr>
            <w:rFonts w:ascii="Times New Roman" w:eastAsia="Times New Roman" w:hAnsi="Times New Roman" w:cs="Times New Roman"/>
            <w:b/>
            <w:bCs/>
            <w:snapToGrid w:val="0"/>
            <w:kern w:val="0"/>
            <w14:ligatures w14:val="none"/>
          </w:rPr>
          <w:t>8.1.4.1</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REP and NOIE LSE Data Submission Requirements for RDR Program Participation</w:t>
        </w:r>
      </w:ins>
    </w:p>
    <w:p w14:paraId="4F5BDA45" w14:textId="77777777" w:rsidR="004850AC" w:rsidRPr="00D45362" w:rsidRDefault="00C76809" w:rsidP="004850AC">
      <w:pPr>
        <w:spacing w:after="240" w:line="240" w:lineRule="auto"/>
        <w:ind w:left="720" w:hanging="720"/>
        <w:rPr>
          <w:ins w:id="556" w:author="ERCOT" w:date="2025-08-26T11:20:00Z" w16du:dateUtc="2025-08-26T16:20:00Z"/>
          <w:rFonts w:ascii="Times New Roman" w:eastAsia="Calibri" w:hAnsi="Times New Roman" w:cs="Times New Roman"/>
        </w:rPr>
      </w:pPr>
      <w:ins w:id="557" w:author="ERCOT" w:date="2025-07-14T09:33:00Z" w16du:dateUtc="2025-07-14T14:33:00Z">
        <w:r w:rsidRPr="00D45362">
          <w:rPr>
            <w:rFonts w:ascii="Times New Roman" w:eastAsia="Calibri" w:hAnsi="Times New Roman" w:cs="Times New Roman"/>
          </w:rPr>
          <w:t>(1)</w:t>
        </w:r>
      </w:ins>
      <w:ins w:id="558" w:author="ERCOT" w:date="2025-07-14T13:43:00Z" w16du:dateUtc="2025-07-14T18:43:00Z">
        <w:r w:rsidR="00D45362">
          <w:rPr>
            <w:rFonts w:ascii="Times New Roman" w:eastAsia="Calibri" w:hAnsi="Times New Roman" w:cs="Times New Roman"/>
          </w:rPr>
          <w:tab/>
        </w:r>
      </w:ins>
      <w:ins w:id="559" w:author="ERCOT" w:date="2025-08-26T11:20:00Z" w16du:dateUtc="2025-08-26T16:20:00Z">
        <w:r w:rsidR="004850AC" w:rsidRPr="00D45362">
          <w:rPr>
            <w:rFonts w:ascii="Times New Roman" w:eastAsia="Calibri" w:hAnsi="Times New Roman" w:cs="Times New Roman"/>
          </w:rPr>
          <w:t>REPs that opt to participate in the RDR Program</w:t>
        </w:r>
        <w:r w:rsidR="004850AC">
          <w:rPr>
            <w:rFonts w:ascii="Times New Roman" w:eastAsia="Calibri" w:hAnsi="Times New Roman" w:cs="Times New Roman"/>
          </w:rPr>
          <w:t xml:space="preserve">, as described in </w:t>
        </w:r>
        <w:r w:rsidR="004850AC">
          <w:rPr>
            <w:rFonts w:ascii="Times New Roman" w:eastAsia="Times New Roman" w:hAnsi="Times New Roman" w:cs="Times New Roman"/>
          </w:rPr>
          <w:t xml:space="preserve">Section 3.26, Residential Demand Response Program, </w:t>
        </w:r>
        <w:r w:rsidR="004850AC" w:rsidRPr="00D45362">
          <w:rPr>
            <w:rFonts w:ascii="Times New Roman" w:eastAsia="Calibri" w:hAnsi="Times New Roman" w:cs="Times New Roman"/>
          </w:rPr>
          <w:t>do not have data submission requirements beyond those specified in Section 22, Attachment T, Retail Electric Provider and Transmission and/or Distribution Service Providers Smart Device Demand Response Reporting Requirements.</w:t>
        </w:r>
      </w:ins>
    </w:p>
    <w:p w14:paraId="11D15BCA" w14:textId="77777777" w:rsidR="004850AC" w:rsidRPr="00D45362" w:rsidRDefault="004850AC" w:rsidP="004850AC">
      <w:pPr>
        <w:spacing w:after="240" w:line="240" w:lineRule="auto"/>
        <w:ind w:left="720" w:hanging="720"/>
        <w:rPr>
          <w:ins w:id="560" w:author="ERCOT" w:date="2025-08-26T11:20:00Z" w16du:dateUtc="2025-08-26T16:20:00Z"/>
          <w:rFonts w:ascii="Times New Roman" w:eastAsia="Calibri" w:hAnsi="Times New Roman" w:cs="Times New Roman"/>
        </w:rPr>
      </w:pPr>
      <w:ins w:id="561" w:author="ERCOT" w:date="2025-08-26T11:20:00Z" w16du:dateUtc="2025-08-26T16:20:00Z">
        <w:r w:rsidRPr="00D45362">
          <w:rPr>
            <w:rFonts w:ascii="Times New Roman" w:eastAsia="Calibri" w:hAnsi="Times New Roman" w:cs="Times New Roman"/>
          </w:rPr>
          <w:t>(2)</w:t>
        </w:r>
        <w:r>
          <w:rPr>
            <w:rFonts w:ascii="Times New Roman" w:eastAsia="Calibri" w:hAnsi="Times New Roman" w:cs="Times New Roman"/>
          </w:rPr>
          <w:tab/>
        </w:r>
        <w:r w:rsidRPr="00D45362">
          <w:rPr>
            <w:rFonts w:ascii="Times New Roman" w:eastAsia="Calibri" w:hAnsi="Times New Roman" w:cs="Times New Roman"/>
          </w:rPr>
          <w:t>NOIE LSEs that opt to participate in the RDR Program</w:t>
        </w:r>
        <w:r>
          <w:rPr>
            <w:rFonts w:ascii="Times New Roman" w:eastAsia="Calibri" w:hAnsi="Times New Roman" w:cs="Times New Roman"/>
          </w:rPr>
          <w:t>,</w:t>
        </w:r>
        <w:r w:rsidRPr="00BE4547">
          <w:rPr>
            <w:rFonts w:ascii="Times New Roman" w:eastAsia="Calibri" w:hAnsi="Times New Roman" w:cs="Times New Roman"/>
          </w:rPr>
          <w:t xml:space="preserve"> </w:t>
        </w:r>
        <w:r>
          <w:rPr>
            <w:rFonts w:ascii="Times New Roman" w:eastAsia="Calibri" w:hAnsi="Times New Roman" w:cs="Times New Roman"/>
          </w:rPr>
          <w:t xml:space="preserve">as described in </w:t>
        </w:r>
        <w:r>
          <w:rPr>
            <w:rFonts w:ascii="Times New Roman" w:eastAsia="Times New Roman" w:hAnsi="Times New Roman" w:cs="Times New Roman"/>
          </w:rPr>
          <w:t>Section 3.26,</w:t>
        </w:r>
        <w:r w:rsidRPr="000473A4">
          <w:rPr>
            <w:rFonts w:ascii="Times New Roman" w:eastAsia="Calibri" w:hAnsi="Times New Roman" w:cs="Times New Roman"/>
          </w:rPr>
          <w:t xml:space="preserve"> </w:t>
        </w:r>
        <w:r w:rsidRPr="00D45362">
          <w:rPr>
            <w:rFonts w:ascii="Times New Roman" w:eastAsia="Calibri" w:hAnsi="Times New Roman" w:cs="Times New Roman"/>
          </w:rPr>
          <w:t xml:space="preserve">must submit </w:t>
        </w:r>
        <w:r>
          <w:rPr>
            <w:rFonts w:ascii="Times New Roman" w:eastAsia="Calibri" w:hAnsi="Times New Roman" w:cs="Times New Roman"/>
          </w:rPr>
          <w:t xml:space="preserve">four types of files to ERCOT with the following Report Names: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RDREvent</w:t>
        </w:r>
        <w:proofErr w:type="spellEnd"/>
        <w:r>
          <w:rPr>
            <w:rFonts w:ascii="Times New Roman" w:eastAsia="Calibri" w:hAnsi="Times New Roman" w:cs="Times New Roman"/>
          </w:rPr>
          <w:t>, and RDRIntervaldata.  The file naming convention and file contents are</w:t>
        </w:r>
        <w:r w:rsidRPr="00D45362">
          <w:rPr>
            <w:rFonts w:ascii="Times New Roman" w:eastAsia="Calibri" w:hAnsi="Times New Roman" w:cs="Times New Roman"/>
          </w:rPr>
          <w:t xml:space="preserve"> described below:</w:t>
        </w:r>
      </w:ins>
    </w:p>
    <w:p w14:paraId="3DE2FA44" w14:textId="74B19CD7" w:rsidR="00C76809" w:rsidRPr="00C76809" w:rsidRDefault="00C76809" w:rsidP="00D45362">
      <w:pPr>
        <w:ind w:left="1440" w:hanging="720"/>
        <w:rPr>
          <w:ins w:id="562" w:author="ERCOT" w:date="2025-07-14T09:33:00Z" w16du:dateUtc="2025-07-14T14:33:00Z"/>
          <w:rFonts w:ascii="Times New Roman" w:hAnsi="Times New Roman" w:cs="Times New Roman"/>
        </w:rPr>
      </w:pPr>
      <w:ins w:id="563" w:author="ERCOT" w:date="2025-07-14T09:33:00Z" w16du:dateUtc="2025-07-14T14:33:00Z">
        <w:r>
          <w:rPr>
            <w:rFonts w:ascii="Times New Roman" w:eastAsia="Calibri" w:hAnsi="Times New Roman" w:cs="Times New Roman"/>
          </w:rPr>
          <w:t>(a)</w:t>
        </w:r>
      </w:ins>
      <w:ins w:id="564" w:author="ERCOT" w:date="2025-07-14T13:44:00Z" w16du:dateUtc="2025-07-14T18:44:00Z">
        <w:r w:rsidR="00D45362">
          <w:rPr>
            <w:rFonts w:ascii="Times New Roman" w:eastAsia="Calibri" w:hAnsi="Times New Roman" w:cs="Times New Roman"/>
          </w:rPr>
          <w:tab/>
        </w:r>
      </w:ins>
      <w:ins w:id="565" w:author="ERCOT" w:date="2025-07-14T09:33:00Z" w16du:dateUtc="2025-07-14T14:33:00Z">
        <w:r w:rsidRPr="00C76809">
          <w:rPr>
            <w:rFonts w:ascii="Times New Roman" w:hAnsi="Times New Roman" w:cs="Times New Roman"/>
          </w:rPr>
          <w:t>File Naming Convention: All NOIE files are required to follow the naming convention shown below:</w:t>
        </w:r>
      </w:ins>
    </w:p>
    <w:p w14:paraId="47A7E430" w14:textId="77777777" w:rsidR="00C76809" w:rsidRPr="00655189" w:rsidRDefault="00C76809" w:rsidP="00C76809">
      <w:pPr>
        <w:pStyle w:val="ListParagraph"/>
        <w:ind w:left="1440"/>
        <w:rPr>
          <w:ins w:id="566" w:author="ERCOT" w:date="2025-07-14T09:33:00Z" w16du:dateUtc="2025-07-14T14:33:00Z"/>
          <w:rFonts w:ascii="Times New Roman" w:hAnsi="Times New Roman"/>
        </w:rPr>
      </w:pPr>
      <w:ins w:id="567" w:author="ERCOT" w:date="2025-07-14T09:33:00Z" w16du:dateUtc="2025-07-14T14:33:00Z">
        <w:r w:rsidRPr="00655189">
          <w:rPr>
            <w:rFonts w:ascii="Times New Roman" w:hAnsi="Times New Roman"/>
          </w:rPr>
          <w:t xml:space="preserve">DUNS       |      </w:t>
        </w:r>
        <w:proofErr w:type="spellStart"/>
        <w:r w:rsidRPr="00655189">
          <w:rPr>
            <w:rFonts w:ascii="Times New Roman" w:hAnsi="Times New Roman"/>
          </w:rPr>
          <w:t>ReportName</w:t>
        </w:r>
        <w:proofErr w:type="spellEnd"/>
        <w:r w:rsidRPr="00655189">
          <w:rPr>
            <w:rFonts w:ascii="Times New Roman" w:hAnsi="Times New Roman"/>
          </w:rPr>
          <w:t xml:space="preserve">      |      </w:t>
        </w:r>
        <w:proofErr w:type="spellStart"/>
        <w:r w:rsidRPr="00655189">
          <w:rPr>
            <w:rFonts w:ascii="Times New Roman" w:hAnsi="Times New Roman"/>
          </w:rPr>
          <w:t>DateTime</w:t>
        </w:r>
        <w:proofErr w:type="spellEnd"/>
        <w:r w:rsidRPr="00655189">
          <w:rPr>
            <w:rFonts w:ascii="Times New Roman" w:hAnsi="Times New Roman"/>
          </w:rPr>
          <w:t xml:space="preserve">    |  Counter</w:t>
        </w:r>
      </w:ins>
    </w:p>
    <w:p w14:paraId="50A2B8A7" w14:textId="77777777" w:rsidR="00D45362" w:rsidRDefault="00C76809" w:rsidP="00C76809">
      <w:pPr>
        <w:pStyle w:val="ListParagraph"/>
        <w:ind w:left="1440"/>
        <w:rPr>
          <w:rFonts w:ascii="Times New Roman" w:hAnsi="Times New Roman"/>
        </w:rPr>
      </w:pPr>
      <w:ins w:id="568" w:author="ERCOT" w:date="2025-07-14T09:33:00Z" w16du:dateUtc="2025-07-14T14:33:00Z">
        <w:r w:rsidRPr="00655189">
          <w:rPr>
            <w:rFonts w:ascii="Times New Roman" w:hAnsi="Times New Roman"/>
          </w:rPr>
          <w:t>0000000000000RD</w:t>
        </w:r>
        <w:r>
          <w:rPr>
            <w:rFonts w:ascii="Times New Roman" w:hAnsi="Times New Roman"/>
          </w:rPr>
          <w:t>R</w:t>
        </w:r>
        <w:r w:rsidRPr="00655189">
          <w:rPr>
            <w:rFonts w:ascii="Times New Roman" w:hAnsi="Times New Roman"/>
          </w:rPr>
          <w:t>P</w:t>
        </w:r>
        <w:r>
          <w:rPr>
            <w:rFonts w:ascii="Times New Roman" w:hAnsi="Times New Roman"/>
          </w:rPr>
          <w:t>op</w:t>
        </w:r>
        <w:r w:rsidRPr="00655189">
          <w:rPr>
            <w:rFonts w:ascii="Times New Roman" w:hAnsi="Times New Roman"/>
          </w:rPr>
          <w:t>20251023113001999.csv</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C76809" w:rsidRPr="00497450" w14:paraId="76D4246D" w14:textId="77777777" w:rsidTr="00082ED8">
        <w:trPr>
          <w:trHeight w:val="414"/>
          <w:jc w:val="center"/>
          <w:ins w:id="569" w:author="ERCOT" w:date="2025-07-14T09:33: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3CA8FE28" w14:textId="77777777" w:rsidR="00C76809" w:rsidRPr="00497450" w:rsidRDefault="00C76809" w:rsidP="00082ED8">
            <w:pPr>
              <w:spacing w:after="0" w:line="240" w:lineRule="auto"/>
              <w:jc w:val="center"/>
              <w:rPr>
                <w:ins w:id="570" w:author="ERCOT" w:date="2025-07-14T09:33:00Z" w16du:dateUtc="2025-07-14T14:33:00Z"/>
                <w:rFonts w:ascii="Times New Roman" w:eastAsia="Times New Roman" w:hAnsi="Times New Roman"/>
                <w:sz w:val="20"/>
                <w:szCs w:val="20"/>
              </w:rPr>
            </w:pPr>
            <w:ins w:id="571" w:author="ERCOT" w:date="2025-07-14T09:33:00Z" w16du:dateUtc="2025-07-14T14:33:00Z">
              <w:r w:rsidRPr="00497450">
                <w:rPr>
                  <w:rFonts w:ascii="Times New Roman" w:eastAsia="Times New Roman" w:hAnsi="Times New Roman"/>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3A2B136E" w14:textId="77777777" w:rsidR="00C76809" w:rsidRPr="00497450" w:rsidRDefault="00C76809" w:rsidP="00082ED8">
            <w:pPr>
              <w:spacing w:after="0" w:line="240" w:lineRule="auto"/>
              <w:jc w:val="center"/>
              <w:rPr>
                <w:ins w:id="572" w:author="ERCOT" w:date="2025-07-14T09:33:00Z" w16du:dateUtc="2025-07-14T14:33:00Z"/>
                <w:rFonts w:ascii="Times New Roman" w:eastAsia="Times New Roman" w:hAnsi="Times New Roman"/>
                <w:sz w:val="20"/>
                <w:szCs w:val="20"/>
              </w:rPr>
            </w:pPr>
            <w:ins w:id="573" w:author="ERCOT" w:date="2025-07-14T09:33:00Z" w16du:dateUtc="2025-07-14T14:33:00Z">
              <w:r w:rsidRPr="00497450">
                <w:rPr>
                  <w:rFonts w:ascii="Times New Roman" w:eastAsia="Times New Roman" w:hAnsi="Times New Roman"/>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21954711" w14:textId="77777777" w:rsidR="00C76809" w:rsidRPr="00497450" w:rsidRDefault="00C76809" w:rsidP="00082ED8">
            <w:pPr>
              <w:spacing w:after="0" w:line="240" w:lineRule="auto"/>
              <w:jc w:val="center"/>
              <w:rPr>
                <w:ins w:id="574" w:author="ERCOT" w:date="2025-07-14T09:33:00Z" w16du:dateUtc="2025-07-14T14:33:00Z"/>
                <w:rFonts w:ascii="Times New Roman" w:eastAsia="Times New Roman" w:hAnsi="Times New Roman"/>
                <w:sz w:val="20"/>
                <w:szCs w:val="20"/>
              </w:rPr>
            </w:pPr>
            <w:ins w:id="575" w:author="ERCOT" w:date="2025-07-14T09:33:00Z" w16du:dateUtc="2025-07-14T14:33:00Z">
              <w:r w:rsidRPr="00497450">
                <w:rPr>
                  <w:rFonts w:ascii="Times New Roman" w:eastAsia="Times New Roman" w:hAnsi="Times New Roman"/>
                  <w:b/>
                  <w:sz w:val="20"/>
                  <w:szCs w:val="20"/>
                </w:rPr>
                <w:t>Format</w:t>
              </w:r>
            </w:ins>
          </w:p>
        </w:tc>
      </w:tr>
      <w:tr w:rsidR="00C76809" w:rsidRPr="00497450" w14:paraId="08C86CC2" w14:textId="77777777" w:rsidTr="00082ED8">
        <w:trPr>
          <w:trHeight w:val="414"/>
          <w:jc w:val="center"/>
          <w:ins w:id="57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43864DDA" w14:textId="77777777" w:rsidR="00C76809" w:rsidRPr="00497450" w:rsidRDefault="00C76809" w:rsidP="00082ED8">
            <w:pPr>
              <w:spacing w:after="0" w:line="240" w:lineRule="auto"/>
              <w:jc w:val="center"/>
              <w:rPr>
                <w:ins w:id="577" w:author="ERCOT" w:date="2025-07-14T09:33:00Z" w16du:dateUtc="2025-07-14T14:33:00Z"/>
                <w:rFonts w:ascii="Times New Roman" w:eastAsia="Times New Roman" w:hAnsi="Times New Roman"/>
                <w:sz w:val="20"/>
                <w:szCs w:val="20"/>
              </w:rPr>
            </w:pPr>
            <w:ins w:id="578" w:author="ERCOT" w:date="2025-07-14T09:33:00Z" w16du:dateUtc="2025-07-14T14:33:00Z">
              <w:r w:rsidRPr="00497450">
                <w:rPr>
                  <w:rFonts w:ascii="Times New Roman" w:eastAsia="Times New Roman" w:hAnsi="Times New Roman"/>
                  <w:sz w:val="20"/>
                  <w:szCs w:val="20"/>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2657F89" w14:textId="77777777" w:rsidR="00C76809" w:rsidRPr="00497450" w:rsidRDefault="00C76809" w:rsidP="00082ED8">
            <w:pPr>
              <w:spacing w:after="0" w:line="240" w:lineRule="auto"/>
              <w:jc w:val="center"/>
              <w:rPr>
                <w:ins w:id="579" w:author="ERCOT" w:date="2025-07-14T09:33:00Z" w16du:dateUtc="2025-07-14T14:33:00Z"/>
                <w:rFonts w:ascii="Times New Roman" w:eastAsia="Times New Roman" w:hAnsi="Times New Roman"/>
                <w:sz w:val="20"/>
                <w:szCs w:val="20"/>
              </w:rPr>
            </w:pPr>
            <w:ins w:id="580" w:author="ERCOT" w:date="2025-07-14T09:33:00Z" w16du:dateUtc="2025-07-14T14:33:00Z">
              <w:r w:rsidRPr="00497450">
                <w:rPr>
                  <w:rFonts w:ascii="Times New Roman" w:eastAsia="Times New Roman" w:hAnsi="Times New Roman"/>
                  <w:sz w:val="20"/>
                  <w:szCs w:val="20"/>
                </w:rPr>
                <w:t>Submitter Data Universal Numbering System (DUNS) Number (</w:t>
              </w:r>
              <w:proofErr w:type="gramStart"/>
              <w:r w:rsidRPr="00497450">
                <w:rPr>
                  <w:rFonts w:ascii="Times New Roman" w:eastAsia="Times New Roman" w:hAnsi="Times New Roman"/>
                  <w:sz w:val="20"/>
                  <w:szCs w:val="20"/>
                </w:rPr>
                <w:t>DUNS #)</w:t>
              </w:r>
              <w:proofErr w:type="gramEnd"/>
              <w:r w:rsidRPr="00497450">
                <w:rPr>
                  <w:rFonts w:ascii="Times New Roman" w:eastAsia="Times New Roman" w:hAnsi="Times New Roman"/>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ADA6E5B" w14:textId="77777777" w:rsidR="00C76809" w:rsidRPr="00497450" w:rsidRDefault="00C76809" w:rsidP="00082ED8">
            <w:pPr>
              <w:spacing w:after="0" w:line="240" w:lineRule="auto"/>
              <w:jc w:val="center"/>
              <w:rPr>
                <w:ins w:id="581" w:author="ERCOT" w:date="2025-07-14T09:33:00Z" w16du:dateUtc="2025-07-14T14:33:00Z"/>
                <w:rFonts w:ascii="Times New Roman" w:eastAsia="Times New Roman" w:hAnsi="Times New Roman"/>
                <w:sz w:val="20"/>
                <w:szCs w:val="20"/>
              </w:rPr>
            </w:pPr>
            <w:ins w:id="582" w:author="ERCOT" w:date="2025-07-14T09:33:00Z" w16du:dateUtc="2025-07-14T14:33:00Z">
              <w:r w:rsidRPr="00497450">
                <w:rPr>
                  <w:rFonts w:ascii="Times New Roman" w:eastAsia="Times New Roman" w:hAnsi="Times New Roman"/>
                  <w:sz w:val="20"/>
                  <w:szCs w:val="20"/>
                </w:rPr>
                <w:t>Numeric (9 or 13)</w:t>
              </w:r>
            </w:ins>
          </w:p>
        </w:tc>
      </w:tr>
      <w:tr w:rsidR="00C76809" w:rsidRPr="00497450" w14:paraId="326FAA37" w14:textId="77777777" w:rsidTr="00082ED8">
        <w:trPr>
          <w:trHeight w:val="422"/>
          <w:jc w:val="center"/>
          <w:ins w:id="583"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C00FDD6" w14:textId="77777777" w:rsidR="00C76809" w:rsidRPr="00497450" w:rsidRDefault="00C76809" w:rsidP="00082ED8">
            <w:pPr>
              <w:spacing w:after="0" w:line="240" w:lineRule="auto"/>
              <w:jc w:val="center"/>
              <w:rPr>
                <w:ins w:id="584" w:author="ERCOT" w:date="2025-07-14T09:33:00Z" w16du:dateUtc="2025-07-14T14:33:00Z"/>
                <w:rFonts w:ascii="Times New Roman" w:eastAsia="Times New Roman" w:hAnsi="Times New Roman"/>
                <w:sz w:val="20"/>
                <w:szCs w:val="20"/>
              </w:rPr>
            </w:pPr>
            <w:proofErr w:type="spellStart"/>
            <w:ins w:id="585" w:author="ERCOT" w:date="2025-07-14T09:33:00Z" w16du:dateUtc="2025-07-14T14:33:00Z">
              <w:r w:rsidRPr="00497450">
                <w:rPr>
                  <w:rFonts w:ascii="Times New Roman" w:eastAsia="Times New Roman" w:hAnsi="Times New Roman"/>
                  <w:sz w:val="20"/>
                  <w:szCs w:val="20"/>
                </w:rPr>
                <w:t>ReportName</w:t>
              </w:r>
              <w:proofErr w:type="spellEnd"/>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D16A66E" w14:textId="77777777" w:rsidR="00C76809" w:rsidRPr="00497450" w:rsidRDefault="00C76809" w:rsidP="00082ED8">
            <w:pPr>
              <w:spacing w:after="0" w:line="240" w:lineRule="auto"/>
              <w:jc w:val="center"/>
              <w:rPr>
                <w:ins w:id="586" w:author="ERCOT" w:date="2025-07-14T09:33:00Z" w16du:dateUtc="2025-07-14T14:33:00Z"/>
                <w:rFonts w:ascii="Times New Roman" w:eastAsia="Times New Roman" w:hAnsi="Times New Roman"/>
                <w:sz w:val="20"/>
                <w:szCs w:val="20"/>
              </w:rPr>
            </w:pPr>
            <w:ins w:id="587" w:author="ERCOT" w:date="2025-07-14T09:33:00Z" w16du:dateUtc="2025-07-14T14:33:00Z">
              <w:r w:rsidRPr="00497450">
                <w:rPr>
                  <w:rFonts w:ascii="Times New Roman" w:eastAsia="Times New Roman" w:hAnsi="Times New Roman"/>
                  <w:sz w:val="20"/>
                  <w:szCs w:val="20"/>
                </w:rPr>
                <w:t>Report name corresponding to the purpose of the file.</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8FB7978" w14:textId="77777777" w:rsidR="00C76809" w:rsidRPr="00497450" w:rsidRDefault="00C76809" w:rsidP="00082ED8">
            <w:pPr>
              <w:spacing w:after="0" w:line="240" w:lineRule="auto"/>
              <w:jc w:val="center"/>
              <w:rPr>
                <w:ins w:id="588" w:author="ERCOT" w:date="2025-07-14T09:33:00Z" w16du:dateUtc="2025-07-14T14:33:00Z"/>
                <w:rFonts w:ascii="Times New Roman" w:eastAsia="Times New Roman" w:hAnsi="Times New Roman"/>
                <w:sz w:val="20"/>
                <w:szCs w:val="20"/>
              </w:rPr>
            </w:pPr>
            <w:ins w:id="589" w:author="ERCOT" w:date="2025-07-14T09:33:00Z" w16du:dateUtc="2025-07-14T14:33:00Z">
              <w:r w:rsidRPr="00497450">
                <w:rPr>
                  <w:rFonts w:ascii="Times New Roman" w:eastAsia="Times New Roman" w:hAnsi="Times New Roman"/>
                  <w:sz w:val="20"/>
                  <w:szCs w:val="20"/>
                </w:rPr>
                <w:t>Alphanumeric – length varies</w:t>
              </w:r>
            </w:ins>
          </w:p>
        </w:tc>
      </w:tr>
      <w:tr w:rsidR="00C76809" w:rsidRPr="00497450" w14:paraId="53EC2C14" w14:textId="77777777" w:rsidTr="00082ED8">
        <w:trPr>
          <w:trHeight w:val="414"/>
          <w:jc w:val="center"/>
          <w:ins w:id="590"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0E1CD9C" w14:textId="77777777" w:rsidR="00C76809" w:rsidRPr="00497450" w:rsidRDefault="00C76809" w:rsidP="00082ED8">
            <w:pPr>
              <w:spacing w:after="0" w:line="240" w:lineRule="auto"/>
              <w:jc w:val="center"/>
              <w:rPr>
                <w:ins w:id="591" w:author="ERCOT" w:date="2025-07-14T09:33:00Z" w16du:dateUtc="2025-07-14T14:33:00Z"/>
                <w:rFonts w:ascii="Times New Roman" w:eastAsia="Times New Roman" w:hAnsi="Times New Roman"/>
                <w:sz w:val="20"/>
                <w:szCs w:val="20"/>
              </w:rPr>
            </w:pPr>
            <w:proofErr w:type="spellStart"/>
            <w:ins w:id="592" w:author="ERCOT" w:date="2025-07-14T09:33:00Z" w16du:dateUtc="2025-07-14T14:33:00Z">
              <w:r w:rsidRPr="00497450">
                <w:rPr>
                  <w:rFonts w:ascii="Times New Roman" w:eastAsia="Times New Roman" w:hAnsi="Times New Roman"/>
                  <w:sz w:val="20"/>
                  <w:szCs w:val="20"/>
                </w:rPr>
                <w:t>DateTime</w:t>
              </w:r>
              <w:proofErr w:type="spellEnd"/>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199940A" w14:textId="77777777" w:rsidR="00C76809" w:rsidRPr="00497450" w:rsidRDefault="00C76809" w:rsidP="00082ED8">
            <w:pPr>
              <w:spacing w:after="0" w:line="240" w:lineRule="auto"/>
              <w:jc w:val="center"/>
              <w:rPr>
                <w:ins w:id="593" w:author="ERCOT" w:date="2025-07-14T09:33:00Z" w16du:dateUtc="2025-07-14T14:33:00Z"/>
                <w:rFonts w:ascii="Times New Roman" w:eastAsia="Times New Roman" w:hAnsi="Times New Roman"/>
                <w:sz w:val="20"/>
                <w:szCs w:val="20"/>
              </w:rPr>
            </w:pPr>
            <w:ins w:id="594" w:author="ERCOT" w:date="2025-07-14T09:33:00Z" w16du:dateUtc="2025-07-14T14:33:00Z">
              <w:r w:rsidRPr="00497450">
                <w:rPr>
                  <w:rFonts w:ascii="Times New Roman" w:eastAsia="Times New Roman" w:hAnsi="Times New Roman"/>
                  <w:sz w:val="20"/>
                  <w:szCs w:val="20"/>
                </w:rPr>
                <w:t>File transmission date/time stamp.</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BD13095" w14:textId="77777777" w:rsidR="00C76809" w:rsidRPr="00497450" w:rsidRDefault="00C76809" w:rsidP="00082ED8">
            <w:pPr>
              <w:spacing w:after="0" w:line="240" w:lineRule="auto"/>
              <w:jc w:val="center"/>
              <w:rPr>
                <w:ins w:id="595" w:author="ERCOT" w:date="2025-07-14T09:33:00Z" w16du:dateUtc="2025-07-14T14:33:00Z"/>
                <w:rFonts w:ascii="Times New Roman" w:eastAsia="Times New Roman" w:hAnsi="Times New Roman"/>
                <w:sz w:val="20"/>
                <w:szCs w:val="20"/>
              </w:rPr>
            </w:pPr>
            <w:ins w:id="596" w:author="ERCOT" w:date="2025-07-14T09:33:00Z" w16du:dateUtc="2025-07-14T14:33:00Z">
              <w:r w:rsidRPr="00497450">
                <w:rPr>
                  <w:rFonts w:ascii="Times New Roman" w:eastAsia="Times New Roman" w:hAnsi="Times New Roman"/>
                  <w:sz w:val="20"/>
                  <w:szCs w:val="20"/>
                </w:rPr>
                <w:t>Datetime format =</w:t>
              </w:r>
            </w:ins>
          </w:p>
          <w:p w14:paraId="13418731" w14:textId="77777777" w:rsidR="00C76809" w:rsidRPr="00497450" w:rsidRDefault="00C76809" w:rsidP="00082ED8">
            <w:pPr>
              <w:spacing w:after="0" w:line="240" w:lineRule="auto"/>
              <w:jc w:val="center"/>
              <w:rPr>
                <w:ins w:id="597" w:author="ERCOT" w:date="2025-07-14T09:33:00Z" w16du:dateUtc="2025-07-14T14:33:00Z"/>
                <w:rFonts w:ascii="Times New Roman" w:eastAsia="Times New Roman" w:hAnsi="Times New Roman"/>
                <w:sz w:val="20"/>
                <w:szCs w:val="20"/>
              </w:rPr>
            </w:pPr>
            <w:proofErr w:type="spellStart"/>
            <w:ins w:id="598" w:author="ERCOT" w:date="2025-07-14T09:33:00Z" w16du:dateUtc="2025-07-14T14:33:00Z">
              <w:r w:rsidRPr="00497450">
                <w:rPr>
                  <w:rFonts w:ascii="Times New Roman" w:eastAsia="Times New Roman" w:hAnsi="Times New Roman"/>
                  <w:sz w:val="20"/>
                  <w:szCs w:val="20"/>
                </w:rPr>
                <w:t>ccyymmddhhmmss</w:t>
              </w:r>
              <w:proofErr w:type="spellEnd"/>
            </w:ins>
          </w:p>
        </w:tc>
      </w:tr>
      <w:tr w:rsidR="00C76809" w:rsidRPr="00497450" w14:paraId="3E3DE00A" w14:textId="77777777" w:rsidTr="00082ED8">
        <w:trPr>
          <w:trHeight w:val="422"/>
          <w:jc w:val="center"/>
          <w:ins w:id="599"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2663EDD5" w14:textId="77777777" w:rsidR="00C76809" w:rsidRPr="00497450" w:rsidRDefault="00C76809" w:rsidP="00082ED8">
            <w:pPr>
              <w:spacing w:after="0" w:line="240" w:lineRule="auto"/>
              <w:jc w:val="center"/>
              <w:rPr>
                <w:ins w:id="600" w:author="ERCOT" w:date="2025-07-14T09:33:00Z" w16du:dateUtc="2025-07-14T14:33:00Z"/>
                <w:rFonts w:ascii="Times New Roman" w:eastAsia="Times New Roman" w:hAnsi="Times New Roman"/>
                <w:sz w:val="20"/>
                <w:szCs w:val="20"/>
              </w:rPr>
            </w:pPr>
            <w:ins w:id="601" w:author="ERCOT" w:date="2025-07-14T09:33:00Z" w16du:dateUtc="2025-07-14T14:33:00Z">
              <w:r w:rsidRPr="00497450">
                <w:rPr>
                  <w:rFonts w:ascii="Times New Roman" w:eastAsia="Times New Roman" w:hAnsi="Times New Roman"/>
                  <w:sz w:val="20"/>
                  <w:szCs w:val="20"/>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62A7D3CD" w14:textId="77777777" w:rsidR="00C76809" w:rsidRPr="00497450" w:rsidRDefault="00C76809" w:rsidP="00082ED8">
            <w:pPr>
              <w:spacing w:after="0" w:line="240" w:lineRule="auto"/>
              <w:jc w:val="center"/>
              <w:rPr>
                <w:ins w:id="602" w:author="ERCOT" w:date="2025-07-14T09:33:00Z" w16du:dateUtc="2025-07-14T14:33:00Z"/>
                <w:rFonts w:ascii="Times New Roman" w:eastAsia="Times New Roman" w:hAnsi="Times New Roman"/>
                <w:sz w:val="20"/>
                <w:szCs w:val="20"/>
              </w:rPr>
            </w:pPr>
            <w:ins w:id="603" w:author="ERCOT" w:date="2025-07-14T09:33:00Z" w16du:dateUtc="2025-07-14T14:33:00Z">
              <w:r w:rsidRPr="00497450">
                <w:rPr>
                  <w:rFonts w:ascii="Times New Roman" w:eastAsia="Times New Roman" w:hAnsi="Times New Roman"/>
                  <w:sz w:val="20"/>
                  <w:szCs w:val="20"/>
                </w:rPr>
                <w:t>Counter (optional - may be used by submitter for internal tracking) and included by ERCOT in the names of files sent back to the submitter.</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B754DFE" w14:textId="77777777" w:rsidR="00C76809" w:rsidRPr="00497450" w:rsidRDefault="00C76809" w:rsidP="00082ED8">
            <w:pPr>
              <w:spacing w:after="0" w:line="240" w:lineRule="auto"/>
              <w:jc w:val="center"/>
              <w:rPr>
                <w:ins w:id="604" w:author="ERCOT" w:date="2025-07-14T09:33:00Z" w16du:dateUtc="2025-07-14T14:33:00Z"/>
                <w:rFonts w:ascii="Times New Roman" w:eastAsia="Times New Roman" w:hAnsi="Times New Roman"/>
                <w:sz w:val="20"/>
                <w:szCs w:val="20"/>
              </w:rPr>
            </w:pPr>
            <w:ins w:id="605" w:author="ERCOT" w:date="2025-07-14T09:33:00Z" w16du:dateUtc="2025-07-14T14:33:00Z">
              <w:r w:rsidRPr="00497450">
                <w:rPr>
                  <w:rFonts w:ascii="Times New Roman" w:eastAsia="Times New Roman" w:hAnsi="Times New Roman"/>
                  <w:sz w:val="20"/>
                  <w:szCs w:val="20"/>
                </w:rPr>
                <w:t>Numeric (3)</w:t>
              </w:r>
            </w:ins>
          </w:p>
        </w:tc>
      </w:tr>
      <w:tr w:rsidR="00C76809" w:rsidRPr="00497450" w14:paraId="7198E63E" w14:textId="77777777" w:rsidTr="00082ED8">
        <w:trPr>
          <w:trHeight w:val="422"/>
          <w:jc w:val="center"/>
          <w:ins w:id="60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66C8C682" w14:textId="77777777" w:rsidR="00C76809" w:rsidRPr="00497450" w:rsidRDefault="00C76809" w:rsidP="00082ED8">
            <w:pPr>
              <w:spacing w:after="0" w:line="240" w:lineRule="auto"/>
              <w:jc w:val="center"/>
              <w:rPr>
                <w:ins w:id="607" w:author="ERCOT" w:date="2025-07-14T09:33:00Z" w16du:dateUtc="2025-07-14T14:33:00Z"/>
                <w:rFonts w:ascii="Times New Roman" w:eastAsia="Times New Roman" w:hAnsi="Times New Roman"/>
                <w:sz w:val="20"/>
                <w:szCs w:val="20"/>
              </w:rPr>
            </w:pPr>
            <w:ins w:id="608" w:author="ERCOT" w:date="2025-07-14T09:33:00Z" w16du:dateUtc="2025-07-14T14:33:00Z">
              <w:r w:rsidRPr="00497450">
                <w:rPr>
                  <w:rFonts w:ascii="Times New Roman" w:eastAsia="Times New Roman" w:hAnsi="Times New Roman"/>
                  <w:sz w:val="20"/>
                  <w:szCs w:val="20"/>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F745220" w14:textId="77777777" w:rsidR="00C76809" w:rsidRPr="00497450" w:rsidRDefault="00C76809" w:rsidP="00082ED8">
            <w:pPr>
              <w:spacing w:after="0" w:line="240" w:lineRule="auto"/>
              <w:jc w:val="center"/>
              <w:rPr>
                <w:ins w:id="609" w:author="ERCOT" w:date="2025-07-14T09:33:00Z" w16du:dateUtc="2025-07-14T14:33:00Z"/>
                <w:rFonts w:ascii="Times New Roman" w:eastAsia="Times New Roman" w:hAnsi="Times New Roman"/>
                <w:sz w:val="20"/>
                <w:szCs w:val="20"/>
              </w:rPr>
            </w:pPr>
            <w:ins w:id="610" w:author="ERCOT" w:date="2025-07-14T09:33:00Z" w16du:dateUtc="2025-07-14T14:33:00Z">
              <w:r w:rsidRPr="00497450">
                <w:rPr>
                  <w:rFonts w:ascii="Times New Roman" w:eastAsia="Times New Roman" w:hAnsi="Times New Roman"/>
                  <w:sz w:val="20"/>
                  <w:szCs w:val="20"/>
                </w:rPr>
                <w:t>Value of CSV mandatory in file name.</w:t>
              </w:r>
            </w:ins>
          </w:p>
        </w:tc>
        <w:tc>
          <w:tcPr>
            <w:tcW w:w="2664" w:type="dxa"/>
            <w:tcBorders>
              <w:top w:val="single" w:sz="6" w:space="0" w:color="auto"/>
              <w:left w:val="single" w:sz="6" w:space="0" w:color="auto"/>
              <w:bottom w:val="single" w:sz="6" w:space="0" w:color="auto"/>
              <w:right w:val="single" w:sz="6" w:space="0" w:color="auto"/>
            </w:tcBorders>
            <w:vAlign w:val="center"/>
          </w:tcPr>
          <w:p w14:paraId="6C7F7ADA" w14:textId="77777777" w:rsidR="00C76809" w:rsidRPr="00497450" w:rsidRDefault="00C76809" w:rsidP="00082ED8">
            <w:pPr>
              <w:spacing w:after="0" w:line="240" w:lineRule="auto"/>
              <w:jc w:val="center"/>
              <w:rPr>
                <w:ins w:id="611" w:author="ERCOT" w:date="2025-07-14T09:33:00Z" w16du:dateUtc="2025-07-14T14:33:00Z"/>
                <w:rFonts w:ascii="Times New Roman" w:eastAsia="Times New Roman" w:hAnsi="Times New Roman"/>
                <w:sz w:val="20"/>
                <w:szCs w:val="20"/>
              </w:rPr>
            </w:pPr>
          </w:p>
        </w:tc>
      </w:tr>
    </w:tbl>
    <w:p w14:paraId="6C29BF8F" w14:textId="21A6CCAF" w:rsidR="00C76809" w:rsidRPr="00D45362" w:rsidRDefault="00C76809" w:rsidP="00D45362">
      <w:pPr>
        <w:spacing w:before="240" w:after="240"/>
        <w:ind w:left="1440" w:hanging="720"/>
        <w:rPr>
          <w:ins w:id="612" w:author="ERCOT" w:date="2025-07-14T09:33:00Z" w16du:dateUtc="2025-07-14T14:33:00Z"/>
          <w:rFonts w:ascii="Times New Roman" w:hAnsi="Times New Roman" w:cs="Times New Roman"/>
        </w:rPr>
      </w:pPr>
      <w:ins w:id="613" w:author="ERCOT" w:date="2025-07-14T09:33:00Z" w16du:dateUtc="2025-07-14T14:33:00Z">
        <w:r w:rsidRPr="00D45362">
          <w:rPr>
            <w:rFonts w:ascii="Times New Roman" w:hAnsi="Times New Roman" w:cs="Times New Roman"/>
          </w:rPr>
          <w:t>(b)</w:t>
        </w:r>
      </w:ins>
      <w:ins w:id="614" w:author="ERCOT" w:date="2025-07-14T13:44:00Z" w16du:dateUtc="2025-07-14T18:44:00Z">
        <w:r w:rsidR="00D45362">
          <w:rPr>
            <w:rFonts w:ascii="Times New Roman" w:hAnsi="Times New Roman" w:cs="Times New Roman"/>
          </w:rPr>
          <w:tab/>
        </w:r>
      </w:ins>
      <w:ins w:id="615" w:author="ERCOT" w:date="2025-07-14T09:33:00Z" w16du:dateUtc="2025-07-14T14:33:00Z">
        <w:r w:rsidRPr="00D45362">
          <w:rPr>
            <w:rFonts w:ascii="Times New Roman" w:hAnsi="Times New Roman" w:cs="Times New Roman"/>
          </w:rPr>
          <w:t xml:space="preserve">Population Data File (Report Name </w:t>
        </w:r>
        <w:proofErr w:type="spellStart"/>
        <w:r w:rsidRPr="00D45362">
          <w:rPr>
            <w:rFonts w:ascii="Times New Roman" w:hAnsi="Times New Roman" w:cs="Times New Roman"/>
          </w:rPr>
          <w:t>RDRPop</w:t>
        </w:r>
        <w:proofErr w:type="spellEnd"/>
        <w:r w:rsidRPr="00D45362">
          <w:rPr>
            <w:rFonts w:ascii="Times New Roman" w:hAnsi="Times New Roman" w:cs="Times New Roman"/>
          </w:rPr>
          <w:t>)</w:t>
        </w:r>
      </w:ins>
    </w:p>
    <w:p w14:paraId="4B24C9CA" w14:textId="1D9F6FC6" w:rsidR="00D45362" w:rsidRPr="00D45362" w:rsidRDefault="00D45362" w:rsidP="00D45362">
      <w:pPr>
        <w:spacing w:after="240"/>
        <w:ind w:left="2160" w:hanging="720"/>
        <w:rPr>
          <w:ins w:id="616" w:author="ERCOT" w:date="2025-07-14T13:45:00Z" w16du:dateUtc="2025-07-14T18:45:00Z"/>
          <w:rFonts w:ascii="Times New Roman" w:hAnsi="Times New Roman"/>
        </w:rPr>
      </w:pPr>
      <w:ins w:id="617" w:author="ERCOT" w:date="2025-07-14T13:45:00Z" w16du:dateUtc="2025-07-14T18:45:00Z">
        <w:r>
          <w:rPr>
            <w:rFonts w:ascii="Times New Roman" w:eastAsia="Calibri" w:hAnsi="Times New Roman" w:cs="Times New Roman"/>
          </w:rPr>
          <w:lastRenderedPageBreak/>
          <w:t>(i)</w:t>
        </w:r>
        <w:r>
          <w:rPr>
            <w:rFonts w:ascii="Times New Roman" w:eastAsia="Calibri" w:hAnsi="Times New Roman" w:cs="Times New Roman"/>
          </w:rPr>
          <w:tab/>
        </w:r>
      </w:ins>
      <w:ins w:id="618" w:author="ERCOT" w:date="2025-07-16T18:27:00Z" w16du:dateUtc="2025-07-16T23:27:00Z">
        <w:r w:rsidR="000473A4" w:rsidRPr="00D45362">
          <w:rPr>
            <w:rFonts w:ascii="Times New Roman" w:eastAsia="Calibri" w:hAnsi="Times New Roman" w:cs="Times New Roman"/>
          </w:rPr>
          <w:t xml:space="preserve">NOIE LSEs are required to submit an initial Population Data File consisting of all active Residential Customers that </w:t>
        </w:r>
        <w:r w:rsidR="000473A4">
          <w:rPr>
            <w:rFonts w:ascii="Times New Roman" w:eastAsia="Calibri" w:hAnsi="Times New Roman" w:cs="Times New Roman"/>
          </w:rPr>
          <w:t>we</w:t>
        </w:r>
        <w:r w:rsidR="000473A4" w:rsidRPr="00D45362">
          <w:rPr>
            <w:rFonts w:ascii="Times New Roman" w:eastAsia="Calibri" w:hAnsi="Times New Roman" w:cs="Times New Roman"/>
          </w:rPr>
          <w:t xml:space="preserve">re equipped with 15-minute interval metering as of the first day of the Assessment Period. The file must be submitted to ERCOT </w:t>
        </w:r>
        <w:r w:rsidR="000473A4">
          <w:rPr>
            <w:rFonts w:ascii="Times New Roman" w:eastAsia="Calibri" w:hAnsi="Times New Roman" w:cs="Times New Roman"/>
          </w:rPr>
          <w:t>no later than</w:t>
        </w:r>
        <w:r w:rsidR="000473A4" w:rsidRPr="00D45362">
          <w:rPr>
            <w:rFonts w:ascii="Times New Roman" w:eastAsia="Calibri" w:hAnsi="Times New Roman" w:cs="Times New Roman"/>
          </w:rPr>
          <w:t xml:space="preserve">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w:t>
        </w:r>
        <w:r w:rsidR="000473A4">
          <w:rPr>
            <w:rFonts w:ascii="Times New Roman" w:eastAsia="Calibri" w:hAnsi="Times New Roman" w:cs="Times New Roman"/>
          </w:rPr>
          <w:t>start</w:t>
        </w:r>
        <w:r w:rsidR="000473A4" w:rsidRPr="00D45362">
          <w:rPr>
            <w:rFonts w:ascii="Times New Roman" w:eastAsia="Calibri" w:hAnsi="Times New Roman" w:cs="Times New Roman"/>
          </w:rPr>
          <w:t xml:space="preserve"> of the Assessment Period and must follow the file format and content specifications shown in the table below.</w:t>
        </w:r>
      </w:ins>
    </w:p>
    <w:p w14:paraId="5F4FD0A8" w14:textId="77777777" w:rsidR="000473A4" w:rsidRPr="00D45362" w:rsidRDefault="00D45362" w:rsidP="000473A4">
      <w:pPr>
        <w:spacing w:after="240"/>
        <w:ind w:left="2160" w:hanging="720"/>
        <w:rPr>
          <w:ins w:id="619" w:author="ERCOT" w:date="2025-07-16T18:28:00Z" w16du:dateUtc="2025-07-16T23:28:00Z"/>
          <w:rFonts w:ascii="Times New Roman" w:hAnsi="Times New Roman"/>
        </w:rPr>
      </w:pPr>
      <w:ins w:id="620" w:author="ERCOT" w:date="2025-07-14T13:45:00Z" w16du:dateUtc="2025-07-14T18:45:00Z">
        <w:r>
          <w:rPr>
            <w:rFonts w:ascii="Times New Roman" w:eastAsia="Calibri" w:hAnsi="Times New Roman" w:cs="Times New Roman"/>
          </w:rPr>
          <w:t>(ii)</w:t>
        </w:r>
        <w:r>
          <w:rPr>
            <w:rFonts w:ascii="Times New Roman" w:eastAsia="Calibri" w:hAnsi="Times New Roman" w:cs="Times New Roman"/>
          </w:rPr>
          <w:tab/>
        </w:r>
      </w:ins>
      <w:ins w:id="621" w:author="ERCOT" w:date="2025-07-16T18:28:00Z" w16du:dateUtc="2025-07-16T23:28:00Z">
        <w:r w:rsidR="000473A4" w:rsidRPr="00D45362">
          <w:rPr>
            <w:rFonts w:ascii="Times New Roman" w:eastAsia="Calibri" w:hAnsi="Times New Roman" w:cs="Times New Roman"/>
          </w:rPr>
          <w:t xml:space="preserve">NOIE LSEs are required to submit a final Population Data File consisting of all active Residential Customers that are equipped with 15-minute interval metering as of the last day of the Assessment Period. The file must be submitted to ERCOT within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end of the Assessment Period and must follow the file format and content specifications shown in the table below.</w:t>
        </w:r>
      </w:ins>
    </w:p>
    <w:p w14:paraId="1404A09D" w14:textId="77777777" w:rsidR="000473A4" w:rsidRPr="00D45362" w:rsidRDefault="000473A4" w:rsidP="000473A4">
      <w:pPr>
        <w:spacing w:after="240"/>
        <w:ind w:left="2160" w:hanging="720"/>
        <w:rPr>
          <w:ins w:id="622" w:author="ERCOT" w:date="2025-07-16T18:28:00Z" w16du:dateUtc="2025-07-16T23:28:00Z"/>
          <w:rFonts w:ascii="Times New Roman" w:hAnsi="Times New Roman"/>
        </w:rPr>
      </w:pPr>
      <w:ins w:id="623" w:author="ERCOT" w:date="2025-07-16T18:28:00Z" w16du:dateUtc="2025-07-16T23:28:00Z">
        <w:r>
          <w:rPr>
            <w:rFonts w:ascii="Times New Roman" w:eastAsia="Calibri" w:hAnsi="Times New Roman" w:cs="Times New Roman"/>
          </w:rPr>
          <w:t>(iii)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w:t>
        </w:r>
        <w:r>
          <w:rPr>
            <w:rFonts w:ascii="Times New Roman" w:hAnsi="Times New Roman"/>
          </w:rPr>
          <w:t>op</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6392E871" w14:textId="2201587F" w:rsidR="00C76809" w:rsidRPr="00D45362" w:rsidRDefault="00D45362" w:rsidP="00D45362">
      <w:pPr>
        <w:spacing w:after="240"/>
        <w:ind w:left="2160" w:hanging="720"/>
        <w:rPr>
          <w:ins w:id="624" w:author="ERCOT" w:date="2025-07-14T09:33:00Z" w16du:dateUtc="2025-07-14T14:33:00Z"/>
          <w:rFonts w:ascii="Times New Roman" w:hAnsi="Times New Roman"/>
        </w:rPr>
      </w:pPr>
      <w:ins w:id="625" w:author="ERCOT" w:date="2025-07-14T13:45:00Z" w16du:dateUtc="2025-07-14T18:45:00Z">
        <w:r>
          <w:rPr>
            <w:rFonts w:ascii="Times New Roman" w:hAnsi="Times New Roman"/>
            <w:bCs/>
          </w:rPr>
          <w:t>(iv)</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7B6D1663" w14:textId="77777777" w:rsidTr="00082ED8">
        <w:trPr>
          <w:cantSplit/>
          <w:trHeight w:val="490"/>
          <w:tblHeader/>
          <w:jc w:val="center"/>
          <w:ins w:id="62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EC1B28" w14:textId="77777777" w:rsidR="00C76809" w:rsidRPr="00497450" w:rsidRDefault="00C76809" w:rsidP="00082ED8">
            <w:pPr>
              <w:spacing w:after="0" w:line="240" w:lineRule="auto"/>
              <w:jc w:val="center"/>
              <w:rPr>
                <w:ins w:id="627" w:author="ERCOT" w:date="2025-07-14T09:33:00Z" w16du:dateUtc="2025-07-14T14:33:00Z"/>
                <w:rFonts w:ascii="Times New Roman" w:eastAsia="Arial Unicode MS" w:hAnsi="Times New Roman"/>
                <w:b/>
                <w:sz w:val="20"/>
                <w:szCs w:val="20"/>
              </w:rPr>
            </w:pPr>
            <w:ins w:id="628"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DDA9AC9" w14:textId="77777777" w:rsidR="00C76809" w:rsidRPr="00497450" w:rsidRDefault="00C76809" w:rsidP="00082ED8">
            <w:pPr>
              <w:spacing w:after="0" w:line="240" w:lineRule="auto"/>
              <w:jc w:val="center"/>
              <w:rPr>
                <w:ins w:id="629" w:author="ERCOT" w:date="2025-07-14T09:33:00Z" w16du:dateUtc="2025-07-14T14:33:00Z"/>
                <w:rFonts w:ascii="Times New Roman" w:eastAsia="Arial Unicode MS" w:hAnsi="Times New Roman"/>
                <w:b/>
                <w:sz w:val="20"/>
                <w:szCs w:val="20"/>
              </w:rPr>
            </w:pPr>
            <w:ins w:id="630"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670CEE9" w14:textId="77777777" w:rsidR="00C76809" w:rsidRPr="00497450" w:rsidRDefault="00C76809" w:rsidP="00082ED8">
            <w:pPr>
              <w:spacing w:after="0" w:line="240" w:lineRule="auto"/>
              <w:jc w:val="center"/>
              <w:rPr>
                <w:ins w:id="631" w:author="ERCOT" w:date="2025-07-14T09:33:00Z" w16du:dateUtc="2025-07-14T14:33:00Z"/>
                <w:rFonts w:ascii="Times New Roman" w:eastAsia="Arial Unicode MS" w:hAnsi="Times New Roman"/>
                <w:b/>
                <w:sz w:val="20"/>
                <w:szCs w:val="20"/>
              </w:rPr>
            </w:pPr>
            <w:ins w:id="632"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0BE9BD6" w14:textId="77777777" w:rsidR="00C76809" w:rsidRPr="00497450" w:rsidRDefault="00C76809" w:rsidP="00082ED8">
            <w:pPr>
              <w:spacing w:after="0" w:line="240" w:lineRule="auto"/>
              <w:jc w:val="center"/>
              <w:rPr>
                <w:ins w:id="633" w:author="ERCOT" w:date="2025-07-14T09:33:00Z" w16du:dateUtc="2025-07-14T14:33:00Z"/>
                <w:rFonts w:ascii="Times New Roman" w:eastAsia="Arial Unicode MS" w:hAnsi="Times New Roman"/>
                <w:b/>
                <w:sz w:val="20"/>
                <w:szCs w:val="20"/>
              </w:rPr>
            </w:pPr>
            <w:ins w:id="634" w:author="ERCOT" w:date="2025-07-14T09:33:00Z" w16du:dateUtc="2025-07-14T14:33:00Z">
              <w:r w:rsidRPr="00497450">
                <w:rPr>
                  <w:rFonts w:ascii="Times New Roman" w:eastAsia="Times New Roman" w:hAnsi="Times New Roman"/>
                  <w:b/>
                  <w:sz w:val="20"/>
                  <w:szCs w:val="20"/>
                </w:rPr>
                <w:t>Format</w:t>
              </w:r>
            </w:ins>
          </w:p>
        </w:tc>
      </w:tr>
      <w:tr w:rsidR="00C76809" w:rsidRPr="00497450" w14:paraId="4F86F158" w14:textId="77777777" w:rsidTr="00082ED8">
        <w:trPr>
          <w:cantSplit/>
          <w:trHeight w:val="512"/>
          <w:jc w:val="center"/>
          <w:ins w:id="63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00D644" w14:textId="77777777" w:rsidR="00C76809" w:rsidRPr="00497450" w:rsidRDefault="00C76809" w:rsidP="00082ED8">
            <w:pPr>
              <w:spacing w:after="0" w:line="240" w:lineRule="auto"/>
              <w:ind w:left="720" w:hanging="720"/>
              <w:jc w:val="center"/>
              <w:rPr>
                <w:ins w:id="636" w:author="ERCOT" w:date="2025-07-14T09:33:00Z" w16du:dateUtc="2025-07-14T14:33:00Z"/>
                <w:rFonts w:ascii="Times New Roman" w:eastAsia="Times New Roman" w:hAnsi="Times New Roman"/>
                <w:sz w:val="20"/>
                <w:szCs w:val="20"/>
              </w:rPr>
            </w:pPr>
            <w:ins w:id="637" w:author="ERCOT" w:date="2025-07-14T09:33:00Z" w16du:dateUtc="2025-07-14T14:33:00Z">
              <w:r w:rsidRPr="00497450">
                <w:rPr>
                  <w:rFonts w:ascii="Times New Roman" w:eastAsia="Times New Roman" w:hAnsi="Times New Roman"/>
                  <w:sz w:val="20"/>
                  <w:szCs w:val="20"/>
                </w:rPr>
                <w:t>Record</w:t>
              </w:r>
            </w:ins>
          </w:p>
          <w:p w14:paraId="7228C3BE" w14:textId="77777777" w:rsidR="00C76809" w:rsidRPr="00497450" w:rsidRDefault="00C76809" w:rsidP="00082ED8">
            <w:pPr>
              <w:spacing w:after="0" w:line="240" w:lineRule="auto"/>
              <w:ind w:left="720" w:hanging="720"/>
              <w:jc w:val="center"/>
              <w:rPr>
                <w:ins w:id="638" w:author="ERCOT" w:date="2025-07-14T09:33:00Z" w16du:dateUtc="2025-07-14T14:33:00Z"/>
                <w:rFonts w:ascii="Times New Roman" w:eastAsia="Times New Roman" w:hAnsi="Times New Roman"/>
                <w:sz w:val="20"/>
                <w:szCs w:val="20"/>
              </w:rPr>
            </w:pPr>
            <w:ins w:id="639"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0EA5672" w14:textId="77777777" w:rsidR="00C76809" w:rsidRPr="00497450" w:rsidRDefault="00C76809" w:rsidP="00082ED8">
            <w:pPr>
              <w:spacing w:after="0" w:line="240" w:lineRule="auto"/>
              <w:jc w:val="center"/>
              <w:rPr>
                <w:ins w:id="640" w:author="ERCOT" w:date="2025-07-14T09:33:00Z" w16du:dateUtc="2025-07-14T14:33:00Z"/>
                <w:rFonts w:ascii="Times New Roman" w:eastAsia="Times New Roman" w:hAnsi="Times New Roman"/>
                <w:sz w:val="20"/>
                <w:szCs w:val="20"/>
              </w:rPr>
            </w:pPr>
            <w:ins w:id="64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032828" w14:textId="77777777" w:rsidR="00C76809" w:rsidRPr="00497450" w:rsidRDefault="00C76809" w:rsidP="00082ED8">
            <w:pPr>
              <w:spacing w:after="0" w:line="240" w:lineRule="auto"/>
              <w:jc w:val="center"/>
              <w:rPr>
                <w:ins w:id="642" w:author="ERCOT" w:date="2025-07-14T09:33:00Z" w16du:dateUtc="2025-07-14T14:33:00Z"/>
                <w:rFonts w:ascii="Times New Roman" w:eastAsia="Times New Roman" w:hAnsi="Times New Roman"/>
                <w:sz w:val="20"/>
                <w:szCs w:val="20"/>
              </w:rPr>
            </w:pPr>
            <w:ins w:id="643"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287114" w14:textId="77777777" w:rsidR="00C76809" w:rsidRPr="00497450" w:rsidRDefault="00C76809" w:rsidP="00082ED8">
            <w:pPr>
              <w:spacing w:after="0" w:line="240" w:lineRule="auto"/>
              <w:jc w:val="center"/>
              <w:rPr>
                <w:ins w:id="644" w:author="ERCOT" w:date="2025-07-14T09:33:00Z" w16du:dateUtc="2025-07-14T14:33:00Z"/>
                <w:rFonts w:ascii="Times New Roman" w:eastAsia="Times New Roman" w:hAnsi="Times New Roman"/>
                <w:sz w:val="20"/>
                <w:szCs w:val="20"/>
              </w:rPr>
            </w:pPr>
            <w:ins w:id="64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B8003F8" w14:textId="77777777" w:rsidTr="00082ED8">
        <w:trPr>
          <w:cantSplit/>
          <w:trHeight w:val="512"/>
          <w:jc w:val="center"/>
          <w:ins w:id="64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E59816" w14:textId="77777777" w:rsidR="00C76809" w:rsidRPr="00497450" w:rsidRDefault="00C76809" w:rsidP="00082ED8">
            <w:pPr>
              <w:spacing w:after="0" w:line="240" w:lineRule="auto"/>
              <w:jc w:val="center"/>
              <w:rPr>
                <w:ins w:id="647" w:author="ERCOT" w:date="2025-07-14T09:33:00Z" w16du:dateUtc="2025-07-14T14:33:00Z"/>
                <w:rFonts w:ascii="Times New Roman" w:eastAsia="Times New Roman" w:hAnsi="Times New Roman"/>
                <w:sz w:val="20"/>
                <w:szCs w:val="20"/>
              </w:rPr>
            </w:pPr>
            <w:ins w:id="648"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0832AC" w14:textId="77777777" w:rsidR="00C76809" w:rsidRPr="00497450" w:rsidRDefault="00C76809" w:rsidP="00082ED8">
            <w:pPr>
              <w:spacing w:after="0" w:line="240" w:lineRule="auto"/>
              <w:jc w:val="center"/>
              <w:rPr>
                <w:ins w:id="649" w:author="ERCOT" w:date="2025-07-14T09:33:00Z" w16du:dateUtc="2025-07-14T14:33:00Z"/>
                <w:rFonts w:ascii="Times New Roman" w:eastAsia="Times New Roman" w:hAnsi="Times New Roman"/>
                <w:sz w:val="20"/>
                <w:szCs w:val="20"/>
              </w:rPr>
            </w:pPr>
            <w:ins w:id="65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8CD08B" w14:textId="77777777" w:rsidR="00C76809" w:rsidRPr="00497450" w:rsidRDefault="00C76809" w:rsidP="00082ED8">
            <w:pPr>
              <w:spacing w:after="0" w:line="240" w:lineRule="auto"/>
              <w:jc w:val="center"/>
              <w:rPr>
                <w:ins w:id="651" w:author="ERCOT" w:date="2025-07-14T09:33:00Z" w16du:dateUtc="2025-07-14T14:33:00Z"/>
                <w:rFonts w:ascii="Times New Roman" w:eastAsia="Times New Roman" w:hAnsi="Times New Roman"/>
                <w:sz w:val="20"/>
                <w:szCs w:val="20"/>
              </w:rPr>
            </w:pPr>
            <w:ins w:id="652"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RDRPop</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293918" w14:textId="77777777" w:rsidR="00C76809" w:rsidRPr="00497450" w:rsidRDefault="00C76809" w:rsidP="00082ED8">
            <w:pPr>
              <w:spacing w:after="0" w:line="240" w:lineRule="auto"/>
              <w:jc w:val="center"/>
              <w:rPr>
                <w:ins w:id="653" w:author="ERCOT" w:date="2025-07-14T09:33:00Z" w16du:dateUtc="2025-07-14T14:33:00Z"/>
                <w:rFonts w:ascii="Times New Roman" w:eastAsia="Times New Roman" w:hAnsi="Times New Roman"/>
                <w:sz w:val="20"/>
                <w:szCs w:val="20"/>
              </w:rPr>
            </w:pPr>
            <w:ins w:id="654" w:author="ERCOT" w:date="2025-07-14T09:33:00Z" w16du:dateUtc="2025-07-14T14:33:00Z">
              <w:r w:rsidRPr="00497450">
                <w:rPr>
                  <w:rFonts w:ascii="Times New Roman" w:eastAsia="Times New Roman" w:hAnsi="Times New Roman"/>
                  <w:sz w:val="20"/>
                  <w:szCs w:val="20"/>
                </w:rPr>
                <w:t>Alpha numeric (6)</w:t>
              </w:r>
            </w:ins>
          </w:p>
        </w:tc>
      </w:tr>
      <w:tr w:rsidR="00C76809" w:rsidRPr="00497450" w14:paraId="6C8173D4" w14:textId="77777777" w:rsidTr="00082ED8">
        <w:trPr>
          <w:cantSplit/>
          <w:trHeight w:val="512"/>
          <w:jc w:val="center"/>
          <w:ins w:id="65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25080D" w14:textId="77777777" w:rsidR="00C76809" w:rsidRPr="00497450" w:rsidRDefault="00C76809" w:rsidP="00082ED8">
            <w:pPr>
              <w:spacing w:after="0" w:line="240" w:lineRule="auto"/>
              <w:jc w:val="center"/>
              <w:rPr>
                <w:ins w:id="656" w:author="ERCOT" w:date="2025-07-14T09:33:00Z" w16du:dateUtc="2025-07-14T14:33:00Z"/>
                <w:rFonts w:ascii="Times New Roman" w:eastAsia="Times New Roman" w:hAnsi="Times New Roman"/>
                <w:sz w:val="20"/>
                <w:szCs w:val="20"/>
              </w:rPr>
            </w:pPr>
            <w:ins w:id="657"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B2B516" w14:textId="77777777" w:rsidR="00C76809" w:rsidRPr="00497450" w:rsidRDefault="00C76809" w:rsidP="00082ED8">
            <w:pPr>
              <w:spacing w:after="0" w:line="240" w:lineRule="auto"/>
              <w:jc w:val="center"/>
              <w:rPr>
                <w:ins w:id="658" w:author="ERCOT" w:date="2025-07-14T09:33:00Z" w16du:dateUtc="2025-07-14T14:33:00Z"/>
                <w:rFonts w:ascii="Times New Roman" w:eastAsia="Times New Roman" w:hAnsi="Times New Roman"/>
                <w:sz w:val="20"/>
                <w:szCs w:val="20"/>
              </w:rPr>
            </w:pPr>
            <w:ins w:id="659"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D9E914" w14:textId="77777777" w:rsidR="00C76809" w:rsidRPr="00497450" w:rsidRDefault="00C76809" w:rsidP="00082ED8">
            <w:pPr>
              <w:spacing w:after="0" w:line="240" w:lineRule="auto"/>
              <w:jc w:val="center"/>
              <w:rPr>
                <w:ins w:id="660" w:author="ERCOT" w:date="2025-07-14T09:33:00Z" w16du:dateUtc="2025-07-14T14:33:00Z"/>
                <w:rFonts w:ascii="Times New Roman" w:eastAsia="Times New Roman" w:hAnsi="Times New Roman"/>
                <w:sz w:val="20"/>
                <w:szCs w:val="20"/>
              </w:rPr>
            </w:pPr>
            <w:ins w:id="661"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8CF872C" w14:textId="77777777" w:rsidR="00C76809" w:rsidRPr="00497450" w:rsidRDefault="00C76809" w:rsidP="00082ED8">
            <w:pPr>
              <w:spacing w:after="0" w:line="240" w:lineRule="auto"/>
              <w:jc w:val="center"/>
              <w:rPr>
                <w:ins w:id="662" w:author="ERCOT" w:date="2025-07-14T09:33:00Z" w16du:dateUtc="2025-07-14T14:33:00Z"/>
                <w:rFonts w:ascii="Times New Roman" w:eastAsia="Times New Roman" w:hAnsi="Times New Roman"/>
                <w:sz w:val="20"/>
                <w:szCs w:val="20"/>
              </w:rPr>
            </w:pPr>
            <w:ins w:id="663" w:author="ERCOT" w:date="2025-07-14T09:33:00Z" w16du:dateUtc="2025-07-14T14:33:00Z">
              <w:r w:rsidRPr="00497450">
                <w:rPr>
                  <w:rFonts w:ascii="Times New Roman" w:eastAsia="Times New Roman" w:hAnsi="Times New Roman"/>
                  <w:sz w:val="20"/>
                  <w:szCs w:val="20"/>
                </w:rPr>
                <w:t>Alpha numeric</w:t>
              </w:r>
            </w:ins>
          </w:p>
        </w:tc>
      </w:tr>
      <w:tr w:rsidR="00C76809" w:rsidRPr="00497450" w14:paraId="530A450E" w14:textId="77777777" w:rsidTr="00082ED8">
        <w:trPr>
          <w:cantSplit/>
          <w:trHeight w:val="512"/>
          <w:jc w:val="center"/>
          <w:ins w:id="66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458BD8" w14:textId="77777777" w:rsidR="00C76809" w:rsidRPr="00497450" w:rsidRDefault="00C76809" w:rsidP="00082ED8">
            <w:pPr>
              <w:spacing w:after="0" w:line="240" w:lineRule="auto"/>
              <w:jc w:val="center"/>
              <w:rPr>
                <w:ins w:id="665" w:author="ERCOT" w:date="2025-07-14T09:33:00Z" w16du:dateUtc="2025-07-14T14:33:00Z"/>
                <w:rFonts w:ascii="Times New Roman" w:eastAsia="Times New Roman" w:hAnsi="Times New Roman"/>
                <w:sz w:val="20"/>
                <w:szCs w:val="20"/>
              </w:rPr>
            </w:pPr>
            <w:ins w:id="666"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12B2D0" w14:textId="77777777" w:rsidR="00C76809" w:rsidRPr="00497450" w:rsidRDefault="00C76809" w:rsidP="00082ED8">
            <w:pPr>
              <w:spacing w:after="0" w:line="240" w:lineRule="auto"/>
              <w:jc w:val="center"/>
              <w:rPr>
                <w:ins w:id="667" w:author="ERCOT" w:date="2025-07-14T09:33:00Z" w16du:dateUtc="2025-07-14T14:33:00Z"/>
                <w:rFonts w:ascii="Times New Roman" w:eastAsia="Times New Roman" w:hAnsi="Times New Roman"/>
                <w:sz w:val="20"/>
                <w:szCs w:val="20"/>
              </w:rPr>
            </w:pPr>
            <w:ins w:id="66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2AB21" w14:textId="77777777" w:rsidR="00C76809" w:rsidRPr="00497450" w:rsidRDefault="00C76809" w:rsidP="00082ED8">
            <w:pPr>
              <w:spacing w:after="0" w:line="240" w:lineRule="auto"/>
              <w:jc w:val="center"/>
              <w:rPr>
                <w:ins w:id="669" w:author="ERCOT" w:date="2025-07-14T09:33:00Z" w16du:dateUtc="2025-07-14T14:33:00Z"/>
                <w:rFonts w:ascii="Times New Roman" w:eastAsia="Times New Roman" w:hAnsi="Times New Roman"/>
                <w:sz w:val="20"/>
                <w:szCs w:val="20"/>
              </w:rPr>
            </w:pPr>
            <w:ins w:id="670"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4BFB76" w14:textId="77777777" w:rsidR="00C76809" w:rsidRPr="00497450" w:rsidRDefault="00C76809" w:rsidP="00082ED8">
            <w:pPr>
              <w:spacing w:after="0" w:line="240" w:lineRule="auto"/>
              <w:jc w:val="center"/>
              <w:rPr>
                <w:ins w:id="671" w:author="ERCOT" w:date="2025-07-14T09:33:00Z" w16du:dateUtc="2025-07-14T14:33:00Z"/>
                <w:rFonts w:ascii="Times New Roman" w:eastAsia="Times New Roman" w:hAnsi="Times New Roman"/>
                <w:sz w:val="20"/>
                <w:szCs w:val="20"/>
              </w:rPr>
            </w:pPr>
            <w:ins w:id="672" w:author="ERCOT" w:date="2025-07-14T09:33:00Z" w16du:dateUtc="2025-07-14T14:33:00Z">
              <w:r w:rsidRPr="00497450">
                <w:rPr>
                  <w:rFonts w:ascii="Times New Roman" w:eastAsia="Times New Roman" w:hAnsi="Times New Roman"/>
                  <w:sz w:val="20"/>
                  <w:szCs w:val="20"/>
                </w:rPr>
                <w:t xml:space="preserve">Numeric </w:t>
              </w:r>
            </w:ins>
          </w:p>
          <w:p w14:paraId="69FABBFA" w14:textId="66FC7F1D" w:rsidR="00C76809" w:rsidRPr="00D45362" w:rsidRDefault="00C76809" w:rsidP="00D45362">
            <w:pPr>
              <w:pStyle w:val="ListParagraph"/>
              <w:numPr>
                <w:ilvl w:val="0"/>
                <w:numId w:val="19"/>
              </w:numPr>
              <w:spacing w:after="0" w:line="240" w:lineRule="auto"/>
              <w:jc w:val="center"/>
              <w:rPr>
                <w:ins w:id="673" w:author="ERCOT" w:date="2025-07-14T09:33:00Z" w16du:dateUtc="2025-07-14T14:33:00Z"/>
                <w:rFonts w:ascii="Times New Roman" w:eastAsia="Times New Roman" w:hAnsi="Times New Roman"/>
                <w:sz w:val="20"/>
                <w:szCs w:val="20"/>
              </w:rPr>
            </w:pPr>
            <w:ins w:id="674" w:author="ERCOT" w:date="2025-07-14T09:33:00Z" w16du:dateUtc="2025-07-14T14:33:00Z">
              <w:r w:rsidRPr="00D45362">
                <w:rPr>
                  <w:rFonts w:ascii="Times New Roman" w:eastAsia="Times New Roman" w:hAnsi="Times New Roman"/>
                  <w:sz w:val="20"/>
                  <w:szCs w:val="20"/>
                </w:rPr>
                <w:t>or 13)</w:t>
              </w:r>
            </w:ins>
          </w:p>
        </w:tc>
      </w:tr>
    </w:tbl>
    <w:p w14:paraId="4C07FEC1" w14:textId="77777777" w:rsidR="00C76809" w:rsidRPr="0095042E" w:rsidRDefault="00C76809" w:rsidP="00C76809">
      <w:pPr>
        <w:pStyle w:val="ListParagraph"/>
        <w:spacing w:after="0" w:line="240" w:lineRule="auto"/>
        <w:ind w:left="900"/>
        <w:rPr>
          <w:ins w:id="675" w:author="ERCOT" w:date="2025-07-14T09:33:00Z" w16du:dateUtc="2025-07-14T14:33:00Z"/>
          <w:rFonts w:ascii="Times New Roman" w:hAnsi="Times New Roman"/>
        </w:rPr>
      </w:pPr>
    </w:p>
    <w:p w14:paraId="69C515B1" w14:textId="6AD27092" w:rsidR="00C76809" w:rsidRPr="00D45362" w:rsidRDefault="00D45362" w:rsidP="00D45362">
      <w:pPr>
        <w:spacing w:after="240"/>
        <w:ind w:left="2160" w:hanging="720"/>
        <w:rPr>
          <w:ins w:id="676" w:author="ERCOT" w:date="2025-07-14T09:33:00Z" w16du:dateUtc="2025-07-14T14:33:00Z"/>
          <w:rFonts w:ascii="Times New Roman" w:hAnsi="Times New Roman"/>
        </w:rPr>
      </w:pPr>
      <w:ins w:id="677" w:author="ERCOT" w:date="2025-07-14T13:47:00Z" w16du:dateUtc="2025-07-14T18:47:00Z">
        <w:r>
          <w:rPr>
            <w:rFonts w:ascii="Times New Roman" w:hAnsi="Times New Roman"/>
            <w:bCs/>
          </w:rPr>
          <w:t>(v)</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  </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4"/>
        <w:gridCol w:w="1660"/>
        <w:gridCol w:w="4929"/>
        <w:gridCol w:w="1512"/>
      </w:tblGrid>
      <w:tr w:rsidR="00C76809" w:rsidRPr="00497450" w14:paraId="55552FBB" w14:textId="77777777" w:rsidTr="00082ED8">
        <w:trPr>
          <w:cantSplit/>
          <w:trHeight w:val="495"/>
          <w:tblHeader/>
          <w:jc w:val="center"/>
          <w:ins w:id="678" w:author="ERCOT" w:date="2025-07-14T09:33:00Z"/>
        </w:trPr>
        <w:tc>
          <w:tcPr>
            <w:tcW w:w="1164"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8DE1080" w14:textId="77777777" w:rsidR="00C76809" w:rsidRPr="00497450" w:rsidRDefault="00C76809" w:rsidP="00082ED8">
            <w:pPr>
              <w:spacing w:after="0" w:line="240" w:lineRule="auto"/>
              <w:jc w:val="center"/>
              <w:rPr>
                <w:ins w:id="679" w:author="ERCOT" w:date="2025-07-14T09:33:00Z" w16du:dateUtc="2025-07-14T14:33:00Z"/>
                <w:rFonts w:ascii="Times New Roman" w:eastAsia="Times New Roman" w:hAnsi="Times New Roman"/>
                <w:b/>
                <w:sz w:val="20"/>
                <w:szCs w:val="20"/>
              </w:rPr>
            </w:pPr>
            <w:ins w:id="680" w:author="ERCOT" w:date="2025-07-14T09:33:00Z" w16du:dateUtc="2025-07-14T14:33:00Z">
              <w:r w:rsidRPr="00497450">
                <w:rPr>
                  <w:rFonts w:ascii="Times New Roman" w:eastAsia="Times New Roman" w:hAnsi="Times New Roman"/>
                  <w:b/>
                  <w:sz w:val="20"/>
                  <w:szCs w:val="20"/>
                </w:rPr>
                <w:lastRenderedPageBreak/>
                <w:t>Data Element</w:t>
              </w:r>
            </w:ins>
          </w:p>
        </w:tc>
        <w:tc>
          <w:tcPr>
            <w:tcW w:w="166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A2BD93E" w14:textId="77777777" w:rsidR="00C76809" w:rsidRPr="00497450" w:rsidRDefault="00C76809" w:rsidP="00082ED8">
            <w:pPr>
              <w:spacing w:after="0" w:line="240" w:lineRule="auto"/>
              <w:jc w:val="center"/>
              <w:rPr>
                <w:ins w:id="681" w:author="ERCOT" w:date="2025-07-14T09:33:00Z" w16du:dateUtc="2025-07-14T14:33:00Z"/>
                <w:rFonts w:ascii="Times New Roman" w:eastAsia="Times New Roman" w:hAnsi="Times New Roman"/>
                <w:b/>
                <w:sz w:val="20"/>
                <w:szCs w:val="20"/>
              </w:rPr>
            </w:pPr>
            <w:ins w:id="682" w:author="ERCOT" w:date="2025-07-14T09:33:00Z" w16du:dateUtc="2025-07-14T14:33:00Z">
              <w:r w:rsidRPr="00497450">
                <w:rPr>
                  <w:rFonts w:ascii="Times New Roman" w:eastAsia="Times New Roman" w:hAnsi="Times New Roman"/>
                  <w:b/>
                  <w:sz w:val="20"/>
                  <w:szCs w:val="20"/>
                </w:rPr>
                <w:t>Mandatory / Optional</w:t>
              </w:r>
            </w:ins>
          </w:p>
        </w:tc>
        <w:tc>
          <w:tcPr>
            <w:tcW w:w="4929"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F39D1BA" w14:textId="77777777" w:rsidR="00C76809" w:rsidRPr="00497450" w:rsidRDefault="00C76809" w:rsidP="00082ED8">
            <w:pPr>
              <w:spacing w:after="0" w:line="240" w:lineRule="auto"/>
              <w:jc w:val="center"/>
              <w:rPr>
                <w:ins w:id="683" w:author="ERCOT" w:date="2025-07-14T09:33:00Z" w16du:dateUtc="2025-07-14T14:33:00Z"/>
                <w:rFonts w:ascii="Times New Roman" w:eastAsia="Times New Roman" w:hAnsi="Times New Roman"/>
                <w:b/>
                <w:sz w:val="20"/>
                <w:szCs w:val="20"/>
              </w:rPr>
            </w:pPr>
            <w:ins w:id="684" w:author="ERCOT" w:date="2025-07-14T09:33:00Z" w16du:dateUtc="2025-07-14T14:33:00Z">
              <w:r w:rsidRPr="00497450">
                <w:rPr>
                  <w:rFonts w:ascii="Times New Roman" w:eastAsia="Times New Roman" w:hAnsi="Times New Roman"/>
                  <w:b/>
                  <w:sz w:val="20"/>
                  <w:szCs w:val="20"/>
                </w:rPr>
                <w:t>Comments</w:t>
              </w:r>
            </w:ins>
          </w:p>
        </w:tc>
        <w:tc>
          <w:tcPr>
            <w:tcW w:w="1512"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782F9ADE" w14:textId="77777777" w:rsidR="00C76809" w:rsidRPr="00497450" w:rsidRDefault="00C76809" w:rsidP="00082ED8">
            <w:pPr>
              <w:spacing w:after="0" w:line="240" w:lineRule="auto"/>
              <w:jc w:val="center"/>
              <w:rPr>
                <w:ins w:id="685" w:author="ERCOT" w:date="2025-07-14T09:33:00Z" w16du:dateUtc="2025-07-14T14:33:00Z"/>
                <w:rFonts w:ascii="Times New Roman" w:eastAsia="Times New Roman" w:hAnsi="Times New Roman"/>
                <w:b/>
                <w:sz w:val="20"/>
                <w:szCs w:val="20"/>
              </w:rPr>
            </w:pPr>
            <w:ins w:id="686" w:author="ERCOT" w:date="2025-07-14T09:33:00Z" w16du:dateUtc="2025-07-14T14:33:00Z">
              <w:r w:rsidRPr="00497450">
                <w:rPr>
                  <w:rFonts w:ascii="Times New Roman" w:eastAsia="Times New Roman" w:hAnsi="Times New Roman"/>
                  <w:b/>
                  <w:sz w:val="20"/>
                  <w:szCs w:val="20"/>
                </w:rPr>
                <w:t>Format</w:t>
              </w:r>
            </w:ins>
          </w:p>
        </w:tc>
      </w:tr>
      <w:tr w:rsidR="00C76809" w:rsidRPr="00497450" w14:paraId="35C117B8" w14:textId="77777777" w:rsidTr="00082ED8">
        <w:trPr>
          <w:cantSplit/>
          <w:trHeight w:val="518"/>
          <w:jc w:val="center"/>
          <w:ins w:id="687"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150727" w14:textId="77777777" w:rsidR="00C76809" w:rsidRPr="00497450" w:rsidRDefault="00C76809" w:rsidP="00082ED8">
            <w:pPr>
              <w:spacing w:after="0" w:line="240" w:lineRule="auto"/>
              <w:jc w:val="center"/>
              <w:rPr>
                <w:ins w:id="688" w:author="ERCOT" w:date="2025-07-14T09:33:00Z" w16du:dateUtc="2025-07-14T14:33:00Z"/>
                <w:rFonts w:ascii="Times New Roman" w:eastAsia="Times New Roman" w:hAnsi="Times New Roman"/>
                <w:sz w:val="20"/>
                <w:szCs w:val="20"/>
              </w:rPr>
            </w:pPr>
            <w:ins w:id="689" w:author="ERCOT" w:date="2025-07-14T09:33:00Z" w16du:dateUtc="2025-07-14T14:33:00Z">
              <w:r w:rsidRPr="00497450">
                <w:rPr>
                  <w:rFonts w:ascii="Times New Roman" w:eastAsia="Times New Roman" w:hAnsi="Times New Roman"/>
                  <w:sz w:val="20"/>
                  <w:szCs w:val="20"/>
                </w:rPr>
                <w:t>Record Type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C0446E" w14:textId="77777777" w:rsidR="00C76809" w:rsidRPr="00497450" w:rsidRDefault="00C76809" w:rsidP="00082ED8">
            <w:pPr>
              <w:spacing w:after="0" w:line="240" w:lineRule="auto"/>
              <w:jc w:val="center"/>
              <w:rPr>
                <w:ins w:id="690" w:author="ERCOT" w:date="2025-07-14T09:33:00Z" w16du:dateUtc="2025-07-14T14:33:00Z"/>
                <w:rFonts w:ascii="Times New Roman" w:eastAsia="Times New Roman" w:hAnsi="Times New Roman"/>
                <w:sz w:val="20"/>
                <w:szCs w:val="20"/>
              </w:rPr>
            </w:pPr>
            <w:ins w:id="691"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0DDA98" w14:textId="77777777" w:rsidR="00C76809" w:rsidRPr="00497450" w:rsidRDefault="00C76809" w:rsidP="00082ED8">
            <w:pPr>
              <w:spacing w:after="0" w:line="240" w:lineRule="auto"/>
              <w:jc w:val="center"/>
              <w:rPr>
                <w:ins w:id="692" w:author="ERCOT" w:date="2025-07-14T09:33:00Z" w16du:dateUtc="2025-07-14T14:33:00Z"/>
                <w:rFonts w:ascii="Times New Roman" w:eastAsia="Times New Roman" w:hAnsi="Times New Roman"/>
                <w:sz w:val="20"/>
                <w:szCs w:val="20"/>
              </w:rPr>
            </w:pPr>
            <w:ins w:id="693" w:author="ERCOT" w:date="2025-07-14T09:33:00Z" w16du:dateUtc="2025-07-14T14:33:00Z">
              <w:r w:rsidRPr="00497450">
                <w:rPr>
                  <w:rFonts w:ascii="Times New Roman" w:eastAsia="Times New Roman" w:hAnsi="Times New Roman"/>
                  <w:sz w:val="20"/>
                  <w:szCs w:val="20"/>
                </w:rPr>
                <w:t>Hard Code “DET”.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87E09F" w14:textId="77777777" w:rsidR="00C76809" w:rsidRPr="00497450" w:rsidRDefault="00C76809" w:rsidP="00082ED8">
            <w:pPr>
              <w:spacing w:after="0" w:line="240" w:lineRule="auto"/>
              <w:jc w:val="center"/>
              <w:rPr>
                <w:ins w:id="694" w:author="ERCOT" w:date="2025-07-14T09:33:00Z" w16du:dateUtc="2025-07-14T14:33:00Z"/>
                <w:rFonts w:ascii="Times New Roman" w:eastAsia="Times New Roman" w:hAnsi="Times New Roman"/>
                <w:sz w:val="20"/>
                <w:szCs w:val="20"/>
              </w:rPr>
            </w:pPr>
            <w:ins w:id="69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DABECF1" w14:textId="77777777" w:rsidTr="00082ED8">
        <w:trPr>
          <w:cantSplit/>
          <w:trHeight w:val="518"/>
          <w:jc w:val="center"/>
          <w:ins w:id="69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B7AD28" w14:textId="77777777" w:rsidR="00C76809" w:rsidRPr="00497450" w:rsidRDefault="00C76809" w:rsidP="00082ED8">
            <w:pPr>
              <w:spacing w:after="0" w:line="240" w:lineRule="auto"/>
              <w:jc w:val="center"/>
              <w:rPr>
                <w:ins w:id="697" w:author="ERCOT" w:date="2025-07-14T09:33:00Z" w16du:dateUtc="2025-07-14T14:33:00Z"/>
                <w:rFonts w:ascii="Times New Roman" w:eastAsia="Times New Roman" w:hAnsi="Times New Roman"/>
                <w:sz w:val="20"/>
                <w:szCs w:val="20"/>
              </w:rPr>
            </w:pPr>
            <w:ins w:id="698" w:author="ERCOT" w:date="2025-07-14T09:33:00Z" w16du:dateUtc="2025-07-14T14:33:00Z">
              <w:r w:rsidRPr="00497450">
                <w:rPr>
                  <w:rFonts w:ascii="Times New Roman" w:eastAsia="Times New Roman" w:hAnsi="Times New Roman"/>
                  <w:sz w:val="20"/>
                  <w:szCs w:val="20"/>
                </w:rPr>
                <w:t>Record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7AC407" w14:textId="77777777" w:rsidR="00C76809" w:rsidRPr="00497450" w:rsidRDefault="00C76809" w:rsidP="00082ED8">
            <w:pPr>
              <w:spacing w:after="0" w:line="240" w:lineRule="auto"/>
              <w:jc w:val="center"/>
              <w:rPr>
                <w:ins w:id="699" w:author="ERCOT" w:date="2025-07-14T09:33:00Z" w16du:dateUtc="2025-07-14T14:33:00Z"/>
                <w:rFonts w:ascii="Times New Roman" w:eastAsia="Times New Roman" w:hAnsi="Times New Roman"/>
                <w:sz w:val="20"/>
                <w:szCs w:val="20"/>
              </w:rPr>
            </w:pPr>
            <w:ins w:id="70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BF1AFB" w14:textId="77777777" w:rsidR="00C76809" w:rsidRPr="00497450" w:rsidRDefault="00C76809" w:rsidP="00082ED8">
            <w:pPr>
              <w:spacing w:after="0" w:line="240" w:lineRule="auto"/>
              <w:jc w:val="center"/>
              <w:rPr>
                <w:ins w:id="701" w:author="ERCOT" w:date="2025-07-14T09:33:00Z" w16du:dateUtc="2025-07-14T14:33:00Z"/>
                <w:rFonts w:ascii="Times New Roman" w:eastAsia="Times New Roman" w:hAnsi="Times New Roman"/>
                <w:sz w:val="20"/>
                <w:szCs w:val="20"/>
              </w:rPr>
            </w:pPr>
            <w:ins w:id="702"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7AF23E" w14:textId="77777777" w:rsidR="00C76809" w:rsidRPr="00497450" w:rsidRDefault="00C76809" w:rsidP="00082ED8">
            <w:pPr>
              <w:spacing w:after="0" w:line="240" w:lineRule="auto"/>
              <w:jc w:val="center"/>
              <w:rPr>
                <w:ins w:id="703" w:author="ERCOT" w:date="2025-07-14T09:33:00Z" w16du:dateUtc="2025-07-14T14:33:00Z"/>
                <w:rFonts w:ascii="Times New Roman" w:eastAsia="Times New Roman" w:hAnsi="Times New Roman"/>
                <w:sz w:val="20"/>
                <w:szCs w:val="20"/>
              </w:rPr>
            </w:pPr>
            <w:ins w:id="704" w:author="ERCOT" w:date="2025-07-14T09:33:00Z" w16du:dateUtc="2025-07-14T14:33:00Z">
              <w:r w:rsidRPr="00497450">
                <w:rPr>
                  <w:rFonts w:ascii="Times New Roman" w:eastAsia="Times New Roman" w:hAnsi="Times New Roman"/>
                  <w:sz w:val="20"/>
                  <w:szCs w:val="20"/>
                </w:rPr>
                <w:t>Numeric (8)</w:t>
              </w:r>
            </w:ins>
          </w:p>
        </w:tc>
      </w:tr>
      <w:tr w:rsidR="00C76809" w:rsidRPr="00497450" w14:paraId="54C28AA4" w14:textId="77777777" w:rsidTr="00082ED8">
        <w:trPr>
          <w:cantSplit/>
          <w:trHeight w:val="518"/>
          <w:jc w:val="center"/>
          <w:ins w:id="70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DD122" w14:textId="77777777" w:rsidR="00C76809" w:rsidRPr="00497450" w:rsidRDefault="00C76809" w:rsidP="00082ED8">
            <w:pPr>
              <w:spacing w:after="0" w:line="240" w:lineRule="auto"/>
              <w:jc w:val="center"/>
              <w:rPr>
                <w:ins w:id="706" w:author="ERCOT" w:date="2025-07-14T09:33:00Z" w16du:dateUtc="2025-07-14T14:33:00Z"/>
                <w:rFonts w:ascii="Times New Roman" w:eastAsia="Times New Roman" w:hAnsi="Times New Roman"/>
                <w:sz w:val="20"/>
                <w:szCs w:val="20"/>
              </w:rPr>
            </w:pPr>
            <w:ins w:id="707" w:author="ERCOT" w:date="2025-07-14T09:33:00Z" w16du:dateUtc="2025-07-14T14:33:00Z">
              <w:r w:rsidRPr="00497450">
                <w:rPr>
                  <w:rFonts w:ascii="Times New Roman" w:eastAsia="Times New Roman" w:hAnsi="Times New Roman"/>
                  <w:sz w:val="20"/>
                  <w:szCs w:val="20"/>
                </w:rPr>
                <w:t>DUNS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3D01A8" w14:textId="77777777" w:rsidR="00C76809" w:rsidRPr="00497450" w:rsidRDefault="00C76809" w:rsidP="00082ED8">
            <w:pPr>
              <w:spacing w:after="0" w:line="240" w:lineRule="auto"/>
              <w:jc w:val="center"/>
              <w:rPr>
                <w:ins w:id="708" w:author="ERCOT" w:date="2025-07-14T09:33:00Z" w16du:dateUtc="2025-07-14T14:33:00Z"/>
                <w:rFonts w:ascii="Times New Roman" w:eastAsia="Times New Roman" w:hAnsi="Times New Roman"/>
                <w:sz w:val="20"/>
                <w:szCs w:val="20"/>
              </w:rPr>
            </w:pPr>
            <w:ins w:id="709"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75710E" w14:textId="77777777" w:rsidR="00C76809" w:rsidRPr="00497450" w:rsidRDefault="00C76809" w:rsidP="00082ED8">
            <w:pPr>
              <w:spacing w:after="0" w:line="240" w:lineRule="auto"/>
              <w:jc w:val="center"/>
              <w:rPr>
                <w:ins w:id="710" w:author="ERCOT" w:date="2025-07-14T09:33:00Z" w16du:dateUtc="2025-07-14T14:33:00Z"/>
                <w:rFonts w:ascii="Times New Roman" w:eastAsia="Times New Roman" w:hAnsi="Times New Roman"/>
                <w:sz w:val="20"/>
                <w:szCs w:val="20"/>
              </w:rPr>
            </w:pPr>
            <w:ins w:id="711"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7F1CED" w14:textId="77777777" w:rsidR="00C76809" w:rsidRPr="00497450" w:rsidRDefault="00C76809" w:rsidP="00082ED8">
            <w:pPr>
              <w:spacing w:after="0" w:line="240" w:lineRule="auto"/>
              <w:jc w:val="center"/>
              <w:rPr>
                <w:ins w:id="712" w:author="ERCOT" w:date="2025-07-14T09:33:00Z" w16du:dateUtc="2025-07-14T14:33:00Z"/>
                <w:rFonts w:ascii="Times New Roman" w:eastAsia="Times New Roman" w:hAnsi="Times New Roman"/>
                <w:sz w:val="20"/>
                <w:szCs w:val="20"/>
              </w:rPr>
            </w:pPr>
            <w:ins w:id="713" w:author="ERCOT" w:date="2025-07-14T09:33:00Z" w16du:dateUtc="2025-07-14T14:33:00Z">
              <w:r w:rsidRPr="00497450">
                <w:rPr>
                  <w:rFonts w:ascii="Times New Roman" w:eastAsia="Times New Roman" w:hAnsi="Times New Roman"/>
                  <w:sz w:val="20"/>
                  <w:szCs w:val="20"/>
                </w:rPr>
                <w:t>Numeric</w:t>
              </w:r>
            </w:ins>
          </w:p>
          <w:p w14:paraId="6C8566B8" w14:textId="77777777" w:rsidR="00C76809" w:rsidRPr="00497450" w:rsidRDefault="00C76809" w:rsidP="00082ED8">
            <w:pPr>
              <w:spacing w:after="0" w:line="240" w:lineRule="auto"/>
              <w:jc w:val="center"/>
              <w:rPr>
                <w:ins w:id="714" w:author="ERCOT" w:date="2025-07-14T09:33:00Z" w16du:dateUtc="2025-07-14T14:33:00Z"/>
                <w:rFonts w:ascii="Times New Roman" w:eastAsia="Times New Roman" w:hAnsi="Times New Roman"/>
                <w:sz w:val="20"/>
                <w:szCs w:val="20"/>
              </w:rPr>
            </w:pPr>
            <w:ins w:id="715" w:author="ERCOT" w:date="2025-07-14T09:33:00Z" w16du:dateUtc="2025-07-14T14:33:00Z">
              <w:r w:rsidRPr="00497450">
                <w:rPr>
                  <w:rFonts w:ascii="Times New Roman" w:eastAsia="Times New Roman" w:hAnsi="Times New Roman"/>
                  <w:sz w:val="20"/>
                  <w:szCs w:val="20"/>
                </w:rPr>
                <w:t>(9 or 13)</w:t>
              </w:r>
            </w:ins>
          </w:p>
        </w:tc>
      </w:tr>
      <w:tr w:rsidR="00C76809" w:rsidRPr="00497450" w14:paraId="3687B817" w14:textId="77777777" w:rsidTr="00082ED8">
        <w:trPr>
          <w:cantSplit/>
          <w:trHeight w:val="518"/>
          <w:jc w:val="center"/>
          <w:ins w:id="71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4DA1B3" w14:textId="77777777" w:rsidR="00C76809" w:rsidRPr="00497450" w:rsidRDefault="00C76809" w:rsidP="00082ED8">
            <w:pPr>
              <w:spacing w:after="0" w:line="240" w:lineRule="auto"/>
              <w:jc w:val="center"/>
              <w:rPr>
                <w:ins w:id="717" w:author="ERCOT" w:date="2025-07-14T09:33:00Z" w16du:dateUtc="2025-07-14T14:33:00Z"/>
                <w:rFonts w:ascii="Times New Roman" w:eastAsia="Times New Roman" w:hAnsi="Times New Roman"/>
                <w:sz w:val="20"/>
                <w:szCs w:val="20"/>
              </w:rPr>
            </w:pPr>
            <w:ins w:id="718" w:author="ERCOT" w:date="2025-07-14T09:33:00Z" w16du:dateUtc="2025-07-14T14:33:00Z">
              <w:r w:rsidRPr="00497450">
                <w:rPr>
                  <w:rFonts w:ascii="Times New Roman" w:eastAsia="Times New Roman" w:hAnsi="Times New Roman"/>
                  <w:sz w:val="20"/>
                  <w:szCs w:val="20"/>
                </w:rPr>
                <w:t>Unique Meter ID</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412DFD" w14:textId="77777777" w:rsidR="00C76809" w:rsidRPr="00497450" w:rsidRDefault="00C76809" w:rsidP="00082ED8">
            <w:pPr>
              <w:spacing w:after="0" w:line="240" w:lineRule="auto"/>
              <w:jc w:val="center"/>
              <w:rPr>
                <w:ins w:id="719" w:author="ERCOT" w:date="2025-07-14T09:33:00Z" w16du:dateUtc="2025-07-14T14:33:00Z"/>
                <w:rFonts w:ascii="Times New Roman" w:eastAsia="Times New Roman" w:hAnsi="Times New Roman"/>
                <w:sz w:val="20"/>
                <w:szCs w:val="20"/>
              </w:rPr>
            </w:pPr>
            <w:ins w:id="72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8E1434" w14:textId="77777777" w:rsidR="00C76809" w:rsidRPr="00497450" w:rsidRDefault="00C76809" w:rsidP="00082ED8">
            <w:pPr>
              <w:spacing w:after="0" w:line="240" w:lineRule="auto"/>
              <w:jc w:val="center"/>
              <w:rPr>
                <w:ins w:id="721" w:author="ERCOT" w:date="2025-07-14T09:33:00Z" w16du:dateUtc="2025-07-14T14:33:00Z"/>
                <w:rFonts w:ascii="Times New Roman" w:eastAsia="Times New Roman" w:hAnsi="Times New Roman"/>
                <w:sz w:val="20"/>
                <w:szCs w:val="20"/>
              </w:rPr>
            </w:pPr>
            <w:ins w:id="722"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AA122B" w14:textId="77777777" w:rsidR="00C76809" w:rsidRPr="00497450" w:rsidRDefault="00C76809" w:rsidP="00082ED8">
            <w:pPr>
              <w:spacing w:after="0" w:line="240" w:lineRule="auto"/>
              <w:jc w:val="center"/>
              <w:rPr>
                <w:ins w:id="723" w:author="ERCOT" w:date="2025-07-14T09:33:00Z" w16du:dateUtc="2025-07-14T14:33:00Z"/>
                <w:rFonts w:ascii="Times New Roman" w:eastAsia="Times New Roman" w:hAnsi="Times New Roman"/>
                <w:sz w:val="20"/>
                <w:szCs w:val="20"/>
              </w:rPr>
            </w:pPr>
            <w:ins w:id="724"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53116417" w14:textId="77777777" w:rsidTr="00082ED8">
        <w:trPr>
          <w:cantSplit/>
          <w:trHeight w:val="345"/>
          <w:jc w:val="center"/>
          <w:ins w:id="72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AE143D" w14:textId="77777777" w:rsidR="00C76809" w:rsidRPr="00497450" w:rsidRDefault="00C76809" w:rsidP="00082ED8">
            <w:pPr>
              <w:spacing w:after="0" w:line="240" w:lineRule="auto"/>
              <w:jc w:val="center"/>
              <w:rPr>
                <w:ins w:id="726" w:author="ERCOT" w:date="2025-07-14T09:33:00Z" w16du:dateUtc="2025-07-14T14:33:00Z"/>
                <w:rFonts w:ascii="Times New Roman" w:eastAsia="Times New Roman" w:hAnsi="Times New Roman"/>
                <w:sz w:val="20"/>
                <w:szCs w:val="20"/>
              </w:rPr>
            </w:pPr>
            <w:ins w:id="727" w:author="ERCOT" w:date="2025-07-14T09:33:00Z" w16du:dateUtc="2025-07-14T14:33:00Z">
              <w:r w:rsidRPr="00497450">
                <w:rPr>
                  <w:rFonts w:ascii="Times New Roman" w:eastAsia="Times New Roman" w:hAnsi="Times New Roman"/>
                  <w:sz w:val="20"/>
                  <w:szCs w:val="20"/>
                </w:rPr>
                <w:t>Electric Heating</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4B1F62" w14:textId="77777777" w:rsidR="00C76809" w:rsidRPr="00497450" w:rsidRDefault="00C76809" w:rsidP="00082ED8">
            <w:pPr>
              <w:spacing w:after="0" w:line="240" w:lineRule="auto"/>
              <w:jc w:val="center"/>
              <w:rPr>
                <w:ins w:id="728" w:author="ERCOT" w:date="2025-07-14T09:33:00Z" w16du:dateUtc="2025-07-14T14:33:00Z"/>
                <w:rFonts w:ascii="Times New Roman" w:eastAsia="Times New Roman" w:hAnsi="Times New Roman"/>
                <w:sz w:val="20"/>
                <w:szCs w:val="20"/>
              </w:rPr>
            </w:pPr>
            <w:ins w:id="729"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FFC76B" w14:textId="77777777" w:rsidR="00C76809" w:rsidRPr="00497450" w:rsidRDefault="00C76809" w:rsidP="00082ED8">
            <w:pPr>
              <w:spacing w:after="240" w:line="240" w:lineRule="auto"/>
              <w:rPr>
                <w:ins w:id="730" w:author="ERCOT" w:date="2025-07-14T09:33:00Z" w16du:dateUtc="2025-07-14T14:33:00Z"/>
                <w:rFonts w:ascii="Times New Roman" w:eastAsia="Calibri" w:hAnsi="Times New Roman" w:cs="Times New Roman"/>
                <w:sz w:val="20"/>
                <w:szCs w:val="20"/>
              </w:rPr>
            </w:pPr>
            <w:ins w:id="731" w:author="ERCOT" w:date="2025-07-14T09:33:00Z" w16du:dateUtc="2025-07-14T14:33:00Z">
              <w:r w:rsidRPr="00497450">
                <w:rPr>
                  <w:rFonts w:ascii="Times New Roman" w:eastAsia="Times New Roman" w:hAnsi="Times New Roman"/>
                  <w:sz w:val="20"/>
                  <w:szCs w:val="20"/>
                </w:rPr>
                <w:t xml:space="preserve">Enter ‘Y’ if the primary heating fuel for the home is electricity; otherwise enter ‘N’. </w:t>
              </w:r>
              <w:r w:rsidRPr="00497450">
                <w:rPr>
                  <w:rFonts w:ascii="Times New Roman" w:eastAsia="Calibri" w:hAnsi="Times New Roman" w:cs="Times New Roman"/>
                  <w:sz w:val="20"/>
                  <w:szCs w:val="20"/>
                </w:rPr>
                <w:t>If unknown, assign using the methodology described in the ERCOT Current Load Profiling Guide, Appendix D – Profile Decision Tree available on the ERCOT website.</w:t>
              </w:r>
            </w:ins>
          </w:p>
          <w:p w14:paraId="1F924564" w14:textId="77777777" w:rsidR="00C76809" w:rsidRPr="00497450" w:rsidRDefault="00C76809" w:rsidP="00082ED8">
            <w:pPr>
              <w:spacing w:after="0" w:line="240" w:lineRule="auto"/>
              <w:jc w:val="center"/>
              <w:rPr>
                <w:ins w:id="732"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7CC7FF" w14:textId="77777777" w:rsidR="00C76809" w:rsidRPr="00497450" w:rsidRDefault="00C76809" w:rsidP="00082ED8">
            <w:pPr>
              <w:spacing w:after="0" w:line="240" w:lineRule="auto"/>
              <w:jc w:val="center"/>
              <w:rPr>
                <w:ins w:id="733" w:author="ERCOT" w:date="2025-07-14T09:33:00Z" w16du:dateUtc="2025-07-14T14:33:00Z"/>
                <w:rFonts w:ascii="Times New Roman" w:eastAsia="Times New Roman" w:hAnsi="Times New Roman"/>
                <w:sz w:val="20"/>
                <w:szCs w:val="20"/>
              </w:rPr>
            </w:pPr>
            <w:ins w:id="734" w:author="ERCOT" w:date="2025-07-14T09:33:00Z" w16du:dateUtc="2025-07-14T14:33:00Z">
              <w:r w:rsidRPr="00497450">
                <w:rPr>
                  <w:rFonts w:ascii="Times New Roman" w:eastAsia="Times New Roman" w:hAnsi="Times New Roman"/>
                  <w:sz w:val="20"/>
                  <w:szCs w:val="20"/>
                </w:rPr>
                <w:t xml:space="preserve">Alpha (1) </w:t>
              </w:r>
            </w:ins>
          </w:p>
        </w:tc>
      </w:tr>
      <w:tr w:rsidR="00C76809" w:rsidRPr="00497450" w14:paraId="6B8C68EB" w14:textId="77777777" w:rsidTr="00082ED8">
        <w:trPr>
          <w:cantSplit/>
          <w:trHeight w:val="345"/>
          <w:jc w:val="center"/>
          <w:ins w:id="73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39BA1E" w14:textId="77777777" w:rsidR="00C76809" w:rsidRPr="00497450" w:rsidRDefault="00C76809" w:rsidP="00082ED8">
            <w:pPr>
              <w:spacing w:after="0" w:line="240" w:lineRule="auto"/>
              <w:jc w:val="center"/>
              <w:rPr>
                <w:ins w:id="736" w:author="ERCOT" w:date="2025-07-14T09:33:00Z" w16du:dateUtc="2025-07-14T14:33:00Z"/>
                <w:rFonts w:ascii="Times New Roman" w:eastAsia="Times New Roman" w:hAnsi="Times New Roman"/>
                <w:sz w:val="20"/>
                <w:szCs w:val="20"/>
              </w:rPr>
            </w:pPr>
            <w:ins w:id="737" w:author="ERCOT" w:date="2025-07-14T09:33:00Z" w16du:dateUtc="2025-07-14T14:33:00Z">
              <w:r w:rsidRPr="00497450">
                <w:rPr>
                  <w:rFonts w:ascii="Times New Roman" w:eastAsia="Times New Roman" w:hAnsi="Times New Roman"/>
                  <w:sz w:val="20"/>
                  <w:szCs w:val="20"/>
                </w:rPr>
                <w:t>On-site Generation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60318" w14:textId="77777777" w:rsidR="00C76809" w:rsidRPr="00497450" w:rsidRDefault="00C76809" w:rsidP="00082ED8">
            <w:pPr>
              <w:spacing w:after="0" w:line="240" w:lineRule="auto"/>
              <w:jc w:val="center"/>
              <w:rPr>
                <w:ins w:id="738" w:author="ERCOT" w:date="2025-07-14T09:33:00Z" w16du:dateUtc="2025-07-14T14:33:00Z"/>
                <w:rFonts w:ascii="Times New Roman" w:eastAsia="Times New Roman" w:hAnsi="Times New Roman"/>
                <w:sz w:val="20"/>
                <w:szCs w:val="20"/>
              </w:rPr>
            </w:pPr>
            <w:ins w:id="739" w:author="ERCOT" w:date="2025-07-14T09:33:00Z" w16du:dateUtc="2025-07-14T14:33:00Z">
              <w:r w:rsidRPr="00497450">
                <w:rPr>
                  <w:rFonts w:ascii="Times New Roman" w:eastAsia="Times New Roman" w:hAnsi="Times New Roman"/>
                  <w:sz w:val="20"/>
                  <w:szCs w:val="20"/>
                </w:rPr>
                <w:t>PV/WD/OTH/N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D15C4E" w14:textId="77777777" w:rsidR="00C76809" w:rsidRPr="00497450" w:rsidRDefault="00C76809" w:rsidP="00082ED8">
            <w:pPr>
              <w:spacing w:after="240" w:line="240" w:lineRule="auto"/>
              <w:rPr>
                <w:ins w:id="740" w:author="ERCOT" w:date="2025-07-14T09:33:00Z" w16du:dateUtc="2025-07-14T14:33:00Z"/>
                <w:rFonts w:ascii="Times New Roman" w:eastAsia="Calibri" w:hAnsi="Times New Roman" w:cs="Times New Roman"/>
                <w:sz w:val="20"/>
                <w:szCs w:val="20"/>
              </w:rPr>
            </w:pPr>
            <w:ins w:id="741" w:author="ERCOT" w:date="2025-07-14T09:33:00Z" w16du:dateUtc="2025-07-14T14:33:00Z">
              <w:r w:rsidRPr="00497450">
                <w:rPr>
                  <w:rFonts w:ascii="Times New Roman" w:eastAsia="Times New Roman" w:hAnsi="Times New Roman"/>
                  <w:sz w:val="20"/>
                  <w:szCs w:val="20"/>
                </w:rPr>
                <w:t>Enter code for type of on-site generation. Enter ‘PV’ if photovoltaic; enter ‘WD’ if wind, enter ‘OTH’ other than photovoltaic or wind or if multiple types of generation are present. Enter ‘N’ if no on-site generation is present.</w:t>
              </w:r>
            </w:ins>
          </w:p>
          <w:p w14:paraId="03CED2BD" w14:textId="77777777" w:rsidR="00C76809" w:rsidRPr="00497450" w:rsidRDefault="00C76809" w:rsidP="00082ED8">
            <w:pPr>
              <w:spacing w:after="0" w:line="240" w:lineRule="auto"/>
              <w:jc w:val="center"/>
              <w:rPr>
                <w:ins w:id="742"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0774B31" w14:textId="77777777" w:rsidR="00C76809" w:rsidRPr="00497450" w:rsidRDefault="00C76809" w:rsidP="00082ED8">
            <w:pPr>
              <w:spacing w:after="0" w:line="240" w:lineRule="auto"/>
              <w:jc w:val="center"/>
              <w:rPr>
                <w:ins w:id="743" w:author="ERCOT" w:date="2025-07-14T09:33:00Z" w16du:dateUtc="2025-07-14T14:33:00Z"/>
                <w:rFonts w:ascii="Times New Roman" w:eastAsia="Times New Roman" w:hAnsi="Times New Roman"/>
                <w:sz w:val="20"/>
                <w:szCs w:val="20"/>
              </w:rPr>
            </w:pPr>
            <w:ins w:id="744" w:author="ERCOT" w:date="2025-07-14T09:33:00Z" w16du:dateUtc="2025-07-14T14:33:00Z">
              <w:r w:rsidRPr="00497450">
                <w:rPr>
                  <w:rFonts w:ascii="Times New Roman" w:eastAsia="Times New Roman" w:hAnsi="Times New Roman"/>
                  <w:sz w:val="20"/>
                  <w:szCs w:val="20"/>
                </w:rPr>
                <w:t xml:space="preserve">Alpha (3) </w:t>
              </w:r>
            </w:ins>
          </w:p>
        </w:tc>
      </w:tr>
      <w:tr w:rsidR="00C76809" w:rsidRPr="00497450" w14:paraId="26B811AD" w14:textId="77777777" w:rsidTr="00082ED8">
        <w:trPr>
          <w:cantSplit/>
          <w:trHeight w:val="345"/>
          <w:jc w:val="center"/>
          <w:ins w:id="74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0293" w14:textId="77777777" w:rsidR="00C76809" w:rsidRPr="00497450" w:rsidRDefault="00C76809" w:rsidP="00082ED8">
            <w:pPr>
              <w:spacing w:after="0" w:line="240" w:lineRule="auto"/>
              <w:jc w:val="center"/>
              <w:rPr>
                <w:ins w:id="746" w:author="ERCOT" w:date="2025-07-14T09:33:00Z" w16du:dateUtc="2025-07-14T14:33:00Z"/>
                <w:rFonts w:ascii="Times New Roman" w:eastAsia="Times New Roman" w:hAnsi="Times New Roman"/>
                <w:sz w:val="20"/>
                <w:szCs w:val="20"/>
              </w:rPr>
            </w:pPr>
            <w:ins w:id="747" w:author="ERCOT" w:date="2025-07-14T09:33:00Z" w16du:dateUtc="2025-07-14T14:33:00Z">
              <w:r w:rsidRPr="00497450">
                <w:rPr>
                  <w:rFonts w:ascii="Times New Roman" w:eastAsia="Times New Roman" w:hAnsi="Times New Roman"/>
                  <w:sz w:val="20"/>
                  <w:szCs w:val="20"/>
                </w:rPr>
                <w:t>On-site Battery</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4976FA" w14:textId="77777777" w:rsidR="00C76809" w:rsidRPr="00497450" w:rsidRDefault="00C76809" w:rsidP="00082ED8">
            <w:pPr>
              <w:spacing w:after="0" w:line="240" w:lineRule="auto"/>
              <w:jc w:val="center"/>
              <w:rPr>
                <w:ins w:id="748" w:author="ERCOT" w:date="2025-07-14T09:33:00Z" w16du:dateUtc="2025-07-14T14:33:00Z"/>
                <w:rFonts w:ascii="Times New Roman" w:eastAsia="Times New Roman" w:hAnsi="Times New Roman"/>
                <w:sz w:val="20"/>
                <w:szCs w:val="20"/>
              </w:rPr>
            </w:pPr>
            <w:ins w:id="749"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629CA" w14:textId="77777777" w:rsidR="00C76809" w:rsidRPr="00497450" w:rsidRDefault="00C76809" w:rsidP="00082ED8">
            <w:pPr>
              <w:spacing w:after="240" w:line="240" w:lineRule="auto"/>
              <w:rPr>
                <w:ins w:id="750" w:author="ERCOT" w:date="2025-07-14T09:33:00Z" w16du:dateUtc="2025-07-14T14:33:00Z"/>
                <w:rFonts w:ascii="Times New Roman" w:eastAsia="Times New Roman" w:hAnsi="Times New Roman"/>
                <w:sz w:val="20"/>
                <w:szCs w:val="20"/>
              </w:rPr>
            </w:pPr>
            <w:ins w:id="751" w:author="ERCOT" w:date="2025-07-14T09:33:00Z" w16du:dateUtc="2025-07-14T14:33:00Z">
              <w:r w:rsidRPr="00497450">
                <w:rPr>
                  <w:rFonts w:ascii="Times New Roman" w:eastAsia="Times New Roman" w:hAnsi="Times New Roman"/>
                  <w:sz w:val="20"/>
                  <w:szCs w:val="20"/>
                </w:rPr>
                <w:t>Enter ‘Y’ if a battery is present;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5E0378" w14:textId="77777777" w:rsidR="00C76809" w:rsidRPr="00497450" w:rsidRDefault="00C76809" w:rsidP="00082ED8">
            <w:pPr>
              <w:spacing w:after="0" w:line="240" w:lineRule="auto"/>
              <w:jc w:val="center"/>
              <w:rPr>
                <w:ins w:id="752" w:author="ERCOT" w:date="2025-07-14T09:33:00Z" w16du:dateUtc="2025-07-14T14:33:00Z"/>
                <w:rFonts w:ascii="Times New Roman" w:eastAsia="Times New Roman" w:hAnsi="Times New Roman"/>
                <w:sz w:val="20"/>
                <w:szCs w:val="20"/>
              </w:rPr>
            </w:pPr>
            <w:ins w:id="753" w:author="ERCOT" w:date="2025-07-14T09:33:00Z" w16du:dateUtc="2025-07-14T14:33:00Z">
              <w:r w:rsidRPr="00497450">
                <w:rPr>
                  <w:rFonts w:ascii="Times New Roman" w:eastAsia="Times New Roman" w:hAnsi="Times New Roman"/>
                  <w:sz w:val="20"/>
                  <w:szCs w:val="20"/>
                </w:rPr>
                <w:t>Alpha (1)</w:t>
              </w:r>
            </w:ins>
          </w:p>
        </w:tc>
      </w:tr>
      <w:tr w:rsidR="00C76809" w:rsidRPr="00497450" w14:paraId="14CA140D" w14:textId="77777777" w:rsidTr="00082ED8">
        <w:trPr>
          <w:cantSplit/>
          <w:trHeight w:val="345"/>
          <w:jc w:val="center"/>
          <w:ins w:id="754"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8ACFB8" w14:textId="77777777" w:rsidR="00C76809" w:rsidRPr="00497450" w:rsidRDefault="00C76809" w:rsidP="00082ED8">
            <w:pPr>
              <w:spacing w:after="0" w:line="240" w:lineRule="auto"/>
              <w:jc w:val="center"/>
              <w:rPr>
                <w:ins w:id="755" w:author="ERCOT" w:date="2025-07-14T09:33:00Z" w16du:dateUtc="2025-07-14T14:33:00Z"/>
                <w:rFonts w:ascii="Times New Roman" w:eastAsia="Times New Roman" w:hAnsi="Times New Roman"/>
                <w:sz w:val="20"/>
                <w:szCs w:val="20"/>
              </w:rPr>
            </w:pPr>
            <w:ins w:id="756" w:author="ERCOT" w:date="2025-07-14T09:33:00Z" w16du:dateUtc="2025-07-14T14:33:00Z">
              <w:r w:rsidRPr="00497450">
                <w:rPr>
                  <w:rFonts w:ascii="Times New Roman" w:eastAsia="Times New Roman" w:hAnsi="Times New Roman"/>
                  <w:sz w:val="20"/>
                  <w:szCs w:val="20"/>
                </w:rPr>
                <w:t>ZIP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FB6B0" w14:textId="77777777" w:rsidR="00C76809" w:rsidRPr="00497450" w:rsidRDefault="00C76809" w:rsidP="00082ED8">
            <w:pPr>
              <w:spacing w:after="0" w:line="240" w:lineRule="auto"/>
              <w:jc w:val="center"/>
              <w:rPr>
                <w:ins w:id="757" w:author="ERCOT" w:date="2025-07-14T09:33:00Z" w16du:dateUtc="2025-07-14T14:33:00Z"/>
                <w:rFonts w:ascii="Times New Roman" w:eastAsia="Times New Roman" w:hAnsi="Times New Roman"/>
                <w:sz w:val="20"/>
                <w:szCs w:val="20"/>
              </w:rPr>
            </w:pPr>
            <w:ins w:id="758"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2046B1" w14:textId="77777777" w:rsidR="00C76809" w:rsidRPr="00497450" w:rsidRDefault="00C76809" w:rsidP="00082ED8">
            <w:pPr>
              <w:spacing w:after="240" w:line="240" w:lineRule="auto"/>
              <w:rPr>
                <w:ins w:id="759" w:author="ERCOT" w:date="2025-07-14T09:33:00Z" w16du:dateUtc="2025-07-14T14:33:00Z"/>
                <w:rFonts w:ascii="Times New Roman" w:eastAsia="Times New Roman" w:hAnsi="Times New Roman"/>
                <w:sz w:val="20"/>
                <w:szCs w:val="20"/>
              </w:rPr>
            </w:pPr>
            <w:ins w:id="760" w:author="ERCOT" w:date="2025-07-14T09:33:00Z" w16du:dateUtc="2025-07-14T14:33:00Z">
              <w:r w:rsidRPr="00497450">
                <w:rPr>
                  <w:rFonts w:ascii="Times New Roman" w:eastAsia="Calibri" w:hAnsi="Times New Roman" w:cs="Times New Roman"/>
                  <w:sz w:val="20"/>
                  <w:szCs w:val="20"/>
                </w:rPr>
                <w:t>Zip code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44DC73" w14:textId="77777777" w:rsidR="00C76809" w:rsidRPr="00497450" w:rsidRDefault="00C76809" w:rsidP="00082ED8">
            <w:pPr>
              <w:spacing w:after="0" w:line="240" w:lineRule="auto"/>
              <w:jc w:val="center"/>
              <w:rPr>
                <w:ins w:id="761" w:author="ERCOT" w:date="2025-07-14T09:33:00Z" w16du:dateUtc="2025-07-14T14:33:00Z"/>
                <w:rFonts w:ascii="Times New Roman" w:eastAsia="Times New Roman" w:hAnsi="Times New Roman"/>
                <w:sz w:val="20"/>
                <w:szCs w:val="20"/>
              </w:rPr>
            </w:pPr>
            <w:ins w:id="762" w:author="ERCOT" w:date="2025-07-14T09:33:00Z" w16du:dateUtc="2025-07-14T14:33:00Z">
              <w:r w:rsidRPr="00497450">
                <w:rPr>
                  <w:rFonts w:ascii="Times New Roman" w:eastAsia="Times New Roman" w:hAnsi="Times New Roman"/>
                  <w:sz w:val="20"/>
                  <w:szCs w:val="20"/>
                </w:rPr>
                <w:t>Numeric (5)</w:t>
              </w:r>
            </w:ins>
          </w:p>
        </w:tc>
      </w:tr>
      <w:tr w:rsidR="00C76809" w:rsidRPr="00497450" w14:paraId="3F37C756" w14:textId="77777777" w:rsidTr="00082ED8">
        <w:trPr>
          <w:cantSplit/>
          <w:trHeight w:val="345"/>
          <w:jc w:val="center"/>
          <w:ins w:id="763"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6FFC42" w14:textId="77777777" w:rsidR="00C76809" w:rsidRPr="00497450" w:rsidRDefault="00C76809" w:rsidP="00082ED8">
            <w:pPr>
              <w:spacing w:after="0" w:line="240" w:lineRule="auto"/>
              <w:jc w:val="center"/>
              <w:rPr>
                <w:ins w:id="764" w:author="ERCOT" w:date="2025-07-14T09:33:00Z" w16du:dateUtc="2025-07-14T14:33:00Z"/>
                <w:rFonts w:ascii="Times New Roman" w:eastAsia="Times New Roman" w:hAnsi="Times New Roman"/>
                <w:sz w:val="20"/>
                <w:szCs w:val="20"/>
              </w:rPr>
            </w:pPr>
            <w:ins w:id="765" w:author="ERCOT" w:date="2025-07-14T09:33:00Z" w16du:dateUtc="2025-07-14T14:33:00Z">
              <w:r w:rsidRPr="00497450">
                <w:rPr>
                  <w:rFonts w:ascii="Times New Roman" w:eastAsia="Times New Roman" w:hAnsi="Times New Roman"/>
                  <w:sz w:val="20"/>
                  <w:szCs w:val="20"/>
                </w:rPr>
                <w:t>Substation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2D3909" w14:textId="77777777" w:rsidR="00C76809" w:rsidRPr="00497450" w:rsidRDefault="00C76809" w:rsidP="00082ED8">
            <w:pPr>
              <w:spacing w:after="0" w:line="240" w:lineRule="auto"/>
              <w:jc w:val="center"/>
              <w:rPr>
                <w:ins w:id="766" w:author="ERCOT" w:date="2025-07-14T09:33:00Z" w16du:dateUtc="2025-07-14T14:33:00Z"/>
                <w:rFonts w:ascii="Times New Roman" w:eastAsia="Times New Roman" w:hAnsi="Times New Roman"/>
                <w:sz w:val="20"/>
                <w:szCs w:val="20"/>
              </w:rPr>
            </w:pPr>
            <w:ins w:id="767"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F1C590" w14:textId="77777777" w:rsidR="00C76809" w:rsidRPr="00497450" w:rsidRDefault="00C76809" w:rsidP="00082ED8">
            <w:pPr>
              <w:spacing w:after="240" w:line="240" w:lineRule="auto"/>
              <w:rPr>
                <w:ins w:id="768" w:author="ERCOT" w:date="2025-07-14T09:33:00Z" w16du:dateUtc="2025-07-14T14:33:00Z"/>
                <w:rFonts w:ascii="Times New Roman" w:eastAsia="Calibri" w:hAnsi="Times New Roman" w:cs="Times New Roman"/>
                <w:sz w:val="20"/>
                <w:szCs w:val="20"/>
              </w:rPr>
            </w:pPr>
            <w:ins w:id="769" w:author="ERCOT" w:date="2025-07-14T09:33:00Z" w16du:dateUtc="2025-07-14T14:33:00Z">
              <w:r w:rsidRPr="00497450">
                <w:rPr>
                  <w:rFonts w:ascii="Times New Roman" w:eastAsia="Calibri" w:hAnsi="Times New Roman" w:cs="Times New Roman"/>
                  <w:sz w:val="20"/>
                  <w:szCs w:val="20"/>
                </w:rPr>
                <w:t>Unique code to identify the substation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352777" w14:textId="77777777" w:rsidR="00C76809" w:rsidRPr="00497450" w:rsidRDefault="00C76809" w:rsidP="00082ED8">
            <w:pPr>
              <w:spacing w:after="0" w:line="240" w:lineRule="auto"/>
              <w:jc w:val="center"/>
              <w:rPr>
                <w:ins w:id="770" w:author="ERCOT" w:date="2025-07-14T09:33:00Z" w16du:dateUtc="2025-07-14T14:33:00Z"/>
                <w:rFonts w:ascii="Times New Roman" w:eastAsia="Times New Roman" w:hAnsi="Times New Roman"/>
                <w:sz w:val="20"/>
                <w:szCs w:val="20"/>
              </w:rPr>
            </w:pPr>
            <w:ins w:id="771" w:author="ERCOT" w:date="2025-07-14T09:33:00Z" w16du:dateUtc="2025-07-14T14:33:00Z">
              <w:r w:rsidRPr="00497450">
                <w:rPr>
                  <w:rFonts w:ascii="Times New Roman" w:eastAsia="Times New Roman" w:hAnsi="Times New Roman"/>
                  <w:sz w:val="20"/>
                  <w:szCs w:val="20"/>
                </w:rPr>
                <w:t>Alpha numeric (10)</w:t>
              </w:r>
            </w:ins>
          </w:p>
        </w:tc>
      </w:tr>
      <w:tr w:rsidR="00C76809" w:rsidRPr="00497450" w14:paraId="7E94B90E" w14:textId="77777777" w:rsidTr="00082ED8">
        <w:trPr>
          <w:cantSplit/>
          <w:trHeight w:val="345"/>
          <w:jc w:val="center"/>
          <w:ins w:id="772"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7168B" w14:textId="77777777" w:rsidR="00C76809" w:rsidRPr="00497450" w:rsidRDefault="00C76809" w:rsidP="00082ED8">
            <w:pPr>
              <w:spacing w:after="0" w:line="240" w:lineRule="auto"/>
              <w:jc w:val="center"/>
              <w:rPr>
                <w:ins w:id="773" w:author="ERCOT" w:date="2025-07-14T09:33:00Z" w16du:dateUtc="2025-07-14T14:33:00Z"/>
                <w:rFonts w:ascii="Times New Roman" w:eastAsia="Times New Roman" w:hAnsi="Times New Roman"/>
                <w:sz w:val="20"/>
                <w:szCs w:val="20"/>
              </w:rPr>
            </w:pPr>
            <w:ins w:id="774" w:author="ERCOT" w:date="2025-07-14T09:33:00Z" w16du:dateUtc="2025-07-14T14:33:00Z">
              <w:r w:rsidRPr="00497450">
                <w:rPr>
                  <w:rFonts w:ascii="Times New Roman" w:eastAsia="Times New Roman" w:hAnsi="Times New Roman"/>
                  <w:sz w:val="20"/>
                  <w:szCs w:val="20"/>
                </w:rPr>
                <w:t>DR Participation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58A658" w14:textId="77777777" w:rsidR="00C76809" w:rsidRPr="00497450" w:rsidRDefault="00C76809" w:rsidP="00082ED8">
            <w:pPr>
              <w:spacing w:after="0" w:line="240" w:lineRule="auto"/>
              <w:jc w:val="center"/>
              <w:rPr>
                <w:ins w:id="775" w:author="ERCOT" w:date="2025-07-14T09:33:00Z" w16du:dateUtc="2025-07-14T14:33:00Z"/>
                <w:rFonts w:ascii="Times New Roman" w:eastAsia="Times New Roman" w:hAnsi="Times New Roman"/>
                <w:sz w:val="20"/>
                <w:szCs w:val="20"/>
              </w:rPr>
            </w:pPr>
            <w:ins w:id="776" w:author="ERCOT" w:date="2025-07-14T09:33:00Z" w16du:dateUtc="2025-07-14T14:33:00Z">
              <w:r w:rsidRPr="00497450">
                <w:rPr>
                  <w:rFonts w:ascii="Times New Roman" w:eastAsia="Times New Roman" w:hAnsi="Times New Roman"/>
                  <w:sz w:val="20"/>
                  <w:szCs w:val="20"/>
                </w:rPr>
                <w:t>Y/OTH/N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0F23B43" w14:textId="77777777" w:rsidR="00C76809" w:rsidRPr="00497450" w:rsidRDefault="00C76809" w:rsidP="00082ED8">
            <w:pPr>
              <w:spacing w:after="240" w:line="240" w:lineRule="auto"/>
              <w:rPr>
                <w:ins w:id="777" w:author="ERCOT" w:date="2025-07-14T09:33:00Z" w16du:dateUtc="2025-07-14T14:33:00Z"/>
                <w:rFonts w:ascii="Times New Roman" w:eastAsia="Calibri" w:hAnsi="Times New Roman" w:cs="Times New Roman"/>
                <w:sz w:val="20"/>
                <w:szCs w:val="20"/>
              </w:rPr>
            </w:pPr>
            <w:ins w:id="778" w:author="ERCOT" w:date="2025-07-14T09:33:00Z" w16du:dateUtc="2025-07-14T14:33:00Z">
              <w:r w:rsidRPr="00497450">
                <w:rPr>
                  <w:rFonts w:ascii="Times New Roman" w:eastAsia="Calibri" w:hAnsi="Times New Roman" w:cs="Times New Roman"/>
                  <w:sz w:val="20"/>
                  <w:szCs w:val="20"/>
                </w:rPr>
                <w:t>Enter ‘Y’ if the customer is participating in the  NOIE LSE RDR Program; Enter ‘OTH’ if the customer is participating in a NOIE DR program  other than the RDR Program;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D84325" w14:textId="77777777" w:rsidR="00C76809" w:rsidRPr="00497450" w:rsidRDefault="00C76809" w:rsidP="00082ED8">
            <w:pPr>
              <w:spacing w:after="0" w:line="240" w:lineRule="auto"/>
              <w:jc w:val="center"/>
              <w:rPr>
                <w:ins w:id="779" w:author="ERCOT" w:date="2025-07-14T09:33:00Z" w16du:dateUtc="2025-07-14T14:33:00Z"/>
                <w:rFonts w:ascii="Times New Roman" w:eastAsia="Times New Roman" w:hAnsi="Times New Roman"/>
                <w:sz w:val="20"/>
                <w:szCs w:val="20"/>
              </w:rPr>
            </w:pPr>
            <w:ins w:id="780" w:author="ERCOT" w:date="2025-07-14T09:33:00Z" w16du:dateUtc="2025-07-14T14:33:00Z">
              <w:r w:rsidRPr="00497450">
                <w:rPr>
                  <w:rFonts w:ascii="Times New Roman" w:eastAsia="Times New Roman" w:hAnsi="Times New Roman"/>
                  <w:sz w:val="20"/>
                  <w:szCs w:val="20"/>
                </w:rPr>
                <w:t>Alpha (3)</w:t>
              </w:r>
            </w:ins>
          </w:p>
        </w:tc>
      </w:tr>
    </w:tbl>
    <w:p w14:paraId="6381C02E" w14:textId="7E5B1BB9" w:rsidR="00C76809" w:rsidRPr="00D45362" w:rsidRDefault="00D45362" w:rsidP="00D45362">
      <w:pPr>
        <w:spacing w:before="240" w:after="240"/>
        <w:ind w:left="2160" w:hanging="720"/>
        <w:rPr>
          <w:ins w:id="781" w:author="ERCOT" w:date="2025-07-14T09:33:00Z" w16du:dateUtc="2025-07-14T14:33:00Z"/>
          <w:rFonts w:ascii="Times New Roman" w:hAnsi="Times New Roman"/>
          <w:bCs/>
        </w:rPr>
      </w:pPr>
      <w:ins w:id="782" w:author="ERCOT" w:date="2025-07-14T13:47:00Z" w16du:dateUtc="2025-07-14T18:47:00Z">
        <w:r>
          <w:rPr>
            <w:rFonts w:ascii="Times New Roman" w:hAnsi="Times New Roman"/>
            <w:bCs/>
          </w:rPr>
          <w:t>(vi)</w:t>
        </w:r>
        <w:r>
          <w:rPr>
            <w:rFonts w:ascii="Times New Roman" w:hAnsi="Times New Roman"/>
            <w:bCs/>
          </w:rPr>
          <w:tab/>
        </w:r>
        <w:r w:rsidRPr="00D45362">
          <w:rPr>
            <w:rFonts w:ascii="Times New Roman" w:hAnsi="Times New Roman"/>
            <w:bCs/>
          </w:rPr>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7B020E86" w14:textId="77777777" w:rsidTr="00082ED8">
        <w:trPr>
          <w:cantSplit/>
          <w:trHeight w:val="495"/>
          <w:tblHeader/>
          <w:jc w:val="center"/>
          <w:ins w:id="783"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B6902A" w14:textId="77777777" w:rsidR="00C76809" w:rsidRPr="00497450" w:rsidRDefault="00C76809" w:rsidP="00082ED8">
            <w:pPr>
              <w:spacing w:after="0" w:line="240" w:lineRule="auto"/>
              <w:jc w:val="center"/>
              <w:rPr>
                <w:ins w:id="784" w:author="ERCOT" w:date="2025-07-14T09:33:00Z" w16du:dateUtc="2025-07-14T14:33:00Z"/>
                <w:rFonts w:ascii="Times New Roman" w:eastAsia="Arial Unicode MS" w:hAnsi="Times New Roman"/>
                <w:b/>
                <w:sz w:val="20"/>
                <w:szCs w:val="20"/>
              </w:rPr>
            </w:pPr>
            <w:ins w:id="78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C53A82" w14:textId="77777777" w:rsidR="00C76809" w:rsidRPr="00497450" w:rsidRDefault="00C76809" w:rsidP="00082ED8">
            <w:pPr>
              <w:spacing w:after="0" w:line="240" w:lineRule="auto"/>
              <w:jc w:val="center"/>
              <w:rPr>
                <w:ins w:id="786" w:author="ERCOT" w:date="2025-07-14T09:33:00Z" w16du:dateUtc="2025-07-14T14:33:00Z"/>
                <w:rFonts w:ascii="Times New Roman" w:eastAsia="Arial Unicode MS" w:hAnsi="Times New Roman"/>
                <w:b/>
                <w:sz w:val="20"/>
                <w:szCs w:val="20"/>
              </w:rPr>
            </w:pPr>
            <w:ins w:id="787"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6236E3" w14:textId="77777777" w:rsidR="00C76809" w:rsidRPr="00497450" w:rsidRDefault="00C76809" w:rsidP="00082ED8">
            <w:pPr>
              <w:spacing w:after="0" w:line="240" w:lineRule="auto"/>
              <w:jc w:val="center"/>
              <w:rPr>
                <w:ins w:id="788" w:author="ERCOT" w:date="2025-07-14T09:33:00Z" w16du:dateUtc="2025-07-14T14:33:00Z"/>
                <w:rFonts w:ascii="Times New Roman" w:eastAsia="Arial Unicode MS" w:hAnsi="Times New Roman"/>
                <w:b/>
                <w:sz w:val="20"/>
                <w:szCs w:val="20"/>
              </w:rPr>
            </w:pPr>
            <w:ins w:id="789"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E07C00" w14:textId="77777777" w:rsidR="00C76809" w:rsidRPr="00497450" w:rsidRDefault="00C76809" w:rsidP="00082ED8">
            <w:pPr>
              <w:spacing w:after="0" w:line="240" w:lineRule="auto"/>
              <w:jc w:val="center"/>
              <w:rPr>
                <w:ins w:id="790" w:author="ERCOT" w:date="2025-07-14T09:33:00Z" w16du:dateUtc="2025-07-14T14:33:00Z"/>
                <w:rFonts w:ascii="Times New Roman" w:eastAsia="Arial Unicode MS" w:hAnsi="Times New Roman"/>
                <w:b/>
                <w:sz w:val="20"/>
                <w:szCs w:val="20"/>
              </w:rPr>
            </w:pPr>
            <w:ins w:id="791" w:author="ERCOT" w:date="2025-07-14T09:33:00Z" w16du:dateUtc="2025-07-14T14:33:00Z">
              <w:r w:rsidRPr="00497450">
                <w:rPr>
                  <w:rFonts w:ascii="Times New Roman" w:eastAsia="Times New Roman" w:hAnsi="Times New Roman"/>
                  <w:b/>
                  <w:sz w:val="20"/>
                  <w:szCs w:val="20"/>
                </w:rPr>
                <w:t>Format</w:t>
              </w:r>
            </w:ins>
          </w:p>
        </w:tc>
      </w:tr>
      <w:tr w:rsidR="00C76809" w:rsidRPr="00497450" w14:paraId="137F8A30" w14:textId="77777777" w:rsidTr="00082ED8">
        <w:trPr>
          <w:cantSplit/>
          <w:trHeight w:val="518"/>
          <w:jc w:val="center"/>
          <w:ins w:id="79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F414B5" w14:textId="77777777" w:rsidR="00C76809" w:rsidRPr="00497450" w:rsidRDefault="00C76809" w:rsidP="00082ED8">
            <w:pPr>
              <w:spacing w:after="0" w:line="240" w:lineRule="auto"/>
              <w:jc w:val="center"/>
              <w:rPr>
                <w:ins w:id="793" w:author="ERCOT" w:date="2025-07-14T09:33:00Z" w16du:dateUtc="2025-07-14T14:33:00Z"/>
                <w:rFonts w:ascii="Times New Roman" w:eastAsia="Times New Roman" w:hAnsi="Times New Roman"/>
                <w:sz w:val="20"/>
                <w:szCs w:val="20"/>
              </w:rPr>
            </w:pPr>
            <w:ins w:id="79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CB1820" w14:textId="77777777" w:rsidR="00C76809" w:rsidRPr="00497450" w:rsidRDefault="00C76809" w:rsidP="00082ED8">
            <w:pPr>
              <w:spacing w:after="0" w:line="240" w:lineRule="auto"/>
              <w:jc w:val="center"/>
              <w:rPr>
                <w:ins w:id="795" w:author="ERCOT" w:date="2025-07-14T09:33:00Z" w16du:dateUtc="2025-07-14T14:33:00Z"/>
                <w:rFonts w:ascii="Times New Roman" w:eastAsia="Times New Roman" w:hAnsi="Times New Roman"/>
                <w:sz w:val="20"/>
                <w:szCs w:val="20"/>
              </w:rPr>
            </w:pPr>
            <w:ins w:id="79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69828E" w14:textId="77777777" w:rsidR="00C76809" w:rsidRPr="00497450" w:rsidRDefault="00C76809" w:rsidP="00082ED8">
            <w:pPr>
              <w:spacing w:after="0" w:line="240" w:lineRule="auto"/>
              <w:jc w:val="center"/>
              <w:rPr>
                <w:ins w:id="797" w:author="ERCOT" w:date="2025-07-14T09:33:00Z" w16du:dateUtc="2025-07-14T14:33:00Z"/>
                <w:rFonts w:ascii="Times New Roman" w:eastAsia="Times New Roman" w:hAnsi="Times New Roman"/>
                <w:sz w:val="20"/>
                <w:szCs w:val="20"/>
              </w:rPr>
            </w:pPr>
            <w:ins w:id="798"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C24FE3" w14:textId="77777777" w:rsidR="00C76809" w:rsidRPr="00497450" w:rsidRDefault="00C76809" w:rsidP="00082ED8">
            <w:pPr>
              <w:spacing w:after="0" w:line="240" w:lineRule="auto"/>
              <w:jc w:val="center"/>
              <w:rPr>
                <w:ins w:id="799" w:author="ERCOT" w:date="2025-07-14T09:33:00Z" w16du:dateUtc="2025-07-14T14:33:00Z"/>
                <w:rFonts w:ascii="Times New Roman" w:eastAsia="Times New Roman" w:hAnsi="Times New Roman"/>
                <w:sz w:val="20"/>
                <w:szCs w:val="20"/>
              </w:rPr>
            </w:pPr>
            <w:ins w:id="80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C3BEE1A" w14:textId="77777777" w:rsidTr="00082ED8">
        <w:trPr>
          <w:cantSplit/>
          <w:trHeight w:val="518"/>
          <w:jc w:val="center"/>
          <w:ins w:id="801"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E51B4C" w14:textId="77777777" w:rsidR="00C76809" w:rsidRPr="00497450" w:rsidRDefault="00C76809" w:rsidP="00082ED8">
            <w:pPr>
              <w:spacing w:after="0" w:line="240" w:lineRule="auto"/>
              <w:jc w:val="center"/>
              <w:rPr>
                <w:ins w:id="802" w:author="ERCOT" w:date="2025-07-14T09:33:00Z" w16du:dateUtc="2025-07-14T14:33:00Z"/>
                <w:rFonts w:ascii="Times New Roman" w:eastAsia="Times New Roman" w:hAnsi="Times New Roman"/>
                <w:sz w:val="20"/>
                <w:szCs w:val="20"/>
              </w:rPr>
            </w:pPr>
            <w:ins w:id="803"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54ED81" w14:textId="77777777" w:rsidR="00C76809" w:rsidRPr="00497450" w:rsidRDefault="00C76809" w:rsidP="00082ED8">
            <w:pPr>
              <w:spacing w:after="0" w:line="240" w:lineRule="auto"/>
              <w:jc w:val="center"/>
              <w:rPr>
                <w:ins w:id="804" w:author="ERCOT" w:date="2025-07-14T09:33:00Z" w16du:dateUtc="2025-07-14T14:33:00Z"/>
                <w:rFonts w:ascii="Times New Roman" w:eastAsia="Times New Roman" w:hAnsi="Times New Roman"/>
                <w:sz w:val="20"/>
                <w:szCs w:val="20"/>
              </w:rPr>
            </w:pPr>
            <w:ins w:id="805"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283EDD" w14:textId="77777777" w:rsidR="00C76809" w:rsidRPr="00497450" w:rsidRDefault="00C76809" w:rsidP="00082ED8">
            <w:pPr>
              <w:spacing w:after="0" w:line="240" w:lineRule="auto"/>
              <w:jc w:val="center"/>
              <w:rPr>
                <w:ins w:id="806" w:author="ERCOT" w:date="2025-07-14T09:33:00Z" w16du:dateUtc="2025-07-14T14:33:00Z"/>
                <w:rFonts w:ascii="Times New Roman" w:eastAsia="Times New Roman" w:hAnsi="Times New Roman"/>
                <w:sz w:val="20"/>
                <w:szCs w:val="20"/>
              </w:rPr>
            </w:pPr>
            <w:ins w:id="807"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006554" w14:textId="77777777" w:rsidR="00C76809" w:rsidRPr="00497450" w:rsidRDefault="00C76809" w:rsidP="00082ED8">
            <w:pPr>
              <w:spacing w:after="0" w:line="240" w:lineRule="auto"/>
              <w:jc w:val="center"/>
              <w:rPr>
                <w:ins w:id="808" w:author="ERCOT" w:date="2025-07-14T09:33:00Z" w16du:dateUtc="2025-07-14T14:33:00Z"/>
                <w:rFonts w:ascii="Times New Roman" w:eastAsia="Times New Roman" w:hAnsi="Times New Roman"/>
                <w:sz w:val="20"/>
                <w:szCs w:val="20"/>
              </w:rPr>
            </w:pPr>
            <w:ins w:id="809" w:author="ERCOT" w:date="2025-07-14T09:33:00Z" w16du:dateUtc="2025-07-14T14:33:00Z">
              <w:r w:rsidRPr="00497450">
                <w:rPr>
                  <w:rFonts w:ascii="Times New Roman" w:eastAsia="Times New Roman" w:hAnsi="Times New Roman"/>
                  <w:sz w:val="20"/>
                  <w:szCs w:val="20"/>
                </w:rPr>
                <w:t>Numeric (8)</w:t>
              </w:r>
            </w:ins>
          </w:p>
        </w:tc>
      </w:tr>
    </w:tbl>
    <w:p w14:paraId="32113BBB" w14:textId="77777777" w:rsidR="00D45362" w:rsidRPr="00D45362" w:rsidRDefault="00D45362" w:rsidP="00D45362">
      <w:pPr>
        <w:spacing w:before="240" w:after="240"/>
        <w:ind w:left="2160" w:hanging="720"/>
        <w:rPr>
          <w:ins w:id="810" w:author="ERCOT" w:date="2025-07-14T13:46:00Z" w16du:dateUtc="2025-07-14T18:46:00Z"/>
          <w:rFonts w:ascii="Times New Roman" w:hAnsi="Times New Roman"/>
          <w:bCs/>
        </w:rPr>
      </w:pPr>
      <w:ins w:id="811" w:author="ERCOT" w:date="2025-07-14T13:46:00Z" w16du:dateUtc="2025-07-14T18:46:00Z">
        <w:r>
          <w:rPr>
            <w:rFonts w:ascii="Times New Roman" w:hAnsi="Times New Roman"/>
            <w:bCs/>
          </w:rPr>
          <w:lastRenderedPageBreak/>
          <w:t>(vii)</w:t>
        </w:r>
        <w:r>
          <w:rPr>
            <w:rFonts w:ascii="Times New Roman" w:hAnsi="Times New Roman"/>
            <w:bCs/>
          </w:rPr>
          <w:tab/>
        </w:r>
        <w:r w:rsidRPr="00D45362">
          <w:rPr>
            <w:rFonts w:ascii="Times New Roman" w:hAnsi="Times New Roman"/>
            <w:bCs/>
          </w:rPr>
          <w:t xml:space="preserve">Example </w:t>
        </w:r>
        <w:proofErr w:type="spellStart"/>
        <w:r w:rsidRPr="00D45362">
          <w:rPr>
            <w:rFonts w:ascii="Times New Roman" w:hAnsi="Times New Roman"/>
            <w:bCs/>
          </w:rPr>
          <w:t>RDRPop</w:t>
        </w:r>
        <w:proofErr w:type="spellEnd"/>
        <w:r w:rsidRPr="00D45362">
          <w:rPr>
            <w:rFonts w:ascii="Times New Roman" w:hAnsi="Times New Roman"/>
            <w:bCs/>
          </w:rPr>
          <w:t xml:space="preserve"> file</w:t>
        </w:r>
      </w:ins>
    </w:p>
    <w:p w14:paraId="5A2D4B8D" w14:textId="77777777" w:rsidR="00D45362" w:rsidRPr="0095042E" w:rsidRDefault="00D45362" w:rsidP="00D45362">
      <w:pPr>
        <w:pStyle w:val="ListParagraph"/>
        <w:spacing w:after="240"/>
        <w:ind w:left="900"/>
        <w:rPr>
          <w:ins w:id="812" w:author="ERCOT" w:date="2025-07-14T13:46:00Z" w16du:dateUtc="2025-07-14T18:46:00Z"/>
          <w:rFonts w:ascii="Times New Roman" w:hAnsi="Times New Roman"/>
        </w:rPr>
      </w:pPr>
      <w:ins w:id="813" w:author="ERCOT" w:date="2025-07-14T13:46:00Z" w16du:dateUtc="2025-07-14T18:46:00Z">
        <w:r w:rsidRPr="0095042E">
          <w:rPr>
            <w:rFonts w:ascii="Times New Roman" w:hAnsi="Times New Roman"/>
          </w:rPr>
          <w:t>HDR|RD</w:t>
        </w:r>
        <w:r>
          <w:rPr>
            <w:rFonts w:ascii="Times New Roman" w:hAnsi="Times New Roman"/>
          </w:rPr>
          <w:t>RPop</w:t>
        </w:r>
        <w:r w:rsidRPr="0095042E">
          <w:rPr>
            <w:rFonts w:ascii="Times New Roman" w:hAnsi="Times New Roman"/>
          </w:rPr>
          <w:t>|200608300001||123456789</w:t>
        </w:r>
      </w:ins>
    </w:p>
    <w:p w14:paraId="16B8392A" w14:textId="77777777" w:rsidR="00D45362" w:rsidRPr="0095042E" w:rsidRDefault="00D45362" w:rsidP="00D45362">
      <w:pPr>
        <w:pStyle w:val="ListParagraph"/>
        <w:spacing w:after="240"/>
        <w:ind w:left="900"/>
        <w:rPr>
          <w:ins w:id="814" w:author="ERCOT" w:date="2025-07-14T13:46:00Z" w16du:dateUtc="2025-07-14T18:46:00Z"/>
          <w:rFonts w:ascii="Times New Roman" w:hAnsi="Times New Roman"/>
        </w:rPr>
      </w:pPr>
      <w:ins w:id="815" w:author="ERCOT" w:date="2025-07-14T13:46:00Z" w16du:dateUtc="2025-07-14T18:46:00Z">
        <w:r w:rsidRPr="0095042E">
          <w:rPr>
            <w:rFonts w:ascii="Times New Roman" w:hAnsi="Times New Roman"/>
          </w:rPr>
          <w:t>DET|1|123456789|1001001001001|</w:t>
        </w:r>
        <w:r>
          <w:rPr>
            <w:rFonts w:ascii="Times New Roman" w:hAnsi="Times New Roman"/>
          </w:rPr>
          <w:t>Y</w:t>
        </w:r>
        <w:r w:rsidRPr="0095042E">
          <w:rPr>
            <w:rFonts w:ascii="Times New Roman" w:hAnsi="Times New Roman"/>
          </w:rPr>
          <w:t>|</w:t>
        </w:r>
        <w:r>
          <w:rPr>
            <w:rFonts w:ascii="Times New Roman" w:hAnsi="Times New Roman"/>
          </w:rPr>
          <w:t>N|N|12345|ABCDEF|Y</w:t>
        </w:r>
      </w:ins>
    </w:p>
    <w:p w14:paraId="3475CB0A" w14:textId="77777777" w:rsidR="00D45362" w:rsidRPr="00C76809" w:rsidRDefault="00D45362" w:rsidP="00D45362">
      <w:pPr>
        <w:pStyle w:val="ListParagraph"/>
        <w:spacing w:after="240"/>
        <w:ind w:left="900"/>
        <w:rPr>
          <w:ins w:id="816" w:author="ERCOT" w:date="2025-07-14T13:46:00Z" w16du:dateUtc="2025-07-14T18:46:00Z"/>
          <w:rFonts w:ascii="Times New Roman" w:hAnsi="Times New Roman"/>
        </w:rPr>
      </w:pPr>
      <w:ins w:id="817" w:author="ERCOT" w:date="2025-07-14T13:46:00Z" w16du:dateUtc="2025-07-14T18:46:00Z">
        <w:r w:rsidRPr="0095042E">
          <w:rPr>
            <w:rFonts w:ascii="Times New Roman" w:hAnsi="Times New Roman"/>
          </w:rPr>
          <w:t>DET|2|123456789|1001001001023|</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N|N|12345|ABCDEF|Y</w:t>
        </w:r>
      </w:ins>
    </w:p>
    <w:p w14:paraId="25FAFCC0" w14:textId="77777777" w:rsidR="00D45362" w:rsidRPr="0095042E" w:rsidRDefault="00D45362" w:rsidP="00D45362">
      <w:pPr>
        <w:pStyle w:val="ListParagraph"/>
        <w:spacing w:after="240"/>
        <w:ind w:left="900"/>
        <w:rPr>
          <w:ins w:id="818" w:author="ERCOT" w:date="2025-07-14T13:46:00Z" w16du:dateUtc="2025-07-14T18:46:00Z"/>
          <w:rFonts w:ascii="Times New Roman" w:hAnsi="Times New Roman"/>
        </w:rPr>
      </w:pPr>
      <w:ins w:id="819" w:author="ERCOT" w:date="2025-07-14T13:46:00Z" w16du:dateUtc="2025-07-14T18:46:00Z">
        <w:r w:rsidRPr="0095042E">
          <w:rPr>
            <w:rFonts w:ascii="Times New Roman" w:hAnsi="Times New Roman"/>
          </w:rPr>
          <w:t>DET|3|123456789|1001001001045|20250101|</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N|N|12345|ABCDEF|N</w:t>
        </w:r>
      </w:ins>
    </w:p>
    <w:p w14:paraId="28BF1B7B" w14:textId="77777777" w:rsidR="00D45362" w:rsidRPr="0095042E" w:rsidRDefault="00D45362" w:rsidP="00D45362">
      <w:pPr>
        <w:pStyle w:val="ListParagraph"/>
        <w:spacing w:after="240"/>
        <w:ind w:left="900"/>
        <w:rPr>
          <w:ins w:id="820" w:author="ERCOT" w:date="2025-07-14T13:46:00Z" w16du:dateUtc="2025-07-14T18:46:00Z"/>
          <w:rFonts w:ascii="Times New Roman" w:hAnsi="Times New Roman"/>
        </w:rPr>
      </w:pPr>
      <w:ins w:id="821" w:author="ERCOT" w:date="2025-07-14T13:46:00Z" w16du:dateUtc="2025-07-14T18:46:00Z">
        <w:r w:rsidRPr="0095042E">
          <w:rPr>
            <w:rFonts w:ascii="Times New Roman" w:hAnsi="Times New Roman"/>
          </w:rPr>
          <w:t>DET|4|123456789|1001001001045|20250315|</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N|N|12345|ABCDEF|OTH</w:t>
        </w:r>
      </w:ins>
    </w:p>
    <w:p w14:paraId="468E0D55" w14:textId="77777777" w:rsidR="00D45362" w:rsidRPr="00F374E3" w:rsidRDefault="00D45362" w:rsidP="00D45362">
      <w:pPr>
        <w:pStyle w:val="ListParagraph"/>
        <w:spacing w:after="240"/>
        <w:ind w:left="900"/>
        <w:rPr>
          <w:ins w:id="822" w:author="ERCOT" w:date="2025-07-14T13:46:00Z" w16du:dateUtc="2025-07-14T18:46:00Z"/>
          <w:rFonts w:ascii="Times New Roman" w:hAnsi="Times New Roman"/>
        </w:rPr>
      </w:pPr>
      <w:ins w:id="823" w:author="ERCOT" w:date="2025-07-14T13:46:00Z" w16du:dateUtc="2025-07-14T18:46:00Z">
        <w:r w:rsidRPr="0095042E">
          <w:rPr>
            <w:rFonts w:ascii="Times New Roman" w:hAnsi="Times New Roman"/>
          </w:rPr>
          <w:t>SUM|4|</w:t>
        </w:r>
      </w:ins>
    </w:p>
    <w:p w14:paraId="70749AB0" w14:textId="1DE13309" w:rsidR="00C76809" w:rsidRDefault="00C76809" w:rsidP="00D45362">
      <w:pPr>
        <w:spacing w:after="240" w:line="240" w:lineRule="auto"/>
        <w:ind w:left="1440" w:hanging="720"/>
        <w:rPr>
          <w:ins w:id="824" w:author="ERCOT" w:date="2025-07-14T09:33:00Z" w16du:dateUtc="2025-07-14T14:33:00Z"/>
          <w:rFonts w:ascii="Times New Roman" w:eastAsia="Calibri" w:hAnsi="Times New Roman" w:cs="Times New Roman"/>
        </w:rPr>
      </w:pPr>
      <w:ins w:id="825" w:author="ERCOT" w:date="2025-07-14T09:33:00Z" w16du:dateUtc="2025-07-14T14:33:00Z">
        <w:r>
          <w:rPr>
            <w:rFonts w:ascii="Times New Roman" w:eastAsia="Calibri" w:hAnsi="Times New Roman" w:cs="Times New Roman"/>
          </w:rPr>
          <w:t>(c)</w:t>
        </w:r>
      </w:ins>
      <w:r w:rsidR="00D45362">
        <w:rPr>
          <w:rFonts w:ascii="Times New Roman" w:eastAsia="Calibri" w:hAnsi="Times New Roman" w:cs="Times New Roman"/>
        </w:rPr>
        <w:tab/>
      </w:r>
      <w:ins w:id="826" w:author="ERCOT" w:date="2025-07-14T09:33:00Z" w16du:dateUtc="2025-07-14T14:33:00Z">
        <w:r>
          <w:rPr>
            <w:rFonts w:ascii="Times New Roman" w:eastAsia="Calibri" w:hAnsi="Times New Roman" w:cs="Times New Roman"/>
          </w:rPr>
          <w:t xml:space="preserve">RDR Participant Data File (Report Name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w:t>
        </w:r>
      </w:ins>
    </w:p>
    <w:p w14:paraId="39C553A2" w14:textId="77777777" w:rsidR="000473A4" w:rsidRPr="00D45362" w:rsidRDefault="00D45362" w:rsidP="000473A4">
      <w:pPr>
        <w:spacing w:after="240"/>
        <w:ind w:left="2160" w:hanging="720"/>
        <w:rPr>
          <w:ins w:id="827" w:author="ERCOT" w:date="2025-07-16T18:29:00Z" w16du:dateUtc="2025-07-16T23:29:00Z"/>
          <w:rFonts w:ascii="Times New Roman" w:hAnsi="Times New Roman"/>
        </w:rPr>
      </w:pPr>
      <w:ins w:id="828" w:author="ERCOT" w:date="2025-07-14T13:49:00Z" w16du:dateUtc="2025-07-14T18:49:00Z">
        <w:r>
          <w:rPr>
            <w:rFonts w:ascii="Times New Roman" w:eastAsia="Calibri" w:hAnsi="Times New Roman" w:cs="Times New Roman"/>
          </w:rPr>
          <w:t>(i)</w:t>
        </w:r>
        <w:r>
          <w:rPr>
            <w:rFonts w:ascii="Times New Roman" w:eastAsia="Calibri" w:hAnsi="Times New Roman" w:cs="Times New Roman"/>
          </w:rPr>
          <w:tab/>
        </w:r>
      </w:ins>
      <w:ins w:id="829" w:author="ERCOT" w:date="2025-07-16T18:29:00Z" w16du:dateUtc="2025-07-16T23:29:00Z">
        <w:r w:rsidR="000473A4" w:rsidRPr="00D45362">
          <w:rPr>
            <w:rFonts w:ascii="Times New Roman" w:eastAsia="Calibri" w:hAnsi="Times New Roman" w:cs="Times New Roman"/>
          </w:rPr>
          <w:t xml:space="preserve">NOIE LSEs are required to submit an </w:t>
        </w:r>
        <w:proofErr w:type="spellStart"/>
        <w:r w:rsidR="000473A4" w:rsidRPr="00D45362">
          <w:rPr>
            <w:rFonts w:ascii="Times New Roman" w:eastAsia="Calibri" w:hAnsi="Times New Roman" w:cs="Times New Roman"/>
          </w:rPr>
          <w:t>RDRParticipant</w:t>
        </w:r>
        <w:proofErr w:type="spellEnd"/>
        <w:r w:rsidR="000473A4" w:rsidRPr="00D45362">
          <w:rPr>
            <w:rFonts w:ascii="Times New Roman" w:eastAsia="Calibri" w:hAnsi="Times New Roman" w:cs="Times New Roman"/>
          </w:rPr>
          <w:t xml:space="preserve"> Data File consisting of all active Residential Customers that were equipped with 15-minute interval metering and were participating in the RDR Program as of the first day of the Assessment Period. The file must be submitted to ERCOT within 45 days after the end of the Assessment Period and must follow the file format and content specifications shown in the table below.</w:t>
        </w:r>
      </w:ins>
    </w:p>
    <w:p w14:paraId="6226394D" w14:textId="4C475846" w:rsidR="000473A4" w:rsidRPr="00D45362" w:rsidRDefault="000473A4" w:rsidP="000473A4">
      <w:pPr>
        <w:spacing w:after="240"/>
        <w:ind w:left="2160" w:hanging="720"/>
        <w:rPr>
          <w:ins w:id="830" w:author="ERCOT" w:date="2025-07-16T18:29:00Z" w16du:dateUtc="2025-07-16T23:29:00Z"/>
          <w:rFonts w:ascii="Times New Roman" w:hAnsi="Times New Roman"/>
        </w:rPr>
      </w:pPr>
      <w:ins w:id="831" w:author="ERCOT" w:date="2025-07-16T18:29:00Z" w16du:dateUtc="2025-07-16T23:29:00Z">
        <w:r>
          <w:rPr>
            <w:rFonts w:ascii="Times New Roman" w:eastAsia="Calibri" w:hAnsi="Times New Roman" w:cs="Times New Roman"/>
          </w:rPr>
          <w:t>(ii)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Partic</w:t>
        </w:r>
        <w:r>
          <w:rPr>
            <w:rFonts w:ascii="Times New Roman" w:hAnsi="Times New Roman"/>
          </w:rPr>
          <w:t>i</w:t>
        </w:r>
        <w:r w:rsidRPr="00D45362">
          <w:rPr>
            <w:rFonts w:ascii="Times New Roman" w:hAnsi="Times New Roman"/>
          </w:rPr>
          <w:t>pa</w:t>
        </w:r>
        <w:r>
          <w:rPr>
            <w:rFonts w:ascii="Times New Roman" w:hAnsi="Times New Roman"/>
          </w:rPr>
          <w:t>nt</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3F62FC25" w14:textId="77777777" w:rsidR="00D45362" w:rsidRPr="00D45362" w:rsidRDefault="00D45362" w:rsidP="00D45362">
      <w:pPr>
        <w:spacing w:after="240"/>
        <w:ind w:left="2160" w:hanging="720"/>
        <w:rPr>
          <w:ins w:id="832" w:author="ERCOT" w:date="2025-07-14T13:49:00Z" w16du:dateUtc="2025-07-14T18:49:00Z"/>
          <w:rFonts w:ascii="Times New Roman" w:hAnsi="Times New Roman"/>
        </w:rPr>
      </w:pPr>
      <w:ins w:id="833" w:author="ERCOT" w:date="2025-07-14T13:49:00Z" w16du:dateUtc="2025-07-14T18:49:00Z">
        <w:r>
          <w:rPr>
            <w:rFonts w:ascii="Times New Roman" w:hAnsi="Times New Roman"/>
            <w:bCs/>
          </w:rPr>
          <w:t>(iii)</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2CAC77BD" w14:textId="77777777" w:rsidTr="00082ED8">
        <w:trPr>
          <w:cantSplit/>
          <w:trHeight w:val="490"/>
          <w:tblHeader/>
          <w:jc w:val="center"/>
          <w:ins w:id="83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7E100EC" w14:textId="77777777" w:rsidR="00C76809" w:rsidRPr="00497450" w:rsidRDefault="00C76809" w:rsidP="00082ED8">
            <w:pPr>
              <w:spacing w:after="0" w:line="240" w:lineRule="auto"/>
              <w:jc w:val="center"/>
              <w:rPr>
                <w:ins w:id="835" w:author="ERCOT" w:date="2025-07-14T09:33:00Z" w16du:dateUtc="2025-07-14T14:33:00Z"/>
                <w:rFonts w:ascii="Times New Roman" w:eastAsia="Arial Unicode MS" w:hAnsi="Times New Roman"/>
                <w:b/>
                <w:sz w:val="20"/>
                <w:szCs w:val="20"/>
              </w:rPr>
            </w:pPr>
            <w:ins w:id="836"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ED254A" w14:textId="77777777" w:rsidR="00C76809" w:rsidRPr="00497450" w:rsidRDefault="00C76809" w:rsidP="00082ED8">
            <w:pPr>
              <w:spacing w:after="0" w:line="240" w:lineRule="auto"/>
              <w:jc w:val="center"/>
              <w:rPr>
                <w:ins w:id="837" w:author="ERCOT" w:date="2025-07-14T09:33:00Z" w16du:dateUtc="2025-07-14T14:33:00Z"/>
                <w:rFonts w:ascii="Times New Roman" w:eastAsia="Arial Unicode MS" w:hAnsi="Times New Roman"/>
                <w:b/>
                <w:sz w:val="20"/>
                <w:szCs w:val="20"/>
              </w:rPr>
            </w:pPr>
            <w:ins w:id="838"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DBC73A2" w14:textId="77777777" w:rsidR="00C76809" w:rsidRPr="00497450" w:rsidRDefault="00C76809" w:rsidP="00082ED8">
            <w:pPr>
              <w:spacing w:after="0" w:line="240" w:lineRule="auto"/>
              <w:jc w:val="center"/>
              <w:rPr>
                <w:ins w:id="839" w:author="ERCOT" w:date="2025-07-14T09:33:00Z" w16du:dateUtc="2025-07-14T14:33:00Z"/>
                <w:rFonts w:ascii="Times New Roman" w:eastAsia="Arial Unicode MS" w:hAnsi="Times New Roman"/>
                <w:b/>
                <w:sz w:val="20"/>
                <w:szCs w:val="20"/>
              </w:rPr>
            </w:pPr>
            <w:ins w:id="840"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ACC91F" w14:textId="77777777" w:rsidR="00C76809" w:rsidRPr="00497450" w:rsidRDefault="00C76809" w:rsidP="00082ED8">
            <w:pPr>
              <w:spacing w:after="0" w:line="240" w:lineRule="auto"/>
              <w:jc w:val="center"/>
              <w:rPr>
                <w:ins w:id="841" w:author="ERCOT" w:date="2025-07-14T09:33:00Z" w16du:dateUtc="2025-07-14T14:33:00Z"/>
                <w:rFonts w:ascii="Times New Roman" w:eastAsia="Arial Unicode MS" w:hAnsi="Times New Roman"/>
                <w:b/>
                <w:sz w:val="20"/>
                <w:szCs w:val="20"/>
              </w:rPr>
            </w:pPr>
            <w:ins w:id="842" w:author="ERCOT" w:date="2025-07-14T09:33:00Z" w16du:dateUtc="2025-07-14T14:33:00Z">
              <w:r w:rsidRPr="00497450">
                <w:rPr>
                  <w:rFonts w:ascii="Times New Roman" w:eastAsia="Times New Roman" w:hAnsi="Times New Roman"/>
                  <w:b/>
                  <w:sz w:val="20"/>
                  <w:szCs w:val="20"/>
                </w:rPr>
                <w:t>Format</w:t>
              </w:r>
            </w:ins>
          </w:p>
        </w:tc>
      </w:tr>
      <w:tr w:rsidR="00C76809" w:rsidRPr="00497450" w14:paraId="3928F50B" w14:textId="77777777" w:rsidTr="00082ED8">
        <w:trPr>
          <w:cantSplit/>
          <w:trHeight w:val="512"/>
          <w:jc w:val="center"/>
          <w:ins w:id="843"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F7A6074" w14:textId="77777777" w:rsidR="00C76809" w:rsidRPr="00497450" w:rsidRDefault="00C76809" w:rsidP="00082ED8">
            <w:pPr>
              <w:spacing w:after="0" w:line="240" w:lineRule="auto"/>
              <w:ind w:left="720" w:hanging="720"/>
              <w:jc w:val="center"/>
              <w:rPr>
                <w:ins w:id="844" w:author="ERCOT" w:date="2025-07-14T09:33:00Z" w16du:dateUtc="2025-07-14T14:33:00Z"/>
                <w:rFonts w:ascii="Times New Roman" w:eastAsia="Times New Roman" w:hAnsi="Times New Roman"/>
                <w:sz w:val="20"/>
                <w:szCs w:val="20"/>
              </w:rPr>
            </w:pPr>
            <w:ins w:id="845" w:author="ERCOT" w:date="2025-07-14T09:33:00Z" w16du:dateUtc="2025-07-14T14:33:00Z">
              <w:r w:rsidRPr="00497450">
                <w:rPr>
                  <w:rFonts w:ascii="Times New Roman" w:eastAsia="Times New Roman" w:hAnsi="Times New Roman"/>
                  <w:sz w:val="20"/>
                  <w:szCs w:val="20"/>
                </w:rPr>
                <w:t>Record</w:t>
              </w:r>
            </w:ins>
          </w:p>
          <w:p w14:paraId="44D33754" w14:textId="77777777" w:rsidR="00C76809" w:rsidRPr="00497450" w:rsidRDefault="00C76809" w:rsidP="00082ED8">
            <w:pPr>
              <w:spacing w:after="0" w:line="240" w:lineRule="auto"/>
              <w:ind w:left="720" w:hanging="720"/>
              <w:jc w:val="center"/>
              <w:rPr>
                <w:ins w:id="846" w:author="ERCOT" w:date="2025-07-14T09:33:00Z" w16du:dateUtc="2025-07-14T14:33:00Z"/>
                <w:rFonts w:ascii="Times New Roman" w:eastAsia="Times New Roman" w:hAnsi="Times New Roman"/>
                <w:sz w:val="20"/>
                <w:szCs w:val="20"/>
              </w:rPr>
            </w:pPr>
            <w:ins w:id="847"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FE6EA6" w14:textId="77777777" w:rsidR="00C76809" w:rsidRPr="00497450" w:rsidRDefault="00C76809" w:rsidP="00082ED8">
            <w:pPr>
              <w:spacing w:after="0" w:line="240" w:lineRule="auto"/>
              <w:jc w:val="center"/>
              <w:rPr>
                <w:ins w:id="848" w:author="ERCOT" w:date="2025-07-14T09:33:00Z" w16du:dateUtc="2025-07-14T14:33:00Z"/>
                <w:rFonts w:ascii="Times New Roman" w:eastAsia="Times New Roman" w:hAnsi="Times New Roman"/>
                <w:sz w:val="20"/>
                <w:szCs w:val="20"/>
              </w:rPr>
            </w:pPr>
            <w:ins w:id="84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E7CE0A" w14:textId="77777777" w:rsidR="00C76809" w:rsidRPr="00497450" w:rsidRDefault="00C76809" w:rsidP="00082ED8">
            <w:pPr>
              <w:spacing w:after="0" w:line="240" w:lineRule="auto"/>
              <w:jc w:val="center"/>
              <w:rPr>
                <w:ins w:id="850" w:author="ERCOT" w:date="2025-07-14T09:33:00Z" w16du:dateUtc="2025-07-14T14:33:00Z"/>
                <w:rFonts w:ascii="Times New Roman" w:eastAsia="Times New Roman" w:hAnsi="Times New Roman"/>
                <w:sz w:val="20"/>
                <w:szCs w:val="20"/>
              </w:rPr>
            </w:pPr>
            <w:ins w:id="851"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839AA" w14:textId="77777777" w:rsidR="00C76809" w:rsidRPr="00497450" w:rsidRDefault="00C76809" w:rsidP="00082ED8">
            <w:pPr>
              <w:spacing w:after="0" w:line="240" w:lineRule="auto"/>
              <w:jc w:val="center"/>
              <w:rPr>
                <w:ins w:id="852" w:author="ERCOT" w:date="2025-07-14T09:33:00Z" w16du:dateUtc="2025-07-14T14:33:00Z"/>
                <w:rFonts w:ascii="Times New Roman" w:eastAsia="Times New Roman" w:hAnsi="Times New Roman"/>
                <w:sz w:val="20"/>
                <w:szCs w:val="20"/>
              </w:rPr>
            </w:pPr>
            <w:ins w:id="853"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B67EFF0" w14:textId="77777777" w:rsidTr="00082ED8">
        <w:trPr>
          <w:cantSplit/>
          <w:trHeight w:val="512"/>
          <w:jc w:val="center"/>
          <w:ins w:id="85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34D6901" w14:textId="77777777" w:rsidR="00C76809" w:rsidRPr="00497450" w:rsidRDefault="00C76809" w:rsidP="00082ED8">
            <w:pPr>
              <w:spacing w:after="0" w:line="240" w:lineRule="auto"/>
              <w:jc w:val="center"/>
              <w:rPr>
                <w:ins w:id="855" w:author="ERCOT" w:date="2025-07-14T09:33:00Z" w16du:dateUtc="2025-07-14T14:33:00Z"/>
                <w:rFonts w:ascii="Times New Roman" w:eastAsia="Times New Roman" w:hAnsi="Times New Roman"/>
                <w:sz w:val="20"/>
                <w:szCs w:val="20"/>
              </w:rPr>
            </w:pPr>
            <w:ins w:id="856"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BC24C89" w14:textId="77777777" w:rsidR="00C76809" w:rsidRPr="00497450" w:rsidRDefault="00C76809" w:rsidP="00082ED8">
            <w:pPr>
              <w:spacing w:after="0" w:line="240" w:lineRule="auto"/>
              <w:jc w:val="center"/>
              <w:rPr>
                <w:ins w:id="857" w:author="ERCOT" w:date="2025-07-14T09:33:00Z" w16du:dateUtc="2025-07-14T14:33:00Z"/>
                <w:rFonts w:ascii="Times New Roman" w:eastAsia="Times New Roman" w:hAnsi="Times New Roman"/>
                <w:sz w:val="20"/>
                <w:szCs w:val="20"/>
              </w:rPr>
            </w:pPr>
            <w:ins w:id="85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F29AA" w14:textId="69386DB8" w:rsidR="00C76809" w:rsidRPr="00497450" w:rsidRDefault="00C76809" w:rsidP="00082ED8">
            <w:pPr>
              <w:spacing w:after="0" w:line="240" w:lineRule="auto"/>
              <w:jc w:val="center"/>
              <w:rPr>
                <w:ins w:id="859" w:author="ERCOT" w:date="2025-07-14T09:33:00Z" w16du:dateUtc="2025-07-14T14:33:00Z"/>
                <w:rFonts w:ascii="Times New Roman" w:eastAsia="Times New Roman" w:hAnsi="Times New Roman"/>
                <w:sz w:val="20"/>
                <w:szCs w:val="20"/>
              </w:rPr>
            </w:pPr>
            <w:ins w:id="860"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861" w:author="ERCOT" w:date="2025-07-16T18:39:00Z" w16du:dateUtc="2025-07-16T23:39:00Z">
              <w:r w:rsidR="008D4B87">
                <w:rPr>
                  <w:rFonts w:ascii="Times New Roman" w:eastAsia="Times New Roman" w:hAnsi="Times New Roman"/>
                  <w:sz w:val="20"/>
                  <w:szCs w:val="20"/>
                </w:rPr>
                <w:t>R</w:t>
              </w:r>
            </w:ins>
            <w:ins w:id="862" w:author="ERCOT" w:date="2025-07-14T09:33:00Z" w16du:dateUtc="2025-07-14T14:33:00Z">
              <w:r w:rsidRPr="00497450">
                <w:rPr>
                  <w:rFonts w:ascii="Times New Roman" w:eastAsia="Times New Roman" w:hAnsi="Times New Roman"/>
                  <w:sz w:val="20"/>
                  <w:szCs w:val="20"/>
                </w:rPr>
                <w:t>Participant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EE4F60" w14:textId="77777777" w:rsidR="00C76809" w:rsidRPr="00497450" w:rsidRDefault="00C76809" w:rsidP="00082ED8">
            <w:pPr>
              <w:spacing w:after="0" w:line="240" w:lineRule="auto"/>
              <w:jc w:val="center"/>
              <w:rPr>
                <w:ins w:id="863" w:author="ERCOT" w:date="2025-07-14T09:33:00Z" w16du:dateUtc="2025-07-14T14:33:00Z"/>
                <w:rFonts w:ascii="Times New Roman" w:eastAsia="Times New Roman" w:hAnsi="Times New Roman"/>
                <w:sz w:val="20"/>
                <w:szCs w:val="20"/>
              </w:rPr>
            </w:pPr>
            <w:ins w:id="864" w:author="ERCOT" w:date="2025-07-14T09:33:00Z" w16du:dateUtc="2025-07-14T14:33:00Z">
              <w:r w:rsidRPr="00497450">
                <w:rPr>
                  <w:rFonts w:ascii="Times New Roman" w:eastAsia="Times New Roman" w:hAnsi="Times New Roman"/>
                  <w:sz w:val="20"/>
                  <w:szCs w:val="20"/>
                </w:rPr>
                <w:t>Alpha numeric (14)</w:t>
              </w:r>
            </w:ins>
          </w:p>
        </w:tc>
      </w:tr>
      <w:tr w:rsidR="00C76809" w:rsidRPr="00497450" w14:paraId="3F36EE03" w14:textId="77777777" w:rsidTr="00082ED8">
        <w:trPr>
          <w:cantSplit/>
          <w:trHeight w:val="512"/>
          <w:jc w:val="center"/>
          <w:ins w:id="865"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6CB0C3" w14:textId="77777777" w:rsidR="00C76809" w:rsidRPr="00497450" w:rsidRDefault="00C76809" w:rsidP="00082ED8">
            <w:pPr>
              <w:spacing w:after="0" w:line="240" w:lineRule="auto"/>
              <w:jc w:val="center"/>
              <w:rPr>
                <w:ins w:id="866" w:author="ERCOT" w:date="2025-07-14T09:33:00Z" w16du:dateUtc="2025-07-14T14:33:00Z"/>
                <w:rFonts w:ascii="Times New Roman" w:eastAsia="Times New Roman" w:hAnsi="Times New Roman"/>
                <w:sz w:val="20"/>
                <w:szCs w:val="20"/>
              </w:rPr>
            </w:pPr>
            <w:ins w:id="867"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C61C3A" w14:textId="77777777" w:rsidR="00C76809" w:rsidRPr="00497450" w:rsidRDefault="00C76809" w:rsidP="00082ED8">
            <w:pPr>
              <w:spacing w:after="0" w:line="240" w:lineRule="auto"/>
              <w:jc w:val="center"/>
              <w:rPr>
                <w:ins w:id="868" w:author="ERCOT" w:date="2025-07-14T09:33:00Z" w16du:dateUtc="2025-07-14T14:33:00Z"/>
                <w:rFonts w:ascii="Times New Roman" w:eastAsia="Times New Roman" w:hAnsi="Times New Roman"/>
                <w:sz w:val="20"/>
                <w:szCs w:val="20"/>
              </w:rPr>
            </w:pPr>
            <w:ins w:id="869"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435D2C9" w14:textId="77777777" w:rsidR="00C76809" w:rsidRPr="00497450" w:rsidRDefault="00C76809" w:rsidP="00082ED8">
            <w:pPr>
              <w:spacing w:after="0" w:line="240" w:lineRule="auto"/>
              <w:jc w:val="center"/>
              <w:rPr>
                <w:ins w:id="870" w:author="ERCOT" w:date="2025-07-14T09:33:00Z" w16du:dateUtc="2025-07-14T14:33:00Z"/>
                <w:rFonts w:ascii="Times New Roman" w:eastAsia="Times New Roman" w:hAnsi="Times New Roman"/>
                <w:sz w:val="20"/>
                <w:szCs w:val="20"/>
              </w:rPr>
            </w:pPr>
            <w:ins w:id="871"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E42A49" w14:textId="77777777" w:rsidR="00C76809" w:rsidRPr="00497450" w:rsidRDefault="00C76809" w:rsidP="00082ED8">
            <w:pPr>
              <w:spacing w:after="0" w:line="240" w:lineRule="auto"/>
              <w:jc w:val="center"/>
              <w:rPr>
                <w:ins w:id="872" w:author="ERCOT" w:date="2025-07-14T09:33:00Z" w16du:dateUtc="2025-07-14T14:33:00Z"/>
                <w:rFonts w:ascii="Times New Roman" w:eastAsia="Times New Roman" w:hAnsi="Times New Roman"/>
                <w:sz w:val="20"/>
                <w:szCs w:val="20"/>
              </w:rPr>
            </w:pPr>
            <w:ins w:id="873" w:author="ERCOT" w:date="2025-07-14T09:33:00Z" w16du:dateUtc="2025-07-14T14:33:00Z">
              <w:r w:rsidRPr="00497450">
                <w:rPr>
                  <w:rFonts w:ascii="Times New Roman" w:eastAsia="Times New Roman" w:hAnsi="Times New Roman"/>
                  <w:sz w:val="20"/>
                  <w:szCs w:val="20"/>
                </w:rPr>
                <w:t>Alpha numeric</w:t>
              </w:r>
            </w:ins>
          </w:p>
        </w:tc>
      </w:tr>
      <w:tr w:rsidR="00C76809" w:rsidRPr="00497450" w14:paraId="1635FEAD" w14:textId="77777777" w:rsidTr="00082ED8">
        <w:trPr>
          <w:cantSplit/>
          <w:trHeight w:val="512"/>
          <w:jc w:val="center"/>
          <w:ins w:id="874"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955CB79" w14:textId="77777777" w:rsidR="00C76809" w:rsidRPr="00497450" w:rsidRDefault="00C76809" w:rsidP="00082ED8">
            <w:pPr>
              <w:spacing w:after="0" w:line="240" w:lineRule="auto"/>
              <w:jc w:val="center"/>
              <w:rPr>
                <w:ins w:id="875" w:author="ERCOT" w:date="2025-07-14T09:33:00Z" w16du:dateUtc="2025-07-14T14:33:00Z"/>
                <w:rFonts w:ascii="Times New Roman" w:eastAsia="Times New Roman" w:hAnsi="Times New Roman"/>
                <w:sz w:val="20"/>
                <w:szCs w:val="20"/>
              </w:rPr>
            </w:pPr>
            <w:ins w:id="876"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2B6BA764" w14:textId="77777777" w:rsidR="00C76809" w:rsidRPr="00497450" w:rsidRDefault="00C76809" w:rsidP="00082ED8">
            <w:pPr>
              <w:spacing w:after="0" w:line="240" w:lineRule="auto"/>
              <w:jc w:val="center"/>
              <w:rPr>
                <w:ins w:id="877" w:author="ERCOT" w:date="2025-07-14T09:33:00Z" w16du:dateUtc="2025-07-14T14:33:00Z"/>
                <w:rFonts w:ascii="Times New Roman" w:eastAsia="Times New Roman" w:hAnsi="Times New Roman"/>
                <w:sz w:val="20"/>
                <w:szCs w:val="20"/>
              </w:rPr>
            </w:pPr>
            <w:ins w:id="87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5C017746" w14:textId="77777777" w:rsidR="00C76809" w:rsidRPr="00497450" w:rsidRDefault="00C76809" w:rsidP="00082ED8">
            <w:pPr>
              <w:spacing w:after="0" w:line="240" w:lineRule="auto"/>
              <w:jc w:val="center"/>
              <w:rPr>
                <w:ins w:id="879" w:author="ERCOT" w:date="2025-07-14T09:33:00Z" w16du:dateUtc="2025-07-14T14:33:00Z"/>
                <w:rFonts w:ascii="Times New Roman" w:eastAsia="Times New Roman" w:hAnsi="Times New Roman"/>
                <w:sz w:val="20"/>
                <w:szCs w:val="20"/>
              </w:rPr>
            </w:pPr>
            <w:ins w:id="880"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F49B15D" w14:textId="77777777" w:rsidR="00C76809" w:rsidRPr="00497450" w:rsidRDefault="00C76809" w:rsidP="00082ED8">
            <w:pPr>
              <w:spacing w:after="0" w:line="240" w:lineRule="auto"/>
              <w:jc w:val="center"/>
              <w:rPr>
                <w:ins w:id="881" w:author="ERCOT" w:date="2025-07-14T09:33:00Z" w16du:dateUtc="2025-07-14T14:33:00Z"/>
                <w:rFonts w:ascii="Times New Roman" w:eastAsia="Times New Roman" w:hAnsi="Times New Roman"/>
                <w:sz w:val="20"/>
                <w:szCs w:val="20"/>
              </w:rPr>
            </w:pPr>
            <w:ins w:id="882" w:author="ERCOT" w:date="2025-07-14T09:33:00Z" w16du:dateUtc="2025-07-14T14:33:00Z">
              <w:r w:rsidRPr="00497450">
                <w:rPr>
                  <w:rFonts w:ascii="Times New Roman" w:eastAsia="Times New Roman" w:hAnsi="Times New Roman"/>
                  <w:sz w:val="20"/>
                  <w:szCs w:val="20"/>
                </w:rPr>
                <w:t xml:space="preserve">Numeric </w:t>
              </w:r>
            </w:ins>
          </w:p>
          <w:p w14:paraId="09261D12" w14:textId="20F9EC9D" w:rsidR="00C76809" w:rsidRPr="00D45362" w:rsidRDefault="00C76809" w:rsidP="00D45362">
            <w:pPr>
              <w:pStyle w:val="ListParagraph"/>
              <w:numPr>
                <w:ilvl w:val="0"/>
                <w:numId w:val="20"/>
              </w:numPr>
              <w:spacing w:after="0" w:line="240" w:lineRule="auto"/>
              <w:jc w:val="center"/>
              <w:rPr>
                <w:ins w:id="883" w:author="ERCOT" w:date="2025-07-14T09:33:00Z" w16du:dateUtc="2025-07-14T14:33:00Z"/>
                <w:rFonts w:ascii="Times New Roman" w:eastAsia="Times New Roman" w:hAnsi="Times New Roman"/>
                <w:sz w:val="20"/>
                <w:szCs w:val="20"/>
              </w:rPr>
            </w:pPr>
            <w:ins w:id="884" w:author="ERCOT" w:date="2025-07-14T09:33:00Z" w16du:dateUtc="2025-07-14T14:33:00Z">
              <w:r w:rsidRPr="00D45362">
                <w:rPr>
                  <w:rFonts w:ascii="Times New Roman" w:eastAsia="Times New Roman" w:hAnsi="Times New Roman"/>
                  <w:sz w:val="20"/>
                  <w:szCs w:val="20"/>
                </w:rPr>
                <w:t>or 13)</w:t>
              </w:r>
            </w:ins>
          </w:p>
        </w:tc>
      </w:tr>
    </w:tbl>
    <w:p w14:paraId="071B9E2B" w14:textId="5C0E54BD" w:rsidR="00C76809" w:rsidRPr="00D45362" w:rsidRDefault="00D5640C" w:rsidP="00D5640C">
      <w:pPr>
        <w:spacing w:before="240" w:after="240"/>
        <w:ind w:left="2160" w:hanging="720"/>
        <w:rPr>
          <w:ins w:id="885" w:author="ERCOT" w:date="2025-07-14T09:33:00Z" w16du:dateUtc="2025-07-14T14:33:00Z"/>
          <w:rFonts w:ascii="Times New Roman" w:hAnsi="Times New Roman"/>
        </w:rPr>
      </w:pPr>
      <w:ins w:id="886" w:author="ERCOT" w:date="2025-07-14T13:50:00Z" w16du:dateUtc="2025-07-14T18:50:00Z">
        <w:r w:rsidRPr="00D45362">
          <w:rPr>
            <w:rFonts w:ascii="Times New Roman" w:hAnsi="Times New Roman"/>
            <w:bCs/>
          </w:rPr>
          <w:t>(iv</w:t>
        </w:r>
        <w:r>
          <w:rPr>
            <w:rFonts w:ascii="Times New Roman" w:hAnsi="Times New Roman"/>
            <w:bCs/>
          </w:rPr>
          <w:t>)</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97450" w:rsidRPr="00497450" w14:paraId="3DFCB27E" w14:textId="77777777" w:rsidTr="00082ED8">
        <w:trPr>
          <w:cantSplit/>
          <w:trHeight w:val="518"/>
          <w:jc w:val="center"/>
          <w:ins w:id="887" w:author="ERCOT" w:date="2025-07-14T09:54: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8A7F66" w14:textId="364A1A99" w:rsidR="00497450" w:rsidRPr="00497450" w:rsidRDefault="00497450" w:rsidP="00497450">
            <w:pPr>
              <w:spacing w:after="0" w:line="240" w:lineRule="auto"/>
              <w:jc w:val="center"/>
              <w:rPr>
                <w:ins w:id="888" w:author="ERCOT" w:date="2025-07-14T09:54:00Z" w16du:dateUtc="2025-07-14T14:54:00Z"/>
                <w:rFonts w:ascii="Times New Roman" w:eastAsia="Times New Roman" w:hAnsi="Times New Roman"/>
                <w:sz w:val="20"/>
                <w:szCs w:val="20"/>
              </w:rPr>
            </w:pPr>
            <w:ins w:id="889" w:author="ERCOT" w:date="2025-07-14T09:33:00Z" w16du:dateUtc="2025-07-14T14:33:00Z">
              <w:r w:rsidRPr="00497450">
                <w:rPr>
                  <w:rFonts w:ascii="Times New Roman" w:eastAsia="Times New Roman" w:hAnsi="Times New Roman"/>
                  <w:b/>
                  <w:sz w:val="20"/>
                  <w:szCs w:val="20"/>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6466C" w14:textId="53EB396C" w:rsidR="00497450" w:rsidRPr="00497450" w:rsidRDefault="00497450" w:rsidP="00497450">
            <w:pPr>
              <w:spacing w:after="0" w:line="240" w:lineRule="auto"/>
              <w:jc w:val="center"/>
              <w:rPr>
                <w:ins w:id="890" w:author="ERCOT" w:date="2025-07-14T09:54:00Z" w16du:dateUtc="2025-07-14T14:54:00Z"/>
                <w:rFonts w:ascii="Times New Roman" w:eastAsia="Times New Roman" w:hAnsi="Times New Roman"/>
                <w:sz w:val="20"/>
                <w:szCs w:val="20"/>
              </w:rPr>
            </w:pPr>
            <w:ins w:id="89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0852F6" w14:textId="0206B5E9" w:rsidR="00497450" w:rsidRPr="00497450" w:rsidRDefault="00497450" w:rsidP="00497450">
            <w:pPr>
              <w:spacing w:after="0" w:line="240" w:lineRule="auto"/>
              <w:jc w:val="center"/>
              <w:rPr>
                <w:ins w:id="892" w:author="ERCOT" w:date="2025-07-14T09:54:00Z" w16du:dateUtc="2025-07-14T14:54:00Z"/>
                <w:rFonts w:ascii="Times New Roman" w:eastAsia="Times New Roman" w:hAnsi="Times New Roman"/>
                <w:sz w:val="20"/>
                <w:szCs w:val="20"/>
              </w:rPr>
            </w:pPr>
            <w:ins w:id="893"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363E9" w14:textId="567D5EAB" w:rsidR="00497450" w:rsidRPr="00497450" w:rsidRDefault="00497450" w:rsidP="00497450">
            <w:pPr>
              <w:spacing w:after="0" w:line="240" w:lineRule="auto"/>
              <w:jc w:val="center"/>
              <w:rPr>
                <w:ins w:id="894" w:author="ERCOT" w:date="2025-07-14T09:54:00Z" w16du:dateUtc="2025-07-14T14:54:00Z"/>
                <w:rFonts w:ascii="Times New Roman" w:eastAsia="Times New Roman" w:hAnsi="Times New Roman"/>
                <w:sz w:val="20"/>
                <w:szCs w:val="20"/>
              </w:rPr>
            </w:pPr>
            <w:ins w:id="895" w:author="ERCOT" w:date="2025-07-14T09:33:00Z" w16du:dateUtc="2025-07-14T14:33:00Z">
              <w:r w:rsidRPr="00497450">
                <w:rPr>
                  <w:rFonts w:ascii="Times New Roman" w:eastAsia="Times New Roman" w:hAnsi="Times New Roman"/>
                  <w:b/>
                  <w:sz w:val="20"/>
                  <w:szCs w:val="20"/>
                </w:rPr>
                <w:t>Format</w:t>
              </w:r>
            </w:ins>
          </w:p>
        </w:tc>
      </w:tr>
      <w:tr w:rsidR="00C76809" w:rsidRPr="00497450" w14:paraId="3EEB31AA" w14:textId="77777777" w:rsidTr="00082ED8">
        <w:trPr>
          <w:cantSplit/>
          <w:trHeight w:val="518"/>
          <w:jc w:val="center"/>
          <w:ins w:id="89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8F810E" w14:textId="77777777" w:rsidR="00C76809" w:rsidRPr="00497450" w:rsidRDefault="00C76809" w:rsidP="00082ED8">
            <w:pPr>
              <w:spacing w:after="0" w:line="240" w:lineRule="auto"/>
              <w:jc w:val="center"/>
              <w:rPr>
                <w:ins w:id="897" w:author="ERCOT" w:date="2025-07-14T09:33:00Z" w16du:dateUtc="2025-07-14T14:33:00Z"/>
                <w:rFonts w:ascii="Times New Roman" w:eastAsia="Times New Roman" w:hAnsi="Times New Roman"/>
                <w:sz w:val="20"/>
                <w:szCs w:val="20"/>
              </w:rPr>
            </w:pPr>
            <w:ins w:id="898"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E116" w14:textId="77777777" w:rsidR="00C76809" w:rsidRPr="00497450" w:rsidRDefault="00C76809" w:rsidP="00082ED8">
            <w:pPr>
              <w:spacing w:after="0" w:line="240" w:lineRule="auto"/>
              <w:jc w:val="center"/>
              <w:rPr>
                <w:ins w:id="899" w:author="ERCOT" w:date="2025-07-14T09:33:00Z" w16du:dateUtc="2025-07-14T14:33:00Z"/>
                <w:rFonts w:ascii="Times New Roman" w:eastAsia="Times New Roman" w:hAnsi="Times New Roman"/>
                <w:sz w:val="20"/>
                <w:szCs w:val="20"/>
              </w:rPr>
            </w:pPr>
            <w:ins w:id="90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05CB28" w14:textId="77777777" w:rsidR="00C76809" w:rsidRPr="00497450" w:rsidRDefault="00C76809" w:rsidP="00082ED8">
            <w:pPr>
              <w:spacing w:after="0" w:line="240" w:lineRule="auto"/>
              <w:jc w:val="center"/>
              <w:rPr>
                <w:ins w:id="901" w:author="ERCOT" w:date="2025-07-14T09:33:00Z" w16du:dateUtc="2025-07-14T14:33:00Z"/>
                <w:rFonts w:ascii="Times New Roman" w:eastAsia="Times New Roman" w:hAnsi="Times New Roman"/>
                <w:sz w:val="20"/>
                <w:szCs w:val="20"/>
              </w:rPr>
            </w:pPr>
            <w:ins w:id="902"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4F7FEC" w14:textId="77777777" w:rsidR="00C76809" w:rsidRPr="00497450" w:rsidRDefault="00C76809" w:rsidP="00082ED8">
            <w:pPr>
              <w:spacing w:after="0" w:line="240" w:lineRule="auto"/>
              <w:jc w:val="center"/>
              <w:rPr>
                <w:ins w:id="903" w:author="ERCOT" w:date="2025-07-14T09:33:00Z" w16du:dateUtc="2025-07-14T14:33:00Z"/>
                <w:rFonts w:ascii="Times New Roman" w:eastAsia="Times New Roman" w:hAnsi="Times New Roman"/>
                <w:sz w:val="20"/>
                <w:szCs w:val="20"/>
              </w:rPr>
            </w:pPr>
            <w:ins w:id="904"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163E6D" w14:textId="77777777" w:rsidTr="00082ED8">
        <w:trPr>
          <w:cantSplit/>
          <w:trHeight w:val="518"/>
          <w:jc w:val="center"/>
          <w:ins w:id="90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DD11B0" w14:textId="77777777" w:rsidR="00C76809" w:rsidRPr="00497450" w:rsidRDefault="00C76809" w:rsidP="00082ED8">
            <w:pPr>
              <w:spacing w:after="0" w:line="240" w:lineRule="auto"/>
              <w:jc w:val="center"/>
              <w:rPr>
                <w:ins w:id="906" w:author="ERCOT" w:date="2025-07-14T09:33:00Z" w16du:dateUtc="2025-07-14T14:33:00Z"/>
                <w:rFonts w:ascii="Times New Roman" w:eastAsia="Times New Roman" w:hAnsi="Times New Roman"/>
                <w:sz w:val="20"/>
                <w:szCs w:val="20"/>
              </w:rPr>
            </w:pPr>
            <w:ins w:id="907"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FC6FFE" w14:textId="77777777" w:rsidR="00C76809" w:rsidRPr="00497450" w:rsidRDefault="00C76809" w:rsidP="00082ED8">
            <w:pPr>
              <w:spacing w:after="0" w:line="240" w:lineRule="auto"/>
              <w:jc w:val="center"/>
              <w:rPr>
                <w:ins w:id="908" w:author="ERCOT" w:date="2025-07-14T09:33:00Z" w16du:dateUtc="2025-07-14T14:33:00Z"/>
                <w:rFonts w:ascii="Times New Roman" w:eastAsia="Times New Roman" w:hAnsi="Times New Roman"/>
                <w:sz w:val="20"/>
                <w:szCs w:val="20"/>
              </w:rPr>
            </w:pPr>
            <w:ins w:id="90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61420E" w14:textId="77777777" w:rsidR="00C76809" w:rsidRPr="00497450" w:rsidRDefault="00C76809" w:rsidP="00082ED8">
            <w:pPr>
              <w:spacing w:after="0" w:line="240" w:lineRule="auto"/>
              <w:jc w:val="center"/>
              <w:rPr>
                <w:ins w:id="910" w:author="ERCOT" w:date="2025-07-14T09:33:00Z" w16du:dateUtc="2025-07-14T14:33:00Z"/>
                <w:rFonts w:ascii="Times New Roman" w:eastAsia="Times New Roman" w:hAnsi="Times New Roman"/>
                <w:sz w:val="20"/>
                <w:szCs w:val="20"/>
              </w:rPr>
            </w:pPr>
            <w:ins w:id="911"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300AAC" w14:textId="77777777" w:rsidR="00C76809" w:rsidRPr="00497450" w:rsidRDefault="00C76809" w:rsidP="00082ED8">
            <w:pPr>
              <w:spacing w:after="0" w:line="240" w:lineRule="auto"/>
              <w:jc w:val="center"/>
              <w:rPr>
                <w:ins w:id="912" w:author="ERCOT" w:date="2025-07-14T09:33:00Z" w16du:dateUtc="2025-07-14T14:33:00Z"/>
                <w:rFonts w:ascii="Times New Roman" w:eastAsia="Times New Roman" w:hAnsi="Times New Roman"/>
                <w:sz w:val="20"/>
                <w:szCs w:val="20"/>
              </w:rPr>
            </w:pPr>
            <w:ins w:id="913" w:author="ERCOT" w:date="2025-07-14T09:33:00Z" w16du:dateUtc="2025-07-14T14:33:00Z">
              <w:r w:rsidRPr="00497450">
                <w:rPr>
                  <w:rFonts w:ascii="Times New Roman" w:eastAsia="Times New Roman" w:hAnsi="Times New Roman"/>
                  <w:sz w:val="20"/>
                  <w:szCs w:val="20"/>
                </w:rPr>
                <w:t>Numeric (8)</w:t>
              </w:r>
            </w:ins>
          </w:p>
        </w:tc>
      </w:tr>
      <w:tr w:rsidR="00C76809" w:rsidRPr="00497450" w14:paraId="55CB0152" w14:textId="77777777" w:rsidTr="00082ED8">
        <w:trPr>
          <w:cantSplit/>
          <w:trHeight w:val="518"/>
          <w:jc w:val="center"/>
          <w:ins w:id="91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65C28D" w14:textId="77777777" w:rsidR="00C76809" w:rsidRPr="00497450" w:rsidRDefault="00C76809" w:rsidP="00082ED8">
            <w:pPr>
              <w:spacing w:after="0" w:line="240" w:lineRule="auto"/>
              <w:jc w:val="center"/>
              <w:rPr>
                <w:ins w:id="915" w:author="ERCOT" w:date="2025-07-14T09:33:00Z" w16du:dateUtc="2025-07-14T14:33:00Z"/>
                <w:rFonts w:ascii="Times New Roman" w:eastAsia="Times New Roman" w:hAnsi="Times New Roman"/>
                <w:sz w:val="20"/>
                <w:szCs w:val="20"/>
              </w:rPr>
            </w:pPr>
            <w:ins w:id="916"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E564BA" w14:textId="77777777" w:rsidR="00C76809" w:rsidRPr="00497450" w:rsidRDefault="00C76809" w:rsidP="00082ED8">
            <w:pPr>
              <w:spacing w:after="0" w:line="240" w:lineRule="auto"/>
              <w:jc w:val="center"/>
              <w:rPr>
                <w:ins w:id="917" w:author="ERCOT" w:date="2025-07-14T09:33:00Z" w16du:dateUtc="2025-07-14T14:33:00Z"/>
                <w:rFonts w:ascii="Times New Roman" w:eastAsia="Times New Roman" w:hAnsi="Times New Roman"/>
                <w:sz w:val="20"/>
                <w:szCs w:val="20"/>
              </w:rPr>
            </w:pPr>
            <w:ins w:id="91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5614AE" w14:textId="77777777" w:rsidR="00C76809" w:rsidRPr="00497450" w:rsidRDefault="00C76809" w:rsidP="00082ED8">
            <w:pPr>
              <w:spacing w:after="0" w:line="240" w:lineRule="auto"/>
              <w:jc w:val="center"/>
              <w:rPr>
                <w:ins w:id="919" w:author="ERCOT" w:date="2025-07-14T09:33:00Z" w16du:dateUtc="2025-07-14T14:33:00Z"/>
                <w:rFonts w:ascii="Times New Roman" w:eastAsia="Times New Roman" w:hAnsi="Times New Roman"/>
                <w:sz w:val="20"/>
                <w:szCs w:val="20"/>
              </w:rPr>
            </w:pPr>
            <w:ins w:id="920"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B641A46" w14:textId="77777777" w:rsidR="00C76809" w:rsidRPr="00497450" w:rsidRDefault="00C76809" w:rsidP="00082ED8">
            <w:pPr>
              <w:spacing w:after="0" w:line="240" w:lineRule="auto"/>
              <w:jc w:val="center"/>
              <w:rPr>
                <w:ins w:id="921" w:author="ERCOT" w:date="2025-07-14T09:33:00Z" w16du:dateUtc="2025-07-14T14:33:00Z"/>
                <w:rFonts w:ascii="Times New Roman" w:eastAsia="Times New Roman" w:hAnsi="Times New Roman"/>
                <w:sz w:val="20"/>
                <w:szCs w:val="20"/>
              </w:rPr>
            </w:pPr>
            <w:ins w:id="922" w:author="ERCOT" w:date="2025-07-14T09:33:00Z" w16du:dateUtc="2025-07-14T14:33:00Z">
              <w:r w:rsidRPr="00497450">
                <w:rPr>
                  <w:rFonts w:ascii="Times New Roman" w:eastAsia="Times New Roman" w:hAnsi="Times New Roman"/>
                  <w:sz w:val="20"/>
                  <w:szCs w:val="20"/>
                </w:rPr>
                <w:t>Numeric</w:t>
              </w:r>
            </w:ins>
          </w:p>
          <w:p w14:paraId="0A50B8B7" w14:textId="77777777" w:rsidR="00C76809" w:rsidRPr="00497450" w:rsidRDefault="00C76809" w:rsidP="00082ED8">
            <w:pPr>
              <w:spacing w:after="0" w:line="240" w:lineRule="auto"/>
              <w:jc w:val="center"/>
              <w:rPr>
                <w:ins w:id="923" w:author="ERCOT" w:date="2025-07-14T09:33:00Z" w16du:dateUtc="2025-07-14T14:33:00Z"/>
                <w:rFonts w:ascii="Times New Roman" w:eastAsia="Times New Roman" w:hAnsi="Times New Roman"/>
                <w:sz w:val="20"/>
                <w:szCs w:val="20"/>
              </w:rPr>
            </w:pPr>
            <w:ins w:id="924" w:author="ERCOT" w:date="2025-07-14T09:33:00Z" w16du:dateUtc="2025-07-14T14:33:00Z">
              <w:r w:rsidRPr="00497450">
                <w:rPr>
                  <w:rFonts w:ascii="Times New Roman" w:eastAsia="Times New Roman" w:hAnsi="Times New Roman"/>
                  <w:sz w:val="20"/>
                  <w:szCs w:val="20"/>
                </w:rPr>
                <w:t>(9 or 13)</w:t>
              </w:r>
            </w:ins>
          </w:p>
        </w:tc>
      </w:tr>
      <w:tr w:rsidR="00C76809" w:rsidRPr="00497450" w14:paraId="6FD01A20" w14:textId="77777777" w:rsidTr="00082ED8">
        <w:trPr>
          <w:cantSplit/>
          <w:trHeight w:val="518"/>
          <w:jc w:val="center"/>
          <w:ins w:id="92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E9382" w14:textId="77777777" w:rsidR="00C76809" w:rsidRPr="00497450" w:rsidRDefault="00C76809" w:rsidP="00082ED8">
            <w:pPr>
              <w:spacing w:after="0" w:line="240" w:lineRule="auto"/>
              <w:jc w:val="center"/>
              <w:rPr>
                <w:ins w:id="926" w:author="ERCOT" w:date="2025-07-14T09:33:00Z" w16du:dateUtc="2025-07-14T14:33:00Z"/>
                <w:rFonts w:ascii="Times New Roman" w:eastAsia="Times New Roman" w:hAnsi="Times New Roman"/>
                <w:sz w:val="20"/>
                <w:szCs w:val="20"/>
              </w:rPr>
            </w:pPr>
            <w:ins w:id="927"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6DD192" w14:textId="77777777" w:rsidR="00C76809" w:rsidRPr="00497450" w:rsidRDefault="00C76809" w:rsidP="00082ED8">
            <w:pPr>
              <w:spacing w:after="0" w:line="240" w:lineRule="auto"/>
              <w:jc w:val="center"/>
              <w:rPr>
                <w:ins w:id="928" w:author="ERCOT" w:date="2025-07-14T09:33:00Z" w16du:dateUtc="2025-07-14T14:33:00Z"/>
                <w:rFonts w:ascii="Times New Roman" w:eastAsia="Times New Roman" w:hAnsi="Times New Roman"/>
                <w:sz w:val="20"/>
                <w:szCs w:val="20"/>
              </w:rPr>
            </w:pPr>
            <w:ins w:id="92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0DA4BC" w14:textId="77777777" w:rsidR="00C76809" w:rsidRPr="00497450" w:rsidRDefault="00C76809" w:rsidP="00082ED8">
            <w:pPr>
              <w:spacing w:after="0" w:line="240" w:lineRule="auto"/>
              <w:jc w:val="center"/>
              <w:rPr>
                <w:ins w:id="930" w:author="ERCOT" w:date="2025-07-14T09:33:00Z" w16du:dateUtc="2025-07-14T14:33:00Z"/>
                <w:rFonts w:ascii="Times New Roman" w:eastAsia="Times New Roman" w:hAnsi="Times New Roman"/>
                <w:sz w:val="20"/>
                <w:szCs w:val="20"/>
              </w:rPr>
            </w:pPr>
            <w:ins w:id="931"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7579D9" w14:textId="77777777" w:rsidR="00C76809" w:rsidRPr="00497450" w:rsidRDefault="00C76809" w:rsidP="00082ED8">
            <w:pPr>
              <w:spacing w:after="0" w:line="240" w:lineRule="auto"/>
              <w:jc w:val="center"/>
              <w:rPr>
                <w:ins w:id="932" w:author="ERCOT" w:date="2025-07-14T09:33:00Z" w16du:dateUtc="2025-07-14T14:33:00Z"/>
                <w:rFonts w:ascii="Times New Roman" w:eastAsia="Times New Roman" w:hAnsi="Times New Roman"/>
                <w:sz w:val="20"/>
                <w:szCs w:val="20"/>
              </w:rPr>
            </w:pPr>
            <w:ins w:id="933"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2E9B819F" w14:textId="77777777" w:rsidTr="00082ED8">
        <w:trPr>
          <w:cantSplit/>
          <w:trHeight w:val="345"/>
          <w:jc w:val="center"/>
          <w:ins w:id="93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87227C" w14:textId="77777777" w:rsidR="00C76809" w:rsidRPr="00497450" w:rsidRDefault="00C76809" w:rsidP="00082ED8">
            <w:pPr>
              <w:spacing w:after="0" w:line="240" w:lineRule="auto"/>
              <w:jc w:val="center"/>
              <w:rPr>
                <w:ins w:id="935" w:author="ERCOT" w:date="2025-07-14T09:33:00Z" w16du:dateUtc="2025-07-14T14:33:00Z"/>
                <w:rFonts w:ascii="Times New Roman" w:eastAsia="Times New Roman" w:hAnsi="Times New Roman"/>
                <w:sz w:val="20"/>
                <w:szCs w:val="20"/>
              </w:rPr>
            </w:pPr>
            <w:ins w:id="936" w:author="ERCOT" w:date="2025-07-14T09:33:00Z" w16du:dateUtc="2025-07-14T14:33:00Z">
              <w:r w:rsidRPr="00497450">
                <w:rPr>
                  <w:rFonts w:ascii="Times New Roman" w:eastAsia="Times New Roman" w:hAnsi="Times New Roman"/>
                  <w:sz w:val="20"/>
                  <w:szCs w:val="20"/>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42A5F8" w14:textId="77777777" w:rsidR="00C76809" w:rsidRPr="00497450" w:rsidRDefault="00C76809" w:rsidP="00082ED8">
            <w:pPr>
              <w:spacing w:after="0" w:line="240" w:lineRule="auto"/>
              <w:jc w:val="center"/>
              <w:rPr>
                <w:ins w:id="937" w:author="ERCOT" w:date="2025-07-14T09:33:00Z" w16du:dateUtc="2025-07-14T14:33:00Z"/>
                <w:rFonts w:ascii="Times New Roman" w:eastAsia="Times New Roman" w:hAnsi="Times New Roman"/>
                <w:sz w:val="20"/>
                <w:szCs w:val="20"/>
              </w:rPr>
            </w:pPr>
            <w:ins w:id="93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E5FA66" w14:textId="77777777" w:rsidR="00C76809" w:rsidRPr="00497450" w:rsidRDefault="00C76809" w:rsidP="00082ED8">
            <w:pPr>
              <w:spacing w:after="0" w:line="240" w:lineRule="auto"/>
              <w:jc w:val="center"/>
              <w:rPr>
                <w:ins w:id="939" w:author="ERCOT" w:date="2025-07-14T09:33:00Z" w16du:dateUtc="2025-07-14T14:33:00Z"/>
                <w:rFonts w:ascii="Times New Roman" w:eastAsia="Times New Roman" w:hAnsi="Times New Roman"/>
                <w:sz w:val="20"/>
                <w:szCs w:val="20"/>
              </w:rPr>
            </w:pPr>
            <w:ins w:id="940" w:author="ERCOT" w:date="2025-07-14T09:33:00Z" w16du:dateUtc="2025-07-14T14:33:00Z">
              <w:r w:rsidRPr="00497450">
                <w:rPr>
                  <w:rFonts w:ascii="Times New Roman" w:eastAsia="Times New Roman" w:hAnsi="Times New Roman"/>
                  <w:sz w:val="20"/>
                  <w:szCs w:val="20"/>
                </w:rPr>
                <w:t>Enter the later of the first date of the reporting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C41D0D" w14:textId="77777777" w:rsidR="00C76809" w:rsidRPr="00497450" w:rsidRDefault="00C76809" w:rsidP="00082ED8">
            <w:pPr>
              <w:spacing w:after="0" w:line="240" w:lineRule="auto"/>
              <w:jc w:val="center"/>
              <w:rPr>
                <w:ins w:id="941" w:author="ERCOT" w:date="2025-07-14T09:33:00Z" w16du:dateUtc="2025-07-14T14:33:00Z"/>
                <w:rFonts w:ascii="Times New Roman" w:eastAsia="Times New Roman" w:hAnsi="Times New Roman"/>
                <w:sz w:val="20"/>
                <w:szCs w:val="20"/>
              </w:rPr>
            </w:pPr>
            <w:ins w:id="942"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1F626FAD" w14:textId="77777777" w:rsidTr="00082ED8">
        <w:trPr>
          <w:cantSplit/>
          <w:trHeight w:val="345"/>
          <w:jc w:val="center"/>
          <w:ins w:id="943"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C87B05" w14:textId="77777777" w:rsidR="00C76809" w:rsidRPr="00497450" w:rsidRDefault="00C76809" w:rsidP="00082ED8">
            <w:pPr>
              <w:spacing w:after="0" w:line="240" w:lineRule="auto"/>
              <w:jc w:val="center"/>
              <w:rPr>
                <w:ins w:id="944" w:author="ERCOT" w:date="2025-07-14T09:33:00Z" w16du:dateUtc="2025-07-14T14:33:00Z"/>
                <w:rFonts w:ascii="Times New Roman" w:eastAsia="Times New Roman" w:hAnsi="Times New Roman"/>
                <w:sz w:val="20"/>
                <w:szCs w:val="20"/>
              </w:rPr>
            </w:pPr>
            <w:ins w:id="945" w:author="ERCOT" w:date="2025-07-14T09:33:00Z" w16du:dateUtc="2025-07-14T14:33:00Z">
              <w:r w:rsidRPr="00497450">
                <w:rPr>
                  <w:rFonts w:ascii="Times New Roman" w:eastAsia="Times New Roman" w:hAnsi="Times New Roman"/>
                  <w:sz w:val="20"/>
                  <w:szCs w:val="20"/>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242285" w14:textId="77777777" w:rsidR="00C76809" w:rsidRPr="00497450" w:rsidRDefault="00C76809" w:rsidP="00082ED8">
            <w:pPr>
              <w:spacing w:after="0" w:line="240" w:lineRule="auto"/>
              <w:jc w:val="center"/>
              <w:rPr>
                <w:ins w:id="946" w:author="ERCOT" w:date="2025-07-14T09:33:00Z" w16du:dateUtc="2025-07-14T14:33:00Z"/>
                <w:rFonts w:ascii="Times New Roman" w:eastAsia="Times New Roman" w:hAnsi="Times New Roman"/>
                <w:sz w:val="20"/>
                <w:szCs w:val="20"/>
              </w:rPr>
            </w:pPr>
            <w:ins w:id="947"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4D0887" w14:textId="77777777" w:rsidR="00C76809" w:rsidRPr="00497450" w:rsidRDefault="00C76809" w:rsidP="00082ED8">
            <w:pPr>
              <w:spacing w:after="0" w:line="240" w:lineRule="auto"/>
              <w:jc w:val="center"/>
              <w:rPr>
                <w:ins w:id="948" w:author="ERCOT" w:date="2025-07-14T09:33:00Z" w16du:dateUtc="2025-07-14T14:33:00Z"/>
                <w:rFonts w:ascii="Times New Roman" w:eastAsia="Times New Roman" w:hAnsi="Times New Roman"/>
                <w:sz w:val="20"/>
                <w:szCs w:val="20"/>
              </w:rPr>
            </w:pPr>
            <w:ins w:id="949" w:author="ERCOT" w:date="2025-07-14T09:33:00Z" w16du:dateUtc="2025-07-14T14:33:00Z">
              <w:r w:rsidRPr="00497450">
                <w:rPr>
                  <w:rFonts w:ascii="Times New Roman" w:eastAsia="Times New Roman" w:hAnsi="Times New Roman"/>
                  <w:sz w:val="20"/>
                  <w:szCs w:val="20"/>
                </w:rPr>
                <w:t>Enter the earlier of the last date of the reporting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34D166E" w14:textId="77777777" w:rsidR="00C76809" w:rsidRPr="00497450" w:rsidRDefault="00C76809" w:rsidP="00082ED8">
            <w:pPr>
              <w:spacing w:after="0" w:line="240" w:lineRule="auto"/>
              <w:jc w:val="center"/>
              <w:rPr>
                <w:ins w:id="950" w:author="ERCOT" w:date="2025-07-14T09:33:00Z" w16du:dateUtc="2025-07-14T14:33:00Z"/>
                <w:rFonts w:ascii="Times New Roman" w:eastAsia="Times New Roman" w:hAnsi="Times New Roman"/>
                <w:sz w:val="20"/>
                <w:szCs w:val="20"/>
              </w:rPr>
            </w:pPr>
            <w:ins w:id="951"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bl>
    <w:p w14:paraId="572B9128" w14:textId="21C2DDE1" w:rsidR="00C76809" w:rsidRPr="00D45362" w:rsidRDefault="00D5640C" w:rsidP="00D5640C">
      <w:pPr>
        <w:spacing w:before="240" w:after="240"/>
        <w:ind w:left="2160" w:hanging="720"/>
        <w:rPr>
          <w:ins w:id="952" w:author="ERCOT" w:date="2025-07-14T09:33:00Z" w16du:dateUtc="2025-07-14T14:33:00Z"/>
          <w:rFonts w:ascii="Times New Roman" w:hAnsi="Times New Roman"/>
        </w:rPr>
      </w:pPr>
      <w:ins w:id="953" w:author="ERCOT" w:date="2025-07-14T13:50:00Z" w16du:dateUtc="2025-07-14T18:50:00Z">
        <w:r w:rsidRPr="00D5640C">
          <w:rPr>
            <w:rFonts w:ascii="Times New Roman" w:hAnsi="Times New Roman"/>
          </w:rPr>
          <w:t>(v)</w:t>
        </w:r>
        <w:r w:rsidRPr="00D5640C">
          <w:rPr>
            <w:rFonts w:ascii="Times New Roman" w:hAnsi="Times New Roman"/>
          </w:rPr>
          <w:tab/>
          <w:t>Summary Record</w:t>
        </w:r>
        <w:r w:rsidRPr="00D45362">
          <w:rPr>
            <w:rFonts w:ascii="Times New Roman" w:hAnsi="Times New Roman"/>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1324979F" w14:textId="77777777" w:rsidTr="00082ED8">
        <w:trPr>
          <w:cantSplit/>
          <w:trHeight w:val="495"/>
          <w:tblHeader/>
          <w:jc w:val="center"/>
          <w:ins w:id="954"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D6C9209" w14:textId="77777777" w:rsidR="00C76809" w:rsidRPr="00497450" w:rsidRDefault="00C76809" w:rsidP="00082ED8">
            <w:pPr>
              <w:spacing w:after="0" w:line="240" w:lineRule="auto"/>
              <w:jc w:val="center"/>
              <w:rPr>
                <w:ins w:id="955" w:author="ERCOT" w:date="2025-07-14T09:33:00Z" w16du:dateUtc="2025-07-14T14:33:00Z"/>
                <w:rFonts w:ascii="Times New Roman" w:eastAsia="Arial Unicode MS" w:hAnsi="Times New Roman"/>
                <w:b/>
                <w:sz w:val="20"/>
                <w:szCs w:val="20"/>
              </w:rPr>
            </w:pPr>
            <w:ins w:id="956"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2B2955" w14:textId="77777777" w:rsidR="00C76809" w:rsidRPr="00497450" w:rsidRDefault="00C76809" w:rsidP="00082ED8">
            <w:pPr>
              <w:spacing w:after="0" w:line="240" w:lineRule="auto"/>
              <w:jc w:val="center"/>
              <w:rPr>
                <w:ins w:id="957" w:author="ERCOT" w:date="2025-07-14T09:33:00Z" w16du:dateUtc="2025-07-14T14:33:00Z"/>
                <w:rFonts w:ascii="Times New Roman" w:eastAsia="Arial Unicode MS" w:hAnsi="Times New Roman"/>
                <w:b/>
                <w:sz w:val="20"/>
                <w:szCs w:val="20"/>
              </w:rPr>
            </w:pPr>
            <w:ins w:id="958"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D4EFC" w14:textId="77777777" w:rsidR="00C76809" w:rsidRPr="00497450" w:rsidRDefault="00C76809" w:rsidP="00082ED8">
            <w:pPr>
              <w:spacing w:after="0" w:line="240" w:lineRule="auto"/>
              <w:jc w:val="center"/>
              <w:rPr>
                <w:ins w:id="959" w:author="ERCOT" w:date="2025-07-14T09:33:00Z" w16du:dateUtc="2025-07-14T14:33:00Z"/>
                <w:rFonts w:ascii="Times New Roman" w:eastAsia="Arial Unicode MS" w:hAnsi="Times New Roman"/>
                <w:b/>
                <w:sz w:val="20"/>
                <w:szCs w:val="20"/>
              </w:rPr>
            </w:pPr>
            <w:ins w:id="960"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2C00B9" w14:textId="77777777" w:rsidR="00C76809" w:rsidRPr="00497450" w:rsidRDefault="00C76809" w:rsidP="00082ED8">
            <w:pPr>
              <w:spacing w:after="0" w:line="240" w:lineRule="auto"/>
              <w:jc w:val="center"/>
              <w:rPr>
                <w:ins w:id="961" w:author="ERCOT" w:date="2025-07-14T09:33:00Z" w16du:dateUtc="2025-07-14T14:33:00Z"/>
                <w:rFonts w:ascii="Times New Roman" w:eastAsia="Arial Unicode MS" w:hAnsi="Times New Roman"/>
                <w:b/>
                <w:sz w:val="20"/>
                <w:szCs w:val="20"/>
              </w:rPr>
            </w:pPr>
            <w:ins w:id="962" w:author="ERCOT" w:date="2025-07-14T09:33:00Z" w16du:dateUtc="2025-07-14T14:33:00Z">
              <w:r w:rsidRPr="00497450">
                <w:rPr>
                  <w:rFonts w:ascii="Times New Roman" w:eastAsia="Times New Roman" w:hAnsi="Times New Roman"/>
                  <w:b/>
                  <w:sz w:val="20"/>
                  <w:szCs w:val="20"/>
                </w:rPr>
                <w:t>Format</w:t>
              </w:r>
            </w:ins>
          </w:p>
        </w:tc>
      </w:tr>
      <w:tr w:rsidR="00C76809" w:rsidRPr="00497450" w14:paraId="0D47AC31" w14:textId="77777777" w:rsidTr="00082ED8">
        <w:trPr>
          <w:cantSplit/>
          <w:trHeight w:val="518"/>
          <w:jc w:val="center"/>
          <w:ins w:id="963"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D95D24" w14:textId="77777777" w:rsidR="00C76809" w:rsidRPr="00497450" w:rsidRDefault="00C76809" w:rsidP="00082ED8">
            <w:pPr>
              <w:spacing w:after="0" w:line="240" w:lineRule="auto"/>
              <w:jc w:val="center"/>
              <w:rPr>
                <w:ins w:id="964" w:author="ERCOT" w:date="2025-07-14T09:33:00Z" w16du:dateUtc="2025-07-14T14:33:00Z"/>
                <w:rFonts w:ascii="Times New Roman" w:eastAsia="Times New Roman" w:hAnsi="Times New Roman"/>
                <w:sz w:val="20"/>
                <w:szCs w:val="20"/>
              </w:rPr>
            </w:pPr>
            <w:ins w:id="965"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718A1" w14:textId="77777777" w:rsidR="00C76809" w:rsidRPr="00497450" w:rsidRDefault="00C76809" w:rsidP="00082ED8">
            <w:pPr>
              <w:spacing w:after="0" w:line="240" w:lineRule="auto"/>
              <w:jc w:val="center"/>
              <w:rPr>
                <w:ins w:id="966" w:author="ERCOT" w:date="2025-07-14T09:33:00Z" w16du:dateUtc="2025-07-14T14:33:00Z"/>
                <w:rFonts w:ascii="Times New Roman" w:eastAsia="Times New Roman" w:hAnsi="Times New Roman"/>
                <w:sz w:val="20"/>
                <w:szCs w:val="20"/>
              </w:rPr>
            </w:pPr>
            <w:ins w:id="967"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8975A" w14:textId="77777777" w:rsidR="00C76809" w:rsidRPr="00497450" w:rsidRDefault="00C76809" w:rsidP="00082ED8">
            <w:pPr>
              <w:spacing w:after="0" w:line="240" w:lineRule="auto"/>
              <w:jc w:val="center"/>
              <w:rPr>
                <w:ins w:id="968" w:author="ERCOT" w:date="2025-07-14T09:33:00Z" w16du:dateUtc="2025-07-14T14:33:00Z"/>
                <w:rFonts w:ascii="Times New Roman" w:eastAsia="Times New Roman" w:hAnsi="Times New Roman"/>
                <w:sz w:val="20"/>
                <w:szCs w:val="20"/>
              </w:rPr>
            </w:pPr>
            <w:ins w:id="969"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340BF" w14:textId="77777777" w:rsidR="00C76809" w:rsidRPr="00497450" w:rsidRDefault="00C76809" w:rsidP="00082ED8">
            <w:pPr>
              <w:spacing w:after="0" w:line="240" w:lineRule="auto"/>
              <w:jc w:val="center"/>
              <w:rPr>
                <w:ins w:id="970" w:author="ERCOT" w:date="2025-07-14T09:33:00Z" w16du:dateUtc="2025-07-14T14:33:00Z"/>
                <w:rFonts w:ascii="Times New Roman" w:eastAsia="Times New Roman" w:hAnsi="Times New Roman"/>
                <w:sz w:val="20"/>
                <w:szCs w:val="20"/>
              </w:rPr>
            </w:pPr>
            <w:ins w:id="971"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EB38DFB" w14:textId="77777777" w:rsidTr="00082ED8">
        <w:trPr>
          <w:cantSplit/>
          <w:trHeight w:val="518"/>
          <w:jc w:val="center"/>
          <w:ins w:id="97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1A58E3F" w14:textId="77777777" w:rsidR="00C76809" w:rsidRPr="00497450" w:rsidRDefault="00C76809" w:rsidP="00082ED8">
            <w:pPr>
              <w:spacing w:after="0" w:line="240" w:lineRule="auto"/>
              <w:jc w:val="center"/>
              <w:rPr>
                <w:ins w:id="973" w:author="ERCOT" w:date="2025-07-14T09:33:00Z" w16du:dateUtc="2025-07-14T14:33:00Z"/>
                <w:rFonts w:ascii="Times New Roman" w:eastAsia="Times New Roman" w:hAnsi="Times New Roman"/>
                <w:sz w:val="20"/>
                <w:szCs w:val="20"/>
              </w:rPr>
            </w:pPr>
            <w:ins w:id="974"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4ED471" w14:textId="77777777" w:rsidR="00C76809" w:rsidRPr="00497450" w:rsidRDefault="00C76809" w:rsidP="00082ED8">
            <w:pPr>
              <w:spacing w:after="0" w:line="240" w:lineRule="auto"/>
              <w:jc w:val="center"/>
              <w:rPr>
                <w:ins w:id="975" w:author="ERCOT" w:date="2025-07-14T09:33:00Z" w16du:dateUtc="2025-07-14T14:33:00Z"/>
                <w:rFonts w:ascii="Times New Roman" w:eastAsia="Times New Roman" w:hAnsi="Times New Roman"/>
                <w:sz w:val="20"/>
                <w:szCs w:val="20"/>
              </w:rPr>
            </w:pPr>
            <w:ins w:id="97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38A674" w14:textId="77777777" w:rsidR="00C76809" w:rsidRPr="00497450" w:rsidRDefault="00C76809" w:rsidP="00082ED8">
            <w:pPr>
              <w:spacing w:after="0" w:line="240" w:lineRule="auto"/>
              <w:jc w:val="center"/>
              <w:rPr>
                <w:ins w:id="977" w:author="ERCOT" w:date="2025-07-14T09:33:00Z" w16du:dateUtc="2025-07-14T14:33:00Z"/>
                <w:rFonts w:ascii="Times New Roman" w:eastAsia="Times New Roman" w:hAnsi="Times New Roman"/>
                <w:sz w:val="20"/>
                <w:szCs w:val="20"/>
              </w:rPr>
            </w:pPr>
            <w:ins w:id="978"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567AD9" w14:textId="77777777" w:rsidR="00C76809" w:rsidRPr="00497450" w:rsidRDefault="00C76809" w:rsidP="00082ED8">
            <w:pPr>
              <w:spacing w:after="0" w:line="240" w:lineRule="auto"/>
              <w:jc w:val="center"/>
              <w:rPr>
                <w:ins w:id="979" w:author="ERCOT" w:date="2025-07-14T09:33:00Z" w16du:dateUtc="2025-07-14T14:33:00Z"/>
                <w:rFonts w:ascii="Times New Roman" w:eastAsia="Times New Roman" w:hAnsi="Times New Roman"/>
                <w:sz w:val="20"/>
                <w:szCs w:val="20"/>
              </w:rPr>
            </w:pPr>
            <w:ins w:id="980" w:author="ERCOT" w:date="2025-07-14T09:33:00Z" w16du:dateUtc="2025-07-14T14:33:00Z">
              <w:r w:rsidRPr="00497450">
                <w:rPr>
                  <w:rFonts w:ascii="Times New Roman" w:eastAsia="Times New Roman" w:hAnsi="Times New Roman"/>
                  <w:sz w:val="20"/>
                  <w:szCs w:val="20"/>
                </w:rPr>
                <w:t>Numeric (8)</w:t>
              </w:r>
            </w:ins>
          </w:p>
        </w:tc>
      </w:tr>
    </w:tbl>
    <w:p w14:paraId="28F2D795" w14:textId="77777777" w:rsidR="000473A4" w:rsidRPr="00D5640C" w:rsidRDefault="00D5640C" w:rsidP="000473A4">
      <w:pPr>
        <w:spacing w:before="240" w:after="240"/>
        <w:ind w:left="2160" w:hanging="720"/>
        <w:rPr>
          <w:ins w:id="981" w:author="ERCOT" w:date="2025-07-16T18:29:00Z" w16du:dateUtc="2025-07-16T23:29:00Z"/>
          <w:rFonts w:ascii="Times New Roman" w:hAnsi="Times New Roman"/>
        </w:rPr>
      </w:pPr>
      <w:ins w:id="982" w:author="ERCOT" w:date="2025-07-14T13:51:00Z" w16du:dateUtc="2025-07-14T18:51:00Z">
        <w:r w:rsidRPr="00D5640C">
          <w:rPr>
            <w:rFonts w:ascii="Times New Roman" w:hAnsi="Times New Roman"/>
          </w:rPr>
          <w:t>(vi)</w:t>
        </w:r>
        <w:r w:rsidRPr="00D5640C">
          <w:rPr>
            <w:rFonts w:ascii="Times New Roman" w:hAnsi="Times New Roman"/>
          </w:rPr>
          <w:tab/>
        </w:r>
      </w:ins>
      <w:ins w:id="983" w:author="ERCOT" w:date="2025-07-16T18:29:00Z" w16du:dateUtc="2025-07-16T23:29:00Z">
        <w:r w:rsidR="000473A4" w:rsidRPr="00D5640C">
          <w:rPr>
            <w:rFonts w:ascii="Times New Roman" w:hAnsi="Times New Roman"/>
          </w:rPr>
          <w:t xml:space="preserve">Example </w:t>
        </w:r>
        <w:proofErr w:type="spellStart"/>
        <w:r w:rsidR="000473A4" w:rsidRPr="00D5640C">
          <w:rPr>
            <w:rFonts w:ascii="Times New Roman" w:hAnsi="Times New Roman"/>
          </w:rPr>
          <w:t>RD</w:t>
        </w:r>
        <w:r w:rsidR="000473A4">
          <w:rPr>
            <w:rFonts w:ascii="Times New Roman" w:hAnsi="Times New Roman"/>
          </w:rPr>
          <w:t>R</w:t>
        </w:r>
        <w:r w:rsidR="000473A4" w:rsidRPr="00D5640C">
          <w:rPr>
            <w:rFonts w:ascii="Times New Roman" w:hAnsi="Times New Roman"/>
          </w:rPr>
          <w:t>Participant</w:t>
        </w:r>
        <w:proofErr w:type="spellEnd"/>
        <w:r w:rsidR="000473A4" w:rsidRPr="00D5640C">
          <w:rPr>
            <w:rFonts w:ascii="Times New Roman" w:hAnsi="Times New Roman"/>
          </w:rPr>
          <w:t xml:space="preserve"> file</w:t>
        </w:r>
      </w:ins>
    </w:p>
    <w:p w14:paraId="07453C9C" w14:textId="77777777" w:rsidR="000473A4" w:rsidRPr="00BB44D8" w:rsidRDefault="000473A4" w:rsidP="000473A4">
      <w:pPr>
        <w:spacing w:after="0"/>
        <w:ind w:firstLine="720"/>
        <w:rPr>
          <w:ins w:id="984" w:author="ERCOT" w:date="2025-07-16T18:29:00Z" w16du:dateUtc="2025-07-16T23:29:00Z"/>
          <w:rFonts w:ascii="Times New Roman" w:hAnsi="Times New Roman"/>
        </w:rPr>
      </w:pPr>
      <w:ins w:id="985" w:author="ERCOT" w:date="2025-07-16T18:29:00Z" w16du:dateUtc="2025-07-16T23:29:00Z">
        <w:r w:rsidRPr="00BB44D8">
          <w:rPr>
            <w:rFonts w:ascii="Times New Roman" w:hAnsi="Times New Roman"/>
          </w:rPr>
          <w:t>HDR|RD</w:t>
        </w:r>
        <w:r>
          <w:rPr>
            <w:rFonts w:ascii="Times New Roman" w:hAnsi="Times New Roman"/>
          </w:rPr>
          <w:t>R</w:t>
        </w:r>
        <w:r w:rsidRPr="00BB44D8">
          <w:rPr>
            <w:rFonts w:ascii="Times New Roman" w:hAnsi="Times New Roman"/>
          </w:rPr>
          <w:t>Participant|200608300001||123456789</w:t>
        </w:r>
      </w:ins>
    </w:p>
    <w:p w14:paraId="0632D91C" w14:textId="77777777" w:rsidR="000473A4" w:rsidRPr="00BB44D8" w:rsidRDefault="000473A4" w:rsidP="000473A4">
      <w:pPr>
        <w:spacing w:after="0"/>
        <w:ind w:firstLine="720"/>
        <w:rPr>
          <w:ins w:id="986" w:author="ERCOT" w:date="2025-07-16T18:29:00Z" w16du:dateUtc="2025-07-16T23:29:00Z"/>
          <w:rFonts w:ascii="Times New Roman" w:hAnsi="Times New Roman"/>
        </w:rPr>
      </w:pPr>
      <w:ins w:id="987" w:author="ERCOT" w:date="2025-07-16T18:29:00Z" w16du:dateUtc="2025-07-16T23:29:00Z">
        <w:r w:rsidRPr="00BB44D8">
          <w:rPr>
            <w:rFonts w:ascii="Times New Roman" w:hAnsi="Times New Roman"/>
          </w:rPr>
          <w:t>DET|1|123456789|1001001001001|20250101|20250331</w:t>
        </w:r>
      </w:ins>
    </w:p>
    <w:p w14:paraId="67BFAFA2" w14:textId="77777777" w:rsidR="000473A4" w:rsidRPr="00BB44D8" w:rsidRDefault="000473A4" w:rsidP="000473A4">
      <w:pPr>
        <w:spacing w:after="0"/>
        <w:ind w:firstLine="720"/>
        <w:rPr>
          <w:ins w:id="988" w:author="ERCOT" w:date="2025-07-16T18:29:00Z" w16du:dateUtc="2025-07-16T23:29:00Z"/>
          <w:rFonts w:ascii="Times New Roman" w:hAnsi="Times New Roman"/>
        </w:rPr>
      </w:pPr>
      <w:ins w:id="989" w:author="ERCOT" w:date="2025-07-16T18:29:00Z" w16du:dateUtc="2025-07-16T23:29:00Z">
        <w:r w:rsidRPr="00BB44D8">
          <w:rPr>
            <w:rFonts w:ascii="Times New Roman" w:hAnsi="Times New Roman"/>
          </w:rPr>
          <w:t>DET|2|123456789|1001001001023|20250101|20250331</w:t>
        </w:r>
      </w:ins>
    </w:p>
    <w:p w14:paraId="3FC1B6FD" w14:textId="77777777" w:rsidR="000473A4" w:rsidRPr="00BB44D8" w:rsidRDefault="000473A4" w:rsidP="000473A4">
      <w:pPr>
        <w:spacing w:after="0"/>
        <w:ind w:firstLine="720"/>
        <w:rPr>
          <w:ins w:id="990" w:author="ERCOT" w:date="2025-07-16T18:29:00Z" w16du:dateUtc="2025-07-16T23:29:00Z"/>
          <w:rFonts w:ascii="Times New Roman" w:hAnsi="Times New Roman"/>
        </w:rPr>
      </w:pPr>
      <w:ins w:id="991" w:author="ERCOT" w:date="2025-07-16T18:29:00Z" w16du:dateUtc="2025-07-16T23:29:00Z">
        <w:r w:rsidRPr="00BB44D8">
          <w:rPr>
            <w:rFonts w:ascii="Times New Roman" w:hAnsi="Times New Roman"/>
          </w:rPr>
          <w:t>DET|3|123456789|1001001001045|20250101|20250228</w:t>
        </w:r>
      </w:ins>
    </w:p>
    <w:p w14:paraId="0595D949" w14:textId="77777777" w:rsidR="000473A4" w:rsidRDefault="000473A4" w:rsidP="000473A4">
      <w:pPr>
        <w:spacing w:after="0"/>
        <w:ind w:firstLine="720"/>
        <w:rPr>
          <w:ins w:id="992" w:author="ERCOT" w:date="2025-07-16T18:29:00Z" w16du:dateUtc="2025-07-16T23:29:00Z"/>
          <w:rFonts w:ascii="Times New Roman" w:hAnsi="Times New Roman"/>
        </w:rPr>
      </w:pPr>
      <w:ins w:id="993" w:author="ERCOT" w:date="2025-07-16T18:29:00Z" w16du:dateUtc="2025-07-16T23:29:00Z">
        <w:r w:rsidRPr="00BB44D8">
          <w:rPr>
            <w:rFonts w:ascii="Times New Roman" w:hAnsi="Times New Roman"/>
          </w:rPr>
          <w:t>DET|4|123456789|1001001001045|20250315|20250331</w:t>
        </w:r>
      </w:ins>
    </w:p>
    <w:p w14:paraId="60BD8309" w14:textId="77777777" w:rsidR="000473A4" w:rsidRDefault="000473A4" w:rsidP="000473A4">
      <w:pPr>
        <w:spacing w:after="0"/>
        <w:ind w:firstLine="720"/>
        <w:rPr>
          <w:ins w:id="994" w:author="ERCOT" w:date="2025-07-16T18:29:00Z" w16du:dateUtc="2025-07-16T23:29:00Z"/>
          <w:rFonts w:ascii="Times New Roman" w:hAnsi="Times New Roman"/>
        </w:rPr>
      </w:pPr>
      <w:ins w:id="995" w:author="ERCOT" w:date="2025-07-16T18:29:00Z" w16du:dateUtc="2025-07-16T23:29:00Z">
        <w:r w:rsidRPr="00BB44D8">
          <w:rPr>
            <w:rFonts w:ascii="Times New Roman" w:hAnsi="Times New Roman"/>
          </w:rPr>
          <w:t>SUM|4|</w:t>
        </w:r>
      </w:ins>
    </w:p>
    <w:p w14:paraId="670BDBA4" w14:textId="4F4F6633" w:rsidR="00C76809" w:rsidRDefault="00C76809" w:rsidP="00D5640C">
      <w:pPr>
        <w:spacing w:before="240" w:after="240" w:line="240" w:lineRule="auto"/>
        <w:ind w:left="1440" w:hanging="720"/>
        <w:rPr>
          <w:ins w:id="996" w:author="ERCOT" w:date="2025-07-14T09:33:00Z" w16du:dateUtc="2025-07-14T14:33:00Z"/>
          <w:rFonts w:ascii="Times New Roman" w:eastAsia="Calibri" w:hAnsi="Times New Roman" w:cs="Times New Roman"/>
        </w:rPr>
      </w:pPr>
      <w:ins w:id="997" w:author="ERCOT" w:date="2025-07-14T09:33:00Z" w16du:dateUtc="2025-07-14T14:33:00Z">
        <w:r>
          <w:rPr>
            <w:rFonts w:ascii="Times New Roman" w:eastAsia="Calibri" w:hAnsi="Times New Roman" w:cs="Times New Roman"/>
          </w:rPr>
          <w:t>(d)</w:t>
        </w:r>
      </w:ins>
      <w:ins w:id="998" w:author="ERCOT" w:date="2025-07-14T13:52:00Z" w16du:dateUtc="2025-07-14T18:52:00Z">
        <w:r w:rsidR="00D5640C">
          <w:rPr>
            <w:rFonts w:ascii="Times New Roman" w:eastAsia="Calibri" w:hAnsi="Times New Roman" w:cs="Times New Roman"/>
          </w:rPr>
          <w:tab/>
        </w:r>
      </w:ins>
      <w:ins w:id="999" w:author="ERCOT" w:date="2025-07-14T09:33:00Z" w16du:dateUtc="2025-07-14T14:33:00Z">
        <w:r>
          <w:rPr>
            <w:rFonts w:ascii="Times New Roman" w:eastAsia="Calibri" w:hAnsi="Times New Roman" w:cs="Times New Roman"/>
          </w:rPr>
          <w:t xml:space="preserve">RDR Event Data File (Report Name </w:t>
        </w:r>
        <w:proofErr w:type="spellStart"/>
        <w:r>
          <w:rPr>
            <w:rFonts w:ascii="Times New Roman" w:eastAsia="Calibri" w:hAnsi="Times New Roman" w:cs="Times New Roman"/>
          </w:rPr>
          <w:t>RDREvent</w:t>
        </w:r>
        <w:proofErr w:type="spellEnd"/>
        <w:r>
          <w:rPr>
            <w:rFonts w:ascii="Times New Roman" w:eastAsia="Calibri" w:hAnsi="Times New Roman" w:cs="Times New Roman"/>
          </w:rPr>
          <w:t>)</w:t>
        </w:r>
      </w:ins>
    </w:p>
    <w:p w14:paraId="1ADE8DCA" w14:textId="77777777" w:rsidR="00F341A6" w:rsidRDefault="00F341A6" w:rsidP="00F341A6">
      <w:pPr>
        <w:spacing w:after="240"/>
        <w:ind w:left="2160" w:hanging="720"/>
        <w:rPr>
          <w:ins w:id="1000" w:author="ERCOT" w:date="2025-07-15T07:38:00Z" w16du:dateUtc="2025-07-15T12:38:00Z"/>
          <w:rFonts w:ascii="Times New Roman" w:hAnsi="Times New Roman"/>
        </w:rPr>
      </w:pPr>
      <w:ins w:id="1001" w:author="ERCOT" w:date="2025-07-15T07:38:00Z" w16du:dateUtc="2025-07-15T12:38:00Z">
        <w:r w:rsidRPr="00F341A6">
          <w:rPr>
            <w:rFonts w:ascii="Times New Roman" w:hAnsi="Times New Roman"/>
          </w:rPr>
          <w:t>(i)</w:t>
        </w:r>
        <w:r w:rsidRPr="00F341A6">
          <w:rPr>
            <w:rFonts w:ascii="Times New Roman" w:hAnsi="Times New Roman"/>
          </w:rPr>
          <w:tab/>
          <w:t xml:space="preserve">NOIE LSEs are required to submit an </w:t>
        </w:r>
        <w:proofErr w:type="spellStart"/>
        <w:r w:rsidRPr="00F341A6">
          <w:rPr>
            <w:rFonts w:ascii="Times New Roman" w:hAnsi="Times New Roman"/>
          </w:rPr>
          <w:t>RDREvent</w:t>
        </w:r>
        <w:proofErr w:type="spellEnd"/>
        <w:r w:rsidRPr="00F341A6">
          <w:rPr>
            <w:rFonts w:ascii="Times New Roman" w:hAnsi="Times New Roman"/>
          </w:rPr>
          <w:t xml:space="preserve"> Data File to send information to ERCOT regarding Unique Meter ID-level deployments in their responsive device programs. </w:t>
        </w:r>
        <w:r>
          <w:rPr>
            <w:rFonts w:ascii="Times New Roman" w:hAnsi="Times New Roman"/>
          </w:rPr>
          <w:t xml:space="preserve"> </w:t>
        </w:r>
        <w:r w:rsidRPr="00F374E3">
          <w:rPr>
            <w:rFonts w:ascii="Times New Roman" w:hAnsi="Times New Roman"/>
          </w:rPr>
          <w:t xml:space="preserve">Note that separate rows must be submitted for each time a device is deployed for </w:t>
        </w:r>
        <w:proofErr w:type="gramStart"/>
        <w:r w:rsidRPr="00F374E3">
          <w:rPr>
            <w:rFonts w:ascii="Times New Roman" w:hAnsi="Times New Roman"/>
          </w:rPr>
          <w:t>an</w:t>
        </w:r>
        <w:proofErr w:type="gramEnd"/>
        <w:r w:rsidRPr="00F374E3">
          <w:rPr>
            <w:rFonts w:ascii="Times New Roman" w:hAnsi="Times New Roman"/>
          </w:rPr>
          <w:t xml:space="preserve"> </w:t>
        </w:r>
        <w:r>
          <w:rPr>
            <w:rFonts w:ascii="Times New Roman" w:hAnsi="Times New Roman"/>
          </w:rPr>
          <w:t>Unique Meter ID</w:t>
        </w:r>
        <w:r w:rsidRPr="00F374E3">
          <w:rPr>
            <w:rFonts w:ascii="Times New Roman" w:hAnsi="Times New Roman"/>
          </w:rPr>
          <w:t xml:space="preserve"> </w:t>
        </w:r>
        <w:r w:rsidRPr="00F374E3">
          <w:rPr>
            <w:rFonts w:ascii="Times New Roman" w:hAnsi="Times New Roman"/>
          </w:rPr>
          <w:lastRenderedPageBreak/>
          <w:t>during a single day</w:t>
        </w:r>
        <w:r w:rsidRPr="00F341A6">
          <w:rPr>
            <w:rFonts w:ascii="Times New Roman" w:hAnsi="Times New Roman"/>
          </w:rPr>
          <w:t xml:space="preserve"> and must follow the file format and content specifications shown in the table below.</w:t>
        </w:r>
      </w:ins>
    </w:p>
    <w:p w14:paraId="66F251A0" w14:textId="7AF748A1" w:rsidR="00F341A6" w:rsidRPr="00F341A6" w:rsidRDefault="00F341A6" w:rsidP="00F341A6">
      <w:pPr>
        <w:spacing w:after="240"/>
        <w:ind w:left="2160" w:hanging="720"/>
        <w:rPr>
          <w:ins w:id="1002" w:author="ERCOT" w:date="2025-07-15T07:38:00Z" w16du:dateUtc="2025-07-15T12:38:00Z"/>
          <w:rFonts w:ascii="Times New Roman" w:hAnsi="Times New Roman"/>
        </w:rPr>
      </w:pPr>
      <w:ins w:id="1003" w:author="ERCOT" w:date="2025-07-15T07:38:00Z" w16du:dateUtc="2025-07-15T12:38:00Z">
        <w:r w:rsidRPr="00F341A6">
          <w:rPr>
            <w:rFonts w:ascii="Times New Roman" w:hAnsi="Times New Roman"/>
          </w:rPr>
          <w:t>(ii)</w:t>
        </w:r>
        <w:r w:rsidRPr="00F341A6">
          <w:rPr>
            <w:rFonts w:ascii="Times New Roman" w:hAnsi="Times New Roman"/>
          </w:rPr>
          <w:tab/>
        </w:r>
      </w:ins>
      <w:ins w:id="1004"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Three record types are applicable to </w:t>
        </w:r>
        <w:proofErr w:type="spellStart"/>
        <w:r w:rsidR="000473A4" w:rsidRPr="00F341A6">
          <w:rPr>
            <w:rFonts w:ascii="Times New Roman" w:hAnsi="Times New Roman"/>
          </w:rPr>
          <w:t>RD</w:t>
        </w:r>
        <w:r w:rsidR="000473A4">
          <w:rPr>
            <w:rFonts w:ascii="Times New Roman" w:hAnsi="Times New Roman"/>
          </w:rPr>
          <w:t>REvent</w:t>
        </w:r>
        <w:proofErr w:type="spellEnd"/>
        <w:r w:rsidR="000473A4" w:rsidRPr="00F341A6">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52130C4F" w14:textId="79325FC2" w:rsidR="00C76809" w:rsidRPr="00F341A6" w:rsidRDefault="00F341A6" w:rsidP="00F341A6">
      <w:pPr>
        <w:spacing w:after="240"/>
        <w:ind w:left="2160" w:hanging="720"/>
        <w:rPr>
          <w:ins w:id="1005" w:author="ERCOT" w:date="2025-07-14T09:33:00Z" w16du:dateUtc="2025-07-14T14:33:00Z"/>
          <w:rFonts w:ascii="Times New Roman" w:hAnsi="Times New Roman"/>
        </w:rPr>
      </w:pPr>
      <w:ins w:id="1006" w:author="ERCOT" w:date="2025-07-15T07:38:00Z" w16du:dateUtc="2025-07-15T12:38:00Z">
        <w:r w:rsidRPr="00F341A6">
          <w:rPr>
            <w:rFonts w:ascii="Times New Roman" w:hAnsi="Times New Roman"/>
          </w:rPr>
          <w:t>(iii)</w:t>
        </w:r>
        <w:r w:rsidRPr="00F341A6">
          <w:rPr>
            <w:rFonts w:ascii="Times New Roman" w:hAnsi="Times New Roman"/>
          </w:rPr>
          <w:tab/>
          <w:t>Header Record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1D762152" w14:textId="77777777" w:rsidTr="00082ED8">
        <w:trPr>
          <w:cantSplit/>
          <w:trHeight w:val="490"/>
          <w:tblHeader/>
          <w:jc w:val="center"/>
          <w:ins w:id="100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FCC06D8" w14:textId="77777777" w:rsidR="00C76809" w:rsidRPr="00497450" w:rsidRDefault="00C76809" w:rsidP="00082ED8">
            <w:pPr>
              <w:spacing w:after="0" w:line="240" w:lineRule="auto"/>
              <w:jc w:val="center"/>
              <w:rPr>
                <w:ins w:id="1008" w:author="ERCOT" w:date="2025-07-14T09:33:00Z" w16du:dateUtc="2025-07-14T14:33:00Z"/>
                <w:rFonts w:ascii="Times New Roman" w:eastAsia="Arial Unicode MS" w:hAnsi="Times New Roman"/>
                <w:b/>
                <w:sz w:val="20"/>
                <w:szCs w:val="20"/>
              </w:rPr>
            </w:pPr>
            <w:ins w:id="1009"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2F65A3" w14:textId="77777777" w:rsidR="00C76809" w:rsidRPr="00497450" w:rsidRDefault="00C76809" w:rsidP="00082ED8">
            <w:pPr>
              <w:spacing w:after="0" w:line="240" w:lineRule="auto"/>
              <w:jc w:val="center"/>
              <w:rPr>
                <w:ins w:id="1010" w:author="ERCOT" w:date="2025-07-14T09:33:00Z" w16du:dateUtc="2025-07-14T14:33:00Z"/>
                <w:rFonts w:ascii="Times New Roman" w:eastAsia="Arial Unicode MS" w:hAnsi="Times New Roman"/>
                <w:b/>
                <w:sz w:val="20"/>
                <w:szCs w:val="20"/>
              </w:rPr>
            </w:pPr>
            <w:ins w:id="101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5AD789" w14:textId="77777777" w:rsidR="00C76809" w:rsidRPr="00497450" w:rsidRDefault="00C76809" w:rsidP="00082ED8">
            <w:pPr>
              <w:spacing w:after="0" w:line="240" w:lineRule="auto"/>
              <w:jc w:val="center"/>
              <w:rPr>
                <w:ins w:id="1012" w:author="ERCOT" w:date="2025-07-14T09:33:00Z" w16du:dateUtc="2025-07-14T14:33:00Z"/>
                <w:rFonts w:ascii="Times New Roman" w:eastAsia="Arial Unicode MS" w:hAnsi="Times New Roman"/>
                <w:b/>
                <w:sz w:val="20"/>
                <w:szCs w:val="20"/>
              </w:rPr>
            </w:pPr>
            <w:ins w:id="1013"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20B7AE2" w14:textId="77777777" w:rsidR="00C76809" w:rsidRPr="00497450" w:rsidRDefault="00C76809" w:rsidP="00082ED8">
            <w:pPr>
              <w:spacing w:after="0" w:line="240" w:lineRule="auto"/>
              <w:jc w:val="center"/>
              <w:rPr>
                <w:ins w:id="1014" w:author="ERCOT" w:date="2025-07-14T09:33:00Z" w16du:dateUtc="2025-07-14T14:33:00Z"/>
                <w:rFonts w:ascii="Times New Roman" w:eastAsia="Arial Unicode MS" w:hAnsi="Times New Roman"/>
                <w:b/>
                <w:sz w:val="20"/>
                <w:szCs w:val="20"/>
              </w:rPr>
            </w:pPr>
            <w:ins w:id="1015" w:author="ERCOT" w:date="2025-07-14T09:33:00Z" w16du:dateUtc="2025-07-14T14:33:00Z">
              <w:r w:rsidRPr="00497450">
                <w:rPr>
                  <w:rFonts w:ascii="Times New Roman" w:eastAsia="Times New Roman" w:hAnsi="Times New Roman"/>
                  <w:b/>
                  <w:sz w:val="20"/>
                  <w:szCs w:val="20"/>
                </w:rPr>
                <w:t>Format</w:t>
              </w:r>
            </w:ins>
          </w:p>
        </w:tc>
      </w:tr>
      <w:tr w:rsidR="00C76809" w:rsidRPr="00497450" w14:paraId="2BED00F9" w14:textId="77777777" w:rsidTr="00082ED8">
        <w:trPr>
          <w:cantSplit/>
          <w:trHeight w:val="512"/>
          <w:jc w:val="center"/>
          <w:ins w:id="101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E90BDF" w14:textId="77777777" w:rsidR="00C76809" w:rsidRPr="00497450" w:rsidRDefault="00C76809" w:rsidP="00082ED8">
            <w:pPr>
              <w:spacing w:after="0" w:line="240" w:lineRule="auto"/>
              <w:ind w:left="720" w:hanging="720"/>
              <w:jc w:val="center"/>
              <w:rPr>
                <w:ins w:id="1017" w:author="ERCOT" w:date="2025-07-14T09:33:00Z" w16du:dateUtc="2025-07-14T14:33:00Z"/>
                <w:rFonts w:ascii="Times New Roman" w:eastAsia="Times New Roman" w:hAnsi="Times New Roman"/>
                <w:sz w:val="20"/>
                <w:szCs w:val="20"/>
              </w:rPr>
            </w:pPr>
            <w:ins w:id="1018" w:author="ERCOT" w:date="2025-07-14T09:33:00Z" w16du:dateUtc="2025-07-14T14:33:00Z">
              <w:r w:rsidRPr="00497450">
                <w:rPr>
                  <w:rFonts w:ascii="Times New Roman" w:eastAsia="Times New Roman" w:hAnsi="Times New Roman"/>
                  <w:sz w:val="20"/>
                  <w:szCs w:val="20"/>
                </w:rPr>
                <w:t>Record</w:t>
              </w:r>
            </w:ins>
          </w:p>
          <w:p w14:paraId="227955FC" w14:textId="77777777" w:rsidR="00C76809" w:rsidRPr="00497450" w:rsidRDefault="00C76809" w:rsidP="00082ED8">
            <w:pPr>
              <w:spacing w:after="0" w:line="240" w:lineRule="auto"/>
              <w:ind w:left="720" w:hanging="720"/>
              <w:jc w:val="center"/>
              <w:rPr>
                <w:ins w:id="1019" w:author="ERCOT" w:date="2025-07-14T09:33:00Z" w16du:dateUtc="2025-07-14T14:33:00Z"/>
                <w:rFonts w:ascii="Times New Roman" w:eastAsia="Times New Roman" w:hAnsi="Times New Roman"/>
                <w:sz w:val="20"/>
                <w:szCs w:val="20"/>
              </w:rPr>
            </w:pPr>
            <w:ins w:id="1020"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E47493" w14:textId="77777777" w:rsidR="00C76809" w:rsidRPr="00497450" w:rsidRDefault="00C76809" w:rsidP="00082ED8">
            <w:pPr>
              <w:spacing w:after="0" w:line="240" w:lineRule="auto"/>
              <w:jc w:val="center"/>
              <w:rPr>
                <w:ins w:id="1021" w:author="ERCOT" w:date="2025-07-14T09:33:00Z" w16du:dateUtc="2025-07-14T14:33:00Z"/>
                <w:rFonts w:ascii="Times New Roman" w:eastAsia="Times New Roman" w:hAnsi="Times New Roman"/>
                <w:sz w:val="20"/>
                <w:szCs w:val="20"/>
              </w:rPr>
            </w:pPr>
            <w:ins w:id="102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58DE95" w14:textId="77777777" w:rsidR="00C76809" w:rsidRPr="00497450" w:rsidRDefault="00C76809" w:rsidP="00082ED8">
            <w:pPr>
              <w:spacing w:after="0" w:line="240" w:lineRule="auto"/>
              <w:jc w:val="center"/>
              <w:rPr>
                <w:ins w:id="1023" w:author="ERCOT" w:date="2025-07-14T09:33:00Z" w16du:dateUtc="2025-07-14T14:33:00Z"/>
                <w:rFonts w:ascii="Times New Roman" w:eastAsia="Times New Roman" w:hAnsi="Times New Roman"/>
                <w:sz w:val="20"/>
                <w:szCs w:val="20"/>
              </w:rPr>
            </w:pPr>
            <w:ins w:id="1024"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5FAFEE" w14:textId="77777777" w:rsidR="00C76809" w:rsidRPr="00497450" w:rsidRDefault="00C76809" w:rsidP="00082ED8">
            <w:pPr>
              <w:spacing w:after="0" w:line="240" w:lineRule="auto"/>
              <w:jc w:val="center"/>
              <w:rPr>
                <w:ins w:id="1025" w:author="ERCOT" w:date="2025-07-14T09:33:00Z" w16du:dateUtc="2025-07-14T14:33:00Z"/>
                <w:rFonts w:ascii="Times New Roman" w:eastAsia="Times New Roman" w:hAnsi="Times New Roman"/>
                <w:sz w:val="20"/>
                <w:szCs w:val="20"/>
              </w:rPr>
            </w:pPr>
            <w:ins w:id="1026"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5C75F6C" w14:textId="77777777" w:rsidTr="00082ED8">
        <w:trPr>
          <w:cantSplit/>
          <w:trHeight w:val="512"/>
          <w:jc w:val="center"/>
          <w:ins w:id="102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E4B1D30" w14:textId="77777777" w:rsidR="00C76809" w:rsidRPr="00497450" w:rsidRDefault="00C76809" w:rsidP="00082ED8">
            <w:pPr>
              <w:spacing w:after="0" w:line="240" w:lineRule="auto"/>
              <w:jc w:val="center"/>
              <w:rPr>
                <w:ins w:id="1028" w:author="ERCOT" w:date="2025-07-14T09:33:00Z" w16du:dateUtc="2025-07-14T14:33:00Z"/>
                <w:rFonts w:ascii="Times New Roman" w:eastAsia="Times New Roman" w:hAnsi="Times New Roman"/>
                <w:sz w:val="20"/>
                <w:szCs w:val="20"/>
              </w:rPr>
            </w:pPr>
            <w:ins w:id="1029"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AB84EA" w14:textId="77777777" w:rsidR="00C76809" w:rsidRPr="00497450" w:rsidRDefault="00C76809" w:rsidP="00082ED8">
            <w:pPr>
              <w:spacing w:after="0" w:line="240" w:lineRule="auto"/>
              <w:jc w:val="center"/>
              <w:rPr>
                <w:ins w:id="1030" w:author="ERCOT" w:date="2025-07-14T09:33:00Z" w16du:dateUtc="2025-07-14T14:33:00Z"/>
                <w:rFonts w:ascii="Times New Roman" w:eastAsia="Times New Roman" w:hAnsi="Times New Roman"/>
                <w:sz w:val="20"/>
                <w:szCs w:val="20"/>
              </w:rPr>
            </w:pPr>
            <w:ins w:id="103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16F3F9" w14:textId="05FD9DD6" w:rsidR="00C76809" w:rsidRPr="00497450" w:rsidRDefault="00C76809" w:rsidP="00082ED8">
            <w:pPr>
              <w:spacing w:after="0" w:line="240" w:lineRule="auto"/>
              <w:jc w:val="center"/>
              <w:rPr>
                <w:ins w:id="1032" w:author="ERCOT" w:date="2025-07-14T09:33:00Z" w16du:dateUtc="2025-07-14T14:33:00Z"/>
                <w:rFonts w:ascii="Times New Roman" w:eastAsia="Times New Roman" w:hAnsi="Times New Roman"/>
                <w:sz w:val="20"/>
                <w:szCs w:val="20"/>
              </w:rPr>
            </w:pPr>
            <w:ins w:id="1033"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1034" w:author="ERCOT" w:date="2025-07-16T18:39:00Z" w16du:dateUtc="2025-07-16T23:39:00Z">
              <w:r w:rsidR="008D4B87">
                <w:rPr>
                  <w:rFonts w:ascii="Times New Roman" w:eastAsia="Times New Roman" w:hAnsi="Times New Roman"/>
                  <w:sz w:val="20"/>
                  <w:szCs w:val="20"/>
                </w:rPr>
                <w:t>R</w:t>
              </w:r>
            </w:ins>
            <w:ins w:id="1035" w:author="ERCOT" w:date="2025-07-14T09:33:00Z" w16du:dateUtc="2025-07-14T14:33:00Z">
              <w:r w:rsidRPr="00497450">
                <w:rPr>
                  <w:rFonts w:ascii="Times New Roman" w:eastAsia="Times New Roman" w:hAnsi="Times New Roman"/>
                  <w:sz w:val="20"/>
                  <w:szCs w:val="20"/>
                </w:rPr>
                <w:t>Event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9A9809" w14:textId="77777777" w:rsidR="00C76809" w:rsidRPr="00497450" w:rsidRDefault="00C76809" w:rsidP="00082ED8">
            <w:pPr>
              <w:spacing w:after="0" w:line="240" w:lineRule="auto"/>
              <w:jc w:val="center"/>
              <w:rPr>
                <w:ins w:id="1036" w:author="ERCOT" w:date="2025-07-14T09:33:00Z" w16du:dateUtc="2025-07-14T14:33:00Z"/>
                <w:rFonts w:ascii="Times New Roman" w:eastAsia="Times New Roman" w:hAnsi="Times New Roman"/>
                <w:sz w:val="20"/>
                <w:szCs w:val="20"/>
              </w:rPr>
            </w:pPr>
            <w:ins w:id="1037" w:author="ERCOT" w:date="2025-07-14T09:33:00Z" w16du:dateUtc="2025-07-14T14:33:00Z">
              <w:r w:rsidRPr="00497450">
                <w:rPr>
                  <w:rFonts w:ascii="Times New Roman" w:eastAsia="Times New Roman" w:hAnsi="Times New Roman"/>
                  <w:sz w:val="20"/>
                  <w:szCs w:val="20"/>
                </w:rPr>
                <w:t>Alpha numeric (8)</w:t>
              </w:r>
            </w:ins>
          </w:p>
        </w:tc>
      </w:tr>
      <w:tr w:rsidR="00C76809" w:rsidRPr="00497450" w14:paraId="6459E885" w14:textId="77777777" w:rsidTr="00082ED8">
        <w:trPr>
          <w:cantSplit/>
          <w:trHeight w:val="512"/>
          <w:jc w:val="center"/>
          <w:ins w:id="103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A47705" w14:textId="77777777" w:rsidR="00C76809" w:rsidRPr="00497450" w:rsidRDefault="00C76809" w:rsidP="00082ED8">
            <w:pPr>
              <w:spacing w:after="0" w:line="240" w:lineRule="auto"/>
              <w:jc w:val="center"/>
              <w:rPr>
                <w:ins w:id="1039" w:author="ERCOT" w:date="2025-07-14T09:33:00Z" w16du:dateUtc="2025-07-14T14:33:00Z"/>
                <w:rFonts w:ascii="Times New Roman" w:eastAsia="Times New Roman" w:hAnsi="Times New Roman"/>
                <w:sz w:val="20"/>
                <w:szCs w:val="20"/>
              </w:rPr>
            </w:pPr>
            <w:ins w:id="1040"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C76CAEB" w14:textId="77777777" w:rsidR="00C76809" w:rsidRPr="00497450" w:rsidRDefault="00C76809" w:rsidP="00082ED8">
            <w:pPr>
              <w:spacing w:after="0" w:line="240" w:lineRule="auto"/>
              <w:jc w:val="center"/>
              <w:rPr>
                <w:ins w:id="1041" w:author="ERCOT" w:date="2025-07-14T09:33:00Z" w16du:dateUtc="2025-07-14T14:33:00Z"/>
                <w:rFonts w:ascii="Times New Roman" w:eastAsia="Times New Roman" w:hAnsi="Times New Roman"/>
                <w:sz w:val="20"/>
                <w:szCs w:val="20"/>
              </w:rPr>
            </w:pPr>
            <w:ins w:id="1042"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535384" w14:textId="77777777" w:rsidR="00C76809" w:rsidRPr="00497450" w:rsidRDefault="00C76809" w:rsidP="00082ED8">
            <w:pPr>
              <w:spacing w:after="0" w:line="240" w:lineRule="auto"/>
              <w:jc w:val="center"/>
              <w:rPr>
                <w:ins w:id="1043" w:author="ERCOT" w:date="2025-07-14T09:33:00Z" w16du:dateUtc="2025-07-14T14:33:00Z"/>
                <w:rFonts w:ascii="Times New Roman" w:eastAsia="Times New Roman" w:hAnsi="Times New Roman"/>
                <w:sz w:val="20"/>
                <w:szCs w:val="20"/>
              </w:rPr>
            </w:pPr>
            <w:ins w:id="1044"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BB7C6FE" w14:textId="77777777" w:rsidR="00C76809" w:rsidRPr="00497450" w:rsidRDefault="00C76809" w:rsidP="00082ED8">
            <w:pPr>
              <w:spacing w:after="0" w:line="240" w:lineRule="auto"/>
              <w:jc w:val="center"/>
              <w:rPr>
                <w:ins w:id="1045" w:author="ERCOT" w:date="2025-07-14T09:33:00Z" w16du:dateUtc="2025-07-14T14:33:00Z"/>
                <w:rFonts w:ascii="Times New Roman" w:eastAsia="Times New Roman" w:hAnsi="Times New Roman"/>
                <w:sz w:val="20"/>
                <w:szCs w:val="20"/>
              </w:rPr>
            </w:pPr>
            <w:ins w:id="1046" w:author="ERCOT" w:date="2025-07-14T09:33:00Z" w16du:dateUtc="2025-07-14T14:33:00Z">
              <w:r w:rsidRPr="00497450">
                <w:rPr>
                  <w:rFonts w:ascii="Times New Roman" w:eastAsia="Times New Roman" w:hAnsi="Times New Roman"/>
                  <w:sz w:val="20"/>
                  <w:szCs w:val="20"/>
                </w:rPr>
                <w:t>Alpha numeric</w:t>
              </w:r>
            </w:ins>
          </w:p>
        </w:tc>
      </w:tr>
      <w:tr w:rsidR="00C76809" w:rsidRPr="00497450" w14:paraId="260214E8" w14:textId="77777777" w:rsidTr="00082ED8">
        <w:trPr>
          <w:cantSplit/>
          <w:trHeight w:val="512"/>
          <w:jc w:val="center"/>
          <w:ins w:id="104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3A25E2" w14:textId="77777777" w:rsidR="00C76809" w:rsidRPr="00497450" w:rsidRDefault="00C76809" w:rsidP="00082ED8">
            <w:pPr>
              <w:spacing w:after="0" w:line="240" w:lineRule="auto"/>
              <w:jc w:val="center"/>
              <w:rPr>
                <w:ins w:id="1048" w:author="ERCOT" w:date="2025-07-14T09:33:00Z" w16du:dateUtc="2025-07-14T14:33:00Z"/>
                <w:rFonts w:ascii="Times New Roman" w:eastAsia="Times New Roman" w:hAnsi="Times New Roman"/>
                <w:sz w:val="20"/>
                <w:szCs w:val="20"/>
              </w:rPr>
            </w:pPr>
            <w:ins w:id="1049"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9CC3AB4" w14:textId="77777777" w:rsidR="00C76809" w:rsidRPr="00497450" w:rsidRDefault="00C76809" w:rsidP="00082ED8">
            <w:pPr>
              <w:spacing w:after="0" w:line="240" w:lineRule="auto"/>
              <w:jc w:val="center"/>
              <w:rPr>
                <w:ins w:id="1050" w:author="ERCOT" w:date="2025-07-14T09:33:00Z" w16du:dateUtc="2025-07-14T14:33:00Z"/>
                <w:rFonts w:ascii="Times New Roman" w:eastAsia="Times New Roman" w:hAnsi="Times New Roman"/>
                <w:sz w:val="20"/>
                <w:szCs w:val="20"/>
              </w:rPr>
            </w:pPr>
            <w:ins w:id="105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F4B892" w14:textId="77777777" w:rsidR="00C76809" w:rsidRPr="00497450" w:rsidRDefault="00C76809" w:rsidP="00082ED8">
            <w:pPr>
              <w:spacing w:after="0" w:line="240" w:lineRule="auto"/>
              <w:jc w:val="center"/>
              <w:rPr>
                <w:ins w:id="1052" w:author="ERCOT" w:date="2025-07-14T09:33:00Z" w16du:dateUtc="2025-07-14T14:33:00Z"/>
                <w:rFonts w:ascii="Times New Roman" w:eastAsia="Times New Roman" w:hAnsi="Times New Roman"/>
                <w:sz w:val="20"/>
                <w:szCs w:val="20"/>
              </w:rPr>
            </w:pPr>
            <w:ins w:id="105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9A72F" w14:textId="77777777" w:rsidR="00C76809" w:rsidRPr="00497450" w:rsidRDefault="00C76809" w:rsidP="00082ED8">
            <w:pPr>
              <w:spacing w:after="0" w:line="240" w:lineRule="auto"/>
              <w:jc w:val="center"/>
              <w:rPr>
                <w:ins w:id="1054" w:author="ERCOT" w:date="2025-07-14T09:33:00Z" w16du:dateUtc="2025-07-14T14:33:00Z"/>
                <w:rFonts w:ascii="Times New Roman" w:eastAsia="Times New Roman" w:hAnsi="Times New Roman"/>
                <w:sz w:val="20"/>
                <w:szCs w:val="20"/>
              </w:rPr>
            </w:pPr>
            <w:ins w:id="1055" w:author="ERCOT" w:date="2025-07-14T09:33:00Z" w16du:dateUtc="2025-07-14T14:33:00Z">
              <w:r w:rsidRPr="00497450">
                <w:rPr>
                  <w:rFonts w:ascii="Times New Roman" w:eastAsia="Times New Roman" w:hAnsi="Times New Roman"/>
                  <w:sz w:val="20"/>
                  <w:szCs w:val="20"/>
                </w:rPr>
                <w:t>Numeric</w:t>
              </w:r>
            </w:ins>
          </w:p>
          <w:p w14:paraId="6F6F905C" w14:textId="77777777" w:rsidR="00C76809" w:rsidRPr="00497450" w:rsidRDefault="00C76809" w:rsidP="00082ED8">
            <w:pPr>
              <w:spacing w:after="0" w:line="240" w:lineRule="auto"/>
              <w:jc w:val="center"/>
              <w:rPr>
                <w:ins w:id="1056" w:author="ERCOT" w:date="2025-07-14T09:33:00Z" w16du:dateUtc="2025-07-14T14:33:00Z"/>
                <w:rFonts w:ascii="Times New Roman" w:eastAsia="Times New Roman" w:hAnsi="Times New Roman"/>
                <w:sz w:val="20"/>
                <w:szCs w:val="20"/>
              </w:rPr>
            </w:pPr>
            <w:ins w:id="1057" w:author="ERCOT" w:date="2025-07-14T09:33:00Z" w16du:dateUtc="2025-07-14T14:33:00Z">
              <w:r w:rsidRPr="00497450">
                <w:rPr>
                  <w:rFonts w:ascii="Times New Roman" w:eastAsia="Times New Roman" w:hAnsi="Times New Roman"/>
                  <w:sz w:val="20"/>
                  <w:szCs w:val="20"/>
                </w:rPr>
                <w:t>(9 or 13)</w:t>
              </w:r>
            </w:ins>
          </w:p>
        </w:tc>
      </w:tr>
    </w:tbl>
    <w:p w14:paraId="38E8C8F2" w14:textId="0F9E96E4" w:rsidR="00C76809" w:rsidRPr="00F341A6" w:rsidRDefault="00F341A6" w:rsidP="00F341A6">
      <w:pPr>
        <w:spacing w:before="240" w:after="240"/>
        <w:ind w:left="2160" w:hanging="720"/>
        <w:rPr>
          <w:ins w:id="1058" w:author="ERCOT" w:date="2025-07-14T09:33:00Z" w16du:dateUtc="2025-07-14T14:33:00Z"/>
          <w:rFonts w:ascii="Times New Roman" w:hAnsi="Times New Roman"/>
        </w:rPr>
      </w:pPr>
      <w:ins w:id="1059" w:author="ERCOT" w:date="2025-07-15T07:39:00Z" w16du:dateUtc="2025-07-15T12:39:00Z">
        <w:r w:rsidRPr="00F341A6">
          <w:rPr>
            <w:rFonts w:ascii="Times New Roman" w:hAnsi="Times New Roman"/>
          </w:rPr>
          <w:t>(iv)</w:t>
        </w:r>
        <w:r w:rsidRPr="00F341A6">
          <w:rPr>
            <w:rFonts w:ascii="Times New Roman" w:hAnsi="Times New Roman"/>
          </w:rPr>
          <w:tab/>
          <w:t>Detail Record - The DET record contains the ESI ID-level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C76809" w:rsidRPr="00497450" w14:paraId="1CDE3F24" w14:textId="77777777" w:rsidTr="00082ED8">
        <w:trPr>
          <w:cantSplit/>
          <w:trHeight w:val="495"/>
          <w:tblHeader/>
          <w:jc w:val="center"/>
          <w:ins w:id="1060" w:author="ERCOT" w:date="2025-07-14T09:33:00Z"/>
        </w:trPr>
        <w:tc>
          <w:tcPr>
            <w:tcW w:w="11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571BC63" w14:textId="77777777" w:rsidR="00C76809" w:rsidRPr="00497450" w:rsidRDefault="00C76809" w:rsidP="00082ED8">
            <w:pPr>
              <w:spacing w:after="0" w:line="240" w:lineRule="auto"/>
              <w:jc w:val="center"/>
              <w:rPr>
                <w:ins w:id="1061" w:author="ERCOT" w:date="2025-07-14T09:33:00Z" w16du:dateUtc="2025-07-14T14:33:00Z"/>
                <w:rFonts w:ascii="Times New Roman" w:eastAsia="Times New Roman" w:hAnsi="Times New Roman"/>
                <w:b/>
                <w:sz w:val="20"/>
                <w:szCs w:val="20"/>
              </w:rPr>
            </w:pPr>
            <w:ins w:id="1062"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754FEF4" w14:textId="77777777" w:rsidR="00C76809" w:rsidRPr="00497450" w:rsidRDefault="00C76809" w:rsidP="00082ED8">
            <w:pPr>
              <w:spacing w:after="0" w:line="240" w:lineRule="auto"/>
              <w:jc w:val="center"/>
              <w:rPr>
                <w:ins w:id="1063" w:author="ERCOT" w:date="2025-07-14T09:33:00Z" w16du:dateUtc="2025-07-14T14:33:00Z"/>
                <w:rFonts w:ascii="Times New Roman" w:eastAsia="Times New Roman" w:hAnsi="Times New Roman"/>
                <w:b/>
                <w:sz w:val="20"/>
                <w:szCs w:val="20"/>
              </w:rPr>
            </w:pPr>
            <w:ins w:id="1064"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62C59A13" w14:textId="77777777" w:rsidR="00C76809" w:rsidRPr="00497450" w:rsidRDefault="00C76809" w:rsidP="00082ED8">
            <w:pPr>
              <w:spacing w:after="0" w:line="240" w:lineRule="auto"/>
              <w:jc w:val="center"/>
              <w:rPr>
                <w:ins w:id="1065" w:author="ERCOT" w:date="2025-07-14T09:33:00Z" w16du:dateUtc="2025-07-14T14:33:00Z"/>
                <w:rFonts w:ascii="Times New Roman" w:eastAsia="Times New Roman" w:hAnsi="Times New Roman"/>
                <w:b/>
                <w:sz w:val="20"/>
                <w:szCs w:val="20"/>
              </w:rPr>
            </w:pPr>
            <w:ins w:id="1066"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1B4B706" w14:textId="77777777" w:rsidR="00C76809" w:rsidRPr="00497450" w:rsidRDefault="00C76809" w:rsidP="00082ED8">
            <w:pPr>
              <w:spacing w:after="0" w:line="240" w:lineRule="auto"/>
              <w:jc w:val="center"/>
              <w:rPr>
                <w:ins w:id="1067" w:author="ERCOT" w:date="2025-07-14T09:33:00Z" w16du:dateUtc="2025-07-14T14:33:00Z"/>
                <w:rFonts w:ascii="Times New Roman" w:eastAsia="Times New Roman" w:hAnsi="Times New Roman"/>
                <w:b/>
                <w:sz w:val="20"/>
                <w:szCs w:val="20"/>
              </w:rPr>
            </w:pPr>
            <w:ins w:id="1068" w:author="ERCOT" w:date="2025-07-14T09:33:00Z" w16du:dateUtc="2025-07-14T14:33:00Z">
              <w:r w:rsidRPr="00497450">
                <w:rPr>
                  <w:rFonts w:ascii="Times New Roman" w:eastAsia="Times New Roman" w:hAnsi="Times New Roman"/>
                  <w:b/>
                  <w:sz w:val="20"/>
                  <w:szCs w:val="20"/>
                </w:rPr>
                <w:t>Format</w:t>
              </w:r>
            </w:ins>
          </w:p>
        </w:tc>
      </w:tr>
      <w:tr w:rsidR="00C76809" w:rsidRPr="00497450" w14:paraId="3ACEA47D" w14:textId="77777777" w:rsidTr="00082ED8">
        <w:trPr>
          <w:cantSplit/>
          <w:trHeight w:val="518"/>
          <w:jc w:val="center"/>
          <w:ins w:id="1069"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291961" w14:textId="77777777" w:rsidR="00C76809" w:rsidRPr="00497450" w:rsidRDefault="00C76809" w:rsidP="00082ED8">
            <w:pPr>
              <w:spacing w:after="0" w:line="240" w:lineRule="auto"/>
              <w:jc w:val="center"/>
              <w:rPr>
                <w:ins w:id="1070" w:author="ERCOT" w:date="2025-07-14T09:33:00Z" w16du:dateUtc="2025-07-14T14:33:00Z"/>
                <w:rFonts w:ascii="Times New Roman" w:eastAsia="Times New Roman" w:hAnsi="Times New Roman"/>
                <w:sz w:val="20"/>
                <w:szCs w:val="20"/>
              </w:rPr>
            </w:pPr>
            <w:ins w:id="1071"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BF54C9" w14:textId="77777777" w:rsidR="00C76809" w:rsidRPr="00497450" w:rsidRDefault="00C76809" w:rsidP="00082ED8">
            <w:pPr>
              <w:spacing w:after="0" w:line="240" w:lineRule="auto"/>
              <w:jc w:val="center"/>
              <w:rPr>
                <w:ins w:id="1072" w:author="ERCOT" w:date="2025-07-14T09:33:00Z" w16du:dateUtc="2025-07-14T14:33:00Z"/>
                <w:rFonts w:ascii="Times New Roman" w:eastAsia="Times New Roman" w:hAnsi="Times New Roman"/>
                <w:sz w:val="20"/>
                <w:szCs w:val="20"/>
              </w:rPr>
            </w:pPr>
            <w:ins w:id="107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2485DA" w14:textId="77777777" w:rsidR="00C76809" w:rsidRPr="00497450" w:rsidRDefault="00C76809" w:rsidP="00082ED8">
            <w:pPr>
              <w:spacing w:after="0" w:line="240" w:lineRule="auto"/>
              <w:jc w:val="center"/>
              <w:rPr>
                <w:ins w:id="1074" w:author="ERCOT" w:date="2025-07-14T09:33:00Z" w16du:dateUtc="2025-07-14T14:33:00Z"/>
                <w:rFonts w:ascii="Times New Roman" w:eastAsia="Times New Roman" w:hAnsi="Times New Roman"/>
                <w:sz w:val="20"/>
                <w:szCs w:val="20"/>
              </w:rPr>
            </w:pPr>
            <w:ins w:id="1075"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2FC613" w14:textId="77777777" w:rsidR="00C76809" w:rsidRPr="00497450" w:rsidRDefault="00C76809" w:rsidP="00082ED8">
            <w:pPr>
              <w:spacing w:after="0" w:line="240" w:lineRule="auto"/>
              <w:jc w:val="center"/>
              <w:rPr>
                <w:ins w:id="1076" w:author="ERCOT" w:date="2025-07-14T09:33:00Z" w16du:dateUtc="2025-07-14T14:33:00Z"/>
                <w:rFonts w:ascii="Times New Roman" w:eastAsia="Times New Roman" w:hAnsi="Times New Roman"/>
                <w:sz w:val="20"/>
                <w:szCs w:val="20"/>
              </w:rPr>
            </w:pPr>
            <w:ins w:id="1077"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2FCF5E4D" w14:textId="77777777" w:rsidTr="00082ED8">
        <w:trPr>
          <w:cantSplit/>
          <w:trHeight w:val="518"/>
          <w:jc w:val="center"/>
          <w:ins w:id="107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89243B" w14:textId="77777777" w:rsidR="00C76809" w:rsidRPr="00497450" w:rsidRDefault="00C76809" w:rsidP="00082ED8">
            <w:pPr>
              <w:spacing w:after="0" w:line="240" w:lineRule="auto"/>
              <w:jc w:val="center"/>
              <w:rPr>
                <w:ins w:id="1079" w:author="ERCOT" w:date="2025-07-14T09:33:00Z" w16du:dateUtc="2025-07-14T14:33:00Z"/>
                <w:rFonts w:ascii="Times New Roman" w:eastAsia="Times New Roman" w:hAnsi="Times New Roman"/>
                <w:sz w:val="20"/>
                <w:szCs w:val="20"/>
              </w:rPr>
            </w:pPr>
            <w:ins w:id="1080"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C3FB696" w14:textId="77777777" w:rsidR="00C76809" w:rsidRPr="00497450" w:rsidRDefault="00C76809" w:rsidP="00082ED8">
            <w:pPr>
              <w:spacing w:after="0" w:line="240" w:lineRule="auto"/>
              <w:jc w:val="center"/>
              <w:rPr>
                <w:ins w:id="1081" w:author="ERCOT" w:date="2025-07-14T09:33:00Z" w16du:dateUtc="2025-07-14T14:33:00Z"/>
                <w:rFonts w:ascii="Times New Roman" w:eastAsia="Times New Roman" w:hAnsi="Times New Roman"/>
                <w:sz w:val="20"/>
                <w:szCs w:val="20"/>
              </w:rPr>
            </w:pPr>
            <w:ins w:id="108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C7972" w14:textId="77777777" w:rsidR="00C76809" w:rsidRPr="00497450" w:rsidRDefault="00C76809" w:rsidP="00082ED8">
            <w:pPr>
              <w:spacing w:after="0" w:line="240" w:lineRule="auto"/>
              <w:jc w:val="center"/>
              <w:rPr>
                <w:ins w:id="1083" w:author="ERCOT" w:date="2025-07-14T09:33:00Z" w16du:dateUtc="2025-07-14T14:33:00Z"/>
                <w:rFonts w:ascii="Times New Roman" w:eastAsia="Times New Roman" w:hAnsi="Times New Roman"/>
                <w:sz w:val="20"/>
                <w:szCs w:val="20"/>
              </w:rPr>
            </w:pPr>
            <w:ins w:id="1084" w:author="ERCOT" w:date="2025-07-14T09:33:00Z" w16du:dateUtc="2025-07-14T14:33:00Z">
              <w:r w:rsidRPr="00497450">
                <w:rPr>
                  <w:rFonts w:ascii="Times New Roman" w:eastAsia="Times New Roman" w:hAnsi="Times New Roman"/>
                  <w:sz w:val="20"/>
                  <w:szCs w:val="20"/>
                </w:rPr>
                <w:t>The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C0C43" w14:textId="77777777" w:rsidR="00C76809" w:rsidRPr="00497450" w:rsidRDefault="00C76809" w:rsidP="00082ED8">
            <w:pPr>
              <w:spacing w:after="0" w:line="240" w:lineRule="auto"/>
              <w:jc w:val="center"/>
              <w:rPr>
                <w:ins w:id="1085" w:author="ERCOT" w:date="2025-07-14T09:33:00Z" w16du:dateUtc="2025-07-14T14:33:00Z"/>
                <w:rFonts w:ascii="Times New Roman" w:eastAsia="Times New Roman" w:hAnsi="Times New Roman"/>
                <w:sz w:val="20"/>
                <w:szCs w:val="20"/>
              </w:rPr>
            </w:pPr>
            <w:ins w:id="1086" w:author="ERCOT" w:date="2025-07-14T09:33:00Z" w16du:dateUtc="2025-07-14T14:33:00Z">
              <w:r w:rsidRPr="00497450">
                <w:rPr>
                  <w:rFonts w:ascii="Times New Roman" w:eastAsia="Times New Roman" w:hAnsi="Times New Roman"/>
                  <w:sz w:val="20"/>
                  <w:szCs w:val="20"/>
                </w:rPr>
                <w:t>Numeric (8)</w:t>
              </w:r>
            </w:ins>
          </w:p>
        </w:tc>
      </w:tr>
      <w:tr w:rsidR="00C76809" w:rsidRPr="00497450" w14:paraId="01B44AB4" w14:textId="77777777" w:rsidTr="00082ED8">
        <w:trPr>
          <w:cantSplit/>
          <w:trHeight w:val="518"/>
          <w:jc w:val="center"/>
          <w:ins w:id="108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618265" w14:textId="77777777" w:rsidR="00C76809" w:rsidRPr="00497450" w:rsidRDefault="00C76809" w:rsidP="00082ED8">
            <w:pPr>
              <w:spacing w:after="0" w:line="240" w:lineRule="auto"/>
              <w:jc w:val="center"/>
              <w:rPr>
                <w:ins w:id="1088" w:author="ERCOT" w:date="2025-07-14T09:33:00Z" w16du:dateUtc="2025-07-14T14:33:00Z"/>
                <w:rFonts w:ascii="Times New Roman" w:eastAsia="Times New Roman" w:hAnsi="Times New Roman"/>
                <w:sz w:val="20"/>
                <w:szCs w:val="20"/>
              </w:rPr>
            </w:pPr>
            <w:ins w:id="1089"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42F09" w14:textId="77777777" w:rsidR="00C76809" w:rsidRPr="00497450" w:rsidRDefault="00C76809" w:rsidP="00082ED8">
            <w:pPr>
              <w:spacing w:after="0" w:line="240" w:lineRule="auto"/>
              <w:jc w:val="center"/>
              <w:rPr>
                <w:ins w:id="1090" w:author="ERCOT" w:date="2025-07-14T09:33:00Z" w16du:dateUtc="2025-07-14T14:33:00Z"/>
                <w:rFonts w:ascii="Times New Roman" w:eastAsia="Times New Roman" w:hAnsi="Times New Roman"/>
                <w:sz w:val="20"/>
                <w:szCs w:val="20"/>
              </w:rPr>
            </w:pPr>
            <w:ins w:id="109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1D5E02" w14:textId="77777777" w:rsidR="00C76809" w:rsidRPr="00497450" w:rsidRDefault="00C76809" w:rsidP="00082ED8">
            <w:pPr>
              <w:spacing w:after="0" w:line="240" w:lineRule="auto"/>
              <w:jc w:val="center"/>
              <w:rPr>
                <w:ins w:id="1092" w:author="ERCOT" w:date="2025-07-14T09:33:00Z" w16du:dateUtc="2025-07-14T14:33:00Z"/>
                <w:rFonts w:ascii="Times New Roman" w:eastAsia="Times New Roman" w:hAnsi="Times New Roman"/>
                <w:sz w:val="20"/>
                <w:szCs w:val="20"/>
              </w:rPr>
            </w:pPr>
            <w:ins w:id="109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AC6896" w14:textId="77777777" w:rsidR="00C76809" w:rsidRPr="00497450" w:rsidRDefault="00C76809" w:rsidP="00082ED8">
            <w:pPr>
              <w:spacing w:after="0" w:line="240" w:lineRule="auto"/>
              <w:jc w:val="center"/>
              <w:rPr>
                <w:ins w:id="1094" w:author="ERCOT" w:date="2025-07-14T09:33:00Z" w16du:dateUtc="2025-07-14T14:33:00Z"/>
                <w:rFonts w:ascii="Times New Roman" w:eastAsia="Times New Roman" w:hAnsi="Times New Roman"/>
                <w:sz w:val="20"/>
                <w:szCs w:val="20"/>
              </w:rPr>
            </w:pPr>
            <w:ins w:id="1095" w:author="ERCOT" w:date="2025-07-14T09:33:00Z" w16du:dateUtc="2025-07-14T14:33:00Z">
              <w:r w:rsidRPr="00497450">
                <w:rPr>
                  <w:rFonts w:ascii="Times New Roman" w:eastAsia="Times New Roman" w:hAnsi="Times New Roman"/>
                  <w:sz w:val="20"/>
                  <w:szCs w:val="20"/>
                </w:rPr>
                <w:t>Numeric</w:t>
              </w:r>
            </w:ins>
          </w:p>
          <w:p w14:paraId="5135380E" w14:textId="77777777" w:rsidR="00C76809" w:rsidRPr="00497450" w:rsidRDefault="00C76809" w:rsidP="00082ED8">
            <w:pPr>
              <w:spacing w:after="0" w:line="240" w:lineRule="auto"/>
              <w:jc w:val="center"/>
              <w:rPr>
                <w:ins w:id="1096" w:author="ERCOT" w:date="2025-07-14T09:33:00Z" w16du:dateUtc="2025-07-14T14:33:00Z"/>
                <w:rFonts w:ascii="Times New Roman" w:eastAsia="Times New Roman" w:hAnsi="Times New Roman"/>
                <w:sz w:val="20"/>
                <w:szCs w:val="20"/>
              </w:rPr>
            </w:pPr>
            <w:ins w:id="1097" w:author="ERCOT" w:date="2025-07-14T09:33:00Z" w16du:dateUtc="2025-07-14T14:33:00Z">
              <w:r w:rsidRPr="00497450">
                <w:rPr>
                  <w:rFonts w:ascii="Times New Roman" w:eastAsia="Times New Roman" w:hAnsi="Times New Roman"/>
                  <w:sz w:val="20"/>
                  <w:szCs w:val="20"/>
                </w:rPr>
                <w:t>(9 or 13)</w:t>
              </w:r>
            </w:ins>
          </w:p>
        </w:tc>
      </w:tr>
      <w:tr w:rsidR="00C76809" w:rsidRPr="00497450" w14:paraId="45E5FC05" w14:textId="77777777" w:rsidTr="00082ED8">
        <w:trPr>
          <w:cantSplit/>
          <w:trHeight w:val="518"/>
          <w:jc w:val="center"/>
          <w:ins w:id="109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A29827" w14:textId="77777777" w:rsidR="00C76809" w:rsidRPr="00497450" w:rsidRDefault="00C76809" w:rsidP="00082ED8">
            <w:pPr>
              <w:spacing w:after="0" w:line="240" w:lineRule="auto"/>
              <w:jc w:val="center"/>
              <w:rPr>
                <w:ins w:id="1099" w:author="ERCOT" w:date="2025-07-14T09:33:00Z" w16du:dateUtc="2025-07-14T14:33:00Z"/>
                <w:rFonts w:ascii="Times New Roman" w:eastAsia="Times New Roman" w:hAnsi="Times New Roman"/>
                <w:sz w:val="20"/>
                <w:szCs w:val="20"/>
              </w:rPr>
            </w:pPr>
            <w:ins w:id="1100"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B41C4A" w14:textId="77777777" w:rsidR="00C76809" w:rsidRPr="00497450" w:rsidRDefault="00C76809" w:rsidP="00082ED8">
            <w:pPr>
              <w:spacing w:after="0" w:line="240" w:lineRule="auto"/>
              <w:jc w:val="center"/>
              <w:rPr>
                <w:ins w:id="1101" w:author="ERCOT" w:date="2025-07-14T09:33:00Z" w16du:dateUtc="2025-07-14T14:33:00Z"/>
                <w:rFonts w:ascii="Times New Roman" w:eastAsia="Times New Roman" w:hAnsi="Times New Roman"/>
                <w:sz w:val="20"/>
                <w:szCs w:val="20"/>
              </w:rPr>
            </w:pPr>
            <w:ins w:id="110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AE00B4" w14:textId="77777777" w:rsidR="00C76809" w:rsidRPr="00497450" w:rsidRDefault="00C76809" w:rsidP="00082ED8">
            <w:pPr>
              <w:spacing w:after="0" w:line="240" w:lineRule="auto"/>
              <w:jc w:val="center"/>
              <w:rPr>
                <w:ins w:id="1103" w:author="ERCOT" w:date="2025-07-14T09:33:00Z" w16du:dateUtc="2025-07-14T14:33:00Z"/>
                <w:rFonts w:ascii="Times New Roman" w:eastAsia="Times New Roman" w:hAnsi="Times New Roman"/>
                <w:sz w:val="20"/>
                <w:szCs w:val="20"/>
              </w:rPr>
            </w:pPr>
            <w:ins w:id="1104"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5DA740" w14:textId="77777777" w:rsidR="00C76809" w:rsidRPr="00497450" w:rsidRDefault="00C76809" w:rsidP="00082ED8">
            <w:pPr>
              <w:spacing w:after="0" w:line="240" w:lineRule="auto"/>
              <w:jc w:val="center"/>
              <w:rPr>
                <w:ins w:id="1105" w:author="ERCOT" w:date="2025-07-14T09:33:00Z" w16du:dateUtc="2025-07-14T14:33:00Z"/>
                <w:rFonts w:ascii="Times New Roman" w:eastAsia="Times New Roman" w:hAnsi="Times New Roman"/>
                <w:sz w:val="20"/>
                <w:szCs w:val="20"/>
              </w:rPr>
            </w:pPr>
            <w:ins w:id="1106"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73AEFE57" w14:textId="77777777" w:rsidTr="00082ED8">
        <w:trPr>
          <w:cantSplit/>
          <w:trHeight w:val="345"/>
          <w:jc w:val="center"/>
          <w:ins w:id="110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022762" w14:textId="77777777" w:rsidR="00C76809" w:rsidRPr="00497450" w:rsidRDefault="00C76809" w:rsidP="00082ED8">
            <w:pPr>
              <w:spacing w:after="0" w:line="240" w:lineRule="auto"/>
              <w:jc w:val="center"/>
              <w:rPr>
                <w:ins w:id="1108" w:author="ERCOT" w:date="2025-07-14T09:33:00Z" w16du:dateUtc="2025-07-14T14:33:00Z"/>
                <w:rFonts w:ascii="Times New Roman" w:eastAsia="Times New Roman" w:hAnsi="Times New Roman"/>
                <w:sz w:val="20"/>
                <w:szCs w:val="20"/>
              </w:rPr>
            </w:pPr>
            <w:ins w:id="1109" w:author="ERCOT" w:date="2025-07-14T09:33:00Z" w16du:dateUtc="2025-07-14T14:33:00Z">
              <w:r w:rsidRPr="00497450">
                <w:rPr>
                  <w:rFonts w:ascii="Times New Roman" w:eastAsia="Times New Roman" w:hAnsi="Times New Roman"/>
                  <w:sz w:val="20"/>
                  <w:szCs w:val="20"/>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AD8CBB" w14:textId="77777777" w:rsidR="00C76809" w:rsidRPr="00497450" w:rsidRDefault="00C76809" w:rsidP="00082ED8">
            <w:pPr>
              <w:spacing w:after="0" w:line="240" w:lineRule="auto"/>
              <w:jc w:val="center"/>
              <w:rPr>
                <w:ins w:id="1110" w:author="ERCOT" w:date="2025-07-14T09:33:00Z" w16du:dateUtc="2025-07-14T14:33:00Z"/>
                <w:rFonts w:ascii="Times New Roman" w:eastAsia="Times New Roman" w:hAnsi="Times New Roman"/>
                <w:sz w:val="20"/>
                <w:szCs w:val="20"/>
              </w:rPr>
            </w:pPr>
            <w:ins w:id="111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FCA944" w14:textId="77777777" w:rsidR="00C76809" w:rsidRPr="00497450" w:rsidRDefault="00C76809" w:rsidP="00082ED8">
            <w:pPr>
              <w:spacing w:after="0" w:line="240" w:lineRule="auto"/>
              <w:jc w:val="center"/>
              <w:rPr>
                <w:ins w:id="1112" w:author="ERCOT" w:date="2025-07-14T09:33:00Z" w16du:dateUtc="2025-07-14T14:33:00Z"/>
                <w:rFonts w:ascii="Times New Roman" w:eastAsia="Times New Roman" w:hAnsi="Times New Roman"/>
                <w:sz w:val="20"/>
                <w:szCs w:val="20"/>
              </w:rPr>
            </w:pPr>
            <w:ins w:id="1113" w:author="ERCOT" w:date="2025-07-14T09:33:00Z" w16du:dateUtc="2025-07-14T14:33:00Z">
              <w:r w:rsidRPr="00497450">
                <w:rPr>
                  <w:rFonts w:ascii="Times New Roman" w:eastAsia="Times New Roman" w:hAnsi="Times New Roman"/>
                  <w:sz w:val="20"/>
                  <w:szCs w:val="20"/>
                </w:rPr>
                <w:t xml:space="preserve">The date the Unique Meter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66C8B" w14:textId="77777777" w:rsidR="00C76809" w:rsidRPr="00497450" w:rsidRDefault="00C76809" w:rsidP="00082ED8">
            <w:pPr>
              <w:spacing w:after="0" w:line="240" w:lineRule="auto"/>
              <w:jc w:val="center"/>
              <w:rPr>
                <w:ins w:id="1114" w:author="ERCOT" w:date="2025-07-14T09:33:00Z" w16du:dateUtc="2025-07-14T14:33:00Z"/>
                <w:rFonts w:ascii="Times New Roman" w:eastAsia="Times New Roman" w:hAnsi="Times New Roman"/>
                <w:sz w:val="20"/>
                <w:szCs w:val="20"/>
              </w:rPr>
            </w:pPr>
            <w:ins w:id="1115"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0CCA26D9" w14:textId="77777777" w:rsidTr="00082ED8">
        <w:trPr>
          <w:cantSplit/>
          <w:trHeight w:val="345"/>
          <w:jc w:val="center"/>
          <w:ins w:id="111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603463" w14:textId="77777777" w:rsidR="00C76809" w:rsidRPr="00497450" w:rsidRDefault="00C76809" w:rsidP="00082ED8">
            <w:pPr>
              <w:spacing w:after="0" w:line="240" w:lineRule="auto"/>
              <w:jc w:val="center"/>
              <w:rPr>
                <w:ins w:id="1117" w:author="ERCOT" w:date="2025-07-14T09:33:00Z" w16du:dateUtc="2025-07-14T14:33:00Z"/>
                <w:rFonts w:ascii="Times New Roman" w:eastAsia="Times New Roman" w:hAnsi="Times New Roman"/>
                <w:sz w:val="20"/>
                <w:szCs w:val="20"/>
              </w:rPr>
            </w:pPr>
            <w:ins w:id="1118" w:author="ERCOT" w:date="2025-07-14T09:33:00Z" w16du:dateUtc="2025-07-14T14:33:00Z">
              <w:r w:rsidRPr="00497450">
                <w:rPr>
                  <w:rFonts w:ascii="Times New Roman" w:eastAsia="Times New Roman" w:hAnsi="Times New Roman"/>
                  <w:sz w:val="20"/>
                  <w:szCs w:val="20"/>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C67947" w14:textId="77777777" w:rsidR="00C76809" w:rsidRPr="00497450" w:rsidRDefault="00C76809" w:rsidP="00082ED8">
            <w:pPr>
              <w:spacing w:after="0" w:line="240" w:lineRule="auto"/>
              <w:jc w:val="center"/>
              <w:rPr>
                <w:ins w:id="1119" w:author="ERCOT" w:date="2025-07-14T09:33:00Z" w16du:dateUtc="2025-07-14T14:33:00Z"/>
                <w:rFonts w:ascii="Times New Roman" w:eastAsia="Times New Roman" w:hAnsi="Times New Roman"/>
                <w:sz w:val="20"/>
                <w:szCs w:val="20"/>
              </w:rPr>
            </w:pPr>
            <w:ins w:id="112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27854A" w14:textId="77777777" w:rsidR="00C76809" w:rsidRPr="00497450" w:rsidRDefault="00C76809" w:rsidP="00082ED8">
            <w:pPr>
              <w:spacing w:after="0" w:line="240" w:lineRule="auto"/>
              <w:jc w:val="center"/>
              <w:rPr>
                <w:ins w:id="1121" w:author="ERCOT" w:date="2025-07-14T09:33:00Z" w16du:dateUtc="2025-07-14T14:33:00Z"/>
                <w:rFonts w:ascii="Times New Roman" w:eastAsia="Times New Roman" w:hAnsi="Times New Roman"/>
                <w:sz w:val="20"/>
                <w:szCs w:val="20"/>
              </w:rPr>
            </w:pPr>
            <w:ins w:id="1122" w:author="ERCOT" w:date="2025-07-14T09:33:00Z" w16du:dateUtc="2025-07-14T14:33:00Z">
              <w:r w:rsidRPr="00497450">
                <w:rPr>
                  <w:rFonts w:ascii="Times New Roman" w:eastAsia="Times New Roman" w:hAnsi="Times New Roman"/>
                  <w:sz w:val="20"/>
                  <w:szCs w:val="20"/>
                </w:rPr>
                <w:t xml:space="preserve">The time the load reduction event started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314252" w14:textId="77777777" w:rsidR="00C76809" w:rsidRPr="00497450" w:rsidRDefault="00C76809" w:rsidP="00082ED8">
            <w:pPr>
              <w:spacing w:after="0" w:line="240" w:lineRule="auto"/>
              <w:jc w:val="center"/>
              <w:rPr>
                <w:ins w:id="1123" w:author="ERCOT" w:date="2025-07-14T09:33:00Z" w16du:dateUtc="2025-07-14T14:33:00Z"/>
                <w:rFonts w:ascii="Times New Roman" w:eastAsia="Times New Roman" w:hAnsi="Times New Roman"/>
                <w:sz w:val="20"/>
                <w:szCs w:val="20"/>
              </w:rPr>
            </w:pPr>
            <w:ins w:id="1124" w:author="ERCOT" w:date="2025-07-14T09:33:00Z" w16du:dateUtc="2025-07-14T14:33:00Z">
              <w:r w:rsidRPr="00497450">
                <w:rPr>
                  <w:rFonts w:ascii="Times New Roman" w:eastAsia="Times New Roman" w:hAnsi="Times New Roman"/>
                  <w:sz w:val="20"/>
                  <w:szCs w:val="20"/>
                </w:rPr>
                <w:t xml:space="preserve"> Numeric (4) </w:t>
              </w:r>
              <w:proofErr w:type="spellStart"/>
              <w:r w:rsidRPr="00497450">
                <w:rPr>
                  <w:rFonts w:ascii="Times New Roman" w:eastAsia="Times New Roman" w:hAnsi="Times New Roman"/>
                  <w:sz w:val="20"/>
                  <w:szCs w:val="20"/>
                </w:rPr>
                <w:t>hhmm</w:t>
              </w:r>
              <w:proofErr w:type="spellEnd"/>
            </w:ins>
          </w:p>
        </w:tc>
      </w:tr>
      <w:tr w:rsidR="00C76809" w:rsidRPr="00497450" w14:paraId="6FCBC48C" w14:textId="77777777" w:rsidTr="00082ED8">
        <w:trPr>
          <w:cantSplit/>
          <w:trHeight w:val="345"/>
          <w:jc w:val="center"/>
          <w:ins w:id="112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2410B41" w14:textId="77777777" w:rsidR="00C76809" w:rsidRPr="00497450" w:rsidRDefault="00C76809" w:rsidP="00082ED8">
            <w:pPr>
              <w:spacing w:after="0" w:line="240" w:lineRule="auto"/>
              <w:jc w:val="center"/>
              <w:rPr>
                <w:ins w:id="1126" w:author="ERCOT" w:date="2025-07-14T09:33:00Z" w16du:dateUtc="2025-07-14T14:33:00Z"/>
                <w:rFonts w:ascii="Times New Roman" w:eastAsia="Times New Roman" w:hAnsi="Times New Roman"/>
                <w:sz w:val="20"/>
                <w:szCs w:val="20"/>
              </w:rPr>
            </w:pPr>
            <w:ins w:id="1127" w:author="ERCOT" w:date="2025-07-14T09:33:00Z" w16du:dateUtc="2025-07-14T14:33:00Z">
              <w:r w:rsidRPr="00497450">
                <w:rPr>
                  <w:rFonts w:ascii="Times New Roman" w:eastAsia="Times New Roman" w:hAnsi="Times New Roman"/>
                  <w:sz w:val="20"/>
                  <w:szCs w:val="20"/>
                </w:rPr>
                <w:lastRenderedPageBreak/>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598DD6" w14:textId="77777777" w:rsidR="00C76809" w:rsidRPr="00497450" w:rsidRDefault="00C76809" w:rsidP="00082ED8">
            <w:pPr>
              <w:spacing w:after="0" w:line="240" w:lineRule="auto"/>
              <w:jc w:val="center"/>
              <w:rPr>
                <w:ins w:id="1128" w:author="ERCOT" w:date="2025-07-14T09:33:00Z" w16du:dateUtc="2025-07-14T14:33:00Z"/>
                <w:rFonts w:ascii="Times New Roman" w:eastAsia="Times New Roman" w:hAnsi="Times New Roman"/>
                <w:sz w:val="20"/>
                <w:szCs w:val="20"/>
              </w:rPr>
            </w:pPr>
            <w:ins w:id="112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320B0" w14:textId="77777777" w:rsidR="00C76809" w:rsidRPr="00497450" w:rsidRDefault="00C76809" w:rsidP="00082ED8">
            <w:pPr>
              <w:spacing w:after="0" w:line="240" w:lineRule="auto"/>
              <w:jc w:val="center"/>
              <w:rPr>
                <w:ins w:id="1130" w:author="ERCOT" w:date="2025-07-14T09:33:00Z" w16du:dateUtc="2025-07-14T14:33:00Z"/>
                <w:rFonts w:ascii="Times New Roman" w:eastAsia="Times New Roman" w:hAnsi="Times New Roman"/>
                <w:sz w:val="20"/>
                <w:szCs w:val="20"/>
              </w:rPr>
            </w:pPr>
            <w:ins w:id="1131" w:author="ERCOT" w:date="2025-07-14T09:33:00Z" w16du:dateUtc="2025-07-14T14:33:00Z">
              <w:r w:rsidRPr="00497450">
                <w:rPr>
                  <w:rFonts w:ascii="Times New Roman" w:eastAsia="Times New Roman" w:hAnsi="Times New Roman"/>
                  <w:sz w:val="20"/>
                  <w:szCs w:val="20"/>
                </w:rPr>
                <w:t xml:space="preserve">The time the load reduction event ended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29C087" w14:textId="77777777" w:rsidR="00C76809" w:rsidRPr="00497450" w:rsidRDefault="00C76809" w:rsidP="00082ED8">
            <w:pPr>
              <w:spacing w:after="0" w:line="240" w:lineRule="auto"/>
              <w:jc w:val="center"/>
              <w:rPr>
                <w:ins w:id="1132" w:author="ERCOT" w:date="2025-07-14T09:33:00Z" w16du:dateUtc="2025-07-14T14:33:00Z"/>
                <w:rFonts w:ascii="Times New Roman" w:eastAsia="Times New Roman" w:hAnsi="Times New Roman"/>
                <w:sz w:val="20"/>
                <w:szCs w:val="20"/>
              </w:rPr>
            </w:pPr>
            <w:ins w:id="1133" w:author="ERCOT" w:date="2025-07-14T09:33:00Z" w16du:dateUtc="2025-07-14T14:33:00Z">
              <w:r w:rsidRPr="00497450">
                <w:rPr>
                  <w:rFonts w:ascii="Times New Roman" w:eastAsia="Times New Roman" w:hAnsi="Times New Roman"/>
                  <w:sz w:val="20"/>
                  <w:szCs w:val="20"/>
                </w:rPr>
                <w:t xml:space="preserve">Numeric (4) </w:t>
              </w:r>
              <w:proofErr w:type="spellStart"/>
              <w:r w:rsidRPr="00497450">
                <w:rPr>
                  <w:rFonts w:ascii="Times New Roman" w:eastAsia="Times New Roman" w:hAnsi="Times New Roman"/>
                  <w:sz w:val="20"/>
                  <w:szCs w:val="20"/>
                </w:rPr>
                <w:t>hhmm</w:t>
              </w:r>
              <w:proofErr w:type="spellEnd"/>
            </w:ins>
          </w:p>
        </w:tc>
      </w:tr>
      <w:tr w:rsidR="00C76809" w:rsidRPr="00497450" w14:paraId="68365263" w14:textId="77777777" w:rsidTr="00082ED8">
        <w:trPr>
          <w:cantSplit/>
          <w:trHeight w:val="345"/>
          <w:jc w:val="center"/>
          <w:ins w:id="1134"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400FF7" w14:textId="77777777" w:rsidR="00C76809" w:rsidRPr="00497450" w:rsidRDefault="00C76809" w:rsidP="00082ED8">
            <w:pPr>
              <w:spacing w:after="0" w:line="240" w:lineRule="auto"/>
              <w:jc w:val="center"/>
              <w:rPr>
                <w:ins w:id="1135" w:author="ERCOT" w:date="2025-07-14T09:33:00Z" w16du:dateUtc="2025-07-14T14:33:00Z"/>
                <w:rFonts w:ascii="Times New Roman" w:eastAsia="Times New Roman" w:hAnsi="Times New Roman"/>
                <w:sz w:val="20"/>
                <w:szCs w:val="20"/>
              </w:rPr>
            </w:pPr>
            <w:ins w:id="1136" w:author="ERCOT" w:date="2025-07-14T09:33:00Z" w16du:dateUtc="2025-07-14T14:33:00Z">
              <w:r w:rsidRPr="00497450">
                <w:rPr>
                  <w:rFonts w:ascii="Times New Roman" w:eastAsia="Times New Roman" w:hAnsi="Times New Roman"/>
                  <w:sz w:val="20"/>
                  <w:szCs w:val="20"/>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B16027" w14:textId="77777777" w:rsidR="00C76809" w:rsidRPr="00497450" w:rsidRDefault="00C76809" w:rsidP="00082ED8">
            <w:pPr>
              <w:spacing w:after="0" w:line="240" w:lineRule="auto"/>
              <w:jc w:val="center"/>
              <w:rPr>
                <w:ins w:id="1137" w:author="ERCOT" w:date="2025-07-14T09:33:00Z" w16du:dateUtc="2025-07-14T14:33:00Z"/>
                <w:rFonts w:ascii="Times New Roman" w:eastAsia="Times New Roman" w:hAnsi="Times New Roman"/>
                <w:sz w:val="20"/>
                <w:szCs w:val="20"/>
              </w:rPr>
            </w:pPr>
            <w:ins w:id="1138"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C2A7E4" w14:textId="77777777" w:rsidR="00C76809" w:rsidRPr="00497450" w:rsidRDefault="00C76809" w:rsidP="00082ED8">
            <w:pPr>
              <w:spacing w:after="0" w:line="240" w:lineRule="auto"/>
              <w:jc w:val="center"/>
              <w:rPr>
                <w:ins w:id="1139" w:author="ERCOT" w:date="2025-07-14T09:33:00Z" w16du:dateUtc="2025-07-14T14:33:00Z"/>
                <w:rFonts w:ascii="Times New Roman" w:eastAsia="Times New Roman" w:hAnsi="Times New Roman"/>
                <w:sz w:val="20"/>
                <w:szCs w:val="20"/>
              </w:rPr>
            </w:pPr>
            <w:ins w:id="1140" w:author="ERCOT" w:date="2025-07-14T09:33:00Z" w16du:dateUtc="2025-07-14T14:33:00Z">
              <w:r w:rsidRPr="00497450">
                <w:rPr>
                  <w:rFonts w:ascii="Times New Roman" w:eastAsia="Times New Roman" w:hAnsi="Times New Roman"/>
                  <w:sz w:val="20"/>
                  <w:szCs w:val="20"/>
                </w:rPr>
                <w:t>Code for the type of device deployed.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AF82B7" w14:textId="77777777" w:rsidR="00C76809" w:rsidRPr="00497450" w:rsidRDefault="00C76809" w:rsidP="00082ED8">
            <w:pPr>
              <w:spacing w:after="0" w:line="240" w:lineRule="auto"/>
              <w:jc w:val="center"/>
              <w:rPr>
                <w:ins w:id="1141" w:author="ERCOT" w:date="2025-07-14T09:33:00Z" w16du:dateUtc="2025-07-14T14:33:00Z"/>
                <w:rFonts w:ascii="Times New Roman" w:eastAsia="Times New Roman" w:hAnsi="Times New Roman"/>
                <w:sz w:val="20"/>
                <w:szCs w:val="20"/>
              </w:rPr>
            </w:pPr>
            <w:ins w:id="1142"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1C28BE08" w14:textId="77777777" w:rsidTr="00082ED8">
        <w:trPr>
          <w:cantSplit/>
          <w:trHeight w:val="345"/>
          <w:jc w:val="center"/>
          <w:ins w:id="1143"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703A1BD" w14:textId="77777777" w:rsidR="00C76809" w:rsidRPr="00497450" w:rsidRDefault="00C76809" w:rsidP="00082ED8">
            <w:pPr>
              <w:spacing w:after="0" w:line="240" w:lineRule="auto"/>
              <w:jc w:val="center"/>
              <w:rPr>
                <w:ins w:id="1144" w:author="ERCOT" w:date="2025-07-14T09:33:00Z" w16du:dateUtc="2025-07-14T14:33:00Z"/>
                <w:rFonts w:ascii="Times New Roman" w:eastAsia="Times New Roman" w:hAnsi="Times New Roman"/>
                <w:sz w:val="20"/>
                <w:szCs w:val="20"/>
              </w:rPr>
            </w:pPr>
            <w:ins w:id="1145" w:author="ERCOT" w:date="2025-07-14T09:33:00Z" w16du:dateUtc="2025-07-14T14:33:00Z">
              <w:r w:rsidRPr="00497450">
                <w:rPr>
                  <w:rFonts w:ascii="Times New Roman" w:eastAsia="Times New Roman" w:hAnsi="Times New Roman"/>
                  <w:sz w:val="20"/>
                  <w:szCs w:val="20"/>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0871C" w14:textId="77777777" w:rsidR="00C76809" w:rsidRPr="00497450" w:rsidRDefault="00C76809" w:rsidP="00082ED8">
            <w:pPr>
              <w:spacing w:after="0" w:line="240" w:lineRule="auto"/>
              <w:jc w:val="center"/>
              <w:rPr>
                <w:ins w:id="1146" w:author="ERCOT" w:date="2025-07-14T09:33:00Z" w16du:dateUtc="2025-07-14T14:33:00Z"/>
                <w:rFonts w:ascii="Times New Roman" w:eastAsia="Times New Roman" w:hAnsi="Times New Roman"/>
                <w:sz w:val="20"/>
                <w:szCs w:val="20"/>
              </w:rPr>
            </w:pPr>
            <w:ins w:id="1147"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2C0088" w14:textId="77777777" w:rsidR="00C76809" w:rsidRPr="00497450" w:rsidRDefault="00C76809" w:rsidP="00082ED8">
            <w:pPr>
              <w:spacing w:after="0" w:line="240" w:lineRule="auto"/>
              <w:jc w:val="center"/>
              <w:rPr>
                <w:ins w:id="1148" w:author="ERCOT" w:date="2025-07-14T09:33:00Z" w16du:dateUtc="2025-07-14T14:33:00Z"/>
                <w:rFonts w:ascii="Times New Roman" w:eastAsia="Times New Roman" w:hAnsi="Times New Roman"/>
                <w:sz w:val="20"/>
                <w:szCs w:val="20"/>
              </w:rPr>
            </w:pPr>
            <w:ins w:id="1149" w:author="ERCOT" w:date="2025-07-14T09:33:00Z" w16du:dateUtc="2025-07-14T14:33:00Z">
              <w:r w:rsidRPr="00497450">
                <w:rPr>
                  <w:rFonts w:ascii="Times New Roman" w:eastAsia="Times New Roman" w:hAnsi="Times New Roman"/>
                  <w:sz w:val="20"/>
                  <w:szCs w:val="20"/>
                </w:rPr>
                <w:t>Y or N – did the REP initiate pre-cooling/pre-heating prior to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1D468F" w14:textId="77777777" w:rsidR="00C76809" w:rsidRPr="00497450" w:rsidRDefault="00C76809" w:rsidP="00082ED8">
            <w:pPr>
              <w:spacing w:after="0" w:line="240" w:lineRule="auto"/>
              <w:jc w:val="center"/>
              <w:rPr>
                <w:ins w:id="1150" w:author="ERCOT" w:date="2025-07-14T09:33:00Z" w16du:dateUtc="2025-07-14T14:33:00Z"/>
                <w:rFonts w:ascii="Times New Roman" w:eastAsia="Times New Roman" w:hAnsi="Times New Roman"/>
                <w:sz w:val="20"/>
                <w:szCs w:val="20"/>
              </w:rPr>
            </w:pPr>
            <w:ins w:id="1151" w:author="ERCOT" w:date="2025-07-14T09:33:00Z" w16du:dateUtc="2025-07-14T14:33:00Z">
              <w:r w:rsidRPr="00497450">
                <w:rPr>
                  <w:rFonts w:ascii="Times New Roman" w:eastAsia="Times New Roman" w:hAnsi="Times New Roman"/>
                  <w:sz w:val="20"/>
                  <w:szCs w:val="20"/>
                </w:rPr>
                <w:t>Alpha numeric (1)</w:t>
              </w:r>
            </w:ins>
          </w:p>
        </w:tc>
      </w:tr>
      <w:tr w:rsidR="00C76809" w:rsidRPr="00497450" w14:paraId="49CF1876" w14:textId="77777777" w:rsidTr="00082ED8">
        <w:trPr>
          <w:cantSplit/>
          <w:trHeight w:val="345"/>
          <w:jc w:val="center"/>
          <w:ins w:id="1152"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0F09D4" w14:textId="77777777" w:rsidR="00C76809" w:rsidRPr="00497450" w:rsidRDefault="00C76809" w:rsidP="00082ED8">
            <w:pPr>
              <w:spacing w:after="0" w:line="240" w:lineRule="auto"/>
              <w:jc w:val="center"/>
              <w:rPr>
                <w:ins w:id="1153" w:author="ERCOT" w:date="2025-07-14T09:33:00Z" w16du:dateUtc="2025-07-14T14:33:00Z"/>
                <w:rFonts w:ascii="Times New Roman" w:eastAsia="Times New Roman" w:hAnsi="Times New Roman"/>
                <w:sz w:val="20"/>
                <w:szCs w:val="20"/>
              </w:rPr>
            </w:pPr>
            <w:ins w:id="1154" w:author="ERCOT" w:date="2025-07-14T09:33:00Z" w16du:dateUtc="2025-07-14T14:33:00Z">
              <w:r w:rsidRPr="00497450">
                <w:rPr>
                  <w:rFonts w:ascii="Times New Roman" w:eastAsia="Times New Roman" w:hAnsi="Times New Roman"/>
                  <w:sz w:val="20"/>
                  <w:szCs w:val="20"/>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F8EA72" w14:textId="77777777" w:rsidR="00C76809" w:rsidRPr="00497450" w:rsidRDefault="00C76809" w:rsidP="00082ED8">
            <w:pPr>
              <w:spacing w:after="0" w:line="240" w:lineRule="auto"/>
              <w:jc w:val="center"/>
              <w:rPr>
                <w:ins w:id="1155" w:author="ERCOT" w:date="2025-07-14T09:33:00Z" w16du:dateUtc="2025-07-14T14:33:00Z"/>
                <w:rFonts w:ascii="Times New Roman" w:eastAsia="Times New Roman" w:hAnsi="Times New Roman"/>
                <w:sz w:val="20"/>
                <w:szCs w:val="20"/>
              </w:rPr>
            </w:pPr>
            <w:ins w:id="1156"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470ED9" w14:textId="77777777" w:rsidR="00C76809" w:rsidRPr="00497450" w:rsidRDefault="00C76809" w:rsidP="00082ED8">
            <w:pPr>
              <w:spacing w:after="0" w:line="240" w:lineRule="auto"/>
              <w:jc w:val="center"/>
              <w:rPr>
                <w:ins w:id="1157" w:author="ERCOT" w:date="2025-07-14T09:33:00Z" w16du:dateUtc="2025-07-14T14:33:00Z"/>
                <w:rFonts w:ascii="Times New Roman" w:eastAsia="Times New Roman" w:hAnsi="Times New Roman"/>
                <w:sz w:val="20"/>
                <w:szCs w:val="20"/>
              </w:rPr>
            </w:pPr>
            <w:ins w:id="1158" w:author="ERCOT" w:date="2025-07-14T09:33:00Z" w16du:dateUtc="2025-07-14T14:33:00Z">
              <w:r w:rsidRPr="00497450">
                <w:rPr>
                  <w:rFonts w:ascii="Times New Roman" w:eastAsia="Times New Roman" w:hAnsi="Times New Roman"/>
                  <w:sz w:val="20"/>
                  <w:szCs w:val="20"/>
                </w:rPr>
                <w:t>Y or N – did the participant opt out at any time during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118959" w14:textId="77777777" w:rsidR="00C76809" w:rsidRPr="00497450" w:rsidRDefault="00C76809" w:rsidP="00082ED8">
            <w:pPr>
              <w:spacing w:after="0" w:line="240" w:lineRule="auto"/>
              <w:jc w:val="center"/>
              <w:rPr>
                <w:ins w:id="1159" w:author="ERCOT" w:date="2025-07-14T09:33:00Z" w16du:dateUtc="2025-07-14T14:33:00Z"/>
                <w:rFonts w:ascii="Times New Roman" w:eastAsia="Times New Roman" w:hAnsi="Times New Roman"/>
                <w:sz w:val="20"/>
                <w:szCs w:val="20"/>
              </w:rPr>
            </w:pPr>
            <w:ins w:id="1160" w:author="ERCOT" w:date="2025-07-14T09:33:00Z" w16du:dateUtc="2025-07-14T14:33:00Z">
              <w:r w:rsidRPr="00497450">
                <w:rPr>
                  <w:rFonts w:ascii="Times New Roman" w:eastAsia="Times New Roman" w:hAnsi="Times New Roman"/>
                  <w:sz w:val="20"/>
                  <w:szCs w:val="20"/>
                </w:rPr>
                <w:t>Alpha numeric (1)</w:t>
              </w:r>
            </w:ins>
          </w:p>
        </w:tc>
      </w:tr>
    </w:tbl>
    <w:p w14:paraId="3FB55AEC" w14:textId="73B56698" w:rsidR="00C76809" w:rsidRPr="00F341A6" w:rsidRDefault="00F341A6" w:rsidP="00F341A6">
      <w:pPr>
        <w:spacing w:before="240" w:after="240"/>
        <w:ind w:left="2160" w:hanging="720"/>
        <w:rPr>
          <w:ins w:id="1161" w:author="ERCOT" w:date="2025-07-14T09:33:00Z" w16du:dateUtc="2025-07-14T14:33:00Z"/>
          <w:rFonts w:ascii="Times New Roman" w:hAnsi="Times New Roman"/>
        </w:rPr>
      </w:pPr>
      <w:ins w:id="1162" w:author="ERCOT" w:date="2025-07-15T07:40:00Z" w16du:dateUtc="2025-07-15T12:40:00Z">
        <w:r w:rsidRPr="00F341A6">
          <w:rPr>
            <w:rFonts w:ascii="Times New Roman" w:hAnsi="Times New Roman"/>
          </w:rPr>
          <w:t>(v)</w:t>
        </w:r>
        <w:r w:rsidRPr="00F341A6">
          <w:rPr>
            <w:rFonts w:ascii="Times New Roman" w:hAnsi="Times New Roman"/>
          </w:rPr>
          <w:tab/>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016A04CD" w14:textId="77777777" w:rsidTr="00082ED8">
        <w:trPr>
          <w:cantSplit/>
          <w:trHeight w:val="495"/>
          <w:tblHeader/>
          <w:jc w:val="center"/>
          <w:ins w:id="1163"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6DF4F7" w14:textId="77777777" w:rsidR="00C76809" w:rsidRPr="00497450" w:rsidRDefault="00C76809" w:rsidP="00082ED8">
            <w:pPr>
              <w:spacing w:after="0" w:line="240" w:lineRule="auto"/>
              <w:jc w:val="center"/>
              <w:rPr>
                <w:ins w:id="1164" w:author="ERCOT" w:date="2025-07-14T09:33:00Z" w16du:dateUtc="2025-07-14T14:33:00Z"/>
                <w:rFonts w:ascii="Times New Roman" w:eastAsia="Arial Unicode MS" w:hAnsi="Times New Roman"/>
                <w:b/>
                <w:sz w:val="20"/>
                <w:szCs w:val="20"/>
              </w:rPr>
            </w:pPr>
            <w:ins w:id="116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5B6A6B" w14:textId="77777777" w:rsidR="00C76809" w:rsidRPr="00497450" w:rsidRDefault="00C76809" w:rsidP="00082ED8">
            <w:pPr>
              <w:spacing w:after="0" w:line="240" w:lineRule="auto"/>
              <w:jc w:val="center"/>
              <w:rPr>
                <w:ins w:id="1166" w:author="ERCOT" w:date="2025-07-14T09:33:00Z" w16du:dateUtc="2025-07-14T14:33:00Z"/>
                <w:rFonts w:ascii="Times New Roman" w:eastAsia="Arial Unicode MS" w:hAnsi="Times New Roman"/>
                <w:b/>
                <w:sz w:val="20"/>
                <w:szCs w:val="20"/>
              </w:rPr>
            </w:pPr>
            <w:ins w:id="1167"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0E57AC" w14:textId="77777777" w:rsidR="00C76809" w:rsidRPr="00497450" w:rsidRDefault="00C76809" w:rsidP="00082ED8">
            <w:pPr>
              <w:spacing w:after="0" w:line="240" w:lineRule="auto"/>
              <w:jc w:val="center"/>
              <w:rPr>
                <w:ins w:id="1168" w:author="ERCOT" w:date="2025-07-14T09:33:00Z" w16du:dateUtc="2025-07-14T14:33:00Z"/>
                <w:rFonts w:ascii="Times New Roman" w:eastAsia="Arial Unicode MS" w:hAnsi="Times New Roman"/>
                <w:b/>
                <w:sz w:val="20"/>
                <w:szCs w:val="20"/>
              </w:rPr>
            </w:pPr>
            <w:ins w:id="1169"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46424A" w14:textId="77777777" w:rsidR="00C76809" w:rsidRPr="00497450" w:rsidRDefault="00C76809" w:rsidP="00082ED8">
            <w:pPr>
              <w:spacing w:after="0" w:line="240" w:lineRule="auto"/>
              <w:jc w:val="center"/>
              <w:rPr>
                <w:ins w:id="1170" w:author="ERCOT" w:date="2025-07-14T09:33:00Z" w16du:dateUtc="2025-07-14T14:33:00Z"/>
                <w:rFonts w:ascii="Times New Roman" w:eastAsia="Arial Unicode MS" w:hAnsi="Times New Roman"/>
                <w:b/>
                <w:sz w:val="20"/>
                <w:szCs w:val="20"/>
              </w:rPr>
            </w:pPr>
            <w:ins w:id="1171" w:author="ERCOT" w:date="2025-07-14T09:33:00Z" w16du:dateUtc="2025-07-14T14:33:00Z">
              <w:r w:rsidRPr="00497450">
                <w:rPr>
                  <w:rFonts w:ascii="Times New Roman" w:eastAsia="Times New Roman" w:hAnsi="Times New Roman"/>
                  <w:b/>
                  <w:sz w:val="20"/>
                  <w:szCs w:val="20"/>
                </w:rPr>
                <w:t>Format</w:t>
              </w:r>
            </w:ins>
          </w:p>
        </w:tc>
      </w:tr>
      <w:tr w:rsidR="00C76809" w:rsidRPr="00497450" w14:paraId="5141325B" w14:textId="77777777" w:rsidTr="00082ED8">
        <w:trPr>
          <w:cantSplit/>
          <w:trHeight w:val="518"/>
          <w:jc w:val="center"/>
          <w:ins w:id="1172"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46DFF2" w14:textId="77777777" w:rsidR="00C76809" w:rsidRPr="00497450" w:rsidRDefault="00C76809" w:rsidP="00082ED8">
            <w:pPr>
              <w:spacing w:after="0" w:line="240" w:lineRule="auto"/>
              <w:jc w:val="center"/>
              <w:rPr>
                <w:ins w:id="1173" w:author="ERCOT" w:date="2025-07-14T09:33:00Z" w16du:dateUtc="2025-07-14T14:33:00Z"/>
                <w:rFonts w:ascii="Times New Roman" w:eastAsia="Times New Roman" w:hAnsi="Times New Roman"/>
                <w:sz w:val="20"/>
                <w:szCs w:val="20"/>
              </w:rPr>
            </w:pPr>
            <w:ins w:id="117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0A3EF3" w14:textId="77777777" w:rsidR="00C76809" w:rsidRPr="00497450" w:rsidRDefault="00C76809" w:rsidP="00082ED8">
            <w:pPr>
              <w:spacing w:after="0" w:line="240" w:lineRule="auto"/>
              <w:jc w:val="center"/>
              <w:rPr>
                <w:ins w:id="1175" w:author="ERCOT" w:date="2025-07-14T09:33:00Z" w16du:dateUtc="2025-07-14T14:33:00Z"/>
                <w:rFonts w:ascii="Times New Roman" w:eastAsia="Times New Roman" w:hAnsi="Times New Roman"/>
                <w:sz w:val="20"/>
                <w:szCs w:val="20"/>
              </w:rPr>
            </w:pPr>
            <w:ins w:id="1176"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1DD522" w14:textId="77777777" w:rsidR="00C76809" w:rsidRPr="00497450" w:rsidRDefault="00C76809" w:rsidP="00082ED8">
            <w:pPr>
              <w:spacing w:after="0" w:line="240" w:lineRule="auto"/>
              <w:jc w:val="center"/>
              <w:rPr>
                <w:ins w:id="1177" w:author="ERCOT" w:date="2025-07-14T09:33:00Z" w16du:dateUtc="2025-07-14T14:33:00Z"/>
                <w:rFonts w:ascii="Times New Roman" w:eastAsia="Times New Roman" w:hAnsi="Times New Roman"/>
                <w:sz w:val="20"/>
                <w:szCs w:val="20"/>
              </w:rPr>
            </w:pPr>
            <w:ins w:id="1178"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863F8E" w14:textId="77777777" w:rsidR="00C76809" w:rsidRPr="00497450" w:rsidRDefault="00C76809" w:rsidP="00082ED8">
            <w:pPr>
              <w:spacing w:after="0" w:line="240" w:lineRule="auto"/>
              <w:jc w:val="center"/>
              <w:rPr>
                <w:ins w:id="1179" w:author="ERCOT" w:date="2025-07-14T09:33:00Z" w16du:dateUtc="2025-07-14T14:33:00Z"/>
                <w:rFonts w:ascii="Times New Roman" w:eastAsia="Times New Roman" w:hAnsi="Times New Roman"/>
                <w:sz w:val="20"/>
                <w:szCs w:val="20"/>
              </w:rPr>
            </w:pPr>
            <w:ins w:id="118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C14F90" w14:textId="77777777" w:rsidTr="00082ED8">
        <w:trPr>
          <w:cantSplit/>
          <w:trHeight w:val="518"/>
          <w:jc w:val="center"/>
          <w:ins w:id="1181"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35ABFE" w14:textId="77777777" w:rsidR="00C76809" w:rsidRPr="00497450" w:rsidRDefault="00C76809" w:rsidP="00082ED8">
            <w:pPr>
              <w:spacing w:after="0" w:line="240" w:lineRule="auto"/>
              <w:jc w:val="center"/>
              <w:rPr>
                <w:ins w:id="1182" w:author="ERCOT" w:date="2025-07-14T09:33:00Z" w16du:dateUtc="2025-07-14T14:33:00Z"/>
                <w:rFonts w:ascii="Times New Roman" w:eastAsia="Times New Roman" w:hAnsi="Times New Roman"/>
                <w:sz w:val="20"/>
                <w:szCs w:val="20"/>
              </w:rPr>
            </w:pPr>
            <w:ins w:id="1183"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140E6F" w14:textId="77777777" w:rsidR="00C76809" w:rsidRPr="00497450" w:rsidRDefault="00C76809" w:rsidP="00082ED8">
            <w:pPr>
              <w:spacing w:after="0" w:line="240" w:lineRule="auto"/>
              <w:jc w:val="center"/>
              <w:rPr>
                <w:ins w:id="1184" w:author="ERCOT" w:date="2025-07-14T09:33:00Z" w16du:dateUtc="2025-07-14T14:33:00Z"/>
                <w:rFonts w:ascii="Times New Roman" w:eastAsia="Times New Roman" w:hAnsi="Times New Roman"/>
                <w:sz w:val="20"/>
                <w:szCs w:val="20"/>
              </w:rPr>
            </w:pPr>
            <w:ins w:id="1185"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7A8606" w14:textId="77777777" w:rsidR="00C76809" w:rsidRPr="00497450" w:rsidRDefault="00C76809" w:rsidP="00082ED8">
            <w:pPr>
              <w:spacing w:after="0" w:line="240" w:lineRule="auto"/>
              <w:jc w:val="center"/>
              <w:rPr>
                <w:ins w:id="1186" w:author="ERCOT" w:date="2025-07-14T09:33:00Z" w16du:dateUtc="2025-07-14T14:33:00Z"/>
                <w:rFonts w:ascii="Times New Roman" w:eastAsia="Times New Roman" w:hAnsi="Times New Roman"/>
                <w:sz w:val="20"/>
                <w:szCs w:val="20"/>
              </w:rPr>
            </w:pPr>
            <w:ins w:id="1187"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A747BE1" w14:textId="77777777" w:rsidR="00C76809" w:rsidRPr="00497450" w:rsidRDefault="00C76809" w:rsidP="00082ED8">
            <w:pPr>
              <w:spacing w:after="0" w:line="240" w:lineRule="auto"/>
              <w:jc w:val="center"/>
              <w:rPr>
                <w:ins w:id="1188" w:author="ERCOT" w:date="2025-07-14T09:33:00Z" w16du:dateUtc="2025-07-14T14:33:00Z"/>
                <w:rFonts w:ascii="Times New Roman" w:eastAsia="Times New Roman" w:hAnsi="Times New Roman"/>
                <w:sz w:val="20"/>
                <w:szCs w:val="20"/>
              </w:rPr>
            </w:pPr>
            <w:ins w:id="1189" w:author="ERCOT" w:date="2025-07-14T09:33:00Z" w16du:dateUtc="2025-07-14T14:33:00Z">
              <w:r w:rsidRPr="00497450">
                <w:rPr>
                  <w:rFonts w:ascii="Times New Roman" w:eastAsia="Times New Roman" w:hAnsi="Times New Roman"/>
                  <w:sz w:val="20"/>
                  <w:szCs w:val="20"/>
                </w:rPr>
                <w:t>Numeric (8)</w:t>
              </w:r>
            </w:ins>
          </w:p>
        </w:tc>
      </w:tr>
    </w:tbl>
    <w:p w14:paraId="1C865197" w14:textId="77777777" w:rsidR="000473A4" w:rsidRPr="00F341A6" w:rsidRDefault="00F341A6" w:rsidP="000473A4">
      <w:pPr>
        <w:spacing w:before="240" w:after="240"/>
        <w:ind w:left="2160" w:hanging="720"/>
        <w:rPr>
          <w:ins w:id="1190" w:author="ERCOT" w:date="2025-07-16T18:30:00Z" w16du:dateUtc="2025-07-16T23:30:00Z"/>
          <w:rFonts w:ascii="Times New Roman" w:hAnsi="Times New Roman"/>
        </w:rPr>
      </w:pPr>
      <w:ins w:id="1191" w:author="ERCOT" w:date="2025-07-15T07:40:00Z" w16du:dateUtc="2025-07-15T12:40:00Z">
        <w:r w:rsidRPr="00F341A6">
          <w:rPr>
            <w:rFonts w:ascii="Times New Roman" w:hAnsi="Times New Roman"/>
          </w:rPr>
          <w:t>(vi)</w:t>
        </w:r>
        <w:r w:rsidRPr="00F341A6">
          <w:rPr>
            <w:rFonts w:ascii="Times New Roman" w:hAnsi="Times New Roman"/>
          </w:rPr>
          <w:tab/>
        </w:r>
      </w:ins>
      <w:ins w:id="1192" w:author="ERCOT" w:date="2025-07-16T18:30:00Z" w16du:dateUtc="2025-07-16T23:30:00Z">
        <w:r w:rsidR="000473A4" w:rsidRPr="00F341A6">
          <w:rPr>
            <w:rFonts w:ascii="Times New Roman" w:hAnsi="Times New Roman"/>
          </w:rPr>
          <w:t xml:space="preserve">Example </w:t>
        </w:r>
        <w:proofErr w:type="spellStart"/>
        <w:r w:rsidR="000473A4" w:rsidRPr="00F341A6">
          <w:rPr>
            <w:rFonts w:ascii="Times New Roman" w:hAnsi="Times New Roman"/>
          </w:rPr>
          <w:t>RD</w:t>
        </w:r>
        <w:r w:rsidR="000473A4">
          <w:rPr>
            <w:rFonts w:ascii="Times New Roman" w:hAnsi="Times New Roman"/>
          </w:rPr>
          <w:t>REve</w:t>
        </w:r>
        <w:r w:rsidR="000473A4" w:rsidRPr="00F341A6">
          <w:rPr>
            <w:rFonts w:ascii="Times New Roman" w:hAnsi="Times New Roman"/>
          </w:rPr>
          <w:t>nt</w:t>
        </w:r>
        <w:proofErr w:type="spellEnd"/>
        <w:r w:rsidR="000473A4" w:rsidRPr="00F341A6">
          <w:rPr>
            <w:rFonts w:ascii="Times New Roman" w:hAnsi="Times New Roman"/>
          </w:rPr>
          <w:t xml:space="preserve"> file</w:t>
        </w:r>
      </w:ins>
    </w:p>
    <w:p w14:paraId="67F4E1EC" w14:textId="77777777" w:rsidR="000473A4" w:rsidRPr="00264B7F" w:rsidRDefault="000473A4" w:rsidP="000473A4">
      <w:pPr>
        <w:spacing w:after="240"/>
        <w:ind w:firstLine="720"/>
        <w:contextualSpacing/>
        <w:rPr>
          <w:ins w:id="1193" w:author="ERCOT" w:date="2025-07-16T18:30:00Z" w16du:dateUtc="2025-07-16T23:30:00Z"/>
          <w:rFonts w:ascii="Times New Roman" w:hAnsi="Times New Roman"/>
        </w:rPr>
      </w:pPr>
      <w:ins w:id="1194" w:author="ERCOT" w:date="2025-07-16T18:30:00Z" w16du:dateUtc="2025-07-16T23:30:00Z">
        <w:r w:rsidRPr="00264B7F">
          <w:rPr>
            <w:rFonts w:ascii="Times New Roman" w:hAnsi="Times New Roman"/>
          </w:rPr>
          <w:t>HDR|RD</w:t>
        </w:r>
        <w:r>
          <w:rPr>
            <w:rFonts w:ascii="Times New Roman" w:hAnsi="Times New Roman"/>
          </w:rPr>
          <w:t>R</w:t>
        </w:r>
        <w:r w:rsidRPr="00264B7F">
          <w:rPr>
            <w:rFonts w:ascii="Times New Roman" w:hAnsi="Times New Roman"/>
          </w:rPr>
          <w:t>Event|200608300001||123456789</w:t>
        </w:r>
      </w:ins>
    </w:p>
    <w:p w14:paraId="388C134B" w14:textId="77777777" w:rsidR="000473A4" w:rsidRPr="00264B7F" w:rsidRDefault="000473A4" w:rsidP="000473A4">
      <w:pPr>
        <w:spacing w:after="240"/>
        <w:ind w:firstLine="720"/>
        <w:contextualSpacing/>
        <w:rPr>
          <w:ins w:id="1195" w:author="ERCOT" w:date="2025-07-16T18:30:00Z" w16du:dateUtc="2025-07-16T23:30:00Z"/>
          <w:rFonts w:ascii="Times New Roman" w:hAnsi="Times New Roman"/>
        </w:rPr>
      </w:pPr>
      <w:ins w:id="1196" w:author="ERCOT" w:date="2025-07-16T18:30:00Z" w16du:dateUtc="2025-07-16T23:30:00Z">
        <w:r w:rsidRPr="00264B7F">
          <w:rPr>
            <w:rFonts w:ascii="Times New Roman" w:hAnsi="Times New Roman"/>
          </w:rPr>
          <w:t>DET|1|123456789|1001001001001|20250115|07:23|08:47|TST|N|N</w:t>
        </w:r>
      </w:ins>
    </w:p>
    <w:p w14:paraId="70CD080C" w14:textId="77777777" w:rsidR="000473A4" w:rsidRPr="00264B7F" w:rsidRDefault="000473A4" w:rsidP="000473A4">
      <w:pPr>
        <w:spacing w:after="240"/>
        <w:ind w:firstLine="720"/>
        <w:contextualSpacing/>
        <w:rPr>
          <w:ins w:id="1197" w:author="ERCOT" w:date="2025-07-16T18:30:00Z" w16du:dateUtc="2025-07-16T23:30:00Z"/>
          <w:rFonts w:ascii="Times New Roman" w:hAnsi="Times New Roman"/>
        </w:rPr>
      </w:pPr>
      <w:ins w:id="1198" w:author="ERCOT" w:date="2025-07-16T18:30:00Z" w16du:dateUtc="2025-07-16T23:30:00Z">
        <w:r w:rsidRPr="00264B7F">
          <w:rPr>
            <w:rFonts w:ascii="Times New Roman" w:hAnsi="Times New Roman"/>
          </w:rPr>
          <w:t>DET|2|123456789|1001001001023|20250301|07:23|08:47|WH|N|N</w:t>
        </w:r>
      </w:ins>
    </w:p>
    <w:p w14:paraId="04BAB278" w14:textId="77777777" w:rsidR="000473A4" w:rsidRDefault="000473A4" w:rsidP="000473A4">
      <w:pPr>
        <w:spacing w:after="240" w:line="240" w:lineRule="auto"/>
        <w:ind w:left="720"/>
        <w:rPr>
          <w:ins w:id="1199" w:author="ERCOT" w:date="2025-07-16T18:30:00Z" w16du:dateUtc="2025-07-16T23:30:00Z"/>
          <w:rFonts w:ascii="Times New Roman" w:hAnsi="Times New Roman"/>
        </w:rPr>
      </w:pPr>
      <w:ins w:id="1200" w:author="ERCOT" w:date="2025-07-16T18:30:00Z" w16du:dateUtc="2025-07-16T23:30:00Z">
        <w:r w:rsidRPr="00264B7F">
          <w:rPr>
            <w:rFonts w:ascii="Times New Roman" w:hAnsi="Times New Roman"/>
          </w:rPr>
          <w:t>DET|3|123456789|1001001001045|20250101|07:23|08:47|TST|N|N DET|4|123456789|1001001001045|20250101|07:23|08:47|WH|N|N</w:t>
        </w:r>
        <w:r>
          <w:rPr>
            <w:rFonts w:ascii="Times New Roman" w:hAnsi="Times New Roman"/>
          </w:rPr>
          <w:br/>
          <w:t xml:space="preserve"> </w:t>
        </w:r>
        <w:r w:rsidRPr="00264B7F">
          <w:rPr>
            <w:rFonts w:ascii="Times New Roman" w:hAnsi="Times New Roman"/>
          </w:rPr>
          <w:t>SUM|4|</w:t>
        </w:r>
      </w:ins>
    </w:p>
    <w:p w14:paraId="30C94D5D" w14:textId="77777777" w:rsidR="00C76809" w:rsidRPr="00F374E3" w:rsidRDefault="00C76809" w:rsidP="00C76809">
      <w:pPr>
        <w:jc w:val="center"/>
        <w:rPr>
          <w:ins w:id="1201" w:author="ERCOT" w:date="2025-07-14T09:33:00Z" w16du:dateUtc="2025-07-14T14:33:00Z"/>
          <w:rFonts w:ascii="Times New Roman" w:hAnsi="Times New Roman"/>
          <w:b/>
        </w:rPr>
      </w:pPr>
      <w:ins w:id="1202" w:author="ERCOT" w:date="2025-07-14T09:33:00Z" w16du:dateUtc="2025-07-14T14:33:00Z">
        <w:r w:rsidRPr="00F374E3">
          <w:rPr>
            <w:rFonts w:ascii="Times New Roman" w:hAnsi="Times New Roman"/>
            <w:b/>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C76809" w:rsidRPr="00497450" w14:paraId="426F7220" w14:textId="77777777" w:rsidTr="00082ED8">
        <w:trPr>
          <w:cantSplit/>
          <w:trHeight w:val="288"/>
          <w:jc w:val="center"/>
          <w:ins w:id="1203" w:author="ERCOT" w:date="2025-07-14T09:33: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5A9A4BB" w14:textId="77777777" w:rsidR="00C76809" w:rsidRPr="00497450" w:rsidRDefault="00C76809" w:rsidP="00082ED8">
            <w:pPr>
              <w:spacing w:after="0" w:line="240" w:lineRule="auto"/>
              <w:jc w:val="center"/>
              <w:rPr>
                <w:ins w:id="1204" w:author="ERCOT" w:date="2025-07-14T09:33:00Z" w16du:dateUtc="2025-07-14T14:33:00Z"/>
                <w:rFonts w:ascii="Times New Roman" w:eastAsia="Times New Roman" w:hAnsi="Times New Roman"/>
                <w:b/>
                <w:sz w:val="20"/>
                <w:szCs w:val="20"/>
              </w:rPr>
            </w:pPr>
            <w:ins w:id="1205" w:author="ERCOT" w:date="2025-07-14T09:33:00Z" w16du:dateUtc="2025-07-14T14:33:00Z">
              <w:r w:rsidRPr="00497450">
                <w:rPr>
                  <w:rFonts w:ascii="Times New Roman" w:eastAsia="Times New Roman" w:hAnsi="Times New Roman"/>
                  <w:b/>
                  <w:sz w:val="20"/>
                  <w:szCs w:val="20"/>
                </w:rPr>
                <w:t>Device Type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8215966" w14:textId="77777777" w:rsidR="00C76809" w:rsidRPr="00497450" w:rsidRDefault="00C76809" w:rsidP="00082ED8">
            <w:pPr>
              <w:spacing w:after="0" w:line="240" w:lineRule="auto"/>
              <w:jc w:val="center"/>
              <w:rPr>
                <w:ins w:id="1206" w:author="ERCOT" w:date="2025-07-14T09:33:00Z" w16du:dateUtc="2025-07-14T14:33:00Z"/>
                <w:rFonts w:ascii="Times New Roman" w:eastAsia="Times New Roman" w:hAnsi="Times New Roman"/>
                <w:b/>
                <w:sz w:val="20"/>
                <w:szCs w:val="20"/>
              </w:rPr>
            </w:pPr>
            <w:ins w:id="1207" w:author="ERCOT" w:date="2025-07-14T09:33:00Z" w16du:dateUtc="2025-07-14T14:33:00Z">
              <w:r w:rsidRPr="00497450">
                <w:rPr>
                  <w:rFonts w:ascii="Times New Roman" w:eastAsia="Times New Roman" w:hAnsi="Times New Roman"/>
                  <w:b/>
                  <w:sz w:val="20"/>
                  <w:szCs w:val="20"/>
                </w:rPr>
                <w:t>Description</w:t>
              </w:r>
            </w:ins>
          </w:p>
        </w:tc>
      </w:tr>
      <w:tr w:rsidR="00C76809" w:rsidRPr="00497450" w14:paraId="47D05B76" w14:textId="77777777" w:rsidTr="00082ED8">
        <w:trPr>
          <w:cantSplit/>
          <w:trHeight w:val="311"/>
          <w:jc w:val="center"/>
          <w:ins w:id="120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7A07D2" w14:textId="77777777" w:rsidR="00C76809" w:rsidRPr="00497450" w:rsidRDefault="00C76809" w:rsidP="00082ED8">
            <w:pPr>
              <w:spacing w:after="0" w:line="240" w:lineRule="auto"/>
              <w:jc w:val="center"/>
              <w:rPr>
                <w:ins w:id="1209" w:author="ERCOT" w:date="2025-07-14T09:33:00Z" w16du:dateUtc="2025-07-14T14:33:00Z"/>
                <w:rFonts w:ascii="Times New Roman" w:eastAsia="Times New Roman" w:hAnsi="Times New Roman"/>
                <w:bCs/>
                <w:iCs/>
                <w:sz w:val="20"/>
                <w:szCs w:val="20"/>
              </w:rPr>
            </w:pPr>
            <w:ins w:id="1210" w:author="ERCOT" w:date="2025-07-14T09:33:00Z" w16du:dateUtc="2025-07-14T14:33:00Z">
              <w:r w:rsidRPr="00497450">
                <w:rPr>
                  <w:rFonts w:ascii="Times New Roman" w:eastAsia="Times New Roman" w:hAnsi="Times New Roman"/>
                  <w:bCs/>
                  <w:iCs/>
                  <w:sz w:val="20"/>
                  <w:szCs w:val="20"/>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8AE719" w14:textId="77777777" w:rsidR="00C76809" w:rsidRPr="00497450" w:rsidRDefault="00C76809" w:rsidP="00082ED8">
            <w:pPr>
              <w:spacing w:after="0" w:line="240" w:lineRule="auto"/>
              <w:jc w:val="center"/>
              <w:rPr>
                <w:ins w:id="1211" w:author="ERCOT" w:date="2025-07-14T09:33:00Z" w16du:dateUtc="2025-07-14T14:33:00Z"/>
                <w:rFonts w:ascii="Times New Roman" w:eastAsia="Times New Roman" w:hAnsi="Times New Roman"/>
                <w:bCs/>
                <w:iCs/>
                <w:sz w:val="20"/>
                <w:szCs w:val="20"/>
              </w:rPr>
            </w:pPr>
            <w:ins w:id="1212" w:author="ERCOT" w:date="2025-07-14T09:33:00Z" w16du:dateUtc="2025-07-14T14:33:00Z">
              <w:r w:rsidRPr="00497450">
                <w:rPr>
                  <w:rFonts w:ascii="Times New Roman" w:eastAsia="Times New Roman" w:hAnsi="Times New Roman"/>
                  <w:bCs/>
                  <w:iCs/>
                  <w:sz w:val="20"/>
                  <w:szCs w:val="20"/>
                </w:rPr>
                <w:t>Battery</w:t>
              </w:r>
            </w:ins>
          </w:p>
        </w:tc>
      </w:tr>
      <w:tr w:rsidR="00C76809" w:rsidRPr="00497450" w14:paraId="7ADB01B6" w14:textId="77777777" w:rsidTr="00082ED8">
        <w:trPr>
          <w:cantSplit/>
          <w:trHeight w:val="311"/>
          <w:jc w:val="center"/>
          <w:ins w:id="121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518C3F" w14:textId="77777777" w:rsidR="00C76809" w:rsidRPr="00497450" w:rsidRDefault="00C76809" w:rsidP="00082ED8">
            <w:pPr>
              <w:spacing w:after="0" w:line="240" w:lineRule="auto"/>
              <w:jc w:val="center"/>
              <w:rPr>
                <w:ins w:id="1214" w:author="ERCOT" w:date="2025-07-14T09:33:00Z" w16du:dateUtc="2025-07-14T14:33:00Z"/>
                <w:rFonts w:ascii="Times New Roman" w:eastAsia="Times New Roman" w:hAnsi="Times New Roman"/>
                <w:sz w:val="20"/>
                <w:szCs w:val="20"/>
              </w:rPr>
            </w:pPr>
            <w:ins w:id="1215" w:author="ERCOT" w:date="2025-07-14T09:33:00Z" w16du:dateUtc="2025-07-14T14:33:00Z">
              <w:r w:rsidRPr="00497450">
                <w:rPr>
                  <w:rFonts w:ascii="Times New Roman" w:eastAsia="Times New Roman" w:hAnsi="Times New Roman"/>
                  <w:bCs/>
                  <w:iCs/>
                  <w:sz w:val="20"/>
                  <w:szCs w:val="20"/>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7E0037" w14:textId="77777777" w:rsidR="00C76809" w:rsidRPr="00497450" w:rsidRDefault="00C76809" w:rsidP="00082ED8">
            <w:pPr>
              <w:spacing w:after="0" w:line="240" w:lineRule="auto"/>
              <w:jc w:val="center"/>
              <w:rPr>
                <w:ins w:id="1216" w:author="ERCOT" w:date="2025-07-14T09:33:00Z" w16du:dateUtc="2025-07-14T14:33:00Z"/>
                <w:rFonts w:ascii="Times New Roman" w:eastAsia="Times New Roman" w:hAnsi="Times New Roman"/>
                <w:sz w:val="20"/>
                <w:szCs w:val="20"/>
              </w:rPr>
            </w:pPr>
            <w:ins w:id="1217" w:author="ERCOT" w:date="2025-07-14T09:33:00Z" w16du:dateUtc="2025-07-14T14:33:00Z">
              <w:r w:rsidRPr="00497450">
                <w:rPr>
                  <w:rFonts w:ascii="Times New Roman" w:eastAsia="Times New Roman" w:hAnsi="Times New Roman"/>
                  <w:bCs/>
                  <w:iCs/>
                  <w:sz w:val="20"/>
                  <w:szCs w:val="20"/>
                </w:rPr>
                <w:t>Electric Vehicle Charging</w:t>
              </w:r>
            </w:ins>
          </w:p>
        </w:tc>
      </w:tr>
      <w:tr w:rsidR="00C76809" w:rsidRPr="00497450" w14:paraId="143936C2" w14:textId="77777777" w:rsidTr="00082ED8">
        <w:trPr>
          <w:cantSplit/>
          <w:trHeight w:val="288"/>
          <w:jc w:val="center"/>
          <w:ins w:id="121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DDAB1D" w14:textId="77777777" w:rsidR="00C76809" w:rsidRPr="00497450" w:rsidRDefault="00C76809" w:rsidP="00082ED8">
            <w:pPr>
              <w:spacing w:after="0" w:line="240" w:lineRule="auto"/>
              <w:jc w:val="center"/>
              <w:rPr>
                <w:ins w:id="1219" w:author="ERCOT" w:date="2025-07-14T09:33:00Z" w16du:dateUtc="2025-07-14T14:33:00Z"/>
                <w:rFonts w:ascii="Times New Roman" w:eastAsia="Times New Roman" w:hAnsi="Times New Roman"/>
                <w:color w:val="1F497D"/>
                <w:sz w:val="20"/>
                <w:szCs w:val="20"/>
              </w:rPr>
            </w:pPr>
            <w:ins w:id="1220" w:author="ERCOT" w:date="2025-07-14T09:33:00Z" w16du:dateUtc="2025-07-14T14:33:00Z">
              <w:r w:rsidRPr="00497450">
                <w:rPr>
                  <w:rFonts w:ascii="Times New Roman" w:eastAsia="Times New Roman" w:hAnsi="Times New Roman"/>
                  <w:bCs/>
                  <w:iCs/>
                  <w:sz w:val="20"/>
                  <w:szCs w:val="20"/>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FA4516" w14:textId="77777777" w:rsidR="00C76809" w:rsidRPr="00497450" w:rsidRDefault="00C76809" w:rsidP="00082ED8">
            <w:pPr>
              <w:spacing w:after="0" w:line="240" w:lineRule="auto"/>
              <w:jc w:val="center"/>
              <w:rPr>
                <w:ins w:id="1221" w:author="ERCOT" w:date="2025-07-14T09:33:00Z" w16du:dateUtc="2025-07-14T14:33:00Z"/>
                <w:rFonts w:ascii="Times New Roman" w:eastAsia="Times New Roman" w:hAnsi="Times New Roman"/>
                <w:color w:val="1F497D"/>
                <w:sz w:val="20"/>
                <w:szCs w:val="20"/>
              </w:rPr>
            </w:pPr>
            <w:ins w:id="1222" w:author="ERCOT" w:date="2025-07-14T09:33:00Z" w16du:dateUtc="2025-07-14T14:33:00Z">
              <w:r w:rsidRPr="00497450">
                <w:rPr>
                  <w:rFonts w:ascii="Times New Roman" w:eastAsia="Times New Roman" w:hAnsi="Times New Roman"/>
                  <w:bCs/>
                  <w:iCs/>
                  <w:sz w:val="20"/>
                  <w:szCs w:val="20"/>
                </w:rPr>
                <w:t>Pool Pump</w:t>
              </w:r>
            </w:ins>
          </w:p>
        </w:tc>
      </w:tr>
      <w:tr w:rsidR="00C76809" w:rsidRPr="00497450" w14:paraId="1864658F" w14:textId="77777777" w:rsidTr="00082ED8">
        <w:trPr>
          <w:cantSplit/>
          <w:trHeight w:val="288"/>
          <w:jc w:val="center"/>
          <w:ins w:id="122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F67B2D" w14:textId="77777777" w:rsidR="00C76809" w:rsidRPr="00497450" w:rsidRDefault="00C76809" w:rsidP="00082ED8">
            <w:pPr>
              <w:spacing w:after="0" w:line="240" w:lineRule="auto"/>
              <w:jc w:val="center"/>
              <w:rPr>
                <w:ins w:id="1224" w:author="ERCOT" w:date="2025-07-14T09:33:00Z" w16du:dateUtc="2025-07-14T14:33:00Z"/>
                <w:rFonts w:ascii="Times New Roman" w:eastAsia="Times New Roman" w:hAnsi="Times New Roman"/>
                <w:bCs/>
                <w:iCs/>
                <w:sz w:val="20"/>
                <w:szCs w:val="20"/>
              </w:rPr>
            </w:pPr>
            <w:ins w:id="1225" w:author="ERCOT" w:date="2025-07-14T09:33:00Z" w16du:dateUtc="2025-07-14T14:33:00Z">
              <w:r w:rsidRPr="00497450">
                <w:rPr>
                  <w:rFonts w:ascii="Times New Roman" w:eastAsia="Times New Roman" w:hAnsi="Times New Roman"/>
                  <w:bCs/>
                  <w:iCs/>
                  <w:sz w:val="20"/>
                  <w:szCs w:val="20"/>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7E07139" w14:textId="77777777" w:rsidR="00C76809" w:rsidRPr="00497450" w:rsidRDefault="00C76809" w:rsidP="00082ED8">
            <w:pPr>
              <w:spacing w:after="0" w:line="240" w:lineRule="auto"/>
              <w:jc w:val="center"/>
              <w:rPr>
                <w:ins w:id="1226" w:author="ERCOT" w:date="2025-07-14T09:33:00Z" w16du:dateUtc="2025-07-14T14:33:00Z"/>
                <w:rFonts w:ascii="Times New Roman" w:eastAsia="Times New Roman" w:hAnsi="Times New Roman"/>
                <w:bCs/>
                <w:iCs/>
                <w:sz w:val="20"/>
                <w:szCs w:val="20"/>
              </w:rPr>
            </w:pPr>
            <w:ins w:id="1227" w:author="ERCOT" w:date="2025-07-14T09:33:00Z" w16du:dateUtc="2025-07-14T14:33:00Z">
              <w:r w:rsidRPr="00497450">
                <w:rPr>
                  <w:rFonts w:ascii="Times New Roman" w:eastAsia="Times New Roman" w:hAnsi="Times New Roman"/>
                  <w:bCs/>
                  <w:iCs/>
                  <w:sz w:val="20"/>
                  <w:szCs w:val="20"/>
                </w:rPr>
                <w:t>Thermostat</w:t>
              </w:r>
            </w:ins>
          </w:p>
        </w:tc>
      </w:tr>
      <w:tr w:rsidR="00C76809" w:rsidRPr="00497450" w14:paraId="5F8AB2E4" w14:textId="77777777" w:rsidTr="00082ED8">
        <w:trPr>
          <w:cantSplit/>
          <w:trHeight w:val="288"/>
          <w:jc w:val="center"/>
          <w:ins w:id="1228"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98EE39" w14:textId="77777777" w:rsidR="00C76809" w:rsidRPr="00497450" w:rsidRDefault="00C76809" w:rsidP="00082ED8">
            <w:pPr>
              <w:spacing w:after="0" w:line="240" w:lineRule="auto"/>
              <w:jc w:val="center"/>
              <w:rPr>
                <w:ins w:id="1229" w:author="ERCOT" w:date="2025-07-14T09:33:00Z" w16du:dateUtc="2025-07-14T14:33:00Z"/>
                <w:rFonts w:ascii="Times New Roman" w:eastAsia="Times New Roman" w:hAnsi="Times New Roman"/>
                <w:bCs/>
                <w:iCs/>
                <w:sz w:val="20"/>
                <w:szCs w:val="20"/>
              </w:rPr>
            </w:pPr>
            <w:ins w:id="1230" w:author="ERCOT" w:date="2025-07-14T09:33:00Z" w16du:dateUtc="2025-07-14T14:33:00Z">
              <w:r w:rsidRPr="00497450">
                <w:rPr>
                  <w:rFonts w:ascii="Times New Roman" w:eastAsia="Times New Roman" w:hAnsi="Times New Roman"/>
                  <w:bCs/>
                  <w:iCs/>
                  <w:sz w:val="20"/>
                  <w:szCs w:val="20"/>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F7E14B" w14:textId="77777777" w:rsidR="00C76809" w:rsidRPr="00497450" w:rsidRDefault="00C76809" w:rsidP="00082ED8">
            <w:pPr>
              <w:spacing w:after="0" w:line="240" w:lineRule="auto"/>
              <w:jc w:val="center"/>
              <w:rPr>
                <w:ins w:id="1231" w:author="ERCOT" w:date="2025-07-14T09:33:00Z" w16du:dateUtc="2025-07-14T14:33:00Z"/>
                <w:rFonts w:ascii="Times New Roman" w:eastAsia="Times New Roman" w:hAnsi="Times New Roman"/>
                <w:bCs/>
                <w:iCs/>
                <w:sz w:val="20"/>
                <w:szCs w:val="20"/>
              </w:rPr>
            </w:pPr>
            <w:ins w:id="1232" w:author="ERCOT" w:date="2025-07-14T09:33:00Z" w16du:dateUtc="2025-07-14T14:33:00Z">
              <w:r w:rsidRPr="00497450">
                <w:rPr>
                  <w:rFonts w:ascii="Times New Roman" w:eastAsia="Times New Roman" w:hAnsi="Times New Roman"/>
                  <w:bCs/>
                  <w:iCs/>
                  <w:sz w:val="20"/>
                  <w:szCs w:val="20"/>
                </w:rPr>
                <w:t>Electric Domestic Water Heater</w:t>
              </w:r>
            </w:ins>
          </w:p>
        </w:tc>
      </w:tr>
      <w:tr w:rsidR="00C76809" w:rsidRPr="00497450" w14:paraId="4AA7C634" w14:textId="77777777" w:rsidTr="00082ED8">
        <w:trPr>
          <w:cantSplit/>
          <w:trHeight w:val="288"/>
          <w:jc w:val="center"/>
          <w:ins w:id="1233"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FDBAF4" w14:textId="77777777" w:rsidR="00C76809" w:rsidRPr="00497450" w:rsidRDefault="00C76809" w:rsidP="00082ED8">
            <w:pPr>
              <w:spacing w:after="0" w:line="240" w:lineRule="auto"/>
              <w:jc w:val="center"/>
              <w:rPr>
                <w:ins w:id="1234" w:author="ERCOT" w:date="2025-07-14T09:33:00Z" w16du:dateUtc="2025-07-14T14:33:00Z"/>
                <w:rFonts w:ascii="Times New Roman" w:eastAsia="Times New Roman" w:hAnsi="Times New Roman"/>
                <w:bCs/>
                <w:iCs/>
                <w:sz w:val="20"/>
                <w:szCs w:val="20"/>
              </w:rPr>
            </w:pPr>
            <w:ins w:id="1235" w:author="ERCOT" w:date="2025-07-14T09:33:00Z" w16du:dateUtc="2025-07-14T14:33:00Z">
              <w:r w:rsidRPr="00497450">
                <w:rPr>
                  <w:rFonts w:ascii="Times New Roman" w:eastAsia="Times New Roman" w:hAnsi="Times New Roman"/>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FA1296" w14:textId="77777777" w:rsidR="00C76809" w:rsidRPr="00497450" w:rsidRDefault="00C76809" w:rsidP="00082ED8">
            <w:pPr>
              <w:spacing w:after="0" w:line="240" w:lineRule="auto"/>
              <w:jc w:val="center"/>
              <w:rPr>
                <w:ins w:id="1236" w:author="ERCOT" w:date="2025-07-14T09:33:00Z" w16du:dateUtc="2025-07-14T14:33:00Z"/>
                <w:rFonts w:ascii="Times New Roman" w:eastAsia="Times New Roman" w:hAnsi="Times New Roman"/>
                <w:bCs/>
                <w:iCs/>
                <w:sz w:val="20"/>
                <w:szCs w:val="20"/>
              </w:rPr>
            </w:pPr>
            <w:ins w:id="1237" w:author="ERCOT" w:date="2025-07-14T09:33:00Z" w16du:dateUtc="2025-07-14T14:33:00Z">
              <w:r w:rsidRPr="00497450">
                <w:rPr>
                  <w:rFonts w:ascii="Times New Roman" w:eastAsia="Times New Roman" w:hAnsi="Times New Roman"/>
                  <w:bCs/>
                  <w:iCs/>
                  <w:sz w:val="20"/>
                  <w:szCs w:val="20"/>
                </w:rPr>
                <w:t>Other Device Type</w:t>
              </w:r>
            </w:ins>
          </w:p>
        </w:tc>
      </w:tr>
    </w:tbl>
    <w:p w14:paraId="073919F9" w14:textId="5F9015D3" w:rsidR="00C76809" w:rsidRDefault="00C76809" w:rsidP="00F341A6">
      <w:pPr>
        <w:spacing w:before="240" w:after="240" w:line="240" w:lineRule="auto"/>
        <w:ind w:left="1440" w:hanging="720"/>
        <w:rPr>
          <w:ins w:id="1238" w:author="ERCOT" w:date="2025-07-14T09:33:00Z" w16du:dateUtc="2025-07-14T14:33:00Z"/>
          <w:rFonts w:ascii="Times New Roman" w:eastAsia="Calibri" w:hAnsi="Times New Roman" w:cs="Times New Roman"/>
        </w:rPr>
      </w:pPr>
      <w:ins w:id="1239" w:author="ERCOT" w:date="2025-07-14T09:33:00Z" w16du:dateUtc="2025-07-14T14:33:00Z">
        <w:r>
          <w:rPr>
            <w:rFonts w:ascii="Times New Roman" w:eastAsia="Calibri" w:hAnsi="Times New Roman" w:cs="Times New Roman"/>
          </w:rPr>
          <w:t>(e)</w:t>
        </w:r>
      </w:ins>
      <w:ins w:id="1240" w:author="ERCOT" w:date="2025-07-15T07:41:00Z" w16du:dateUtc="2025-07-15T12:41:00Z">
        <w:r w:rsidR="00F341A6">
          <w:rPr>
            <w:rFonts w:ascii="Times New Roman" w:eastAsia="Calibri" w:hAnsi="Times New Roman" w:cs="Times New Roman"/>
          </w:rPr>
          <w:tab/>
        </w:r>
      </w:ins>
      <w:ins w:id="1241" w:author="ERCOT" w:date="2025-07-14T09:33:00Z" w16du:dateUtc="2025-07-14T14:33:00Z">
        <w:r>
          <w:rPr>
            <w:rFonts w:ascii="Times New Roman" w:eastAsia="Calibri" w:hAnsi="Times New Roman" w:cs="Times New Roman"/>
          </w:rPr>
          <w:t>NOIE Interval Data File (Report Name RDRIntervaldata)</w:t>
        </w:r>
      </w:ins>
    </w:p>
    <w:p w14:paraId="1360B38B" w14:textId="77777777" w:rsidR="00D43793" w:rsidRDefault="00F341A6" w:rsidP="00D43793">
      <w:pPr>
        <w:spacing w:before="240" w:after="240"/>
        <w:ind w:left="2160" w:hanging="720"/>
        <w:rPr>
          <w:ins w:id="1242" w:author="ERCOT" w:date="2025-08-22T09:15:00Z" w16du:dateUtc="2025-08-22T14:15:00Z"/>
          <w:rFonts w:ascii="Times New Roman" w:hAnsi="Times New Roman"/>
        </w:rPr>
      </w:pPr>
      <w:ins w:id="1243" w:author="ERCOT" w:date="2025-07-15T07:41:00Z" w16du:dateUtc="2025-07-15T12:41:00Z">
        <w:r>
          <w:rPr>
            <w:rFonts w:ascii="Times New Roman" w:hAnsi="Times New Roman"/>
          </w:rPr>
          <w:lastRenderedPageBreak/>
          <w:t>(i)</w:t>
        </w:r>
        <w:r>
          <w:rPr>
            <w:rFonts w:ascii="Times New Roman" w:hAnsi="Times New Roman"/>
          </w:rPr>
          <w:tab/>
        </w:r>
      </w:ins>
      <w:ins w:id="1244" w:author="ERCOT" w:date="2025-07-14T09:33:00Z" w16du:dateUtc="2025-07-14T14:33:00Z">
        <w:r w:rsidR="00C76809" w:rsidRPr="00F341A6">
          <w:rPr>
            <w:rFonts w:ascii="Times New Roman" w:hAnsi="Times New Roman"/>
          </w:rPr>
          <w:t xml:space="preserve">NOIE LSEs are required to submit RDRIntervaldata Files </w:t>
        </w:r>
        <w:r w:rsidR="00C76809">
          <w:rPr>
            <w:rFonts w:ascii="Times New Roman" w:hAnsi="Times New Roman"/>
          </w:rPr>
          <w:t xml:space="preserve">for all days in the Assessment Period for RDR Program participants and for other Unique Meter IDs selected by ERCOT from the initial population files submitted by the </w:t>
        </w:r>
        <w:r w:rsidR="00C76809" w:rsidRPr="00F341A6">
          <w:rPr>
            <w:rFonts w:ascii="Times New Roman" w:hAnsi="Times New Roman"/>
          </w:rPr>
          <w:t>NOIE LSEs</w:t>
        </w:r>
        <w:r w:rsidR="00C76809">
          <w:rPr>
            <w:rFonts w:ascii="Times New Roman" w:hAnsi="Times New Roman"/>
          </w:rPr>
          <w:t xml:space="preserve">. These other Unique Meter IDs will be used as a pool of candidates from which to select matches for participating sites to be used for baseline estimation purposes. If on-site generation is associated with a Unique Meter ID, data must also be submitted for the export to the grid from that service delivery point. The interval data files may cover one or more days in the Assessment Period and </w:t>
        </w:r>
        <w:r w:rsidR="00C76809" w:rsidRPr="00F341A6">
          <w:rPr>
            <w:rFonts w:ascii="Times New Roman" w:hAnsi="Times New Roman"/>
          </w:rPr>
          <w:t>must follow the file format and content specifications shown in the table below.</w:t>
        </w:r>
      </w:ins>
    </w:p>
    <w:p w14:paraId="7FD495A3" w14:textId="77777777" w:rsidR="00D43793" w:rsidRDefault="00D43793" w:rsidP="00D43793">
      <w:pPr>
        <w:spacing w:before="240" w:after="240"/>
        <w:ind w:left="2160" w:hanging="720"/>
        <w:rPr>
          <w:ins w:id="1245" w:author="ERCOT" w:date="2025-08-22T09:15:00Z" w16du:dateUtc="2025-08-22T14:15:00Z"/>
          <w:rFonts w:ascii="Times New Roman" w:hAnsi="Times New Roman"/>
        </w:rPr>
      </w:pPr>
      <w:ins w:id="1246" w:author="ERCOT" w:date="2025-08-22T09:15:00Z" w16du:dateUtc="2025-08-22T14:15:00Z">
        <w:r>
          <w:rPr>
            <w:rFonts w:ascii="Times New Roman" w:hAnsi="Times New Roman"/>
          </w:rPr>
          <w:t>(ii)</w:t>
        </w:r>
        <w:r>
          <w:rPr>
            <w:rFonts w:ascii="Times New Roman" w:hAnsi="Times New Roman"/>
          </w:rPr>
          <w:tab/>
          <w:t>Files are limited in size to no more than 50,000 rows. Multiple files may be submitted together and the counter field in the filename may be used to distinguish them from each other. The interval data within the file must be in single UMI-single day groups with the required header rows for each group followed by the interval data rows for the UMI and date.</w:t>
        </w:r>
      </w:ins>
    </w:p>
    <w:p w14:paraId="64310DD2" w14:textId="0DB6E256" w:rsidR="00C76809" w:rsidRDefault="00F341A6" w:rsidP="00F341A6">
      <w:pPr>
        <w:spacing w:before="240" w:after="240"/>
        <w:ind w:left="2160" w:hanging="720"/>
        <w:rPr>
          <w:ins w:id="1247" w:author="ERCOT" w:date="2025-07-14T09:33:00Z" w16du:dateUtc="2025-07-14T14:33:00Z"/>
          <w:rFonts w:ascii="Times New Roman" w:hAnsi="Times New Roman"/>
        </w:rPr>
      </w:pPr>
      <w:ins w:id="1248" w:author="ERCOT" w:date="2025-07-15T07:41:00Z" w16du:dateUtc="2025-07-15T12:41:00Z">
        <w:r>
          <w:rPr>
            <w:rFonts w:ascii="Times New Roman" w:hAnsi="Times New Roman"/>
          </w:rPr>
          <w:t>(</w:t>
        </w:r>
      </w:ins>
      <w:ins w:id="1249" w:author="ERCOT" w:date="2025-08-22T09:14:00Z" w16du:dateUtc="2025-08-22T14:14:00Z">
        <w:r w:rsidR="00D43793">
          <w:rPr>
            <w:rFonts w:ascii="Times New Roman" w:hAnsi="Times New Roman"/>
          </w:rPr>
          <w:t>i</w:t>
        </w:r>
      </w:ins>
      <w:ins w:id="1250" w:author="ERCOT" w:date="2025-07-15T07:41:00Z" w16du:dateUtc="2025-07-15T12:41:00Z">
        <w:r>
          <w:rPr>
            <w:rFonts w:ascii="Times New Roman" w:hAnsi="Times New Roman"/>
          </w:rPr>
          <w:t>ii)</w:t>
        </w:r>
        <w:r>
          <w:rPr>
            <w:rFonts w:ascii="Times New Roman" w:hAnsi="Times New Roman"/>
          </w:rPr>
          <w:tab/>
        </w:r>
      </w:ins>
      <w:ins w:id="1251"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w:t>
        </w:r>
        <w:r w:rsidR="000473A4" w:rsidRPr="00F374E3">
          <w:rPr>
            <w:rFonts w:ascii="Times New Roman" w:hAnsi="Times New Roman"/>
          </w:rPr>
          <w:t>Three record types are applicable to RD</w:t>
        </w:r>
        <w:r w:rsidR="000473A4">
          <w:rPr>
            <w:rFonts w:ascii="Times New Roman" w:hAnsi="Times New Roman"/>
          </w:rPr>
          <w:t>RIntervaldata</w:t>
        </w:r>
        <w:r w:rsidR="000473A4" w:rsidRPr="00F374E3">
          <w:rPr>
            <w:rFonts w:ascii="Times New Roman" w:hAnsi="Times New Roman"/>
          </w:rPr>
          <w:t xml:space="preserve"> files sent via NAESB: header record; detail record; and summary record.</w:t>
        </w:r>
        <w:r w:rsidR="000473A4">
          <w:rPr>
            <w:rFonts w:ascii="Times New Roman" w:hAnsi="Times New Roman"/>
          </w:rPr>
          <w:t xml:space="preserve"> </w:t>
        </w:r>
        <w:r w:rsidR="000473A4" w:rsidRPr="00F374E3">
          <w:rPr>
            <w:rFonts w:ascii="Times New Roman" w:hAnsi="Times New Roman"/>
          </w:rPr>
          <w:t>At a minimum the filename must contain</w:t>
        </w:r>
        <w:r w:rsidR="000473A4">
          <w:rPr>
            <w:rFonts w:ascii="Times New Roman" w:hAnsi="Times New Roman"/>
          </w:rPr>
          <w:t xml:space="preserve"> </w:t>
        </w:r>
        <w:r w:rsidR="000473A4" w:rsidRPr="00F374E3">
          <w:rPr>
            <w:rFonts w:ascii="Times New Roman" w:hAnsi="Times New Roman"/>
          </w:rPr>
          <w:t>.csv after decryption otherwise the file will be rejected by ERCOT.  Files must be sent with a NAESB input-format of “FF”.  Any file extension other than .csv, such as .xml or .x12 will fail at ERCOT.</w:t>
        </w:r>
      </w:ins>
    </w:p>
    <w:p w14:paraId="48EC1CD0" w14:textId="40BB4464" w:rsidR="00C76809" w:rsidRDefault="00F341A6" w:rsidP="00F341A6">
      <w:pPr>
        <w:spacing w:before="240" w:after="240"/>
        <w:ind w:left="2160" w:hanging="720"/>
        <w:rPr>
          <w:ins w:id="1252" w:author="ERCOT" w:date="2025-07-14T09:33:00Z" w16du:dateUtc="2025-07-14T14:33:00Z"/>
          <w:rFonts w:ascii="Times New Roman" w:hAnsi="Times New Roman"/>
        </w:rPr>
      </w:pPr>
      <w:ins w:id="1253" w:author="ERCOT" w:date="2025-07-15T07:42:00Z" w16du:dateUtc="2025-07-15T12:42:00Z">
        <w:r>
          <w:rPr>
            <w:rFonts w:ascii="Times New Roman" w:hAnsi="Times New Roman"/>
          </w:rPr>
          <w:t>(i</w:t>
        </w:r>
      </w:ins>
      <w:ins w:id="1254" w:author="ERCOT" w:date="2025-08-22T09:14:00Z" w16du:dateUtc="2025-08-22T14:14:00Z">
        <w:r w:rsidR="00D43793">
          <w:rPr>
            <w:rFonts w:ascii="Times New Roman" w:hAnsi="Times New Roman"/>
          </w:rPr>
          <w:t>v</w:t>
        </w:r>
      </w:ins>
      <w:ins w:id="1255" w:author="ERCOT" w:date="2025-07-15T07:42:00Z" w16du:dateUtc="2025-07-15T12:42:00Z">
        <w:r>
          <w:rPr>
            <w:rFonts w:ascii="Times New Roman" w:hAnsi="Times New Roman"/>
          </w:rPr>
          <w:t>)</w:t>
        </w:r>
        <w:r>
          <w:rPr>
            <w:rFonts w:ascii="Times New Roman" w:hAnsi="Times New Roman"/>
          </w:rPr>
          <w:tab/>
        </w:r>
      </w:ins>
      <w:ins w:id="1256" w:author="ERCOT" w:date="2025-07-14T09:33:00Z" w16du:dateUtc="2025-07-14T14:33:00Z">
        <w:r w:rsidR="00C76809" w:rsidRPr="00F341A6">
          <w:rPr>
            <w:rFonts w:ascii="Times New Roman" w:hAnsi="Times New Roman"/>
          </w:rPr>
          <w:t>Header Record</w:t>
        </w:r>
        <w:r w:rsidR="00C76809" w:rsidRPr="00867101">
          <w:rPr>
            <w:rFonts w:ascii="Times New Roman" w:hAnsi="Times New Roman"/>
          </w:rPr>
          <w:t xml:space="preserve">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0"/>
        <w:gridCol w:w="1349"/>
        <w:gridCol w:w="4265"/>
        <w:gridCol w:w="2261"/>
      </w:tblGrid>
      <w:tr w:rsidR="00C76809" w:rsidRPr="00497450" w14:paraId="67C22C8C" w14:textId="77777777" w:rsidTr="00F341A6">
        <w:trPr>
          <w:cantSplit/>
          <w:trHeight w:val="490"/>
          <w:tblHeader/>
          <w:jc w:val="center"/>
          <w:ins w:id="125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1A2424" w14:textId="77777777" w:rsidR="00C76809" w:rsidRPr="00F341A6" w:rsidRDefault="00C76809" w:rsidP="00082ED8">
            <w:pPr>
              <w:spacing w:after="0" w:line="240" w:lineRule="auto"/>
              <w:jc w:val="center"/>
              <w:rPr>
                <w:ins w:id="1258" w:author="ERCOT" w:date="2025-07-14T09:33:00Z" w16du:dateUtc="2025-07-14T14:33:00Z"/>
                <w:rFonts w:ascii="Times New Roman" w:eastAsia="Times New Roman" w:hAnsi="Times New Roman" w:cs="Times New Roman"/>
                <w:b/>
                <w:sz w:val="20"/>
                <w:szCs w:val="20"/>
              </w:rPr>
            </w:pPr>
            <w:ins w:id="1259" w:author="ERCOT" w:date="2025-07-14T09:33:00Z" w16du:dateUtc="2025-07-14T14:33:00Z">
              <w:r w:rsidRPr="00F341A6">
                <w:rPr>
                  <w:rFonts w:ascii="Times New Roman" w:eastAsia="Times New Roman" w:hAnsi="Times New Roman" w:cs="Times New Roman"/>
                  <w:b/>
                  <w:sz w:val="20"/>
                  <w:szCs w:val="20"/>
                </w:rPr>
                <w:lastRenderedPageBreak/>
                <w:t>Data Element</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6E944FA" w14:textId="77777777" w:rsidR="00C76809" w:rsidRPr="00F341A6" w:rsidRDefault="00C76809" w:rsidP="00082ED8">
            <w:pPr>
              <w:spacing w:after="0" w:line="240" w:lineRule="auto"/>
              <w:jc w:val="center"/>
              <w:rPr>
                <w:ins w:id="1260" w:author="ERCOT" w:date="2025-07-14T09:33:00Z" w16du:dateUtc="2025-07-14T14:33:00Z"/>
                <w:rFonts w:ascii="Times New Roman" w:eastAsia="Times New Roman" w:hAnsi="Times New Roman" w:cs="Times New Roman"/>
                <w:b/>
                <w:sz w:val="20"/>
                <w:szCs w:val="20"/>
              </w:rPr>
            </w:pPr>
            <w:ins w:id="1261" w:author="ERCOT" w:date="2025-07-14T09:33:00Z" w16du:dateUtc="2025-07-14T14:33:00Z">
              <w:r w:rsidRPr="00F341A6">
                <w:rPr>
                  <w:rFonts w:ascii="Times New Roman" w:eastAsia="Times New Roman" w:hAnsi="Times New Roman" w:cs="Times New Roman"/>
                  <w:b/>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E082B18" w14:textId="77777777" w:rsidR="00C76809" w:rsidRPr="00F341A6" w:rsidRDefault="00C76809" w:rsidP="00082ED8">
            <w:pPr>
              <w:spacing w:after="0" w:line="240" w:lineRule="auto"/>
              <w:jc w:val="center"/>
              <w:rPr>
                <w:ins w:id="1262" w:author="ERCOT" w:date="2025-07-14T09:33:00Z" w16du:dateUtc="2025-07-14T14:33:00Z"/>
                <w:rFonts w:ascii="Times New Roman" w:eastAsia="Times New Roman" w:hAnsi="Times New Roman" w:cs="Times New Roman"/>
                <w:b/>
                <w:sz w:val="20"/>
                <w:szCs w:val="20"/>
              </w:rPr>
            </w:pPr>
            <w:ins w:id="1263" w:author="ERCOT" w:date="2025-07-14T09:33:00Z" w16du:dateUtc="2025-07-14T14:33:00Z">
              <w:r w:rsidRPr="00F341A6">
                <w:rPr>
                  <w:rFonts w:ascii="Times New Roman" w:eastAsia="Times New Roman" w:hAnsi="Times New Roman" w:cs="Times New Roman"/>
                  <w:b/>
                  <w:sz w:val="20"/>
                  <w:szCs w:val="20"/>
                </w:rPr>
                <w:t>Comments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6A36B9" w14:textId="77777777" w:rsidR="00C76809" w:rsidRPr="00F341A6" w:rsidRDefault="00C76809" w:rsidP="00082ED8">
            <w:pPr>
              <w:spacing w:after="0" w:line="240" w:lineRule="auto"/>
              <w:jc w:val="center"/>
              <w:rPr>
                <w:ins w:id="1264" w:author="ERCOT" w:date="2025-07-14T09:33:00Z" w16du:dateUtc="2025-07-14T14:33:00Z"/>
                <w:rFonts w:ascii="Times New Roman" w:eastAsia="Times New Roman" w:hAnsi="Times New Roman" w:cs="Times New Roman"/>
                <w:b/>
                <w:sz w:val="20"/>
                <w:szCs w:val="20"/>
              </w:rPr>
            </w:pPr>
            <w:ins w:id="1265" w:author="ERCOT" w:date="2025-07-14T09:33:00Z" w16du:dateUtc="2025-07-14T14:33:00Z">
              <w:r w:rsidRPr="00F341A6">
                <w:rPr>
                  <w:rFonts w:ascii="Times New Roman" w:eastAsia="Times New Roman" w:hAnsi="Times New Roman" w:cs="Times New Roman"/>
                  <w:b/>
                  <w:sz w:val="20"/>
                  <w:szCs w:val="20"/>
                </w:rPr>
                <w:t>Format</w:t>
              </w:r>
            </w:ins>
          </w:p>
        </w:tc>
      </w:tr>
      <w:tr w:rsidR="00C76809" w:rsidRPr="00497450" w14:paraId="72587EBA" w14:textId="77777777" w:rsidTr="00F341A6">
        <w:trPr>
          <w:cantSplit/>
          <w:trHeight w:val="490"/>
          <w:tblHeader/>
          <w:jc w:val="center"/>
          <w:ins w:id="1266"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F33F2CB" w14:textId="77777777" w:rsidR="00C76809" w:rsidRPr="00497450" w:rsidRDefault="00C76809" w:rsidP="00082ED8">
            <w:pPr>
              <w:spacing w:after="0" w:line="240" w:lineRule="auto"/>
              <w:jc w:val="center"/>
              <w:rPr>
                <w:ins w:id="1267" w:author="ERCOT" w:date="2025-07-14T09:33:00Z" w16du:dateUtc="2025-07-14T14:33:00Z"/>
                <w:rFonts w:ascii="Times New Roman" w:eastAsia="Times New Roman" w:hAnsi="Times New Roman" w:cs="Times New Roman"/>
                <w:bCs/>
                <w:sz w:val="20"/>
                <w:szCs w:val="20"/>
              </w:rPr>
            </w:pPr>
            <w:ins w:id="1268" w:author="ERCOT" w:date="2025-07-14T09:33:00Z" w16du:dateUtc="2025-07-14T14:33:00Z">
              <w:r w:rsidRPr="00497450">
                <w:rPr>
                  <w:rFonts w:ascii="Times New Roman" w:eastAsia="Times New Roman" w:hAnsi="Times New Roman" w:cs="Times New Roman"/>
                  <w:bCs/>
                  <w:sz w:val="20"/>
                  <w:szCs w:val="20"/>
                </w:rPr>
                <w:t>Sort Code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F619DC" w14:textId="77777777" w:rsidR="00C76809" w:rsidRPr="00497450" w:rsidRDefault="00C76809" w:rsidP="00082ED8">
            <w:pPr>
              <w:spacing w:after="0" w:line="240" w:lineRule="auto"/>
              <w:jc w:val="center"/>
              <w:rPr>
                <w:ins w:id="1269" w:author="ERCOT" w:date="2025-07-14T09:33:00Z" w16du:dateUtc="2025-07-14T14:33:00Z"/>
                <w:rFonts w:ascii="Times New Roman" w:eastAsia="Times New Roman" w:hAnsi="Times New Roman" w:cs="Times New Roman"/>
                <w:bCs/>
                <w:sz w:val="20"/>
                <w:szCs w:val="20"/>
              </w:rPr>
            </w:pPr>
            <w:ins w:id="1270"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4AC4AB" w14:textId="77777777" w:rsidR="00C76809" w:rsidRPr="00497450" w:rsidRDefault="00C76809" w:rsidP="00082ED8">
            <w:pPr>
              <w:spacing w:after="0" w:line="240" w:lineRule="auto"/>
              <w:jc w:val="center"/>
              <w:rPr>
                <w:ins w:id="1271" w:author="ERCOT" w:date="2025-07-14T09:33:00Z" w16du:dateUtc="2025-07-14T14:33:00Z"/>
                <w:rFonts w:ascii="Times New Roman" w:eastAsia="Times New Roman" w:hAnsi="Times New Roman" w:cs="Times New Roman"/>
                <w:bCs/>
                <w:sz w:val="20"/>
                <w:szCs w:val="20"/>
              </w:rPr>
            </w:pPr>
            <w:ins w:id="1272" w:author="ERCOT" w:date="2025-07-14T09:33:00Z" w16du:dateUtc="2025-07-14T14:33:00Z">
              <w:r w:rsidRPr="00497450">
                <w:rPr>
                  <w:rFonts w:ascii="Times New Roman" w:eastAsia="Times New Roman" w:hAnsi="Times New Roman" w:cs="Times New Roman"/>
                  <w:bCs/>
                  <w:sz w:val="20"/>
                  <w:szCs w:val="20"/>
                </w:rPr>
                <w:t>Hard Code “00000001”.</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67B35B" w14:textId="77777777" w:rsidR="00C76809" w:rsidRPr="00497450" w:rsidRDefault="00C76809" w:rsidP="00082ED8">
            <w:pPr>
              <w:spacing w:after="0" w:line="240" w:lineRule="auto"/>
              <w:jc w:val="center"/>
              <w:rPr>
                <w:ins w:id="1273" w:author="ERCOT" w:date="2025-07-14T09:33:00Z" w16du:dateUtc="2025-07-14T14:33:00Z"/>
                <w:rFonts w:ascii="Times New Roman" w:eastAsia="Times New Roman" w:hAnsi="Times New Roman" w:cs="Times New Roman"/>
                <w:bCs/>
                <w:sz w:val="20"/>
                <w:szCs w:val="20"/>
              </w:rPr>
            </w:pPr>
            <w:ins w:id="1274" w:author="ERCOT" w:date="2025-07-14T09:33:00Z" w16du:dateUtc="2025-07-14T14:33:00Z">
              <w:r w:rsidRPr="00497450">
                <w:rPr>
                  <w:rFonts w:ascii="Times New Roman" w:eastAsia="Times New Roman" w:hAnsi="Times New Roman" w:cs="Times New Roman"/>
                  <w:bCs/>
                  <w:sz w:val="20"/>
                  <w:szCs w:val="20"/>
                </w:rPr>
                <w:t>Numeric (8)</w:t>
              </w:r>
            </w:ins>
          </w:p>
        </w:tc>
      </w:tr>
      <w:tr w:rsidR="00C76809" w:rsidRPr="00497450" w14:paraId="463B4098" w14:textId="77777777" w:rsidTr="00F341A6">
        <w:trPr>
          <w:cantSplit/>
          <w:trHeight w:val="490"/>
          <w:tblHeader/>
          <w:jc w:val="center"/>
          <w:ins w:id="127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8028926" w14:textId="77777777" w:rsidR="00C76809" w:rsidRPr="00497450" w:rsidRDefault="00C76809" w:rsidP="00082ED8">
            <w:pPr>
              <w:spacing w:after="0" w:line="240" w:lineRule="auto"/>
              <w:jc w:val="center"/>
              <w:rPr>
                <w:ins w:id="1276" w:author="ERCOT" w:date="2025-07-14T09:33:00Z" w16du:dateUtc="2025-07-14T14:33:00Z"/>
                <w:rFonts w:ascii="Times New Roman" w:eastAsia="Times New Roman" w:hAnsi="Times New Roman" w:cs="Times New Roman"/>
                <w:bCs/>
                <w:sz w:val="20"/>
                <w:szCs w:val="20"/>
              </w:rPr>
            </w:pPr>
            <w:ins w:id="1277" w:author="ERCOT" w:date="2025-07-14T09:33:00Z" w16du:dateUtc="2025-07-14T14:33:00Z">
              <w:r w:rsidRPr="00497450">
                <w:rPr>
                  <w:rFonts w:ascii="Times New Roman" w:eastAsia="Times New Roman" w:hAnsi="Times New Roman" w:cs="Times New Roman"/>
                  <w:sz w:val="20"/>
                  <w:szCs w:val="20"/>
                </w:rPr>
                <w:t>Unique Meter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4546015" w14:textId="77777777" w:rsidR="00C76809" w:rsidRPr="00497450" w:rsidRDefault="00C76809" w:rsidP="00082ED8">
            <w:pPr>
              <w:spacing w:after="0" w:line="240" w:lineRule="auto"/>
              <w:jc w:val="center"/>
              <w:rPr>
                <w:ins w:id="1278" w:author="ERCOT" w:date="2025-07-14T09:33:00Z" w16du:dateUtc="2025-07-14T14:33:00Z"/>
                <w:rFonts w:ascii="Times New Roman" w:eastAsia="Times New Roman" w:hAnsi="Times New Roman" w:cs="Times New Roman"/>
                <w:bCs/>
                <w:sz w:val="20"/>
                <w:szCs w:val="20"/>
              </w:rPr>
            </w:pPr>
            <w:ins w:id="1279"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3F6C0F9" w14:textId="77777777" w:rsidR="00C76809" w:rsidRPr="00497450" w:rsidRDefault="00C76809" w:rsidP="00082ED8">
            <w:pPr>
              <w:spacing w:after="0" w:line="240" w:lineRule="auto"/>
              <w:jc w:val="center"/>
              <w:rPr>
                <w:ins w:id="1280" w:author="ERCOT" w:date="2025-07-14T09:33:00Z" w16du:dateUtc="2025-07-14T14:33:00Z"/>
                <w:rFonts w:ascii="Times New Roman" w:eastAsia="Times New Roman" w:hAnsi="Times New Roman" w:cs="Times New Roman"/>
                <w:bCs/>
                <w:sz w:val="20"/>
                <w:szCs w:val="20"/>
              </w:rPr>
            </w:pPr>
            <w:ins w:id="1281" w:author="ERCOT" w:date="2025-07-14T09:33:00Z" w16du:dateUtc="2025-07-14T14:33:00Z">
              <w:r w:rsidRPr="00497450">
                <w:rPr>
                  <w:rFonts w:ascii="Times New Roman" w:eastAsia="Times New Roman" w:hAnsi="Times New Roman" w:cs="Times New Roman"/>
                  <w:sz w:val="20"/>
                  <w:szCs w:val="20"/>
                </w:rPr>
                <w:t>The Unique Meter ID is the basic identifier assigned by the NOIE to each SDP.</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55E4E7" w14:textId="77777777" w:rsidR="00C76809" w:rsidRPr="00497450" w:rsidRDefault="00C76809" w:rsidP="00082ED8">
            <w:pPr>
              <w:spacing w:after="0" w:line="240" w:lineRule="auto"/>
              <w:jc w:val="center"/>
              <w:rPr>
                <w:ins w:id="1282" w:author="ERCOT" w:date="2025-07-14T09:33:00Z" w16du:dateUtc="2025-07-14T14:33:00Z"/>
                <w:rFonts w:ascii="Times New Roman" w:eastAsia="Times New Roman" w:hAnsi="Times New Roman" w:cs="Times New Roman"/>
                <w:sz w:val="20"/>
                <w:szCs w:val="20"/>
              </w:rPr>
            </w:pPr>
            <w:ins w:id="1283" w:author="ERCOT" w:date="2025-07-14T09:33:00Z" w16du:dateUtc="2025-07-14T14:33:00Z">
              <w:r w:rsidRPr="00497450">
                <w:rPr>
                  <w:rFonts w:ascii="Times New Roman" w:eastAsia="Times New Roman" w:hAnsi="Times New Roman" w:cs="Times New Roman"/>
                  <w:sz w:val="20"/>
                  <w:szCs w:val="20"/>
                </w:rPr>
                <w:t>Alpha numeric (36)</w:t>
              </w:r>
            </w:ins>
          </w:p>
        </w:tc>
      </w:tr>
      <w:tr w:rsidR="00C76809" w:rsidRPr="00497450" w14:paraId="0A3A9E8D" w14:textId="77777777" w:rsidTr="00F341A6">
        <w:trPr>
          <w:cantSplit/>
          <w:trHeight w:val="490"/>
          <w:tblHeader/>
          <w:jc w:val="center"/>
          <w:ins w:id="128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A29D66A" w14:textId="77777777" w:rsidR="00C76809" w:rsidRPr="00497450" w:rsidRDefault="00C76809" w:rsidP="00082ED8">
            <w:pPr>
              <w:spacing w:after="0" w:line="240" w:lineRule="auto"/>
              <w:jc w:val="center"/>
              <w:rPr>
                <w:ins w:id="1285" w:author="ERCOT" w:date="2025-07-14T09:33:00Z" w16du:dateUtc="2025-07-14T14:33:00Z"/>
                <w:rFonts w:ascii="Times New Roman" w:eastAsia="Times New Roman" w:hAnsi="Times New Roman" w:cs="Times New Roman"/>
                <w:bCs/>
                <w:sz w:val="20"/>
                <w:szCs w:val="20"/>
              </w:rPr>
            </w:pPr>
            <w:ins w:id="1286" w:author="ERCOT" w:date="2025-07-14T09:33:00Z" w16du:dateUtc="2025-07-14T14:33:00Z">
              <w:r w:rsidRPr="00497450">
                <w:rPr>
                  <w:rFonts w:ascii="Times New Roman" w:eastAsia="Times New Roman" w:hAnsi="Times New Roman" w:cs="Times New Roman"/>
                  <w:bCs/>
                  <w:sz w:val="20"/>
                  <w:szCs w:val="20"/>
                </w:rPr>
                <w:t>Channel</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13A07C" w14:textId="77777777" w:rsidR="00C76809" w:rsidRPr="00497450" w:rsidRDefault="00C76809" w:rsidP="00082ED8">
            <w:pPr>
              <w:spacing w:after="0" w:line="240" w:lineRule="auto"/>
              <w:jc w:val="center"/>
              <w:rPr>
                <w:ins w:id="1287" w:author="ERCOT" w:date="2025-07-14T09:33:00Z" w16du:dateUtc="2025-07-14T14:33:00Z"/>
                <w:rFonts w:ascii="Times New Roman" w:eastAsia="Times New Roman" w:hAnsi="Times New Roman" w:cs="Times New Roman"/>
                <w:bCs/>
                <w:sz w:val="20"/>
                <w:szCs w:val="20"/>
              </w:rPr>
            </w:pPr>
            <w:ins w:id="128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00982E" w14:textId="77777777" w:rsidR="00C76809" w:rsidRPr="00497450" w:rsidRDefault="00C76809" w:rsidP="00082ED8">
            <w:pPr>
              <w:spacing w:after="0" w:line="240" w:lineRule="auto"/>
              <w:jc w:val="center"/>
              <w:rPr>
                <w:ins w:id="1289" w:author="ERCOT" w:date="2025-07-14T09:33:00Z" w16du:dateUtc="2025-07-14T14:33:00Z"/>
                <w:rFonts w:ascii="Times New Roman" w:eastAsia="Times New Roman" w:hAnsi="Times New Roman" w:cs="Times New Roman"/>
                <w:bCs/>
                <w:sz w:val="20"/>
                <w:szCs w:val="20"/>
              </w:rPr>
            </w:pPr>
            <w:ins w:id="1290" w:author="ERCOT" w:date="2025-07-14T09:33:00Z" w16du:dateUtc="2025-07-14T14:33:00Z">
              <w:r w:rsidRPr="00497450">
                <w:rPr>
                  <w:rFonts w:ascii="Times New Roman" w:eastAsia="Times New Roman" w:hAnsi="Times New Roman" w:cs="Times New Roman"/>
                  <w:bCs/>
                  <w:sz w:val="20"/>
                  <w:szCs w:val="20"/>
                </w:rPr>
                <w:t>Hard Code “1” if export and “4” if import.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DADC19" w14:textId="77777777" w:rsidR="00C76809" w:rsidRPr="00497450" w:rsidRDefault="00C76809" w:rsidP="00082ED8">
            <w:pPr>
              <w:spacing w:after="0" w:line="240" w:lineRule="auto"/>
              <w:jc w:val="center"/>
              <w:rPr>
                <w:ins w:id="1291" w:author="ERCOT" w:date="2025-07-14T09:33:00Z" w16du:dateUtc="2025-07-14T14:33:00Z"/>
                <w:rFonts w:ascii="Times New Roman" w:eastAsia="Times New Roman" w:hAnsi="Times New Roman" w:cs="Times New Roman"/>
                <w:bCs/>
                <w:sz w:val="20"/>
                <w:szCs w:val="20"/>
              </w:rPr>
            </w:pPr>
            <w:ins w:id="1292" w:author="ERCOT" w:date="2025-07-14T09:33:00Z" w16du:dateUtc="2025-07-14T14:33:00Z">
              <w:r w:rsidRPr="00497450">
                <w:rPr>
                  <w:rFonts w:ascii="Times New Roman" w:eastAsia="Times New Roman" w:hAnsi="Times New Roman" w:cs="Times New Roman"/>
                  <w:bCs/>
                  <w:sz w:val="20"/>
                  <w:szCs w:val="20"/>
                </w:rPr>
                <w:t>Numeric (1)</w:t>
              </w:r>
            </w:ins>
          </w:p>
        </w:tc>
      </w:tr>
      <w:tr w:rsidR="00C76809" w:rsidRPr="00497450" w14:paraId="0C44BB07" w14:textId="77777777" w:rsidTr="00F341A6">
        <w:trPr>
          <w:cantSplit/>
          <w:trHeight w:val="490"/>
          <w:tblHeader/>
          <w:jc w:val="center"/>
          <w:ins w:id="1293"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E13741" w14:textId="77777777" w:rsidR="00C76809" w:rsidRPr="00497450" w:rsidRDefault="00C76809" w:rsidP="00082ED8">
            <w:pPr>
              <w:spacing w:after="0" w:line="240" w:lineRule="auto"/>
              <w:jc w:val="center"/>
              <w:rPr>
                <w:ins w:id="1294" w:author="ERCOT" w:date="2025-07-14T09:33:00Z" w16du:dateUtc="2025-07-14T14:33:00Z"/>
                <w:rFonts w:ascii="Times New Roman" w:eastAsia="Times New Roman" w:hAnsi="Times New Roman" w:cs="Times New Roman"/>
                <w:bCs/>
                <w:sz w:val="20"/>
                <w:szCs w:val="20"/>
              </w:rPr>
            </w:pPr>
            <w:ins w:id="1295" w:author="ERCOT" w:date="2025-07-14T09:33:00Z" w16du:dateUtc="2025-07-14T14:33:00Z">
              <w:r w:rsidRPr="00497450">
                <w:rPr>
                  <w:rFonts w:ascii="Times New Roman" w:eastAsia="Times New Roman" w:hAnsi="Times New Roman" w:cs="Times New Roman"/>
                  <w:bCs/>
                  <w:sz w:val="20"/>
                  <w:szCs w:val="20"/>
                </w:rPr>
                <w:t>Start Time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C117CA6" w14:textId="77777777" w:rsidR="00C76809" w:rsidRPr="00497450" w:rsidRDefault="00C76809" w:rsidP="00082ED8">
            <w:pPr>
              <w:spacing w:after="0" w:line="240" w:lineRule="auto"/>
              <w:jc w:val="center"/>
              <w:rPr>
                <w:ins w:id="1296" w:author="ERCOT" w:date="2025-07-14T09:33:00Z" w16du:dateUtc="2025-07-14T14:33:00Z"/>
                <w:rFonts w:ascii="Times New Roman" w:eastAsia="Times New Roman" w:hAnsi="Times New Roman" w:cs="Times New Roman"/>
                <w:bCs/>
                <w:sz w:val="20"/>
                <w:szCs w:val="20"/>
              </w:rPr>
            </w:pPr>
            <w:ins w:id="1297"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E7C372" w14:textId="77777777" w:rsidR="00C76809" w:rsidRPr="00497450" w:rsidRDefault="00C76809" w:rsidP="00082ED8">
            <w:pPr>
              <w:spacing w:after="0" w:line="240" w:lineRule="auto"/>
              <w:jc w:val="center"/>
              <w:rPr>
                <w:ins w:id="1298" w:author="ERCOT" w:date="2025-07-14T09:33:00Z" w16du:dateUtc="2025-07-14T14:33:00Z"/>
                <w:rFonts w:ascii="Times New Roman" w:eastAsia="Times New Roman" w:hAnsi="Times New Roman" w:cs="Times New Roman"/>
                <w:bCs/>
                <w:sz w:val="20"/>
                <w:szCs w:val="20"/>
              </w:rPr>
            </w:pPr>
            <w:ins w:id="1299" w:author="ERCOT" w:date="2025-07-14T09:33:00Z" w16du:dateUtc="2025-07-14T14:33:00Z">
              <w:r w:rsidRPr="00497450">
                <w:rPr>
                  <w:rFonts w:ascii="Times New Roman" w:eastAsia="Times New Roman" w:hAnsi="Times New Roman" w:cs="Times New Roman"/>
                  <w:bCs/>
                  <w:sz w:val="20"/>
                  <w:szCs w:val="20"/>
                </w:rPr>
                <w:t>YYYYMMDD000000</w:t>
              </w:r>
            </w:ins>
          </w:p>
          <w:p w14:paraId="1741CFC6" w14:textId="77777777" w:rsidR="00C76809" w:rsidRPr="00497450" w:rsidRDefault="00C76809" w:rsidP="00082ED8">
            <w:pPr>
              <w:spacing w:after="0" w:line="240" w:lineRule="auto"/>
              <w:jc w:val="center"/>
              <w:rPr>
                <w:ins w:id="1300" w:author="ERCOT" w:date="2025-07-14T09:33:00Z" w16du:dateUtc="2025-07-14T14:33:00Z"/>
                <w:rFonts w:ascii="Times New Roman" w:eastAsia="Times New Roman" w:hAnsi="Times New Roman" w:cs="Times New Roman"/>
                <w:bCs/>
                <w:sz w:val="20"/>
                <w:szCs w:val="20"/>
              </w:rPr>
            </w:pPr>
            <w:ins w:id="1301" w:author="ERCOT" w:date="2025-07-14T09:33:00Z" w16du:dateUtc="2025-07-14T14:33:00Z">
              <w:r w:rsidRPr="00497450">
                <w:rPr>
                  <w:rFonts w:ascii="Times New Roman" w:eastAsia="Times New Roman" w:hAnsi="Times New Roman" w:cs="Times New Roman"/>
                  <w:bCs/>
                  <w:sz w:val="20"/>
                  <w:szCs w:val="20"/>
                </w:rPr>
                <w:t>Must be valid date and time value must be 000000</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2CC8CDC" w14:textId="77777777" w:rsidR="00C76809" w:rsidRPr="00497450" w:rsidRDefault="00C76809" w:rsidP="00082ED8">
            <w:pPr>
              <w:spacing w:after="0" w:line="240" w:lineRule="auto"/>
              <w:jc w:val="center"/>
              <w:rPr>
                <w:ins w:id="1302" w:author="ERCOT" w:date="2025-07-14T09:33:00Z" w16du:dateUtc="2025-07-14T14:33:00Z"/>
                <w:rFonts w:ascii="Times New Roman" w:eastAsia="Times New Roman" w:hAnsi="Times New Roman" w:cs="Times New Roman"/>
                <w:bCs/>
                <w:sz w:val="20"/>
                <w:szCs w:val="20"/>
              </w:rPr>
            </w:pPr>
            <w:ins w:id="1303"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6F5E4BA0" w14:textId="77777777" w:rsidTr="00F341A6">
        <w:trPr>
          <w:cantSplit/>
          <w:trHeight w:val="490"/>
          <w:tblHeader/>
          <w:jc w:val="center"/>
          <w:ins w:id="130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3C7AC9F" w14:textId="77777777" w:rsidR="00C76809" w:rsidRPr="00497450" w:rsidRDefault="00C76809" w:rsidP="00082ED8">
            <w:pPr>
              <w:spacing w:after="0" w:line="240" w:lineRule="auto"/>
              <w:jc w:val="center"/>
              <w:rPr>
                <w:ins w:id="1305" w:author="ERCOT" w:date="2025-07-14T09:33:00Z" w16du:dateUtc="2025-07-14T14:33:00Z"/>
                <w:rFonts w:ascii="Times New Roman" w:eastAsia="Times New Roman" w:hAnsi="Times New Roman" w:cs="Times New Roman"/>
                <w:bCs/>
                <w:sz w:val="20"/>
                <w:szCs w:val="20"/>
              </w:rPr>
            </w:pPr>
            <w:ins w:id="1306" w:author="ERCOT" w:date="2025-07-14T09:33:00Z" w16du:dateUtc="2025-07-14T14:33:00Z">
              <w:r w:rsidRPr="00497450">
                <w:rPr>
                  <w:rFonts w:ascii="Times New Roman" w:eastAsia="Times New Roman" w:hAnsi="Times New Roman" w:cs="Times New Roman"/>
                  <w:bCs/>
                  <w:sz w:val="20"/>
                  <w:szCs w:val="20"/>
                </w:rPr>
                <w:t>Stop Time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E3628A0" w14:textId="77777777" w:rsidR="00C76809" w:rsidRPr="00497450" w:rsidRDefault="00C76809" w:rsidP="00082ED8">
            <w:pPr>
              <w:spacing w:after="0" w:line="240" w:lineRule="auto"/>
              <w:jc w:val="center"/>
              <w:rPr>
                <w:ins w:id="1307" w:author="ERCOT" w:date="2025-07-14T09:33:00Z" w16du:dateUtc="2025-07-14T14:33:00Z"/>
                <w:rFonts w:ascii="Times New Roman" w:eastAsia="Times New Roman" w:hAnsi="Times New Roman" w:cs="Times New Roman"/>
                <w:bCs/>
                <w:sz w:val="20"/>
                <w:szCs w:val="20"/>
              </w:rPr>
            </w:pPr>
            <w:ins w:id="130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EC16C4C" w14:textId="77777777" w:rsidR="00C76809" w:rsidRPr="00497450" w:rsidRDefault="00C76809" w:rsidP="00082ED8">
            <w:pPr>
              <w:spacing w:after="0" w:line="240" w:lineRule="auto"/>
              <w:jc w:val="center"/>
              <w:rPr>
                <w:ins w:id="1309" w:author="ERCOT" w:date="2025-07-14T09:33:00Z" w16du:dateUtc="2025-07-14T14:33:00Z"/>
                <w:rFonts w:ascii="Times New Roman" w:eastAsia="Times New Roman" w:hAnsi="Times New Roman" w:cs="Times New Roman"/>
                <w:bCs/>
                <w:sz w:val="20"/>
                <w:szCs w:val="20"/>
              </w:rPr>
            </w:pPr>
            <w:ins w:id="1310" w:author="ERCOT" w:date="2025-07-14T09:33:00Z" w16du:dateUtc="2025-07-14T14:33:00Z">
              <w:r w:rsidRPr="00497450">
                <w:rPr>
                  <w:rFonts w:ascii="Times New Roman" w:eastAsia="Times New Roman" w:hAnsi="Times New Roman" w:cs="Times New Roman"/>
                  <w:bCs/>
                  <w:sz w:val="20"/>
                  <w:szCs w:val="20"/>
                </w:rPr>
                <w:t>YYYYMMDD235900</w:t>
              </w:r>
            </w:ins>
          </w:p>
          <w:p w14:paraId="3D648836" w14:textId="77777777" w:rsidR="00C76809" w:rsidRPr="00497450" w:rsidRDefault="00C76809" w:rsidP="00082ED8">
            <w:pPr>
              <w:spacing w:after="0" w:line="240" w:lineRule="auto"/>
              <w:jc w:val="center"/>
              <w:rPr>
                <w:ins w:id="1311" w:author="ERCOT" w:date="2025-07-14T09:33:00Z" w16du:dateUtc="2025-07-14T14:33:00Z"/>
                <w:rFonts w:ascii="Times New Roman" w:eastAsia="Times New Roman" w:hAnsi="Times New Roman" w:cs="Times New Roman"/>
                <w:bCs/>
                <w:sz w:val="20"/>
                <w:szCs w:val="20"/>
              </w:rPr>
            </w:pPr>
            <w:ins w:id="1312" w:author="ERCOT" w:date="2025-07-14T09:33:00Z" w16du:dateUtc="2025-07-14T14:33:00Z">
              <w:r w:rsidRPr="00497450">
                <w:rPr>
                  <w:rFonts w:ascii="Times New Roman" w:eastAsia="Times New Roman" w:hAnsi="Times New Roman" w:cs="Times New Roman"/>
                  <w:bCs/>
                  <w:sz w:val="20"/>
                  <w:szCs w:val="20"/>
                </w:rPr>
                <w:t>Must be valid date and time value must be 235900</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CA48F9" w14:textId="77777777" w:rsidR="00C76809" w:rsidRPr="00497450" w:rsidRDefault="00C76809" w:rsidP="00082ED8">
            <w:pPr>
              <w:spacing w:after="0" w:line="240" w:lineRule="auto"/>
              <w:jc w:val="center"/>
              <w:rPr>
                <w:ins w:id="1313" w:author="ERCOT" w:date="2025-07-14T09:33:00Z" w16du:dateUtc="2025-07-14T14:33:00Z"/>
                <w:rFonts w:ascii="Times New Roman" w:eastAsia="Times New Roman" w:hAnsi="Times New Roman" w:cs="Times New Roman"/>
                <w:bCs/>
                <w:sz w:val="20"/>
                <w:szCs w:val="20"/>
              </w:rPr>
            </w:pPr>
            <w:ins w:id="1314"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4F8502F8" w14:textId="77777777" w:rsidTr="00F341A6">
        <w:trPr>
          <w:cantSplit/>
          <w:trHeight w:val="490"/>
          <w:tblHeader/>
          <w:jc w:val="center"/>
          <w:ins w:id="131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882ACB" w14:textId="77777777" w:rsidR="00C76809" w:rsidRPr="00497450" w:rsidRDefault="00C76809" w:rsidP="00082ED8">
            <w:pPr>
              <w:spacing w:after="0" w:line="240" w:lineRule="auto"/>
              <w:jc w:val="center"/>
              <w:rPr>
                <w:ins w:id="1316" w:author="ERCOT" w:date="2025-07-14T09:33:00Z" w16du:dateUtc="2025-07-14T14:33:00Z"/>
                <w:rFonts w:ascii="Times New Roman" w:eastAsia="Times New Roman" w:hAnsi="Times New Roman" w:cs="Times New Roman"/>
                <w:bCs/>
                <w:sz w:val="20"/>
                <w:szCs w:val="20"/>
              </w:rPr>
            </w:pPr>
            <w:ins w:id="1317" w:author="ERCOT" w:date="2025-07-14T09:33:00Z" w16du:dateUtc="2025-07-14T14:33:00Z">
              <w:r w:rsidRPr="00497450">
                <w:rPr>
                  <w:rFonts w:ascii="Times New Roman" w:eastAsia="Times New Roman" w:hAnsi="Times New Roman" w:cs="Times New Roman"/>
                  <w:bCs/>
                  <w:sz w:val="20"/>
                  <w:szCs w:val="20"/>
                </w:rPr>
                <w:t>DST Participation</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DE7659" w14:textId="77777777" w:rsidR="00C76809" w:rsidRPr="00497450" w:rsidRDefault="00C76809" w:rsidP="00082ED8">
            <w:pPr>
              <w:spacing w:after="0" w:line="240" w:lineRule="auto"/>
              <w:jc w:val="center"/>
              <w:rPr>
                <w:ins w:id="1318" w:author="ERCOT" w:date="2025-07-14T09:33:00Z" w16du:dateUtc="2025-07-14T14:33:00Z"/>
                <w:rFonts w:ascii="Times New Roman" w:eastAsia="Times New Roman" w:hAnsi="Times New Roman" w:cs="Times New Roman"/>
                <w:bCs/>
                <w:sz w:val="20"/>
                <w:szCs w:val="20"/>
              </w:rPr>
            </w:pPr>
            <w:ins w:id="1319"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26F34E8" w14:textId="77777777" w:rsidR="00C76809" w:rsidRPr="00497450" w:rsidRDefault="00C76809" w:rsidP="00082ED8">
            <w:pPr>
              <w:spacing w:after="0" w:line="240" w:lineRule="auto"/>
              <w:jc w:val="center"/>
              <w:rPr>
                <w:ins w:id="1320" w:author="ERCOT" w:date="2025-07-14T09:33:00Z" w16du:dateUtc="2025-07-14T14:33:00Z"/>
                <w:rFonts w:ascii="Times New Roman" w:eastAsia="Times New Roman" w:hAnsi="Times New Roman" w:cs="Times New Roman"/>
                <w:bCs/>
                <w:sz w:val="20"/>
                <w:szCs w:val="20"/>
              </w:rPr>
            </w:pPr>
            <w:ins w:id="1321" w:author="ERCOT" w:date="2025-07-14T09:33:00Z" w16du:dateUtc="2025-07-14T14:33:00Z">
              <w:r w:rsidRPr="00497450">
                <w:rPr>
                  <w:rFonts w:ascii="Times New Roman" w:eastAsia="Times New Roman" w:hAnsi="Times New Roman" w:cs="Times New Roman"/>
                  <w:bCs/>
                  <w:sz w:val="20"/>
                  <w:szCs w:val="20"/>
                </w:rPr>
                <w:t>Hard Code “Y”.</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4D9CCC" w14:textId="77777777" w:rsidR="00C76809" w:rsidRPr="00497450" w:rsidRDefault="00C76809" w:rsidP="00082ED8">
            <w:pPr>
              <w:spacing w:after="0" w:line="240" w:lineRule="auto"/>
              <w:jc w:val="center"/>
              <w:rPr>
                <w:ins w:id="1322" w:author="ERCOT" w:date="2025-07-14T09:33:00Z" w16du:dateUtc="2025-07-14T14:33:00Z"/>
                <w:rFonts w:ascii="Times New Roman" w:eastAsia="Times New Roman" w:hAnsi="Times New Roman" w:cs="Times New Roman"/>
                <w:bCs/>
                <w:sz w:val="20"/>
                <w:szCs w:val="20"/>
              </w:rPr>
            </w:pPr>
            <w:ins w:id="1323"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09D4A3BB" w14:textId="77777777" w:rsidTr="00F341A6">
        <w:trPr>
          <w:cantSplit/>
          <w:trHeight w:val="490"/>
          <w:tblHeader/>
          <w:jc w:val="center"/>
          <w:ins w:id="132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CFBB29" w14:textId="77777777" w:rsidR="00C76809" w:rsidRPr="00497450" w:rsidRDefault="00C76809" w:rsidP="00082ED8">
            <w:pPr>
              <w:spacing w:after="0" w:line="240" w:lineRule="auto"/>
              <w:jc w:val="center"/>
              <w:rPr>
                <w:ins w:id="1325" w:author="ERCOT" w:date="2025-07-14T09:33:00Z" w16du:dateUtc="2025-07-14T14:33:00Z"/>
                <w:rFonts w:ascii="Times New Roman" w:eastAsia="Times New Roman" w:hAnsi="Times New Roman" w:cs="Times New Roman"/>
                <w:bCs/>
                <w:sz w:val="20"/>
                <w:szCs w:val="20"/>
              </w:rPr>
            </w:pPr>
            <w:ins w:id="1326" w:author="ERCOT" w:date="2025-07-14T09:33:00Z" w16du:dateUtc="2025-07-14T14:33:00Z">
              <w:r w:rsidRPr="00497450">
                <w:rPr>
                  <w:rFonts w:ascii="Times New Roman" w:eastAsia="Times New Roman" w:hAnsi="Times New Roman" w:cs="Times New Roman"/>
                  <w:bCs/>
                  <w:sz w:val="20"/>
                  <w:szCs w:val="20"/>
                </w:rPr>
                <w:t>Record Flag</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84BF049" w14:textId="77777777" w:rsidR="00C76809" w:rsidRPr="00497450" w:rsidRDefault="00C76809" w:rsidP="00082ED8">
            <w:pPr>
              <w:spacing w:after="0" w:line="240" w:lineRule="auto"/>
              <w:jc w:val="center"/>
              <w:rPr>
                <w:ins w:id="1327" w:author="ERCOT" w:date="2025-07-14T09:33:00Z" w16du:dateUtc="2025-07-14T14:33:00Z"/>
                <w:rFonts w:ascii="Times New Roman" w:eastAsia="Times New Roman" w:hAnsi="Times New Roman" w:cs="Times New Roman"/>
                <w:bCs/>
                <w:sz w:val="20"/>
                <w:szCs w:val="20"/>
              </w:rPr>
            </w:pPr>
            <w:ins w:id="1328"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4DD292" w14:textId="77777777" w:rsidR="00C76809" w:rsidRPr="00497450" w:rsidRDefault="00C76809" w:rsidP="00082ED8">
            <w:pPr>
              <w:spacing w:after="0" w:line="240" w:lineRule="auto"/>
              <w:jc w:val="center"/>
              <w:rPr>
                <w:ins w:id="1329" w:author="ERCOT" w:date="2025-07-14T09:33:00Z" w16du:dateUtc="2025-07-14T14:33:00Z"/>
                <w:rFonts w:ascii="Times New Roman" w:eastAsia="Times New Roman" w:hAnsi="Times New Roman" w:cs="Times New Roman"/>
                <w:bCs/>
                <w:sz w:val="20"/>
                <w:szCs w:val="20"/>
              </w:rPr>
            </w:pPr>
            <w:ins w:id="1330" w:author="ERCOT" w:date="2025-07-14T09:33:00Z" w16du:dateUtc="2025-07-14T14:33:00Z">
              <w:r w:rsidRPr="00497450">
                <w:rPr>
                  <w:rFonts w:ascii="Times New Roman" w:eastAsia="Times New Roman" w:hAnsi="Times New Roman" w:cs="Times New Roman"/>
                  <w:bCs/>
                  <w:sz w:val="20"/>
                  <w:szCs w:val="20"/>
                </w:rPr>
                <w:t>Use N for new data.</w:t>
              </w:r>
            </w:ins>
          </w:p>
          <w:p w14:paraId="189411C5" w14:textId="77777777" w:rsidR="00C76809" w:rsidRPr="00497450" w:rsidRDefault="00C76809" w:rsidP="00082ED8">
            <w:pPr>
              <w:spacing w:after="0" w:line="240" w:lineRule="auto"/>
              <w:jc w:val="center"/>
              <w:rPr>
                <w:ins w:id="1331" w:author="ERCOT" w:date="2025-07-14T09:33:00Z" w16du:dateUtc="2025-07-14T14:33:00Z"/>
                <w:rFonts w:ascii="Times New Roman" w:eastAsia="Times New Roman" w:hAnsi="Times New Roman" w:cs="Times New Roman"/>
                <w:bCs/>
                <w:sz w:val="20"/>
                <w:szCs w:val="20"/>
              </w:rPr>
            </w:pPr>
            <w:ins w:id="1332" w:author="ERCOT" w:date="2025-07-14T09:33:00Z" w16du:dateUtc="2025-07-14T14:33:00Z">
              <w:r w:rsidRPr="00497450">
                <w:rPr>
                  <w:rFonts w:ascii="Times New Roman" w:eastAsia="Times New Roman" w:hAnsi="Times New Roman" w:cs="Times New Roman"/>
                  <w:bCs/>
                  <w:sz w:val="20"/>
                  <w:szCs w:val="20"/>
                </w:rPr>
                <w:t>Use Y to delete existing data or to indicate no data exists for day.</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37A672C" w14:textId="77777777" w:rsidR="00C76809" w:rsidRPr="00497450" w:rsidRDefault="00C76809" w:rsidP="00082ED8">
            <w:pPr>
              <w:spacing w:after="0" w:line="240" w:lineRule="auto"/>
              <w:jc w:val="center"/>
              <w:rPr>
                <w:ins w:id="1333" w:author="ERCOT" w:date="2025-07-14T09:33:00Z" w16du:dateUtc="2025-07-14T14:33:00Z"/>
                <w:rFonts w:ascii="Times New Roman" w:eastAsia="Times New Roman" w:hAnsi="Times New Roman" w:cs="Times New Roman"/>
                <w:bCs/>
                <w:sz w:val="20"/>
                <w:szCs w:val="20"/>
              </w:rPr>
            </w:pPr>
            <w:ins w:id="1334"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739E31A2" w14:textId="77777777" w:rsidTr="00F341A6">
        <w:trPr>
          <w:cantSplit/>
          <w:trHeight w:val="490"/>
          <w:tblHeader/>
          <w:jc w:val="center"/>
          <w:ins w:id="133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99FEDF" w14:textId="77777777" w:rsidR="00C76809" w:rsidRPr="00497450" w:rsidRDefault="00C76809" w:rsidP="00082ED8">
            <w:pPr>
              <w:spacing w:after="0" w:line="240" w:lineRule="auto"/>
              <w:jc w:val="center"/>
              <w:rPr>
                <w:ins w:id="1336" w:author="ERCOT" w:date="2025-07-14T09:33:00Z" w16du:dateUtc="2025-07-14T14:33:00Z"/>
                <w:rFonts w:ascii="Times New Roman" w:eastAsia="Arial Unicode MS" w:hAnsi="Times New Roman" w:cs="Times New Roman"/>
                <w:bCs/>
                <w:sz w:val="20"/>
                <w:szCs w:val="20"/>
              </w:rPr>
            </w:pPr>
            <w:ins w:id="1337" w:author="ERCOT" w:date="2025-07-14T09:33:00Z" w16du:dateUtc="2025-07-14T14:33:00Z">
              <w:r w:rsidRPr="00497450">
                <w:rPr>
                  <w:rFonts w:ascii="Times New Roman" w:eastAsia="Times New Roman" w:hAnsi="Times New Roman" w:cs="Times New Roman"/>
                  <w:bCs/>
                  <w:sz w:val="20"/>
                  <w:szCs w:val="20"/>
                </w:rPr>
                <w:t>Data Element</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D384DB" w14:textId="77777777" w:rsidR="00C76809" w:rsidRPr="00497450" w:rsidRDefault="00C76809" w:rsidP="00082ED8">
            <w:pPr>
              <w:spacing w:after="0" w:line="240" w:lineRule="auto"/>
              <w:jc w:val="center"/>
              <w:rPr>
                <w:ins w:id="1338" w:author="ERCOT" w:date="2025-07-14T09:33:00Z" w16du:dateUtc="2025-07-14T14:33:00Z"/>
                <w:rFonts w:ascii="Times New Roman" w:eastAsia="Arial Unicode MS" w:hAnsi="Times New Roman" w:cs="Times New Roman"/>
                <w:bCs/>
                <w:sz w:val="20"/>
                <w:szCs w:val="20"/>
              </w:rPr>
            </w:pPr>
            <w:ins w:id="1339" w:author="ERCOT" w:date="2025-07-14T09:33:00Z" w16du:dateUtc="2025-07-14T14:33:00Z">
              <w:r w:rsidRPr="00497450">
                <w:rPr>
                  <w:rFonts w:ascii="Times New Roman" w:eastAsia="Times New Roman" w:hAnsi="Times New Roman" w:cs="Times New Roman"/>
                  <w:bCs/>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9CA936" w14:textId="77777777" w:rsidR="00C76809" w:rsidRPr="00497450" w:rsidRDefault="00C76809" w:rsidP="00082ED8">
            <w:pPr>
              <w:spacing w:after="0" w:line="240" w:lineRule="auto"/>
              <w:jc w:val="center"/>
              <w:rPr>
                <w:ins w:id="1340" w:author="ERCOT" w:date="2025-07-14T09:33:00Z" w16du:dateUtc="2025-07-14T14:33:00Z"/>
                <w:rFonts w:ascii="Times New Roman" w:eastAsia="Arial Unicode MS" w:hAnsi="Times New Roman" w:cs="Times New Roman"/>
                <w:bCs/>
                <w:sz w:val="20"/>
                <w:szCs w:val="20"/>
              </w:rPr>
            </w:pPr>
            <w:ins w:id="1341" w:author="ERCOT" w:date="2025-07-14T09:33:00Z" w16du:dateUtc="2025-07-14T14:33:00Z">
              <w:r w:rsidRPr="00497450">
                <w:rPr>
                  <w:rFonts w:ascii="Times New Roman" w:eastAsia="Times New Roman" w:hAnsi="Times New Roman" w:cs="Times New Roman"/>
                  <w:bCs/>
                  <w:sz w:val="20"/>
                  <w:szCs w:val="20"/>
                </w:rPr>
                <w:t>Comments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D146CC9" w14:textId="77777777" w:rsidR="00C76809" w:rsidRPr="00497450" w:rsidRDefault="00C76809" w:rsidP="00082ED8">
            <w:pPr>
              <w:spacing w:after="0" w:line="240" w:lineRule="auto"/>
              <w:jc w:val="center"/>
              <w:rPr>
                <w:ins w:id="1342" w:author="ERCOT" w:date="2025-07-14T09:33:00Z" w16du:dateUtc="2025-07-14T14:33:00Z"/>
                <w:rFonts w:ascii="Times New Roman" w:eastAsia="Arial Unicode MS" w:hAnsi="Times New Roman" w:cs="Times New Roman"/>
                <w:sz w:val="20"/>
                <w:szCs w:val="20"/>
              </w:rPr>
            </w:pPr>
            <w:ins w:id="1343" w:author="ERCOT" w:date="2025-07-14T09:33:00Z" w16du:dateUtc="2025-07-14T14:33:00Z">
              <w:r w:rsidRPr="00497450">
                <w:rPr>
                  <w:rFonts w:ascii="Times New Roman" w:eastAsia="Times New Roman" w:hAnsi="Times New Roman" w:cs="Times New Roman"/>
                  <w:sz w:val="20"/>
                  <w:szCs w:val="20"/>
                </w:rPr>
                <w:t>Alphanumeric/Conditional</w:t>
              </w:r>
            </w:ins>
          </w:p>
        </w:tc>
      </w:tr>
      <w:tr w:rsidR="00C76809" w:rsidRPr="00497450" w14:paraId="21A98276" w14:textId="77777777" w:rsidTr="00F341A6">
        <w:trPr>
          <w:cantSplit/>
          <w:trHeight w:val="512"/>
          <w:jc w:val="center"/>
          <w:ins w:id="134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6E31328" w14:textId="77777777" w:rsidR="00C76809" w:rsidRPr="00497450" w:rsidRDefault="00C76809" w:rsidP="00082ED8">
            <w:pPr>
              <w:spacing w:after="0" w:line="240" w:lineRule="auto"/>
              <w:ind w:left="720" w:hanging="720"/>
              <w:jc w:val="center"/>
              <w:rPr>
                <w:ins w:id="1345" w:author="ERCOT" w:date="2025-07-14T09:33:00Z" w16du:dateUtc="2025-07-14T14:33:00Z"/>
                <w:rFonts w:ascii="Times New Roman" w:eastAsia="Times New Roman" w:hAnsi="Times New Roman" w:cs="Times New Roman"/>
                <w:sz w:val="20"/>
                <w:szCs w:val="20"/>
              </w:rPr>
            </w:pPr>
            <w:ins w:id="1346" w:author="ERCOT" w:date="2025-07-14T09:33:00Z" w16du:dateUtc="2025-07-14T14:33:00Z">
              <w:r w:rsidRPr="00497450">
                <w:rPr>
                  <w:rFonts w:ascii="Times New Roman" w:eastAsia="Times New Roman" w:hAnsi="Times New Roman" w:cs="Times New Roman"/>
                  <w:sz w:val="20"/>
                  <w:szCs w:val="20"/>
                </w:rPr>
                <w:t>Record</w:t>
              </w:r>
            </w:ins>
          </w:p>
          <w:p w14:paraId="2062B063" w14:textId="77777777" w:rsidR="00C76809" w:rsidRPr="00497450" w:rsidRDefault="00C76809" w:rsidP="00082ED8">
            <w:pPr>
              <w:spacing w:after="0" w:line="240" w:lineRule="auto"/>
              <w:ind w:left="720" w:hanging="720"/>
              <w:jc w:val="center"/>
              <w:rPr>
                <w:ins w:id="1347" w:author="ERCOT" w:date="2025-07-14T09:33:00Z" w16du:dateUtc="2025-07-14T14:33:00Z"/>
                <w:rFonts w:ascii="Times New Roman" w:eastAsia="Times New Roman" w:hAnsi="Times New Roman" w:cs="Times New Roman"/>
                <w:sz w:val="20"/>
                <w:szCs w:val="20"/>
              </w:rPr>
            </w:pPr>
            <w:ins w:id="1348" w:author="ERCOT" w:date="2025-07-14T09:33:00Z" w16du:dateUtc="2025-07-14T14:33:00Z">
              <w:r w:rsidRPr="00497450">
                <w:rPr>
                  <w:rFonts w:ascii="Times New Roman" w:eastAsia="Times New Roman" w:hAnsi="Times New Roman" w:cs="Times New Roman"/>
                  <w:sz w:val="20"/>
                  <w:szCs w:val="20"/>
                </w:rPr>
                <w:t>Type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158B0D" w14:textId="77777777" w:rsidR="00C76809" w:rsidRPr="00497450" w:rsidRDefault="00C76809" w:rsidP="00082ED8">
            <w:pPr>
              <w:spacing w:after="0" w:line="240" w:lineRule="auto"/>
              <w:jc w:val="center"/>
              <w:rPr>
                <w:ins w:id="1349" w:author="ERCOT" w:date="2025-07-14T09:33:00Z" w16du:dateUtc="2025-07-14T14:33:00Z"/>
                <w:rFonts w:ascii="Times New Roman" w:eastAsia="Times New Roman" w:hAnsi="Times New Roman" w:cs="Times New Roman"/>
                <w:sz w:val="20"/>
                <w:szCs w:val="20"/>
              </w:rPr>
            </w:pPr>
            <w:ins w:id="1350"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843755" w14:textId="77777777" w:rsidR="00C76809" w:rsidRPr="00497450" w:rsidRDefault="00C76809" w:rsidP="00082ED8">
            <w:pPr>
              <w:spacing w:after="0" w:line="240" w:lineRule="auto"/>
              <w:jc w:val="center"/>
              <w:rPr>
                <w:ins w:id="1351" w:author="ERCOT" w:date="2025-07-14T09:33:00Z" w16du:dateUtc="2025-07-14T14:33:00Z"/>
                <w:rFonts w:ascii="Times New Roman" w:eastAsia="Times New Roman" w:hAnsi="Times New Roman" w:cs="Times New Roman"/>
                <w:sz w:val="20"/>
                <w:szCs w:val="20"/>
              </w:rPr>
            </w:pPr>
            <w:ins w:id="1352" w:author="ERCOT" w:date="2025-07-14T09:33:00Z" w16du:dateUtc="2025-07-14T14:33:00Z">
              <w:r w:rsidRPr="00497450">
                <w:rPr>
                  <w:rFonts w:ascii="Times New Roman" w:eastAsia="Times New Roman" w:hAnsi="Times New Roman" w:cs="Times New Roman"/>
                  <w:sz w:val="20"/>
                  <w:szCs w:val="20"/>
                </w:rPr>
                <w:t>Hard Code “HDR”.</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4B87E7" w14:textId="77777777" w:rsidR="00C76809" w:rsidRPr="00497450" w:rsidRDefault="00C76809" w:rsidP="00082ED8">
            <w:pPr>
              <w:spacing w:after="0" w:line="240" w:lineRule="auto"/>
              <w:jc w:val="center"/>
              <w:rPr>
                <w:ins w:id="1353" w:author="ERCOT" w:date="2025-07-14T09:33:00Z" w16du:dateUtc="2025-07-14T14:33:00Z"/>
                <w:rFonts w:ascii="Times New Roman" w:eastAsia="Times New Roman" w:hAnsi="Times New Roman" w:cs="Times New Roman"/>
                <w:sz w:val="20"/>
                <w:szCs w:val="20"/>
              </w:rPr>
            </w:pPr>
            <w:ins w:id="1354" w:author="ERCOT" w:date="2025-07-14T09:33:00Z" w16du:dateUtc="2025-07-14T14:33:00Z">
              <w:r w:rsidRPr="00497450">
                <w:rPr>
                  <w:rFonts w:ascii="Times New Roman" w:eastAsia="Times New Roman" w:hAnsi="Times New Roman" w:cs="Times New Roman"/>
                  <w:sz w:val="20"/>
                  <w:szCs w:val="20"/>
                </w:rPr>
                <w:t>Alpha numeric (3)</w:t>
              </w:r>
            </w:ins>
          </w:p>
        </w:tc>
      </w:tr>
      <w:tr w:rsidR="00C76809" w:rsidRPr="00497450" w14:paraId="71D9D8DE" w14:textId="77777777" w:rsidTr="00F341A6">
        <w:trPr>
          <w:cantSplit/>
          <w:trHeight w:val="512"/>
          <w:jc w:val="center"/>
          <w:ins w:id="1355"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FE9EAA" w14:textId="77777777" w:rsidR="00C76809" w:rsidRPr="00497450" w:rsidRDefault="00C76809" w:rsidP="00082ED8">
            <w:pPr>
              <w:spacing w:after="0" w:line="240" w:lineRule="auto"/>
              <w:jc w:val="center"/>
              <w:rPr>
                <w:ins w:id="1356" w:author="ERCOT" w:date="2025-07-14T09:33:00Z" w16du:dateUtc="2025-07-14T14:33:00Z"/>
                <w:rFonts w:ascii="Times New Roman" w:eastAsia="Times New Roman" w:hAnsi="Times New Roman" w:cs="Times New Roman"/>
                <w:sz w:val="20"/>
                <w:szCs w:val="20"/>
              </w:rPr>
            </w:pPr>
            <w:ins w:id="1357" w:author="ERCOT" w:date="2025-07-14T09:33:00Z" w16du:dateUtc="2025-07-14T14:33:00Z">
              <w:r w:rsidRPr="00497450">
                <w:rPr>
                  <w:rFonts w:ascii="Times New Roman" w:eastAsia="Times New Roman" w:hAnsi="Times New Roman" w:cs="Times New Roman"/>
                  <w:sz w:val="20"/>
                  <w:szCs w:val="20"/>
                </w:rPr>
                <w:t>Report Name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19C9A3" w14:textId="77777777" w:rsidR="00C76809" w:rsidRPr="00497450" w:rsidRDefault="00C76809" w:rsidP="00082ED8">
            <w:pPr>
              <w:spacing w:after="0" w:line="240" w:lineRule="auto"/>
              <w:jc w:val="center"/>
              <w:rPr>
                <w:ins w:id="1358" w:author="ERCOT" w:date="2025-07-14T09:33:00Z" w16du:dateUtc="2025-07-14T14:33:00Z"/>
                <w:rFonts w:ascii="Times New Roman" w:eastAsia="Times New Roman" w:hAnsi="Times New Roman" w:cs="Times New Roman"/>
                <w:sz w:val="20"/>
                <w:szCs w:val="20"/>
              </w:rPr>
            </w:pPr>
            <w:ins w:id="1359"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918A7" w14:textId="77777777" w:rsidR="00C76809" w:rsidRPr="00497450" w:rsidRDefault="00C76809" w:rsidP="00082ED8">
            <w:pPr>
              <w:spacing w:after="0" w:line="240" w:lineRule="auto"/>
              <w:jc w:val="center"/>
              <w:rPr>
                <w:ins w:id="1360" w:author="ERCOT" w:date="2025-07-14T09:33:00Z" w16du:dateUtc="2025-07-14T14:33:00Z"/>
                <w:rFonts w:ascii="Times New Roman" w:eastAsia="Times New Roman" w:hAnsi="Times New Roman" w:cs="Times New Roman"/>
                <w:sz w:val="20"/>
                <w:szCs w:val="20"/>
              </w:rPr>
            </w:pPr>
            <w:ins w:id="1361" w:author="ERCOT" w:date="2025-07-14T09:33:00Z" w16du:dateUtc="2025-07-14T14:33:00Z">
              <w:r w:rsidRPr="00497450">
                <w:rPr>
                  <w:rFonts w:ascii="Times New Roman" w:eastAsia="Times New Roman" w:hAnsi="Times New Roman" w:cs="Times New Roman"/>
                  <w:sz w:val="20"/>
                  <w:szCs w:val="20"/>
                </w:rPr>
                <w:t>Hard Code “</w:t>
              </w:r>
              <w:proofErr w:type="spellStart"/>
              <w:r w:rsidRPr="00497450">
                <w:rPr>
                  <w:rFonts w:ascii="Times New Roman" w:eastAsia="Calibri" w:hAnsi="Times New Roman" w:cs="Times New Roman"/>
                  <w:sz w:val="20"/>
                  <w:szCs w:val="20"/>
                </w:rPr>
                <w:t>Intervaldata</w:t>
              </w:r>
              <w:proofErr w:type="spellEnd"/>
              <w:r w:rsidRPr="00497450">
                <w:rPr>
                  <w:rFonts w:ascii="Times New Roman" w:eastAsia="Times New Roman" w:hAnsi="Times New Roman" w:cs="Times New Roman"/>
                  <w:sz w:val="20"/>
                  <w:szCs w:val="20"/>
                </w:rPr>
                <w: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E139F7A" w14:textId="77777777" w:rsidR="00C76809" w:rsidRPr="00497450" w:rsidRDefault="00C76809" w:rsidP="00082ED8">
            <w:pPr>
              <w:spacing w:after="0" w:line="240" w:lineRule="auto"/>
              <w:jc w:val="center"/>
              <w:rPr>
                <w:ins w:id="1362" w:author="ERCOT" w:date="2025-07-14T09:33:00Z" w16du:dateUtc="2025-07-14T14:33:00Z"/>
                <w:rFonts w:ascii="Times New Roman" w:eastAsia="Times New Roman" w:hAnsi="Times New Roman" w:cs="Times New Roman"/>
                <w:sz w:val="20"/>
                <w:szCs w:val="20"/>
              </w:rPr>
            </w:pPr>
            <w:ins w:id="1363" w:author="ERCOT" w:date="2025-07-14T09:33:00Z" w16du:dateUtc="2025-07-14T14:33:00Z">
              <w:r w:rsidRPr="00497450">
                <w:rPr>
                  <w:rFonts w:ascii="Times New Roman" w:eastAsia="Times New Roman" w:hAnsi="Times New Roman" w:cs="Times New Roman"/>
                  <w:sz w:val="20"/>
                  <w:szCs w:val="20"/>
                </w:rPr>
                <w:t>Alpha numeric (12)</w:t>
              </w:r>
            </w:ins>
          </w:p>
        </w:tc>
      </w:tr>
      <w:tr w:rsidR="00C76809" w:rsidRPr="00497450" w14:paraId="1852FBCA" w14:textId="77777777" w:rsidTr="00F341A6">
        <w:trPr>
          <w:cantSplit/>
          <w:trHeight w:val="512"/>
          <w:jc w:val="center"/>
          <w:ins w:id="1364"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D61BCC6" w14:textId="77777777" w:rsidR="00C76809" w:rsidRPr="00497450" w:rsidRDefault="00C76809" w:rsidP="00082ED8">
            <w:pPr>
              <w:spacing w:after="0" w:line="240" w:lineRule="auto"/>
              <w:jc w:val="center"/>
              <w:rPr>
                <w:ins w:id="1365" w:author="ERCOT" w:date="2025-07-14T09:33:00Z" w16du:dateUtc="2025-07-14T14:33:00Z"/>
                <w:rFonts w:ascii="Times New Roman" w:eastAsia="Times New Roman" w:hAnsi="Times New Roman" w:cs="Times New Roman"/>
                <w:sz w:val="20"/>
                <w:szCs w:val="20"/>
              </w:rPr>
            </w:pPr>
            <w:ins w:id="1366" w:author="ERCOT" w:date="2025-07-14T09:33:00Z" w16du:dateUtc="2025-07-14T14:33:00Z">
              <w:r w:rsidRPr="00497450">
                <w:rPr>
                  <w:rFonts w:ascii="Times New Roman" w:eastAsia="Times New Roman" w:hAnsi="Times New Roman" w:cs="Times New Roman"/>
                  <w:sz w:val="20"/>
                  <w:szCs w:val="20"/>
                </w:rPr>
                <w:t>Report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93E926" w14:textId="77777777" w:rsidR="00C76809" w:rsidRPr="00497450" w:rsidRDefault="00C76809" w:rsidP="00082ED8">
            <w:pPr>
              <w:spacing w:after="0" w:line="240" w:lineRule="auto"/>
              <w:jc w:val="center"/>
              <w:rPr>
                <w:ins w:id="1367" w:author="ERCOT" w:date="2025-07-14T09:33:00Z" w16du:dateUtc="2025-07-14T14:33:00Z"/>
                <w:rFonts w:ascii="Times New Roman" w:eastAsia="Times New Roman" w:hAnsi="Times New Roman" w:cs="Times New Roman"/>
                <w:sz w:val="20"/>
                <w:szCs w:val="20"/>
              </w:rPr>
            </w:pPr>
            <w:ins w:id="1368" w:author="ERCOT" w:date="2025-07-14T09:33:00Z" w16du:dateUtc="2025-07-14T14:33:00Z">
              <w:r w:rsidRPr="00497450">
                <w:rPr>
                  <w:rFonts w:ascii="Times New Roman" w:eastAsia="Times New Roman" w:hAnsi="Times New Roman" w:cs="Times New Roman"/>
                  <w:sz w:val="20"/>
                  <w:szCs w:val="20"/>
                </w:rPr>
                <w:t>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641BE3" w14:textId="77777777" w:rsidR="00C76809" w:rsidRPr="00497450" w:rsidRDefault="00C76809" w:rsidP="00082ED8">
            <w:pPr>
              <w:spacing w:after="0" w:line="240" w:lineRule="auto"/>
              <w:jc w:val="center"/>
              <w:rPr>
                <w:ins w:id="1369" w:author="ERCOT" w:date="2025-07-14T09:33:00Z" w16du:dateUtc="2025-07-14T14:33:00Z"/>
                <w:rFonts w:ascii="Times New Roman" w:eastAsia="Times New Roman" w:hAnsi="Times New Roman" w:cs="Times New Roman"/>
                <w:sz w:val="20"/>
                <w:szCs w:val="20"/>
              </w:rPr>
            </w:pPr>
            <w:ins w:id="1370" w:author="ERCOT" w:date="2025-07-14T09:33:00Z" w16du:dateUtc="2025-07-14T14:33:00Z">
              <w:r w:rsidRPr="00497450">
                <w:rPr>
                  <w:rFonts w:ascii="Times New Roman" w:eastAsia="Times New Roman" w:hAnsi="Times New Roman" w:cs="Times New Roman"/>
                  <w:sz w:val="20"/>
                  <w:szCs w:val="20"/>
                </w:rPr>
                <w:t>A unique report number designated by the sender to be included in ERCOT produced response and validation files.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8EBF6F" w14:textId="77777777" w:rsidR="00C76809" w:rsidRPr="00497450" w:rsidRDefault="00C76809" w:rsidP="00082ED8">
            <w:pPr>
              <w:spacing w:after="0" w:line="240" w:lineRule="auto"/>
              <w:jc w:val="center"/>
              <w:rPr>
                <w:ins w:id="1371" w:author="ERCOT" w:date="2025-07-14T09:33:00Z" w16du:dateUtc="2025-07-14T14:33:00Z"/>
                <w:rFonts w:ascii="Times New Roman" w:eastAsia="Times New Roman" w:hAnsi="Times New Roman" w:cs="Times New Roman"/>
                <w:sz w:val="20"/>
                <w:szCs w:val="20"/>
              </w:rPr>
            </w:pPr>
            <w:ins w:id="1372" w:author="ERCOT" w:date="2025-07-14T09:33:00Z" w16du:dateUtc="2025-07-14T14:33:00Z">
              <w:r w:rsidRPr="00497450">
                <w:rPr>
                  <w:rFonts w:ascii="Times New Roman" w:eastAsia="Times New Roman" w:hAnsi="Times New Roman" w:cs="Times New Roman"/>
                  <w:sz w:val="20"/>
                  <w:szCs w:val="20"/>
                </w:rPr>
                <w:t>Alpha numeric</w:t>
              </w:r>
            </w:ins>
          </w:p>
        </w:tc>
      </w:tr>
      <w:tr w:rsidR="00C76809" w:rsidRPr="00497450" w14:paraId="29B25B26" w14:textId="77777777" w:rsidTr="00F341A6">
        <w:trPr>
          <w:cantSplit/>
          <w:trHeight w:val="512"/>
          <w:jc w:val="center"/>
          <w:ins w:id="1373"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922E9A" w14:textId="77777777" w:rsidR="00C76809" w:rsidRPr="00497450" w:rsidRDefault="00C76809" w:rsidP="00082ED8">
            <w:pPr>
              <w:spacing w:after="0" w:line="240" w:lineRule="auto"/>
              <w:jc w:val="center"/>
              <w:rPr>
                <w:ins w:id="1374" w:author="ERCOT" w:date="2025-07-14T09:33:00Z" w16du:dateUtc="2025-07-14T14:33:00Z"/>
                <w:rFonts w:ascii="Times New Roman" w:eastAsia="Times New Roman" w:hAnsi="Times New Roman" w:cs="Times New Roman"/>
                <w:sz w:val="20"/>
                <w:szCs w:val="20"/>
              </w:rPr>
            </w:pPr>
            <w:ins w:id="1375" w:author="ERCOT" w:date="2025-07-14T09:33:00Z" w16du:dateUtc="2025-07-14T14:33:00Z">
              <w:r w:rsidRPr="00497450">
                <w:rPr>
                  <w:rFonts w:ascii="Times New Roman" w:eastAsia="Times New Roman" w:hAnsi="Times New Roman" w:cs="Times New Roman"/>
                  <w:sz w:val="20"/>
                  <w:szCs w:val="20"/>
                </w:rPr>
                <w:t>DUNS Number</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12A8F3" w14:textId="77777777" w:rsidR="00C76809" w:rsidRPr="00497450" w:rsidRDefault="00C76809" w:rsidP="00082ED8">
            <w:pPr>
              <w:spacing w:after="0" w:line="240" w:lineRule="auto"/>
              <w:jc w:val="center"/>
              <w:rPr>
                <w:ins w:id="1376" w:author="ERCOT" w:date="2025-07-14T09:33:00Z" w16du:dateUtc="2025-07-14T14:33:00Z"/>
                <w:rFonts w:ascii="Times New Roman" w:eastAsia="Times New Roman" w:hAnsi="Times New Roman" w:cs="Times New Roman"/>
                <w:sz w:val="20"/>
                <w:szCs w:val="20"/>
              </w:rPr>
            </w:pPr>
            <w:ins w:id="1377"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FE87EC4" w14:textId="77777777" w:rsidR="00C76809" w:rsidRPr="00497450" w:rsidRDefault="00C76809" w:rsidP="00082ED8">
            <w:pPr>
              <w:spacing w:after="0" w:line="240" w:lineRule="auto"/>
              <w:jc w:val="center"/>
              <w:rPr>
                <w:ins w:id="1378" w:author="ERCOT" w:date="2025-07-14T09:33:00Z" w16du:dateUtc="2025-07-14T14:33:00Z"/>
                <w:rFonts w:ascii="Times New Roman" w:eastAsia="Times New Roman" w:hAnsi="Times New Roman" w:cs="Times New Roman"/>
                <w:sz w:val="20"/>
                <w:szCs w:val="20"/>
              </w:rPr>
            </w:pPr>
            <w:ins w:id="1379" w:author="ERCOT" w:date="2025-07-14T09:33:00Z" w16du:dateUtc="2025-07-14T14:33:00Z">
              <w:r w:rsidRPr="00497450">
                <w:rPr>
                  <w:rFonts w:ascii="Times New Roman" w:eastAsia="Times New Roman" w:hAnsi="Times New Roman" w:cs="Times New Roman"/>
                  <w:sz w:val="20"/>
                  <w:szCs w:val="20"/>
                </w:rPr>
                <w:t>NOIE DUNS # associated with the population data sent in the file.</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541539" w14:textId="77777777" w:rsidR="00C76809" w:rsidRPr="00497450" w:rsidRDefault="00C76809" w:rsidP="00082ED8">
            <w:pPr>
              <w:spacing w:after="0" w:line="240" w:lineRule="auto"/>
              <w:jc w:val="center"/>
              <w:rPr>
                <w:ins w:id="1380" w:author="ERCOT" w:date="2025-07-14T09:33:00Z" w16du:dateUtc="2025-07-14T14:33:00Z"/>
                <w:rFonts w:ascii="Times New Roman" w:eastAsia="Times New Roman" w:hAnsi="Times New Roman" w:cs="Times New Roman"/>
                <w:sz w:val="20"/>
                <w:szCs w:val="20"/>
              </w:rPr>
            </w:pPr>
            <w:ins w:id="1381" w:author="ERCOT" w:date="2025-07-14T09:33:00Z" w16du:dateUtc="2025-07-14T14:33:00Z">
              <w:r w:rsidRPr="00497450">
                <w:rPr>
                  <w:rFonts w:ascii="Times New Roman" w:eastAsia="Times New Roman" w:hAnsi="Times New Roman" w:cs="Times New Roman"/>
                  <w:sz w:val="20"/>
                  <w:szCs w:val="20"/>
                </w:rPr>
                <w:t>Numeric</w:t>
              </w:r>
            </w:ins>
          </w:p>
          <w:p w14:paraId="25BEF464" w14:textId="77777777" w:rsidR="00C76809" w:rsidRPr="00497450" w:rsidRDefault="00C76809" w:rsidP="00082ED8">
            <w:pPr>
              <w:spacing w:after="0" w:line="240" w:lineRule="auto"/>
              <w:jc w:val="center"/>
              <w:rPr>
                <w:ins w:id="1382" w:author="ERCOT" w:date="2025-07-14T09:33:00Z" w16du:dateUtc="2025-07-14T14:33:00Z"/>
                <w:rFonts w:ascii="Times New Roman" w:eastAsia="Times New Roman" w:hAnsi="Times New Roman" w:cs="Times New Roman"/>
                <w:sz w:val="20"/>
                <w:szCs w:val="20"/>
              </w:rPr>
            </w:pPr>
            <w:ins w:id="1383" w:author="ERCOT" w:date="2025-07-14T09:33:00Z" w16du:dateUtc="2025-07-14T14:33:00Z">
              <w:r w:rsidRPr="00497450">
                <w:rPr>
                  <w:rFonts w:ascii="Times New Roman" w:eastAsia="Times New Roman" w:hAnsi="Times New Roman" w:cs="Times New Roman"/>
                  <w:sz w:val="20"/>
                  <w:szCs w:val="20"/>
                </w:rPr>
                <w:t>(9 or 13)</w:t>
              </w:r>
            </w:ins>
          </w:p>
        </w:tc>
      </w:tr>
    </w:tbl>
    <w:p w14:paraId="3A5F8AD6" w14:textId="486CCFB0" w:rsidR="00C76809" w:rsidRPr="00F341A6" w:rsidRDefault="00F341A6" w:rsidP="00F341A6">
      <w:pPr>
        <w:spacing w:before="240" w:after="240"/>
        <w:ind w:left="2160" w:hanging="720"/>
        <w:rPr>
          <w:ins w:id="1384" w:author="ERCOT" w:date="2025-07-14T09:33:00Z" w16du:dateUtc="2025-07-14T14:33:00Z"/>
          <w:rFonts w:ascii="Times New Roman" w:hAnsi="Times New Roman"/>
        </w:rPr>
      </w:pPr>
      <w:ins w:id="1385" w:author="ERCOT" w:date="2025-07-15T07:42:00Z" w16du:dateUtc="2025-07-15T12:42:00Z">
        <w:r w:rsidRPr="00F341A6">
          <w:rPr>
            <w:rFonts w:ascii="Times New Roman" w:hAnsi="Times New Roman"/>
          </w:rPr>
          <w:t>(v)</w:t>
        </w:r>
        <w:r w:rsidRPr="00F341A6">
          <w:rPr>
            <w:rFonts w:ascii="Times New Roman" w:hAnsi="Times New Roman"/>
          </w:rPr>
          <w:tab/>
          <w:t xml:space="preserve">Header Row Two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EDBDA27" w14:textId="77777777" w:rsidTr="00082ED8">
        <w:trPr>
          <w:cantSplit/>
          <w:trHeight w:val="495"/>
          <w:tblHeader/>
          <w:ins w:id="1386" w:author="ERCOT" w:date="2025-07-14T09:33:00Z"/>
        </w:trPr>
        <w:tc>
          <w:tcPr>
            <w:tcW w:w="1720" w:type="dxa"/>
            <w:shd w:val="clear" w:color="auto" w:fill="E2E2E2"/>
            <w:tcMar>
              <w:top w:w="12" w:type="dxa"/>
              <w:left w:w="12" w:type="dxa"/>
              <w:bottom w:w="0" w:type="dxa"/>
              <w:right w:w="12" w:type="dxa"/>
            </w:tcMar>
            <w:vAlign w:val="center"/>
          </w:tcPr>
          <w:p w14:paraId="7E5DF8E6" w14:textId="77777777" w:rsidR="00C76809" w:rsidRPr="00C76809" w:rsidRDefault="00C76809" w:rsidP="00082ED8">
            <w:pPr>
              <w:jc w:val="center"/>
              <w:rPr>
                <w:ins w:id="1387" w:author="ERCOT" w:date="2025-07-14T09:33:00Z" w16du:dateUtc="2025-07-14T14:33:00Z"/>
                <w:rFonts w:ascii="Times New Roman" w:eastAsia="Arial Unicode MS" w:hAnsi="Times New Roman" w:cs="Times New Roman"/>
                <w:b/>
                <w:sz w:val="21"/>
                <w:szCs w:val="21"/>
              </w:rPr>
            </w:pPr>
            <w:ins w:id="1388"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7622827E" w14:textId="77777777" w:rsidR="00C76809" w:rsidRPr="00C76809" w:rsidRDefault="00C76809" w:rsidP="00082ED8">
            <w:pPr>
              <w:jc w:val="center"/>
              <w:rPr>
                <w:ins w:id="1389" w:author="ERCOT" w:date="2025-07-14T09:33:00Z" w16du:dateUtc="2025-07-14T14:33:00Z"/>
                <w:rFonts w:ascii="Times New Roman" w:eastAsia="Arial Unicode MS" w:hAnsi="Times New Roman" w:cs="Times New Roman"/>
                <w:b/>
                <w:sz w:val="21"/>
                <w:szCs w:val="21"/>
              </w:rPr>
            </w:pPr>
            <w:ins w:id="1390"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24F50E31" w14:textId="77777777" w:rsidR="00C76809" w:rsidRPr="00C76809" w:rsidRDefault="00C76809" w:rsidP="00082ED8">
            <w:pPr>
              <w:jc w:val="center"/>
              <w:rPr>
                <w:ins w:id="1391" w:author="ERCOT" w:date="2025-07-14T09:33:00Z" w16du:dateUtc="2025-07-14T14:33:00Z"/>
                <w:rFonts w:ascii="Times New Roman" w:eastAsia="Arial Unicode MS" w:hAnsi="Times New Roman" w:cs="Times New Roman"/>
                <w:b/>
                <w:sz w:val="21"/>
                <w:szCs w:val="21"/>
              </w:rPr>
            </w:pPr>
            <w:ins w:id="1392"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682E2F5C" w14:textId="77777777" w:rsidR="00C76809" w:rsidRPr="00C76809" w:rsidRDefault="00C76809" w:rsidP="00082ED8">
            <w:pPr>
              <w:jc w:val="center"/>
              <w:rPr>
                <w:ins w:id="1393" w:author="ERCOT" w:date="2025-07-14T09:33:00Z" w16du:dateUtc="2025-07-14T14:33:00Z"/>
                <w:rFonts w:ascii="Times New Roman" w:eastAsia="Arial Unicode MS" w:hAnsi="Times New Roman" w:cs="Times New Roman"/>
                <w:b/>
                <w:sz w:val="21"/>
                <w:szCs w:val="21"/>
              </w:rPr>
            </w:pPr>
            <w:ins w:id="1394" w:author="ERCOT" w:date="2025-07-14T09:33:00Z" w16du:dateUtc="2025-07-14T14:33:00Z">
              <w:r w:rsidRPr="00C76809">
                <w:rPr>
                  <w:rFonts w:ascii="Times New Roman" w:hAnsi="Times New Roman" w:cs="Times New Roman"/>
                  <w:b/>
                  <w:sz w:val="21"/>
                  <w:szCs w:val="21"/>
                </w:rPr>
                <w:t>Format</w:t>
              </w:r>
            </w:ins>
          </w:p>
        </w:tc>
      </w:tr>
      <w:tr w:rsidR="00C76809" w:rsidRPr="002A6EEE" w14:paraId="147E1538" w14:textId="77777777" w:rsidTr="00082ED8">
        <w:trPr>
          <w:cantSplit/>
          <w:trHeight w:val="518"/>
          <w:ins w:id="1395" w:author="ERCOT" w:date="2025-07-14T09:33:00Z"/>
        </w:trPr>
        <w:tc>
          <w:tcPr>
            <w:tcW w:w="1720" w:type="dxa"/>
            <w:tcMar>
              <w:top w:w="12" w:type="dxa"/>
              <w:left w:w="12" w:type="dxa"/>
              <w:bottom w:w="0" w:type="dxa"/>
              <w:right w:w="12" w:type="dxa"/>
            </w:tcMar>
            <w:vAlign w:val="center"/>
          </w:tcPr>
          <w:p w14:paraId="634CDC10" w14:textId="77777777" w:rsidR="00C76809" w:rsidRPr="00C76809" w:rsidRDefault="00C76809" w:rsidP="00082ED8">
            <w:pPr>
              <w:rPr>
                <w:ins w:id="1396" w:author="ERCOT" w:date="2025-07-14T09:33:00Z" w16du:dateUtc="2025-07-14T14:33:00Z"/>
                <w:rFonts w:ascii="Times New Roman" w:hAnsi="Times New Roman" w:cs="Times New Roman"/>
                <w:sz w:val="21"/>
                <w:szCs w:val="21"/>
              </w:rPr>
            </w:pPr>
            <w:ins w:id="1397"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16A3401C" w14:textId="77777777" w:rsidR="00C76809" w:rsidRPr="00C76809" w:rsidRDefault="00C76809" w:rsidP="00082ED8">
            <w:pPr>
              <w:rPr>
                <w:ins w:id="1398" w:author="ERCOT" w:date="2025-07-14T09:33:00Z" w16du:dateUtc="2025-07-14T14:33:00Z"/>
                <w:rFonts w:ascii="Times New Roman" w:hAnsi="Times New Roman" w:cs="Times New Roman"/>
                <w:sz w:val="21"/>
                <w:szCs w:val="21"/>
              </w:rPr>
            </w:pPr>
            <w:ins w:id="1399"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FDF340A" w14:textId="77777777" w:rsidR="00C76809" w:rsidRPr="00C76809" w:rsidRDefault="00C76809" w:rsidP="00082ED8">
            <w:pPr>
              <w:spacing w:after="120"/>
              <w:rPr>
                <w:ins w:id="1400" w:author="ERCOT" w:date="2025-07-14T09:33:00Z" w16du:dateUtc="2025-07-14T14:33:00Z"/>
                <w:rFonts w:ascii="Times New Roman" w:hAnsi="Times New Roman" w:cs="Times New Roman"/>
                <w:sz w:val="21"/>
                <w:szCs w:val="21"/>
              </w:rPr>
            </w:pPr>
            <w:ins w:id="1401" w:author="ERCOT" w:date="2025-07-14T09:33:00Z" w16du:dateUtc="2025-07-14T14:33:00Z">
              <w:r w:rsidRPr="00C76809">
                <w:rPr>
                  <w:rFonts w:ascii="Times New Roman" w:hAnsi="Times New Roman" w:cs="Times New Roman"/>
                  <w:sz w:val="21"/>
                  <w:szCs w:val="21"/>
                </w:rPr>
                <w:t>Hard Code “00000002”.</w:t>
              </w:r>
            </w:ins>
          </w:p>
        </w:tc>
        <w:tc>
          <w:tcPr>
            <w:tcW w:w="1890" w:type="dxa"/>
            <w:tcMar>
              <w:top w:w="12" w:type="dxa"/>
              <w:left w:w="12" w:type="dxa"/>
              <w:bottom w:w="0" w:type="dxa"/>
              <w:right w:w="12" w:type="dxa"/>
            </w:tcMar>
            <w:vAlign w:val="center"/>
          </w:tcPr>
          <w:p w14:paraId="00DC0A26" w14:textId="77777777" w:rsidR="00C76809" w:rsidRPr="00C76809" w:rsidRDefault="00C76809" w:rsidP="00082ED8">
            <w:pPr>
              <w:rPr>
                <w:ins w:id="1402" w:author="ERCOT" w:date="2025-07-14T09:33:00Z" w16du:dateUtc="2025-07-14T14:33:00Z"/>
                <w:rFonts w:ascii="Times New Roman" w:hAnsi="Times New Roman" w:cs="Times New Roman"/>
                <w:sz w:val="21"/>
                <w:szCs w:val="21"/>
              </w:rPr>
            </w:pPr>
            <w:ins w:id="1403" w:author="ERCOT" w:date="2025-07-14T09:33:00Z" w16du:dateUtc="2025-07-14T14:33:00Z">
              <w:r w:rsidRPr="00C76809">
                <w:rPr>
                  <w:rFonts w:ascii="Times New Roman" w:hAnsi="Times New Roman" w:cs="Times New Roman"/>
                  <w:sz w:val="21"/>
                  <w:szCs w:val="21"/>
                </w:rPr>
                <w:t>Numeric (8)</w:t>
              </w:r>
            </w:ins>
          </w:p>
        </w:tc>
      </w:tr>
      <w:tr w:rsidR="00C76809" w:rsidRPr="002A6EEE" w14:paraId="2A093B26" w14:textId="77777777" w:rsidTr="00082ED8">
        <w:trPr>
          <w:cantSplit/>
          <w:trHeight w:val="518"/>
          <w:ins w:id="140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00CEC6" w14:textId="77777777" w:rsidR="00C76809" w:rsidRPr="00C76809" w:rsidRDefault="00C76809" w:rsidP="00082ED8">
            <w:pPr>
              <w:rPr>
                <w:ins w:id="1405" w:author="ERCOT" w:date="2025-07-14T09:33:00Z" w16du:dateUtc="2025-07-14T14:33:00Z"/>
                <w:rFonts w:ascii="Times New Roman" w:hAnsi="Times New Roman" w:cs="Times New Roman"/>
                <w:sz w:val="21"/>
                <w:szCs w:val="21"/>
              </w:rPr>
            </w:pPr>
            <w:ins w:id="1406" w:author="ERCOT" w:date="2025-07-14T09:33:00Z" w16du:dateUtc="2025-07-14T14:33:00Z">
              <w:r w:rsidRPr="00C76809">
                <w:rPr>
                  <w:rFonts w:ascii="Times New Roman" w:hAnsi="Times New Roman" w:cs="Times New Roman"/>
                  <w:sz w:val="21"/>
                  <w:szCs w:val="21"/>
                </w:rPr>
                <w:t>Meter Start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096791" w14:textId="77777777" w:rsidR="00C76809" w:rsidRPr="00C76809" w:rsidRDefault="00C76809" w:rsidP="00082ED8">
            <w:pPr>
              <w:rPr>
                <w:ins w:id="1407" w:author="ERCOT" w:date="2025-07-14T09:33:00Z" w16du:dateUtc="2025-07-14T14:33:00Z"/>
                <w:rFonts w:ascii="Times New Roman" w:hAnsi="Times New Roman" w:cs="Times New Roman"/>
                <w:sz w:val="21"/>
                <w:szCs w:val="21"/>
              </w:rPr>
            </w:pPr>
            <w:ins w:id="140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9D721E7" w14:textId="77777777" w:rsidR="00C76809" w:rsidRPr="00C76809" w:rsidRDefault="00C76809" w:rsidP="00082ED8">
            <w:pPr>
              <w:rPr>
                <w:ins w:id="1409" w:author="ERCOT" w:date="2025-07-14T09:33:00Z" w16du:dateUtc="2025-07-14T14:33:00Z"/>
                <w:rFonts w:ascii="Times New Roman" w:hAnsi="Times New Roman" w:cs="Times New Roman"/>
                <w:sz w:val="21"/>
                <w:szCs w:val="21"/>
              </w:rPr>
            </w:pPr>
            <w:ins w:id="141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D3CA16A" w14:textId="77777777" w:rsidR="00C76809" w:rsidRPr="00C76809" w:rsidRDefault="00C76809" w:rsidP="00082ED8">
            <w:pPr>
              <w:rPr>
                <w:ins w:id="1411" w:author="ERCOT" w:date="2025-07-14T09:33:00Z" w16du:dateUtc="2025-07-14T14:33:00Z"/>
                <w:rFonts w:ascii="Times New Roman" w:hAnsi="Times New Roman" w:cs="Times New Roman"/>
                <w:sz w:val="21"/>
                <w:szCs w:val="21"/>
              </w:rPr>
            </w:pPr>
            <w:ins w:id="1412" w:author="ERCOT" w:date="2025-07-14T09:33:00Z" w16du:dateUtc="2025-07-14T14:33:00Z">
              <w:r w:rsidRPr="00C76809">
                <w:rPr>
                  <w:rFonts w:ascii="Times New Roman" w:hAnsi="Times New Roman" w:cs="Times New Roman"/>
                  <w:sz w:val="21"/>
                  <w:szCs w:val="21"/>
                </w:rPr>
                <w:t>Leave Blank</w:t>
              </w:r>
            </w:ins>
          </w:p>
        </w:tc>
      </w:tr>
      <w:tr w:rsidR="00C76809" w:rsidRPr="002A6EEE" w14:paraId="6B17AE27" w14:textId="77777777" w:rsidTr="00082ED8">
        <w:trPr>
          <w:cantSplit/>
          <w:trHeight w:val="518"/>
          <w:ins w:id="141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F2ED9E7" w14:textId="77777777" w:rsidR="00C76809" w:rsidRPr="00C76809" w:rsidRDefault="00C76809" w:rsidP="00082ED8">
            <w:pPr>
              <w:rPr>
                <w:ins w:id="1414" w:author="ERCOT" w:date="2025-07-14T09:33:00Z" w16du:dateUtc="2025-07-14T14:33:00Z"/>
                <w:rFonts w:ascii="Times New Roman" w:hAnsi="Times New Roman" w:cs="Times New Roman"/>
                <w:sz w:val="21"/>
                <w:szCs w:val="21"/>
              </w:rPr>
            </w:pPr>
            <w:ins w:id="1415" w:author="ERCOT" w:date="2025-07-14T09:33:00Z" w16du:dateUtc="2025-07-14T14:33:00Z">
              <w:r w:rsidRPr="00C76809">
                <w:rPr>
                  <w:rFonts w:ascii="Times New Roman" w:hAnsi="Times New Roman" w:cs="Times New Roman"/>
                  <w:sz w:val="21"/>
                  <w:szCs w:val="21"/>
                </w:rPr>
                <w:t>Meter Stop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A3622" w14:textId="77777777" w:rsidR="00C76809" w:rsidRPr="00C76809" w:rsidRDefault="00C76809" w:rsidP="00082ED8">
            <w:pPr>
              <w:rPr>
                <w:ins w:id="1416" w:author="ERCOT" w:date="2025-07-14T09:33:00Z" w16du:dateUtc="2025-07-14T14:33:00Z"/>
                <w:rFonts w:ascii="Times New Roman" w:hAnsi="Times New Roman" w:cs="Times New Roman"/>
                <w:sz w:val="21"/>
                <w:szCs w:val="21"/>
              </w:rPr>
            </w:pPr>
            <w:ins w:id="141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AB6735" w14:textId="77777777" w:rsidR="00C76809" w:rsidRPr="00C76809" w:rsidRDefault="00C76809" w:rsidP="00082ED8">
            <w:pPr>
              <w:rPr>
                <w:ins w:id="1418" w:author="ERCOT" w:date="2025-07-14T09:33:00Z" w16du:dateUtc="2025-07-14T14:33:00Z"/>
                <w:rFonts w:ascii="Times New Roman" w:hAnsi="Times New Roman" w:cs="Times New Roman"/>
                <w:sz w:val="21"/>
                <w:szCs w:val="21"/>
              </w:rPr>
            </w:pPr>
            <w:ins w:id="141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A32036" w14:textId="77777777" w:rsidR="00C76809" w:rsidRPr="00C76809" w:rsidRDefault="00C76809" w:rsidP="00082ED8">
            <w:pPr>
              <w:rPr>
                <w:ins w:id="1420" w:author="ERCOT" w:date="2025-07-14T09:33:00Z" w16du:dateUtc="2025-07-14T14:33:00Z"/>
                <w:rFonts w:ascii="Times New Roman" w:hAnsi="Times New Roman" w:cs="Times New Roman"/>
                <w:sz w:val="21"/>
                <w:szCs w:val="21"/>
              </w:rPr>
            </w:pPr>
            <w:ins w:id="1421" w:author="ERCOT" w:date="2025-07-14T09:33:00Z" w16du:dateUtc="2025-07-14T14:33:00Z">
              <w:r w:rsidRPr="00C76809">
                <w:rPr>
                  <w:rFonts w:ascii="Times New Roman" w:hAnsi="Times New Roman" w:cs="Times New Roman"/>
                  <w:sz w:val="21"/>
                  <w:szCs w:val="21"/>
                </w:rPr>
                <w:t>Leave Blank</w:t>
              </w:r>
            </w:ins>
          </w:p>
        </w:tc>
      </w:tr>
      <w:tr w:rsidR="00C76809" w:rsidRPr="002A6EEE" w14:paraId="4511A26E" w14:textId="77777777" w:rsidTr="00082ED8">
        <w:trPr>
          <w:cantSplit/>
          <w:trHeight w:val="518"/>
          <w:ins w:id="142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680F5CC" w14:textId="77777777" w:rsidR="00C76809" w:rsidRPr="00C76809" w:rsidRDefault="00C76809" w:rsidP="00082ED8">
            <w:pPr>
              <w:rPr>
                <w:ins w:id="1423" w:author="ERCOT" w:date="2025-07-14T09:33:00Z" w16du:dateUtc="2025-07-14T14:33:00Z"/>
                <w:rFonts w:ascii="Times New Roman" w:hAnsi="Times New Roman" w:cs="Times New Roman"/>
                <w:sz w:val="21"/>
                <w:szCs w:val="21"/>
              </w:rPr>
            </w:pPr>
            <w:ins w:id="1424" w:author="ERCOT" w:date="2025-07-14T09:33:00Z" w16du:dateUtc="2025-07-14T14:33:00Z">
              <w:r w:rsidRPr="00C76809">
                <w:rPr>
                  <w:rFonts w:ascii="Times New Roman" w:hAnsi="Times New Roman" w:cs="Times New Roman"/>
                  <w:sz w:val="21"/>
                  <w:szCs w:val="21"/>
                </w:rPr>
                <w:t>Meter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624EAE" w14:textId="77777777" w:rsidR="00C76809" w:rsidRPr="00C76809" w:rsidRDefault="00C76809" w:rsidP="00082ED8">
            <w:pPr>
              <w:rPr>
                <w:ins w:id="1425" w:author="ERCOT" w:date="2025-07-14T09:33:00Z" w16du:dateUtc="2025-07-14T14:33:00Z"/>
                <w:rFonts w:ascii="Times New Roman" w:hAnsi="Times New Roman" w:cs="Times New Roman"/>
                <w:sz w:val="21"/>
                <w:szCs w:val="21"/>
              </w:rPr>
            </w:pPr>
            <w:ins w:id="142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2712C33" w14:textId="77777777" w:rsidR="00C76809" w:rsidRPr="00C76809" w:rsidRDefault="00C76809" w:rsidP="00082ED8">
            <w:pPr>
              <w:rPr>
                <w:ins w:id="1427" w:author="ERCOT" w:date="2025-07-14T09:33:00Z" w16du:dateUtc="2025-07-14T14:33:00Z"/>
                <w:rFonts w:ascii="Times New Roman" w:hAnsi="Times New Roman" w:cs="Times New Roman"/>
                <w:sz w:val="21"/>
                <w:szCs w:val="21"/>
              </w:rPr>
            </w:pPr>
            <w:ins w:id="142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B962D7" w14:textId="77777777" w:rsidR="00C76809" w:rsidRPr="00C76809" w:rsidRDefault="00C76809" w:rsidP="00082ED8">
            <w:pPr>
              <w:rPr>
                <w:ins w:id="1429" w:author="ERCOT" w:date="2025-07-14T09:33:00Z" w16du:dateUtc="2025-07-14T14:33:00Z"/>
                <w:rFonts w:ascii="Times New Roman" w:hAnsi="Times New Roman" w:cs="Times New Roman"/>
                <w:sz w:val="21"/>
                <w:szCs w:val="21"/>
              </w:rPr>
            </w:pPr>
            <w:ins w:id="1430" w:author="ERCOT" w:date="2025-07-14T09:33:00Z" w16du:dateUtc="2025-07-14T14:33:00Z">
              <w:r w:rsidRPr="00C76809">
                <w:rPr>
                  <w:rFonts w:ascii="Times New Roman" w:hAnsi="Times New Roman" w:cs="Times New Roman"/>
                  <w:sz w:val="21"/>
                  <w:szCs w:val="21"/>
                </w:rPr>
                <w:t>Leave Blank</w:t>
              </w:r>
            </w:ins>
          </w:p>
        </w:tc>
      </w:tr>
      <w:tr w:rsidR="00C76809" w:rsidRPr="002A6EEE" w14:paraId="21A0F136" w14:textId="77777777" w:rsidTr="00082ED8">
        <w:trPr>
          <w:cantSplit/>
          <w:trHeight w:val="518"/>
          <w:ins w:id="143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913C03" w14:textId="77777777" w:rsidR="00C76809" w:rsidRPr="00C76809" w:rsidRDefault="00C76809" w:rsidP="00082ED8">
            <w:pPr>
              <w:rPr>
                <w:ins w:id="1432" w:author="ERCOT" w:date="2025-07-14T09:33:00Z" w16du:dateUtc="2025-07-14T14:33:00Z"/>
                <w:rFonts w:ascii="Times New Roman" w:hAnsi="Times New Roman" w:cs="Times New Roman"/>
                <w:sz w:val="21"/>
                <w:szCs w:val="21"/>
              </w:rPr>
            </w:pPr>
            <w:ins w:id="1433"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B82810" w14:textId="77777777" w:rsidR="00C76809" w:rsidRPr="00C76809" w:rsidRDefault="00C76809" w:rsidP="00082ED8">
            <w:pPr>
              <w:rPr>
                <w:ins w:id="1434" w:author="ERCOT" w:date="2025-07-14T09:33:00Z" w16du:dateUtc="2025-07-14T14:33:00Z"/>
                <w:rFonts w:ascii="Times New Roman" w:hAnsi="Times New Roman" w:cs="Times New Roman"/>
                <w:sz w:val="21"/>
                <w:szCs w:val="21"/>
              </w:rPr>
            </w:pPr>
            <w:ins w:id="1435"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E5DA03" w14:textId="77777777" w:rsidR="00C76809" w:rsidRPr="00C76809" w:rsidRDefault="00C76809" w:rsidP="00082ED8">
            <w:pPr>
              <w:rPr>
                <w:ins w:id="1436" w:author="ERCOT" w:date="2025-07-14T09:33:00Z" w16du:dateUtc="2025-07-14T14:33:00Z"/>
                <w:rFonts w:ascii="Times New Roman" w:hAnsi="Times New Roman" w:cs="Times New Roman"/>
                <w:sz w:val="21"/>
                <w:szCs w:val="21"/>
              </w:rPr>
            </w:pPr>
            <w:ins w:id="1437"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E963A7" w14:textId="77777777" w:rsidR="00C76809" w:rsidRPr="00C76809" w:rsidRDefault="00C76809" w:rsidP="00082ED8">
            <w:pPr>
              <w:rPr>
                <w:ins w:id="1438" w:author="ERCOT" w:date="2025-07-14T09:33:00Z" w16du:dateUtc="2025-07-14T14:33:00Z"/>
                <w:rFonts w:ascii="Times New Roman" w:hAnsi="Times New Roman" w:cs="Times New Roman"/>
                <w:sz w:val="21"/>
                <w:szCs w:val="21"/>
              </w:rPr>
            </w:pPr>
            <w:ins w:id="1439" w:author="ERCOT" w:date="2025-07-14T09:33:00Z" w16du:dateUtc="2025-07-14T14:33:00Z">
              <w:r w:rsidRPr="00C76809">
                <w:rPr>
                  <w:rFonts w:ascii="Times New Roman" w:hAnsi="Times New Roman" w:cs="Times New Roman"/>
                  <w:sz w:val="21"/>
                  <w:szCs w:val="21"/>
                </w:rPr>
                <w:t>Leave Blank</w:t>
              </w:r>
            </w:ins>
          </w:p>
        </w:tc>
      </w:tr>
      <w:tr w:rsidR="00C76809" w:rsidRPr="002A6EEE" w14:paraId="28284401" w14:textId="77777777" w:rsidTr="00082ED8">
        <w:trPr>
          <w:cantSplit/>
          <w:trHeight w:val="518"/>
          <w:ins w:id="1440"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525BB1" w14:textId="77777777" w:rsidR="00C76809" w:rsidRPr="00C76809" w:rsidRDefault="00C76809" w:rsidP="00082ED8">
            <w:pPr>
              <w:rPr>
                <w:ins w:id="1441" w:author="ERCOT" w:date="2025-07-14T09:33:00Z" w16du:dateUtc="2025-07-14T14:33:00Z"/>
                <w:rFonts w:ascii="Times New Roman" w:hAnsi="Times New Roman" w:cs="Times New Roman"/>
                <w:sz w:val="21"/>
                <w:szCs w:val="21"/>
              </w:rPr>
            </w:pPr>
            <w:ins w:id="1442" w:author="ERCOT" w:date="2025-07-14T09:33:00Z" w16du:dateUtc="2025-07-14T14:33:00Z">
              <w:r w:rsidRPr="00C76809">
                <w:rPr>
                  <w:rFonts w:ascii="Times New Roman" w:hAnsi="Times New Roman" w:cs="Times New Roman"/>
                  <w:sz w:val="21"/>
                  <w:szCs w:val="21"/>
                </w:rPr>
                <w:lastRenderedPageBreak/>
                <w:t>Pulse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0945C30" w14:textId="77777777" w:rsidR="00C76809" w:rsidRPr="00C76809" w:rsidRDefault="00C76809" w:rsidP="00082ED8">
            <w:pPr>
              <w:rPr>
                <w:ins w:id="1443" w:author="ERCOT" w:date="2025-07-14T09:33:00Z" w16du:dateUtc="2025-07-14T14:33:00Z"/>
                <w:rFonts w:ascii="Times New Roman" w:hAnsi="Times New Roman" w:cs="Times New Roman"/>
                <w:sz w:val="21"/>
                <w:szCs w:val="21"/>
              </w:rPr>
            </w:pPr>
            <w:ins w:id="1444"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A14A79" w14:textId="77777777" w:rsidR="00C76809" w:rsidRPr="00C76809" w:rsidRDefault="00C76809" w:rsidP="00082ED8">
            <w:pPr>
              <w:rPr>
                <w:ins w:id="1445" w:author="ERCOT" w:date="2025-07-14T09:33:00Z" w16du:dateUtc="2025-07-14T14:33:00Z"/>
                <w:rFonts w:ascii="Times New Roman" w:hAnsi="Times New Roman" w:cs="Times New Roman"/>
                <w:sz w:val="21"/>
                <w:szCs w:val="21"/>
              </w:rPr>
            </w:pPr>
            <w:ins w:id="1446"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B2BDCE" w14:textId="77777777" w:rsidR="00C76809" w:rsidRPr="00C76809" w:rsidRDefault="00C76809" w:rsidP="00082ED8">
            <w:pPr>
              <w:rPr>
                <w:ins w:id="1447" w:author="ERCOT" w:date="2025-07-14T09:33:00Z" w16du:dateUtc="2025-07-14T14:33:00Z"/>
                <w:rFonts w:ascii="Times New Roman" w:hAnsi="Times New Roman" w:cs="Times New Roman"/>
                <w:sz w:val="21"/>
                <w:szCs w:val="21"/>
              </w:rPr>
            </w:pPr>
            <w:ins w:id="1448" w:author="ERCOT" w:date="2025-07-14T09:33:00Z" w16du:dateUtc="2025-07-14T14:33:00Z">
              <w:r w:rsidRPr="00C76809">
                <w:rPr>
                  <w:rFonts w:ascii="Times New Roman" w:hAnsi="Times New Roman" w:cs="Times New Roman"/>
                  <w:sz w:val="21"/>
                  <w:szCs w:val="21"/>
                </w:rPr>
                <w:t>Leave Blank</w:t>
              </w:r>
            </w:ins>
          </w:p>
        </w:tc>
      </w:tr>
      <w:tr w:rsidR="00C76809" w:rsidRPr="002A6EEE" w14:paraId="04DFEF38" w14:textId="77777777" w:rsidTr="00082ED8">
        <w:trPr>
          <w:cantSplit/>
          <w:trHeight w:val="518"/>
          <w:ins w:id="1449"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C5AEBC" w14:textId="77777777" w:rsidR="00C76809" w:rsidRPr="00C76809" w:rsidRDefault="00C76809" w:rsidP="00082ED8">
            <w:pPr>
              <w:rPr>
                <w:ins w:id="1450" w:author="ERCOT" w:date="2025-07-14T09:33:00Z" w16du:dateUtc="2025-07-14T14:33:00Z"/>
                <w:rFonts w:ascii="Times New Roman" w:hAnsi="Times New Roman" w:cs="Times New Roman"/>
                <w:sz w:val="21"/>
                <w:szCs w:val="21"/>
              </w:rPr>
            </w:pPr>
            <w:ins w:id="1451"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CD2A01" w14:textId="77777777" w:rsidR="00C76809" w:rsidRPr="00C76809" w:rsidRDefault="00C76809" w:rsidP="00082ED8">
            <w:pPr>
              <w:rPr>
                <w:ins w:id="1452" w:author="ERCOT" w:date="2025-07-14T09:33:00Z" w16du:dateUtc="2025-07-14T14:33:00Z"/>
                <w:rFonts w:ascii="Times New Roman" w:hAnsi="Times New Roman" w:cs="Times New Roman"/>
                <w:sz w:val="21"/>
                <w:szCs w:val="21"/>
              </w:rPr>
            </w:pPr>
            <w:ins w:id="1453"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ED13BAF" w14:textId="77777777" w:rsidR="00C76809" w:rsidRPr="00C76809" w:rsidRDefault="00C76809" w:rsidP="00082ED8">
            <w:pPr>
              <w:rPr>
                <w:ins w:id="1454" w:author="ERCOT" w:date="2025-07-14T09:33:00Z" w16du:dateUtc="2025-07-14T14:33:00Z"/>
                <w:rFonts w:ascii="Times New Roman" w:hAnsi="Times New Roman" w:cs="Times New Roman"/>
                <w:sz w:val="21"/>
                <w:szCs w:val="21"/>
              </w:rPr>
            </w:pPr>
            <w:ins w:id="1455"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EB81D1" w14:textId="77777777" w:rsidR="00C76809" w:rsidRPr="00C76809" w:rsidRDefault="00C76809" w:rsidP="00082ED8">
            <w:pPr>
              <w:rPr>
                <w:ins w:id="1456" w:author="ERCOT" w:date="2025-07-14T09:33:00Z" w16du:dateUtc="2025-07-14T14:33:00Z"/>
                <w:rFonts w:ascii="Times New Roman" w:hAnsi="Times New Roman" w:cs="Times New Roman"/>
                <w:sz w:val="21"/>
                <w:szCs w:val="21"/>
              </w:rPr>
            </w:pPr>
            <w:ins w:id="1457" w:author="ERCOT" w:date="2025-07-14T09:33:00Z" w16du:dateUtc="2025-07-14T14:33:00Z">
              <w:r w:rsidRPr="00C76809">
                <w:rPr>
                  <w:rFonts w:ascii="Times New Roman" w:hAnsi="Times New Roman" w:cs="Times New Roman"/>
                  <w:sz w:val="21"/>
                  <w:szCs w:val="21"/>
                </w:rPr>
                <w:t>Leave Blank</w:t>
              </w:r>
            </w:ins>
          </w:p>
        </w:tc>
      </w:tr>
      <w:tr w:rsidR="00C76809" w:rsidRPr="002A6EEE" w14:paraId="3034E383" w14:textId="77777777" w:rsidTr="00082ED8">
        <w:trPr>
          <w:cantSplit/>
          <w:trHeight w:val="518"/>
          <w:ins w:id="145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DE8E4FA" w14:textId="77777777" w:rsidR="00C76809" w:rsidRPr="00C76809" w:rsidRDefault="00C76809" w:rsidP="00082ED8">
            <w:pPr>
              <w:rPr>
                <w:ins w:id="1459" w:author="ERCOT" w:date="2025-07-14T09:33:00Z" w16du:dateUtc="2025-07-14T14:33:00Z"/>
                <w:rFonts w:ascii="Times New Roman" w:hAnsi="Times New Roman" w:cs="Times New Roman"/>
                <w:sz w:val="21"/>
                <w:szCs w:val="21"/>
              </w:rPr>
            </w:pPr>
            <w:ins w:id="1460" w:author="ERCOT" w:date="2025-07-14T09:33:00Z" w16du:dateUtc="2025-07-14T14:33:00Z">
              <w:r w:rsidRPr="00C76809">
                <w:rPr>
                  <w:rFonts w:ascii="Times New Roman" w:hAnsi="Times New Roman" w:cs="Times New Roman"/>
                  <w:sz w:val="21"/>
                  <w:szCs w:val="21"/>
                </w:rPr>
                <w:t>Seconds per Interval</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A5160D" w14:textId="77777777" w:rsidR="00C76809" w:rsidRPr="00C76809" w:rsidRDefault="00C76809" w:rsidP="00082ED8">
            <w:pPr>
              <w:rPr>
                <w:ins w:id="1461" w:author="ERCOT" w:date="2025-07-14T09:33:00Z" w16du:dateUtc="2025-07-14T14:33:00Z"/>
                <w:rFonts w:ascii="Times New Roman" w:hAnsi="Times New Roman" w:cs="Times New Roman"/>
                <w:sz w:val="21"/>
                <w:szCs w:val="21"/>
              </w:rPr>
            </w:pPr>
            <w:ins w:id="1462"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BB248" w14:textId="77777777" w:rsidR="00C76809" w:rsidRPr="00C76809" w:rsidRDefault="00C76809" w:rsidP="00082ED8">
            <w:pPr>
              <w:spacing w:after="120"/>
              <w:rPr>
                <w:ins w:id="1463" w:author="ERCOT" w:date="2025-07-14T09:33:00Z" w16du:dateUtc="2025-07-14T14:33:00Z"/>
                <w:rFonts w:ascii="Times New Roman" w:hAnsi="Times New Roman" w:cs="Times New Roman"/>
                <w:sz w:val="21"/>
                <w:szCs w:val="21"/>
              </w:rPr>
            </w:pPr>
            <w:ins w:id="1464" w:author="ERCOT" w:date="2025-07-14T09:33:00Z" w16du:dateUtc="2025-07-14T14:33:00Z">
              <w:r w:rsidRPr="00C76809">
                <w:rPr>
                  <w:rFonts w:ascii="Times New Roman" w:hAnsi="Times New Roman" w:cs="Times New Roman"/>
                  <w:sz w:val="21"/>
                  <w:szCs w:val="21"/>
                </w:rPr>
                <w:t>Hard Code “900”.</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50371E3" w14:textId="77777777" w:rsidR="00C76809" w:rsidRPr="00C76809" w:rsidRDefault="00C76809" w:rsidP="00082ED8">
            <w:pPr>
              <w:rPr>
                <w:ins w:id="1465" w:author="ERCOT" w:date="2025-07-14T09:33:00Z" w16du:dateUtc="2025-07-14T14:33:00Z"/>
                <w:rFonts w:ascii="Times New Roman" w:hAnsi="Times New Roman" w:cs="Times New Roman"/>
                <w:sz w:val="21"/>
                <w:szCs w:val="21"/>
              </w:rPr>
            </w:pPr>
            <w:ins w:id="1466" w:author="ERCOT" w:date="2025-07-14T09:33:00Z" w16du:dateUtc="2025-07-14T14:33:00Z">
              <w:r w:rsidRPr="00C76809">
                <w:rPr>
                  <w:rFonts w:ascii="Times New Roman" w:hAnsi="Times New Roman" w:cs="Times New Roman"/>
                  <w:sz w:val="21"/>
                  <w:szCs w:val="21"/>
                </w:rPr>
                <w:t>Numeric (3)</w:t>
              </w:r>
            </w:ins>
          </w:p>
        </w:tc>
      </w:tr>
      <w:tr w:rsidR="00C76809" w:rsidRPr="002A6EEE" w14:paraId="1CE64FD7" w14:textId="77777777" w:rsidTr="00082ED8">
        <w:trPr>
          <w:cantSplit/>
          <w:trHeight w:val="518"/>
          <w:ins w:id="146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08EE74" w14:textId="77777777" w:rsidR="00C76809" w:rsidRPr="00C76809" w:rsidRDefault="00C76809" w:rsidP="00082ED8">
            <w:pPr>
              <w:rPr>
                <w:ins w:id="1468" w:author="ERCOT" w:date="2025-07-14T09:33:00Z" w16du:dateUtc="2025-07-14T14:33:00Z"/>
                <w:rFonts w:ascii="Times New Roman" w:hAnsi="Times New Roman" w:cs="Times New Roman"/>
                <w:sz w:val="21"/>
                <w:szCs w:val="21"/>
              </w:rPr>
            </w:pPr>
            <w:ins w:id="1469" w:author="ERCOT" w:date="2025-07-14T09:33:00Z" w16du:dateUtc="2025-07-14T14:33:00Z">
              <w:r w:rsidRPr="00C76809">
                <w:rPr>
                  <w:rFonts w:ascii="Times New Roman" w:hAnsi="Times New Roman" w:cs="Times New Roman"/>
                  <w:sz w:val="21"/>
                  <w:szCs w:val="21"/>
                </w:rPr>
                <w:t>Unit of Measure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9B0DE7E" w14:textId="77777777" w:rsidR="00C76809" w:rsidRPr="00C76809" w:rsidRDefault="00C76809" w:rsidP="00082ED8">
            <w:pPr>
              <w:rPr>
                <w:ins w:id="1470" w:author="ERCOT" w:date="2025-07-14T09:33:00Z" w16du:dateUtc="2025-07-14T14:33:00Z"/>
                <w:rFonts w:ascii="Times New Roman" w:hAnsi="Times New Roman" w:cs="Times New Roman"/>
                <w:sz w:val="21"/>
                <w:szCs w:val="21"/>
              </w:rPr>
            </w:pPr>
            <w:ins w:id="1471"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1542F1C" w14:textId="77777777" w:rsidR="00C76809" w:rsidRPr="00C76809" w:rsidRDefault="00C76809" w:rsidP="00082ED8">
            <w:pPr>
              <w:spacing w:after="120"/>
              <w:rPr>
                <w:ins w:id="1472" w:author="ERCOT" w:date="2025-07-14T09:33:00Z" w16du:dateUtc="2025-07-14T14:33:00Z"/>
                <w:rFonts w:ascii="Times New Roman" w:hAnsi="Times New Roman" w:cs="Times New Roman"/>
                <w:sz w:val="21"/>
                <w:szCs w:val="21"/>
              </w:rPr>
            </w:pPr>
            <w:ins w:id="1473" w:author="ERCOT" w:date="2025-07-14T09:33:00Z" w16du:dateUtc="2025-07-14T14:33:00Z">
              <w:r w:rsidRPr="00C76809">
                <w:rPr>
                  <w:rFonts w:ascii="Times New Roman" w:hAnsi="Times New Roman" w:cs="Times New Roman"/>
                  <w:sz w:val="21"/>
                  <w:szCs w:val="21"/>
                </w:rPr>
                <w:t>Hard Code “01”.</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A02CDF" w14:textId="77777777" w:rsidR="00C76809" w:rsidRPr="00C76809" w:rsidRDefault="00C76809" w:rsidP="00082ED8">
            <w:pPr>
              <w:rPr>
                <w:ins w:id="1474" w:author="ERCOT" w:date="2025-07-14T09:33:00Z" w16du:dateUtc="2025-07-14T14:33:00Z"/>
                <w:rFonts w:ascii="Times New Roman" w:hAnsi="Times New Roman" w:cs="Times New Roman"/>
                <w:sz w:val="21"/>
                <w:szCs w:val="21"/>
              </w:rPr>
            </w:pPr>
            <w:ins w:id="1475" w:author="ERCOT" w:date="2025-07-14T09:33:00Z" w16du:dateUtc="2025-07-14T14:33:00Z">
              <w:r w:rsidRPr="00C76809">
                <w:rPr>
                  <w:rFonts w:ascii="Times New Roman" w:hAnsi="Times New Roman" w:cs="Times New Roman"/>
                  <w:sz w:val="21"/>
                  <w:szCs w:val="21"/>
                </w:rPr>
                <w:t>Numeric (2)</w:t>
              </w:r>
            </w:ins>
          </w:p>
        </w:tc>
      </w:tr>
      <w:tr w:rsidR="00C76809" w:rsidRPr="002A6EEE" w14:paraId="3AD7337C" w14:textId="77777777" w:rsidTr="00082ED8">
        <w:trPr>
          <w:cantSplit/>
          <w:trHeight w:val="518"/>
          <w:ins w:id="147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1A314" w14:textId="77777777" w:rsidR="00C76809" w:rsidRPr="00C76809" w:rsidRDefault="00C76809" w:rsidP="00082ED8">
            <w:pPr>
              <w:rPr>
                <w:ins w:id="1477" w:author="ERCOT" w:date="2025-07-14T09:33:00Z" w16du:dateUtc="2025-07-14T14:33:00Z"/>
                <w:rFonts w:ascii="Times New Roman" w:hAnsi="Times New Roman" w:cs="Times New Roman"/>
                <w:sz w:val="21"/>
                <w:szCs w:val="21"/>
              </w:rPr>
            </w:pPr>
            <w:ins w:id="1478" w:author="ERCOT" w:date="2025-07-14T09:33:00Z" w16du:dateUtc="2025-07-14T14:33:00Z">
              <w:r w:rsidRPr="00C76809">
                <w:rPr>
                  <w:rFonts w:ascii="Times New Roman" w:hAnsi="Times New Roman" w:cs="Times New Roman"/>
                  <w:sz w:val="21"/>
                  <w:szCs w:val="21"/>
                </w:rPr>
                <w:t>Basic Unit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2A040A" w14:textId="77777777" w:rsidR="00C76809" w:rsidRPr="00C76809" w:rsidRDefault="00C76809" w:rsidP="00082ED8">
            <w:pPr>
              <w:rPr>
                <w:ins w:id="1479" w:author="ERCOT" w:date="2025-07-14T09:33:00Z" w16du:dateUtc="2025-07-14T14:33:00Z"/>
                <w:rFonts w:ascii="Times New Roman" w:hAnsi="Times New Roman" w:cs="Times New Roman"/>
                <w:sz w:val="21"/>
                <w:szCs w:val="21"/>
              </w:rPr>
            </w:pPr>
            <w:ins w:id="1480"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E9E24D" w14:textId="77777777" w:rsidR="00C76809" w:rsidRPr="00C76809" w:rsidRDefault="00C76809" w:rsidP="00082ED8">
            <w:pPr>
              <w:rPr>
                <w:ins w:id="1481" w:author="ERCOT" w:date="2025-07-14T09:33:00Z" w16du:dateUtc="2025-07-14T14:33:00Z"/>
                <w:rFonts w:ascii="Times New Roman" w:hAnsi="Times New Roman" w:cs="Times New Roman"/>
                <w:sz w:val="21"/>
                <w:szCs w:val="21"/>
              </w:rPr>
            </w:pPr>
            <w:ins w:id="148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9B88AE" w14:textId="77777777" w:rsidR="00C76809" w:rsidRPr="00C76809" w:rsidRDefault="00C76809" w:rsidP="00082ED8">
            <w:pPr>
              <w:rPr>
                <w:ins w:id="1483" w:author="ERCOT" w:date="2025-07-14T09:33:00Z" w16du:dateUtc="2025-07-14T14:33:00Z"/>
                <w:rFonts w:ascii="Times New Roman" w:hAnsi="Times New Roman" w:cs="Times New Roman"/>
                <w:sz w:val="21"/>
                <w:szCs w:val="21"/>
              </w:rPr>
            </w:pPr>
            <w:ins w:id="1484" w:author="ERCOT" w:date="2025-07-14T09:33:00Z" w16du:dateUtc="2025-07-14T14:33:00Z">
              <w:r w:rsidRPr="00C76809">
                <w:rPr>
                  <w:rFonts w:ascii="Times New Roman" w:hAnsi="Times New Roman" w:cs="Times New Roman"/>
                  <w:sz w:val="21"/>
                  <w:szCs w:val="21"/>
                </w:rPr>
                <w:t>Leave Blank</w:t>
              </w:r>
            </w:ins>
          </w:p>
        </w:tc>
      </w:tr>
      <w:tr w:rsidR="00C76809" w:rsidRPr="002A6EEE" w14:paraId="505291D8" w14:textId="77777777" w:rsidTr="00082ED8">
        <w:trPr>
          <w:cantSplit/>
          <w:trHeight w:val="518"/>
          <w:ins w:id="148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DEDF54" w14:textId="77777777" w:rsidR="00C76809" w:rsidRPr="00C76809" w:rsidRDefault="00C76809" w:rsidP="00082ED8">
            <w:pPr>
              <w:rPr>
                <w:ins w:id="1486" w:author="ERCOT" w:date="2025-07-14T09:33:00Z" w16du:dateUtc="2025-07-14T14:33:00Z"/>
                <w:rFonts w:ascii="Times New Roman" w:hAnsi="Times New Roman" w:cs="Times New Roman"/>
                <w:sz w:val="21"/>
                <w:szCs w:val="21"/>
              </w:rPr>
            </w:pPr>
            <w:ins w:id="1487" w:author="ERCOT" w:date="2025-07-14T09:33:00Z" w16du:dateUtc="2025-07-14T14:33:00Z">
              <w:r w:rsidRPr="00C76809">
                <w:rPr>
                  <w:rFonts w:ascii="Times New Roman" w:hAnsi="Times New Roman" w:cs="Times New Roman"/>
                  <w:sz w:val="21"/>
                  <w:szCs w:val="21"/>
                </w:rPr>
                <w:t>Time Zones West of GMT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2A9E10" w14:textId="77777777" w:rsidR="00C76809" w:rsidRPr="00C76809" w:rsidRDefault="00C76809" w:rsidP="00082ED8">
            <w:pPr>
              <w:rPr>
                <w:ins w:id="1488" w:author="ERCOT" w:date="2025-07-14T09:33:00Z" w16du:dateUtc="2025-07-14T14:33:00Z"/>
                <w:rFonts w:ascii="Times New Roman" w:hAnsi="Times New Roman" w:cs="Times New Roman"/>
                <w:sz w:val="21"/>
                <w:szCs w:val="21"/>
              </w:rPr>
            </w:pPr>
            <w:ins w:id="148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FEB217" w14:textId="77777777" w:rsidR="00C76809" w:rsidRPr="00C76809" w:rsidRDefault="00C76809" w:rsidP="00082ED8">
            <w:pPr>
              <w:rPr>
                <w:ins w:id="1490" w:author="ERCOT" w:date="2025-07-14T09:33:00Z" w16du:dateUtc="2025-07-14T14:33:00Z"/>
                <w:rFonts w:ascii="Times New Roman" w:hAnsi="Times New Roman" w:cs="Times New Roman"/>
                <w:sz w:val="21"/>
                <w:szCs w:val="21"/>
              </w:rPr>
            </w:pPr>
            <w:ins w:id="149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02F3E0" w14:textId="77777777" w:rsidR="00C76809" w:rsidRPr="00C76809" w:rsidRDefault="00C76809" w:rsidP="00082ED8">
            <w:pPr>
              <w:rPr>
                <w:ins w:id="1492" w:author="ERCOT" w:date="2025-07-14T09:33:00Z" w16du:dateUtc="2025-07-14T14:33:00Z"/>
                <w:rFonts w:ascii="Times New Roman" w:hAnsi="Times New Roman" w:cs="Times New Roman"/>
                <w:sz w:val="21"/>
                <w:szCs w:val="21"/>
              </w:rPr>
            </w:pPr>
            <w:ins w:id="1493" w:author="ERCOT" w:date="2025-07-14T09:33:00Z" w16du:dateUtc="2025-07-14T14:33:00Z">
              <w:r w:rsidRPr="00C76809">
                <w:rPr>
                  <w:rFonts w:ascii="Times New Roman" w:hAnsi="Times New Roman" w:cs="Times New Roman"/>
                  <w:sz w:val="21"/>
                  <w:szCs w:val="21"/>
                </w:rPr>
                <w:t>Leave Blank</w:t>
              </w:r>
            </w:ins>
          </w:p>
        </w:tc>
      </w:tr>
      <w:tr w:rsidR="00C76809" w:rsidRPr="002A6EEE" w14:paraId="609C6E57" w14:textId="77777777" w:rsidTr="00082ED8">
        <w:trPr>
          <w:cantSplit/>
          <w:trHeight w:val="518"/>
          <w:ins w:id="149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B1F186" w14:textId="77777777" w:rsidR="00C76809" w:rsidRPr="00C76809" w:rsidRDefault="00C76809" w:rsidP="00082ED8">
            <w:pPr>
              <w:rPr>
                <w:ins w:id="1495" w:author="ERCOT" w:date="2025-07-14T09:33:00Z" w16du:dateUtc="2025-07-14T14:33:00Z"/>
                <w:rFonts w:ascii="Times New Roman" w:hAnsi="Times New Roman" w:cs="Times New Roman"/>
                <w:sz w:val="21"/>
                <w:szCs w:val="21"/>
              </w:rPr>
            </w:pPr>
            <w:ins w:id="1496" w:author="ERCOT" w:date="2025-07-14T09:33:00Z" w16du:dateUtc="2025-07-14T14:33:00Z">
              <w:r w:rsidRPr="00C76809">
                <w:rPr>
                  <w:rFonts w:ascii="Times New Roman" w:hAnsi="Times New Roman" w:cs="Times New Roman"/>
                  <w:sz w:val="21"/>
                  <w:szCs w:val="21"/>
                </w:rPr>
                <w:t>Population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8B644A" w14:textId="77777777" w:rsidR="00C76809" w:rsidRPr="00C76809" w:rsidRDefault="00C76809" w:rsidP="00082ED8">
            <w:pPr>
              <w:rPr>
                <w:ins w:id="1497" w:author="ERCOT" w:date="2025-07-14T09:33:00Z" w16du:dateUtc="2025-07-14T14:33:00Z"/>
                <w:rFonts w:ascii="Times New Roman" w:hAnsi="Times New Roman" w:cs="Times New Roman"/>
                <w:sz w:val="21"/>
                <w:szCs w:val="21"/>
              </w:rPr>
            </w:pPr>
            <w:ins w:id="149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9935714" w14:textId="77777777" w:rsidR="00C76809" w:rsidRPr="00C76809" w:rsidRDefault="00C76809" w:rsidP="00082ED8">
            <w:pPr>
              <w:rPr>
                <w:ins w:id="1499" w:author="ERCOT" w:date="2025-07-14T09:33:00Z" w16du:dateUtc="2025-07-14T14:33:00Z"/>
                <w:rFonts w:ascii="Times New Roman" w:hAnsi="Times New Roman" w:cs="Times New Roman"/>
                <w:sz w:val="21"/>
                <w:szCs w:val="21"/>
              </w:rPr>
            </w:pPr>
            <w:ins w:id="150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4807F31" w14:textId="77777777" w:rsidR="00C76809" w:rsidRPr="00C76809" w:rsidRDefault="00C76809" w:rsidP="00082ED8">
            <w:pPr>
              <w:rPr>
                <w:ins w:id="1501" w:author="ERCOT" w:date="2025-07-14T09:33:00Z" w16du:dateUtc="2025-07-14T14:33:00Z"/>
                <w:rFonts w:ascii="Times New Roman" w:hAnsi="Times New Roman" w:cs="Times New Roman"/>
                <w:sz w:val="21"/>
                <w:szCs w:val="21"/>
              </w:rPr>
            </w:pPr>
            <w:ins w:id="1502" w:author="ERCOT" w:date="2025-07-14T09:33:00Z" w16du:dateUtc="2025-07-14T14:33:00Z">
              <w:r w:rsidRPr="00C76809">
                <w:rPr>
                  <w:rFonts w:ascii="Times New Roman" w:hAnsi="Times New Roman" w:cs="Times New Roman"/>
                  <w:sz w:val="21"/>
                  <w:szCs w:val="21"/>
                </w:rPr>
                <w:t>Leave Blank</w:t>
              </w:r>
            </w:ins>
          </w:p>
        </w:tc>
      </w:tr>
      <w:tr w:rsidR="00C76809" w:rsidRPr="002A6EEE" w14:paraId="48BA65BE" w14:textId="77777777" w:rsidTr="00082ED8">
        <w:trPr>
          <w:cantSplit/>
          <w:trHeight w:val="518"/>
          <w:ins w:id="150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41DCE4" w14:textId="77777777" w:rsidR="00C76809" w:rsidRPr="00C76809" w:rsidRDefault="00C76809" w:rsidP="00082ED8">
            <w:pPr>
              <w:rPr>
                <w:ins w:id="1504" w:author="ERCOT" w:date="2025-07-14T09:33:00Z" w16du:dateUtc="2025-07-14T14:33:00Z"/>
                <w:rFonts w:ascii="Times New Roman" w:hAnsi="Times New Roman" w:cs="Times New Roman"/>
                <w:sz w:val="21"/>
                <w:szCs w:val="21"/>
              </w:rPr>
            </w:pPr>
            <w:ins w:id="1505" w:author="ERCOT" w:date="2025-07-14T09:33:00Z" w16du:dateUtc="2025-07-14T14:33:00Z">
              <w:r w:rsidRPr="00C76809">
                <w:rPr>
                  <w:rFonts w:ascii="Times New Roman" w:hAnsi="Times New Roman" w:cs="Times New Roman"/>
                  <w:sz w:val="21"/>
                  <w:szCs w:val="21"/>
                </w:rPr>
                <w:t>Weight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C3F623" w14:textId="77777777" w:rsidR="00C76809" w:rsidRPr="00C76809" w:rsidRDefault="00C76809" w:rsidP="00082ED8">
            <w:pPr>
              <w:rPr>
                <w:ins w:id="1506" w:author="ERCOT" w:date="2025-07-14T09:33:00Z" w16du:dateUtc="2025-07-14T14:33:00Z"/>
                <w:rFonts w:ascii="Times New Roman" w:hAnsi="Times New Roman" w:cs="Times New Roman"/>
                <w:sz w:val="21"/>
                <w:szCs w:val="21"/>
              </w:rPr>
            </w:pPr>
            <w:ins w:id="150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9C6785A" w14:textId="77777777" w:rsidR="00C76809" w:rsidRPr="00C76809" w:rsidRDefault="00C76809" w:rsidP="00082ED8">
            <w:pPr>
              <w:rPr>
                <w:ins w:id="1508" w:author="ERCOT" w:date="2025-07-14T09:33:00Z" w16du:dateUtc="2025-07-14T14:33:00Z"/>
                <w:rFonts w:ascii="Times New Roman" w:hAnsi="Times New Roman" w:cs="Times New Roman"/>
                <w:sz w:val="21"/>
                <w:szCs w:val="21"/>
              </w:rPr>
            </w:pPr>
            <w:ins w:id="150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E03F428" w14:textId="77777777" w:rsidR="00C76809" w:rsidRPr="00C76809" w:rsidRDefault="00C76809" w:rsidP="00082ED8">
            <w:pPr>
              <w:rPr>
                <w:ins w:id="1510" w:author="ERCOT" w:date="2025-07-14T09:33:00Z" w16du:dateUtc="2025-07-14T14:33:00Z"/>
                <w:rFonts w:ascii="Times New Roman" w:hAnsi="Times New Roman" w:cs="Times New Roman"/>
                <w:sz w:val="21"/>
                <w:szCs w:val="21"/>
              </w:rPr>
            </w:pPr>
            <w:ins w:id="1511" w:author="ERCOT" w:date="2025-07-14T09:33:00Z" w16du:dateUtc="2025-07-14T14:33:00Z">
              <w:r w:rsidRPr="00C76809">
                <w:rPr>
                  <w:rFonts w:ascii="Times New Roman" w:hAnsi="Times New Roman" w:cs="Times New Roman"/>
                  <w:sz w:val="21"/>
                  <w:szCs w:val="21"/>
                </w:rPr>
                <w:t>Leave Blank</w:t>
              </w:r>
            </w:ins>
          </w:p>
        </w:tc>
      </w:tr>
      <w:tr w:rsidR="00C76809" w:rsidRPr="002A6EEE" w14:paraId="6445EF35" w14:textId="77777777" w:rsidTr="00082ED8">
        <w:trPr>
          <w:cantSplit/>
          <w:trHeight w:val="518"/>
          <w:ins w:id="151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DE013E" w14:textId="77777777" w:rsidR="00C76809" w:rsidRPr="00C76809" w:rsidRDefault="00C76809" w:rsidP="00082ED8">
            <w:pPr>
              <w:rPr>
                <w:ins w:id="1513" w:author="ERCOT" w:date="2025-07-14T09:33:00Z" w16du:dateUtc="2025-07-14T14:33:00Z"/>
                <w:rFonts w:ascii="Times New Roman" w:hAnsi="Times New Roman" w:cs="Times New Roman"/>
                <w:sz w:val="21"/>
                <w:szCs w:val="21"/>
              </w:rPr>
            </w:pPr>
            <w:ins w:id="1514" w:author="ERCOT" w:date="2025-07-14T09:33:00Z" w16du:dateUtc="2025-07-14T14:33:00Z">
              <w:r w:rsidRPr="00C76809">
                <w:rPr>
                  <w:rFonts w:ascii="Times New Roman" w:hAnsi="Times New Roman" w:cs="Times New Roman"/>
                  <w:sz w:val="21"/>
                  <w:szCs w:val="21"/>
                </w:rPr>
                <w:t>Time Zone Standard Name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CE26B7C" w14:textId="77777777" w:rsidR="00C76809" w:rsidRPr="00C76809" w:rsidRDefault="00C76809" w:rsidP="00082ED8">
            <w:pPr>
              <w:rPr>
                <w:ins w:id="1515" w:author="ERCOT" w:date="2025-07-14T09:33:00Z" w16du:dateUtc="2025-07-14T14:33:00Z"/>
                <w:rFonts w:ascii="Times New Roman" w:hAnsi="Times New Roman" w:cs="Times New Roman"/>
                <w:sz w:val="21"/>
                <w:szCs w:val="21"/>
              </w:rPr>
            </w:pPr>
            <w:ins w:id="151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424439" w14:textId="77777777" w:rsidR="00C76809" w:rsidRPr="00C76809" w:rsidRDefault="00C76809" w:rsidP="00082ED8">
            <w:pPr>
              <w:rPr>
                <w:ins w:id="1517" w:author="ERCOT" w:date="2025-07-14T09:33:00Z" w16du:dateUtc="2025-07-14T14:33:00Z"/>
                <w:rFonts w:ascii="Times New Roman" w:hAnsi="Times New Roman" w:cs="Times New Roman"/>
                <w:sz w:val="21"/>
                <w:szCs w:val="21"/>
              </w:rPr>
            </w:pPr>
            <w:ins w:id="151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A3FFFD2" w14:textId="77777777" w:rsidR="00C76809" w:rsidRPr="00C76809" w:rsidRDefault="00C76809" w:rsidP="00082ED8">
            <w:pPr>
              <w:rPr>
                <w:ins w:id="1519" w:author="ERCOT" w:date="2025-07-14T09:33:00Z" w16du:dateUtc="2025-07-14T14:33:00Z"/>
                <w:rFonts w:ascii="Times New Roman" w:hAnsi="Times New Roman" w:cs="Times New Roman"/>
                <w:sz w:val="21"/>
                <w:szCs w:val="21"/>
              </w:rPr>
            </w:pPr>
            <w:ins w:id="1520" w:author="ERCOT" w:date="2025-07-14T09:33:00Z" w16du:dateUtc="2025-07-14T14:33:00Z">
              <w:r w:rsidRPr="00C76809">
                <w:rPr>
                  <w:rFonts w:ascii="Times New Roman" w:hAnsi="Times New Roman" w:cs="Times New Roman"/>
                  <w:sz w:val="21"/>
                  <w:szCs w:val="21"/>
                </w:rPr>
                <w:t>Leave Blank</w:t>
              </w:r>
            </w:ins>
          </w:p>
        </w:tc>
      </w:tr>
    </w:tbl>
    <w:p w14:paraId="04B30D3B" w14:textId="0E17CEF4" w:rsidR="00C76809" w:rsidRPr="00F341A6" w:rsidRDefault="00F341A6" w:rsidP="00F341A6">
      <w:pPr>
        <w:spacing w:before="240" w:after="240"/>
        <w:ind w:left="2160" w:hanging="720"/>
        <w:rPr>
          <w:ins w:id="1521" w:author="ERCOT" w:date="2025-07-14T09:33:00Z" w16du:dateUtc="2025-07-14T14:33:00Z"/>
          <w:rFonts w:ascii="Times New Roman" w:hAnsi="Times New Roman"/>
        </w:rPr>
      </w:pPr>
      <w:ins w:id="1522" w:author="ERCOT" w:date="2025-07-15T07:43:00Z" w16du:dateUtc="2025-07-15T12:43:00Z">
        <w:r w:rsidRPr="00F341A6">
          <w:rPr>
            <w:rFonts w:ascii="Times New Roman" w:hAnsi="Times New Roman"/>
          </w:rPr>
          <w:t>(v</w:t>
        </w:r>
      </w:ins>
      <w:ins w:id="1523" w:author="ERCOT" w:date="2025-08-22T09:14:00Z" w16du:dateUtc="2025-08-22T14:14:00Z">
        <w:r w:rsidR="00D43793">
          <w:rPr>
            <w:rFonts w:ascii="Times New Roman" w:hAnsi="Times New Roman"/>
          </w:rPr>
          <w:t>i</w:t>
        </w:r>
      </w:ins>
      <w:ins w:id="1524" w:author="ERCOT" w:date="2025-07-15T07:43:00Z" w16du:dateUtc="2025-07-15T12:43:00Z">
        <w:r w:rsidRPr="00F341A6">
          <w:rPr>
            <w:rFonts w:ascii="Times New Roman" w:hAnsi="Times New Roman"/>
          </w:rPr>
          <w:t>)</w:t>
        </w:r>
        <w:r w:rsidRPr="00F341A6">
          <w:rPr>
            <w:rFonts w:ascii="Times New Roman" w:hAnsi="Times New Roman"/>
          </w:rPr>
          <w:tab/>
          <w:t xml:space="preserve">Header Row Three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r>
          <w:rPr>
            <w:rFonts w:ascii="Times New Roman" w:hAnsi="Times New Roman"/>
          </w:rPr>
          <w:t>.</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37ABDC3A" w14:textId="77777777" w:rsidTr="00082ED8">
        <w:trPr>
          <w:cantSplit/>
          <w:trHeight w:val="495"/>
          <w:tblHeader/>
          <w:ins w:id="1525" w:author="ERCOT" w:date="2025-07-14T09:33:00Z"/>
        </w:trPr>
        <w:tc>
          <w:tcPr>
            <w:tcW w:w="1720" w:type="dxa"/>
            <w:shd w:val="clear" w:color="auto" w:fill="E2E2E2"/>
            <w:tcMar>
              <w:top w:w="12" w:type="dxa"/>
              <w:left w:w="12" w:type="dxa"/>
              <w:bottom w:w="0" w:type="dxa"/>
              <w:right w:w="12" w:type="dxa"/>
            </w:tcMar>
            <w:vAlign w:val="center"/>
          </w:tcPr>
          <w:p w14:paraId="640F3F7D" w14:textId="77777777" w:rsidR="00C76809" w:rsidRPr="00C76809" w:rsidRDefault="00C76809" w:rsidP="00082ED8">
            <w:pPr>
              <w:jc w:val="center"/>
              <w:rPr>
                <w:ins w:id="1526" w:author="ERCOT" w:date="2025-07-14T09:33:00Z" w16du:dateUtc="2025-07-14T14:33:00Z"/>
                <w:rFonts w:ascii="Times New Roman" w:eastAsia="Arial Unicode MS" w:hAnsi="Times New Roman" w:cs="Times New Roman"/>
                <w:b/>
                <w:sz w:val="21"/>
                <w:szCs w:val="21"/>
              </w:rPr>
            </w:pPr>
            <w:ins w:id="1527"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38037AF3" w14:textId="77777777" w:rsidR="00C76809" w:rsidRPr="00C76809" w:rsidRDefault="00C76809" w:rsidP="00082ED8">
            <w:pPr>
              <w:jc w:val="center"/>
              <w:rPr>
                <w:ins w:id="1528" w:author="ERCOT" w:date="2025-07-14T09:33:00Z" w16du:dateUtc="2025-07-14T14:33:00Z"/>
                <w:rFonts w:ascii="Times New Roman" w:eastAsia="Arial Unicode MS" w:hAnsi="Times New Roman" w:cs="Times New Roman"/>
                <w:b/>
                <w:sz w:val="21"/>
                <w:szCs w:val="21"/>
              </w:rPr>
            </w:pPr>
            <w:ins w:id="1529"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78907C43" w14:textId="77777777" w:rsidR="00C76809" w:rsidRPr="00C76809" w:rsidRDefault="00C76809" w:rsidP="00082ED8">
            <w:pPr>
              <w:jc w:val="center"/>
              <w:rPr>
                <w:ins w:id="1530" w:author="ERCOT" w:date="2025-07-14T09:33:00Z" w16du:dateUtc="2025-07-14T14:33:00Z"/>
                <w:rFonts w:ascii="Times New Roman" w:eastAsia="Arial Unicode MS" w:hAnsi="Times New Roman" w:cs="Times New Roman"/>
                <w:b/>
                <w:sz w:val="21"/>
                <w:szCs w:val="21"/>
              </w:rPr>
            </w:pPr>
            <w:ins w:id="1531"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59FC1B30" w14:textId="77777777" w:rsidR="00C76809" w:rsidRPr="00C76809" w:rsidRDefault="00C76809" w:rsidP="00082ED8">
            <w:pPr>
              <w:jc w:val="center"/>
              <w:rPr>
                <w:ins w:id="1532" w:author="ERCOT" w:date="2025-07-14T09:33:00Z" w16du:dateUtc="2025-07-14T14:33:00Z"/>
                <w:rFonts w:ascii="Times New Roman" w:eastAsia="Arial Unicode MS" w:hAnsi="Times New Roman" w:cs="Times New Roman"/>
                <w:b/>
                <w:sz w:val="21"/>
                <w:szCs w:val="21"/>
              </w:rPr>
            </w:pPr>
            <w:ins w:id="1533" w:author="ERCOT" w:date="2025-07-14T09:33:00Z" w16du:dateUtc="2025-07-14T14:33:00Z">
              <w:r w:rsidRPr="00C76809">
                <w:rPr>
                  <w:rFonts w:ascii="Times New Roman" w:hAnsi="Times New Roman" w:cs="Times New Roman"/>
                  <w:b/>
                  <w:sz w:val="21"/>
                  <w:szCs w:val="21"/>
                </w:rPr>
                <w:t>Format</w:t>
              </w:r>
            </w:ins>
          </w:p>
        </w:tc>
      </w:tr>
      <w:tr w:rsidR="00C76809" w:rsidRPr="002A6EEE" w14:paraId="5965F84D" w14:textId="77777777" w:rsidTr="00082ED8">
        <w:trPr>
          <w:cantSplit/>
          <w:trHeight w:val="518"/>
          <w:ins w:id="1534" w:author="ERCOT" w:date="2025-07-14T09:33:00Z"/>
        </w:trPr>
        <w:tc>
          <w:tcPr>
            <w:tcW w:w="1720" w:type="dxa"/>
            <w:tcMar>
              <w:top w:w="12" w:type="dxa"/>
              <w:left w:w="12" w:type="dxa"/>
              <w:bottom w:w="0" w:type="dxa"/>
              <w:right w:w="12" w:type="dxa"/>
            </w:tcMar>
            <w:vAlign w:val="center"/>
          </w:tcPr>
          <w:p w14:paraId="572C641A" w14:textId="77777777" w:rsidR="00C76809" w:rsidRPr="00C76809" w:rsidRDefault="00C76809" w:rsidP="00082ED8">
            <w:pPr>
              <w:rPr>
                <w:ins w:id="1535" w:author="ERCOT" w:date="2025-07-14T09:33:00Z" w16du:dateUtc="2025-07-14T14:33:00Z"/>
                <w:rFonts w:ascii="Times New Roman" w:hAnsi="Times New Roman" w:cs="Times New Roman"/>
                <w:sz w:val="21"/>
                <w:szCs w:val="21"/>
              </w:rPr>
            </w:pPr>
            <w:ins w:id="1536"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5D091AC7" w14:textId="77777777" w:rsidR="00C76809" w:rsidRPr="00C76809" w:rsidRDefault="00C76809" w:rsidP="00082ED8">
            <w:pPr>
              <w:rPr>
                <w:ins w:id="1537" w:author="ERCOT" w:date="2025-07-14T09:33:00Z" w16du:dateUtc="2025-07-14T14:33:00Z"/>
                <w:rFonts w:ascii="Times New Roman" w:hAnsi="Times New Roman" w:cs="Times New Roman"/>
                <w:sz w:val="21"/>
                <w:szCs w:val="21"/>
              </w:rPr>
            </w:pPr>
            <w:ins w:id="1538"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41551C42" w14:textId="77777777" w:rsidR="00C76809" w:rsidRPr="00C76809" w:rsidRDefault="00C76809" w:rsidP="00082ED8">
            <w:pPr>
              <w:spacing w:after="120"/>
              <w:rPr>
                <w:ins w:id="1539" w:author="ERCOT" w:date="2025-07-14T09:33:00Z" w16du:dateUtc="2025-07-14T14:33:00Z"/>
                <w:rFonts w:ascii="Times New Roman" w:hAnsi="Times New Roman" w:cs="Times New Roman"/>
                <w:sz w:val="21"/>
                <w:szCs w:val="21"/>
              </w:rPr>
            </w:pPr>
            <w:ins w:id="1540" w:author="ERCOT" w:date="2025-07-14T09:33:00Z" w16du:dateUtc="2025-07-14T14:33:00Z">
              <w:r w:rsidRPr="00C76809">
                <w:rPr>
                  <w:rFonts w:ascii="Times New Roman" w:hAnsi="Times New Roman" w:cs="Times New Roman"/>
                  <w:sz w:val="21"/>
                  <w:szCs w:val="21"/>
                </w:rPr>
                <w:t>Hard Code “00000003”.</w:t>
              </w:r>
            </w:ins>
          </w:p>
        </w:tc>
        <w:tc>
          <w:tcPr>
            <w:tcW w:w="1890" w:type="dxa"/>
            <w:tcMar>
              <w:top w:w="12" w:type="dxa"/>
              <w:left w:w="12" w:type="dxa"/>
              <w:bottom w:w="0" w:type="dxa"/>
              <w:right w:w="12" w:type="dxa"/>
            </w:tcMar>
            <w:vAlign w:val="center"/>
          </w:tcPr>
          <w:p w14:paraId="7929F341" w14:textId="77777777" w:rsidR="00C76809" w:rsidRPr="00C76809" w:rsidRDefault="00C76809" w:rsidP="00082ED8">
            <w:pPr>
              <w:rPr>
                <w:ins w:id="1541" w:author="ERCOT" w:date="2025-07-14T09:33:00Z" w16du:dateUtc="2025-07-14T14:33:00Z"/>
                <w:rFonts w:ascii="Times New Roman" w:hAnsi="Times New Roman" w:cs="Times New Roman"/>
                <w:sz w:val="21"/>
                <w:szCs w:val="21"/>
              </w:rPr>
            </w:pPr>
            <w:ins w:id="1542" w:author="ERCOT" w:date="2025-07-14T09:33:00Z" w16du:dateUtc="2025-07-14T14:33:00Z">
              <w:r w:rsidRPr="00C76809">
                <w:rPr>
                  <w:rFonts w:ascii="Times New Roman" w:hAnsi="Times New Roman" w:cs="Times New Roman"/>
                  <w:sz w:val="21"/>
                  <w:szCs w:val="21"/>
                </w:rPr>
                <w:t>Numeric (8)</w:t>
              </w:r>
            </w:ins>
          </w:p>
        </w:tc>
      </w:tr>
      <w:tr w:rsidR="00C76809" w:rsidRPr="002A6EEE" w14:paraId="28B0411E" w14:textId="77777777" w:rsidTr="00082ED8">
        <w:trPr>
          <w:cantSplit/>
          <w:trHeight w:val="518"/>
          <w:ins w:id="15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7F38D32" w14:textId="77777777" w:rsidR="00C76809" w:rsidRPr="00C76809" w:rsidRDefault="00C76809" w:rsidP="00082ED8">
            <w:pPr>
              <w:rPr>
                <w:ins w:id="1544" w:author="ERCOT" w:date="2025-07-14T09:33:00Z" w16du:dateUtc="2025-07-14T14:33:00Z"/>
                <w:rFonts w:ascii="Times New Roman" w:hAnsi="Times New Roman" w:cs="Times New Roman"/>
                <w:sz w:val="21"/>
                <w:szCs w:val="21"/>
              </w:rPr>
            </w:pPr>
            <w:ins w:id="1545" w:author="ERCOT" w:date="2025-07-14T09:33:00Z" w16du:dateUtc="2025-07-14T14:33:00Z">
              <w:r w:rsidRPr="00C76809">
                <w:rPr>
                  <w:rFonts w:ascii="Times New Roman" w:hAnsi="Times New Roman" w:cs="Times New Roman"/>
                  <w:sz w:val="21"/>
                  <w:szCs w:val="21"/>
                </w:rPr>
                <w:t>Descriptor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7C8E3C" w14:textId="77777777" w:rsidR="00C76809" w:rsidRPr="00C76809" w:rsidRDefault="00C76809" w:rsidP="00082ED8">
            <w:pPr>
              <w:rPr>
                <w:ins w:id="1546" w:author="ERCOT" w:date="2025-07-14T09:33:00Z" w16du:dateUtc="2025-07-14T14:33:00Z"/>
                <w:rFonts w:ascii="Times New Roman" w:hAnsi="Times New Roman" w:cs="Times New Roman"/>
                <w:sz w:val="21"/>
                <w:szCs w:val="21"/>
              </w:rPr>
            </w:pPr>
            <w:ins w:id="1547"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6949D1" w14:textId="77777777" w:rsidR="00C76809" w:rsidRPr="00C76809" w:rsidRDefault="00C76809" w:rsidP="00082ED8">
            <w:pPr>
              <w:rPr>
                <w:ins w:id="1548" w:author="ERCOT" w:date="2025-07-14T09:33:00Z" w16du:dateUtc="2025-07-14T14:33:00Z"/>
                <w:rFonts w:ascii="Times New Roman" w:hAnsi="Times New Roman" w:cs="Times New Roman"/>
                <w:sz w:val="21"/>
                <w:szCs w:val="21"/>
              </w:rPr>
            </w:pPr>
            <w:ins w:id="154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041D5B4" w14:textId="77777777" w:rsidR="00C76809" w:rsidRPr="00C76809" w:rsidRDefault="00C76809" w:rsidP="00082ED8">
            <w:pPr>
              <w:rPr>
                <w:ins w:id="1550" w:author="ERCOT" w:date="2025-07-14T09:33:00Z" w16du:dateUtc="2025-07-14T14:33:00Z"/>
                <w:rFonts w:ascii="Times New Roman" w:hAnsi="Times New Roman" w:cs="Times New Roman"/>
                <w:sz w:val="21"/>
                <w:szCs w:val="21"/>
              </w:rPr>
            </w:pPr>
            <w:ins w:id="1551" w:author="ERCOT" w:date="2025-07-14T09:33:00Z" w16du:dateUtc="2025-07-14T14:33:00Z">
              <w:r w:rsidRPr="00C76809">
                <w:rPr>
                  <w:rFonts w:ascii="Times New Roman" w:hAnsi="Times New Roman" w:cs="Times New Roman"/>
                  <w:sz w:val="21"/>
                  <w:szCs w:val="21"/>
                </w:rPr>
                <w:t>Leave Blank</w:t>
              </w:r>
            </w:ins>
          </w:p>
        </w:tc>
      </w:tr>
    </w:tbl>
    <w:p w14:paraId="15142344" w14:textId="1E47807B" w:rsidR="00C76809" w:rsidRPr="00F341A6" w:rsidRDefault="00F341A6" w:rsidP="00F341A6">
      <w:pPr>
        <w:spacing w:before="240" w:after="240"/>
        <w:ind w:left="2160" w:hanging="720"/>
        <w:rPr>
          <w:ins w:id="1552" w:author="ERCOT" w:date="2025-07-14T09:33:00Z" w16du:dateUtc="2025-07-14T14:33:00Z"/>
          <w:rFonts w:ascii="Times New Roman" w:hAnsi="Times New Roman"/>
        </w:rPr>
      </w:pPr>
      <w:ins w:id="1553" w:author="ERCOT" w:date="2025-07-15T07:43:00Z" w16du:dateUtc="2025-07-15T12:43:00Z">
        <w:r w:rsidRPr="00F341A6">
          <w:rPr>
            <w:rFonts w:ascii="Times New Roman" w:hAnsi="Times New Roman"/>
          </w:rPr>
          <w:t>(v</w:t>
        </w:r>
      </w:ins>
      <w:ins w:id="1554" w:author="ERCOT" w:date="2025-08-22T09:14:00Z" w16du:dateUtc="2025-08-22T14:14:00Z">
        <w:r w:rsidR="00D43793">
          <w:rPr>
            <w:rFonts w:ascii="Times New Roman" w:hAnsi="Times New Roman"/>
          </w:rPr>
          <w:t>i</w:t>
        </w:r>
      </w:ins>
      <w:ins w:id="1555" w:author="ERCOT" w:date="2025-07-15T07:43:00Z" w16du:dateUtc="2025-07-15T12:43:00Z">
        <w:r w:rsidRPr="00F341A6">
          <w:rPr>
            <w:rFonts w:ascii="Times New Roman" w:hAnsi="Times New Roman"/>
          </w:rPr>
          <w:t>i)</w:t>
        </w:r>
        <w:r w:rsidRPr="00F341A6">
          <w:rPr>
            <w:rFonts w:ascii="Times New Roman" w:hAnsi="Times New Roman"/>
          </w:rPr>
          <w:tab/>
          <w:t>Header Row Four – This header row contains the timestamp of the read.  This value will determine which read will ‘win’ for a day if there are multiple reads.</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0A9F9A2D" w14:textId="77777777" w:rsidTr="00082ED8">
        <w:trPr>
          <w:cantSplit/>
          <w:trHeight w:val="495"/>
          <w:tblHeader/>
          <w:ins w:id="1556" w:author="ERCOT" w:date="2025-07-14T09:33:00Z"/>
        </w:trPr>
        <w:tc>
          <w:tcPr>
            <w:tcW w:w="1720" w:type="dxa"/>
            <w:shd w:val="clear" w:color="auto" w:fill="E2E2E2"/>
            <w:tcMar>
              <w:top w:w="12" w:type="dxa"/>
              <w:left w:w="12" w:type="dxa"/>
              <w:bottom w:w="0" w:type="dxa"/>
              <w:right w:w="12" w:type="dxa"/>
            </w:tcMar>
            <w:vAlign w:val="center"/>
          </w:tcPr>
          <w:p w14:paraId="4099A585" w14:textId="77777777" w:rsidR="00C76809" w:rsidRPr="00C76809" w:rsidRDefault="00C76809" w:rsidP="00082ED8">
            <w:pPr>
              <w:jc w:val="center"/>
              <w:rPr>
                <w:ins w:id="1557" w:author="ERCOT" w:date="2025-07-14T09:33:00Z" w16du:dateUtc="2025-07-14T14:33:00Z"/>
                <w:rFonts w:ascii="Times New Roman" w:eastAsia="Arial Unicode MS" w:hAnsi="Times New Roman" w:cs="Times New Roman"/>
                <w:b/>
                <w:sz w:val="21"/>
                <w:szCs w:val="21"/>
              </w:rPr>
            </w:pPr>
            <w:ins w:id="1558"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16FB389" w14:textId="77777777" w:rsidR="00C76809" w:rsidRPr="00C76809" w:rsidRDefault="00C76809" w:rsidP="00082ED8">
            <w:pPr>
              <w:jc w:val="center"/>
              <w:rPr>
                <w:ins w:id="1559" w:author="ERCOT" w:date="2025-07-14T09:33:00Z" w16du:dateUtc="2025-07-14T14:33:00Z"/>
                <w:rFonts w:ascii="Times New Roman" w:eastAsia="Arial Unicode MS" w:hAnsi="Times New Roman" w:cs="Times New Roman"/>
                <w:b/>
                <w:sz w:val="21"/>
                <w:szCs w:val="21"/>
              </w:rPr>
            </w:pPr>
            <w:ins w:id="1560"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15476EE8" w14:textId="77777777" w:rsidR="00C76809" w:rsidRPr="00C76809" w:rsidRDefault="00C76809" w:rsidP="00082ED8">
            <w:pPr>
              <w:jc w:val="center"/>
              <w:rPr>
                <w:ins w:id="1561" w:author="ERCOT" w:date="2025-07-14T09:33:00Z" w16du:dateUtc="2025-07-14T14:33:00Z"/>
                <w:rFonts w:ascii="Times New Roman" w:eastAsia="Arial Unicode MS" w:hAnsi="Times New Roman" w:cs="Times New Roman"/>
                <w:b/>
                <w:sz w:val="21"/>
                <w:szCs w:val="21"/>
              </w:rPr>
            </w:pPr>
            <w:ins w:id="1562"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70766F7A" w14:textId="77777777" w:rsidR="00C76809" w:rsidRPr="00C76809" w:rsidRDefault="00C76809" w:rsidP="00082ED8">
            <w:pPr>
              <w:jc w:val="center"/>
              <w:rPr>
                <w:ins w:id="1563" w:author="ERCOT" w:date="2025-07-14T09:33:00Z" w16du:dateUtc="2025-07-14T14:33:00Z"/>
                <w:rFonts w:ascii="Times New Roman" w:eastAsia="Arial Unicode MS" w:hAnsi="Times New Roman" w:cs="Times New Roman"/>
                <w:b/>
                <w:sz w:val="21"/>
                <w:szCs w:val="21"/>
              </w:rPr>
            </w:pPr>
            <w:ins w:id="1564" w:author="ERCOT" w:date="2025-07-14T09:33:00Z" w16du:dateUtc="2025-07-14T14:33:00Z">
              <w:r w:rsidRPr="00C76809">
                <w:rPr>
                  <w:rFonts w:ascii="Times New Roman" w:hAnsi="Times New Roman" w:cs="Times New Roman"/>
                  <w:b/>
                  <w:sz w:val="21"/>
                  <w:szCs w:val="21"/>
                </w:rPr>
                <w:t>Format</w:t>
              </w:r>
            </w:ins>
          </w:p>
        </w:tc>
      </w:tr>
      <w:tr w:rsidR="00C76809" w:rsidRPr="002A6EEE" w14:paraId="13D97B1E" w14:textId="77777777" w:rsidTr="00082ED8">
        <w:trPr>
          <w:cantSplit/>
          <w:trHeight w:val="518"/>
          <w:ins w:id="1565" w:author="ERCOT" w:date="2025-07-14T09:33:00Z"/>
        </w:trPr>
        <w:tc>
          <w:tcPr>
            <w:tcW w:w="1720" w:type="dxa"/>
            <w:tcMar>
              <w:top w:w="12" w:type="dxa"/>
              <w:left w:w="12" w:type="dxa"/>
              <w:bottom w:w="0" w:type="dxa"/>
              <w:right w:w="12" w:type="dxa"/>
            </w:tcMar>
            <w:vAlign w:val="center"/>
          </w:tcPr>
          <w:p w14:paraId="27EA77C2" w14:textId="77777777" w:rsidR="00C76809" w:rsidRPr="00C76809" w:rsidRDefault="00C76809" w:rsidP="00082ED8">
            <w:pPr>
              <w:rPr>
                <w:ins w:id="1566" w:author="ERCOT" w:date="2025-07-14T09:33:00Z" w16du:dateUtc="2025-07-14T14:33:00Z"/>
                <w:rFonts w:ascii="Times New Roman" w:hAnsi="Times New Roman" w:cs="Times New Roman"/>
                <w:sz w:val="21"/>
                <w:szCs w:val="21"/>
              </w:rPr>
            </w:pPr>
            <w:ins w:id="1567"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690104EC" w14:textId="77777777" w:rsidR="00C76809" w:rsidRPr="00C76809" w:rsidRDefault="00C76809" w:rsidP="00082ED8">
            <w:pPr>
              <w:rPr>
                <w:ins w:id="1568" w:author="ERCOT" w:date="2025-07-14T09:33:00Z" w16du:dateUtc="2025-07-14T14:33:00Z"/>
                <w:rFonts w:ascii="Times New Roman" w:hAnsi="Times New Roman" w:cs="Times New Roman"/>
                <w:sz w:val="21"/>
                <w:szCs w:val="21"/>
              </w:rPr>
            </w:pPr>
            <w:ins w:id="1569"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6726BB75" w14:textId="77777777" w:rsidR="00C76809" w:rsidRPr="00C76809" w:rsidRDefault="00C76809" w:rsidP="00082ED8">
            <w:pPr>
              <w:spacing w:after="120"/>
              <w:rPr>
                <w:ins w:id="1570" w:author="ERCOT" w:date="2025-07-14T09:33:00Z" w16du:dateUtc="2025-07-14T14:33:00Z"/>
                <w:rFonts w:ascii="Times New Roman" w:hAnsi="Times New Roman" w:cs="Times New Roman"/>
                <w:sz w:val="21"/>
                <w:szCs w:val="21"/>
              </w:rPr>
            </w:pPr>
            <w:ins w:id="1571" w:author="ERCOT" w:date="2025-07-14T09:33:00Z" w16du:dateUtc="2025-07-14T14:33:00Z">
              <w:r w:rsidRPr="00C76809">
                <w:rPr>
                  <w:rFonts w:ascii="Times New Roman" w:hAnsi="Times New Roman" w:cs="Times New Roman"/>
                  <w:sz w:val="21"/>
                  <w:szCs w:val="21"/>
                </w:rPr>
                <w:t>Hard Code “00000004”.</w:t>
              </w:r>
            </w:ins>
          </w:p>
        </w:tc>
        <w:tc>
          <w:tcPr>
            <w:tcW w:w="1890" w:type="dxa"/>
            <w:tcMar>
              <w:top w:w="12" w:type="dxa"/>
              <w:left w:w="12" w:type="dxa"/>
              <w:bottom w:w="0" w:type="dxa"/>
              <w:right w:w="12" w:type="dxa"/>
            </w:tcMar>
            <w:vAlign w:val="center"/>
          </w:tcPr>
          <w:p w14:paraId="53F25CA8" w14:textId="77777777" w:rsidR="00C76809" w:rsidRPr="00C76809" w:rsidRDefault="00C76809" w:rsidP="00082ED8">
            <w:pPr>
              <w:rPr>
                <w:ins w:id="1572" w:author="ERCOT" w:date="2025-07-14T09:33:00Z" w16du:dateUtc="2025-07-14T14:33:00Z"/>
                <w:rFonts w:ascii="Times New Roman" w:hAnsi="Times New Roman" w:cs="Times New Roman"/>
                <w:sz w:val="21"/>
                <w:szCs w:val="21"/>
              </w:rPr>
            </w:pPr>
            <w:ins w:id="1573" w:author="ERCOT" w:date="2025-07-14T09:33:00Z" w16du:dateUtc="2025-07-14T14:33:00Z">
              <w:r w:rsidRPr="00C76809">
                <w:rPr>
                  <w:rFonts w:ascii="Times New Roman" w:hAnsi="Times New Roman" w:cs="Times New Roman"/>
                  <w:sz w:val="21"/>
                  <w:szCs w:val="21"/>
                </w:rPr>
                <w:t>Numeric (8)</w:t>
              </w:r>
            </w:ins>
          </w:p>
        </w:tc>
      </w:tr>
      <w:tr w:rsidR="00C76809" w:rsidRPr="002A6EEE" w14:paraId="0E2A0104" w14:textId="77777777" w:rsidTr="00082ED8">
        <w:trPr>
          <w:cantSplit/>
          <w:trHeight w:val="518"/>
          <w:ins w:id="157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954D876" w14:textId="77777777" w:rsidR="00C76809" w:rsidRPr="00C76809" w:rsidRDefault="00C76809" w:rsidP="00082ED8">
            <w:pPr>
              <w:rPr>
                <w:ins w:id="1575" w:author="ERCOT" w:date="2025-07-14T09:33:00Z" w16du:dateUtc="2025-07-14T14:33:00Z"/>
                <w:rFonts w:ascii="Times New Roman" w:hAnsi="Times New Roman" w:cs="Times New Roman"/>
                <w:sz w:val="21"/>
                <w:szCs w:val="21"/>
              </w:rPr>
            </w:pPr>
            <w:ins w:id="1576" w:author="ERCOT" w:date="2025-07-14T09:33:00Z" w16du:dateUtc="2025-07-14T14:33:00Z">
              <w:r w:rsidRPr="00C76809">
                <w:rPr>
                  <w:rFonts w:ascii="Times New Roman" w:hAnsi="Times New Roman" w:cs="Times New Roman"/>
                  <w:sz w:val="21"/>
                  <w:szCs w:val="21"/>
                </w:rPr>
                <w:lastRenderedPageBreak/>
                <w:t>Timestamp</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00E0EF" w14:textId="77777777" w:rsidR="00C76809" w:rsidRPr="00C76809" w:rsidRDefault="00C76809" w:rsidP="00082ED8">
            <w:pPr>
              <w:rPr>
                <w:ins w:id="1577" w:author="ERCOT" w:date="2025-07-14T09:33:00Z" w16du:dateUtc="2025-07-14T14:33:00Z"/>
                <w:rFonts w:ascii="Times New Roman" w:hAnsi="Times New Roman" w:cs="Times New Roman"/>
                <w:sz w:val="21"/>
                <w:szCs w:val="21"/>
              </w:rPr>
            </w:pPr>
            <w:ins w:id="157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7C22843" w14:textId="77777777" w:rsidR="00C76809" w:rsidRPr="00C76809" w:rsidRDefault="00C76809" w:rsidP="00082ED8">
            <w:pPr>
              <w:rPr>
                <w:ins w:id="1579" w:author="ERCOT" w:date="2025-07-14T09:33:00Z" w16du:dateUtc="2025-07-14T14:33:00Z"/>
                <w:rFonts w:ascii="Times New Roman" w:hAnsi="Times New Roman" w:cs="Times New Roman"/>
                <w:sz w:val="21"/>
                <w:szCs w:val="21"/>
              </w:rPr>
            </w:pPr>
            <w:ins w:id="1580" w:author="ERCOT" w:date="2025-07-14T09:33:00Z" w16du:dateUtc="2025-07-14T14:33:00Z">
              <w:r w:rsidRPr="00C76809">
                <w:rPr>
                  <w:rFonts w:ascii="Times New Roman" w:hAnsi="Times New Roman" w:cs="Times New Roman"/>
                  <w:sz w:val="21"/>
                  <w:szCs w:val="21"/>
                </w:rPr>
                <w:t xml:space="preserve">Timestamp of </w:t>
              </w:r>
              <w:proofErr w:type="gramStart"/>
              <w:r w:rsidRPr="00C76809">
                <w:rPr>
                  <w:rFonts w:ascii="Times New Roman" w:hAnsi="Times New Roman" w:cs="Times New Roman"/>
                  <w:sz w:val="21"/>
                  <w:szCs w:val="21"/>
                </w:rPr>
                <w:t>read</w:t>
              </w:r>
              <w:proofErr w:type="gramEnd"/>
              <w:r w:rsidRPr="00C76809">
                <w:rPr>
                  <w:rFonts w:ascii="Times New Roman" w:hAnsi="Times New Roman" w:cs="Times New Roman"/>
                  <w:sz w:val="21"/>
                  <w:szCs w:val="21"/>
                </w:rPr>
                <w:t>.  This value will determine which read will ‘win’ for a day if there are multiple reads.</w:t>
              </w:r>
            </w:ins>
          </w:p>
          <w:p w14:paraId="5E8F5A58" w14:textId="77777777" w:rsidR="00C76809" w:rsidRPr="00C76809" w:rsidRDefault="00C76809" w:rsidP="00082ED8">
            <w:pPr>
              <w:rPr>
                <w:ins w:id="1581" w:author="ERCOT" w:date="2025-07-14T09:33:00Z" w16du:dateUtc="2025-07-14T14:33:00Z"/>
                <w:rFonts w:ascii="Times New Roman" w:hAnsi="Times New Roman" w:cs="Times New Roman"/>
                <w:sz w:val="21"/>
                <w:szCs w:val="21"/>
              </w:rPr>
            </w:pPr>
            <w:ins w:id="1582" w:author="ERCOT" w:date="2025-07-14T09:33:00Z" w16du:dateUtc="2025-07-14T14:33:00Z">
              <w:r w:rsidRPr="00C76809">
                <w:rPr>
                  <w:rFonts w:ascii="Times New Roman" w:hAnsi="Times New Roman" w:cs="Times New Roman"/>
                  <w:sz w:val="21"/>
                  <w:szCs w:val="21"/>
                </w:rPr>
                <w:t>YYYYMMDDHHMMSSMM (24-hour)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C89D12A" w14:textId="77777777" w:rsidR="00C76809" w:rsidRPr="00C76809" w:rsidRDefault="00C76809" w:rsidP="00082ED8">
            <w:pPr>
              <w:rPr>
                <w:ins w:id="1583" w:author="ERCOT" w:date="2025-07-14T09:33:00Z" w16du:dateUtc="2025-07-14T14:33:00Z"/>
                <w:rFonts w:ascii="Times New Roman" w:hAnsi="Times New Roman" w:cs="Times New Roman"/>
                <w:sz w:val="21"/>
                <w:szCs w:val="21"/>
              </w:rPr>
            </w:pPr>
            <w:ins w:id="1584" w:author="ERCOT" w:date="2025-07-14T09:33:00Z" w16du:dateUtc="2025-07-14T14:33:00Z">
              <w:r w:rsidRPr="70805840">
                <w:rPr>
                  <w:rFonts w:ascii="Times New Roman" w:hAnsi="Times New Roman" w:cs="Times New Roman"/>
                  <w:sz w:val="21"/>
                  <w:szCs w:val="21"/>
                </w:rPr>
                <w:t xml:space="preserve">Numeric (16) </w:t>
              </w:r>
            </w:ins>
          </w:p>
        </w:tc>
      </w:tr>
      <w:tr w:rsidR="00C76809" w:rsidRPr="002A6EEE" w14:paraId="78C9E55E" w14:textId="77777777" w:rsidTr="00082ED8">
        <w:trPr>
          <w:cantSplit/>
          <w:trHeight w:val="518"/>
          <w:ins w:id="158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75B83D" w14:textId="77777777" w:rsidR="00C76809" w:rsidRPr="00C76809" w:rsidRDefault="00C76809" w:rsidP="00082ED8">
            <w:pPr>
              <w:rPr>
                <w:ins w:id="1586" w:author="ERCOT" w:date="2025-07-14T09:33:00Z" w16du:dateUtc="2025-07-14T14:33:00Z"/>
                <w:rFonts w:ascii="Times New Roman" w:hAnsi="Times New Roman" w:cs="Times New Roman"/>
                <w:sz w:val="21"/>
                <w:szCs w:val="21"/>
              </w:rPr>
            </w:pPr>
            <w:ins w:id="1587" w:author="ERCOT" w:date="2025-07-14T09:33:00Z" w16du:dateUtc="2025-07-14T14:33:00Z">
              <w:r w:rsidRPr="00C76809">
                <w:rPr>
                  <w:rFonts w:ascii="Times New Roman" w:hAnsi="Times New Roman" w:cs="Times New Roman"/>
                  <w:sz w:val="21"/>
                  <w:szCs w:val="21"/>
                </w:rPr>
                <w:t>Origin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B29E86E" w14:textId="77777777" w:rsidR="00C76809" w:rsidRPr="00C76809" w:rsidRDefault="00C76809" w:rsidP="00082ED8">
            <w:pPr>
              <w:rPr>
                <w:ins w:id="1588" w:author="ERCOT" w:date="2025-07-14T09:33:00Z" w16du:dateUtc="2025-07-14T14:33:00Z"/>
                <w:rFonts w:ascii="Times New Roman" w:hAnsi="Times New Roman" w:cs="Times New Roman"/>
                <w:sz w:val="21"/>
                <w:szCs w:val="21"/>
              </w:rPr>
            </w:pPr>
            <w:ins w:id="1589"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1C6AFEF" w14:textId="77777777" w:rsidR="00C76809" w:rsidRPr="00C76809" w:rsidRDefault="00C76809" w:rsidP="00082ED8">
            <w:pPr>
              <w:rPr>
                <w:ins w:id="1590" w:author="ERCOT" w:date="2025-07-14T09:33:00Z" w16du:dateUtc="2025-07-14T14:33:00Z"/>
                <w:rFonts w:ascii="Times New Roman" w:hAnsi="Times New Roman" w:cs="Times New Roman"/>
                <w:sz w:val="21"/>
                <w:szCs w:val="21"/>
              </w:rPr>
            </w:pPr>
            <w:ins w:id="1591" w:author="ERCOT" w:date="2025-07-14T09:33:00Z" w16du:dateUtc="2025-07-14T14:33:00Z">
              <w:r w:rsidRPr="00C76809">
                <w:rPr>
                  <w:rFonts w:ascii="Times New Roman" w:hAnsi="Times New Roman" w:cs="Times New Roman"/>
                  <w:sz w:val="21"/>
                  <w:szCs w:val="21"/>
                </w:rPr>
                <w:t>Hard Code “M”.</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5833D9" w14:textId="77777777" w:rsidR="00C76809" w:rsidRPr="00C76809" w:rsidRDefault="00C76809" w:rsidP="00082ED8">
            <w:pPr>
              <w:rPr>
                <w:ins w:id="1592" w:author="ERCOT" w:date="2025-07-14T09:33:00Z" w16du:dateUtc="2025-07-14T14:33:00Z"/>
                <w:rFonts w:ascii="Times New Roman" w:hAnsi="Times New Roman" w:cs="Times New Roman"/>
                <w:sz w:val="21"/>
                <w:szCs w:val="21"/>
              </w:rPr>
            </w:pPr>
            <w:ins w:id="1593" w:author="ERCOT" w:date="2025-07-14T09:33:00Z" w16du:dateUtc="2025-07-14T14:33:00Z">
              <w:r w:rsidRPr="00C76809">
                <w:rPr>
                  <w:rFonts w:ascii="Times New Roman" w:hAnsi="Times New Roman" w:cs="Times New Roman"/>
                  <w:sz w:val="21"/>
                  <w:szCs w:val="21"/>
                </w:rPr>
                <w:t>Alphanumeric (1)</w:t>
              </w:r>
            </w:ins>
          </w:p>
        </w:tc>
      </w:tr>
    </w:tbl>
    <w:p w14:paraId="39243582" w14:textId="03B6740D" w:rsidR="00C76809" w:rsidRPr="00F341A6" w:rsidRDefault="00F341A6" w:rsidP="00F341A6">
      <w:pPr>
        <w:spacing w:before="240" w:after="240"/>
        <w:ind w:left="2160" w:hanging="720"/>
        <w:rPr>
          <w:ins w:id="1594" w:author="ERCOT" w:date="2025-07-14T09:33:00Z" w16du:dateUtc="2025-07-14T14:33:00Z"/>
          <w:rFonts w:ascii="Times New Roman" w:hAnsi="Times New Roman"/>
        </w:rPr>
      </w:pPr>
      <w:ins w:id="1595" w:author="ERCOT" w:date="2025-07-15T07:44:00Z" w16du:dateUtc="2025-07-15T12:44:00Z">
        <w:r w:rsidRPr="00F341A6">
          <w:rPr>
            <w:rFonts w:ascii="Times New Roman" w:hAnsi="Times New Roman"/>
          </w:rPr>
          <w:t>(vi</w:t>
        </w:r>
      </w:ins>
      <w:ins w:id="1596" w:author="ERCOT" w:date="2025-08-22T09:14:00Z" w16du:dateUtc="2025-08-22T14:14:00Z">
        <w:r w:rsidR="00D43793">
          <w:rPr>
            <w:rFonts w:ascii="Times New Roman" w:hAnsi="Times New Roman"/>
          </w:rPr>
          <w:t>i</w:t>
        </w:r>
      </w:ins>
      <w:ins w:id="1597" w:author="ERCOT" w:date="2025-07-15T07:44:00Z" w16du:dateUtc="2025-07-15T12:44:00Z">
        <w:r w:rsidRPr="00F341A6">
          <w:rPr>
            <w:rFonts w:ascii="Times New Roman" w:hAnsi="Times New Roman"/>
          </w:rPr>
          <w:t>i)</w:t>
        </w:r>
        <w:r w:rsidRPr="00F341A6">
          <w:rPr>
            <w:rFonts w:ascii="Times New Roman" w:hAnsi="Times New Roman"/>
          </w:rPr>
          <w:tab/>
          <w:t xml:space="preserve">Header Row Thirty – This header row contains </w:t>
        </w:r>
        <w:proofErr w:type="gramStart"/>
        <w:r w:rsidRPr="00F341A6">
          <w:rPr>
            <w:rFonts w:ascii="Times New Roman" w:hAnsi="Times New Roman"/>
          </w:rPr>
          <w:t>a number of</w:t>
        </w:r>
        <w:proofErr w:type="gramEnd"/>
        <w:r w:rsidRPr="00F341A6">
          <w:rPr>
            <w:rFonts w:ascii="Times New Roman" w:hAnsi="Times New Roman"/>
          </w:rPr>
          <w:t xml:space="preserve">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5D8EC201" w14:textId="77777777" w:rsidTr="00082ED8">
        <w:trPr>
          <w:cantSplit/>
          <w:trHeight w:val="495"/>
          <w:tblHeader/>
          <w:ins w:id="1598" w:author="ERCOT" w:date="2025-07-14T09:33:00Z"/>
        </w:trPr>
        <w:tc>
          <w:tcPr>
            <w:tcW w:w="1720" w:type="dxa"/>
            <w:shd w:val="clear" w:color="auto" w:fill="E2E2E2"/>
            <w:tcMar>
              <w:top w:w="12" w:type="dxa"/>
              <w:left w:w="12" w:type="dxa"/>
              <w:bottom w:w="0" w:type="dxa"/>
              <w:right w:w="12" w:type="dxa"/>
            </w:tcMar>
            <w:vAlign w:val="center"/>
          </w:tcPr>
          <w:p w14:paraId="3D2596F7" w14:textId="77777777" w:rsidR="00C76809" w:rsidRPr="00C76809" w:rsidRDefault="00C76809" w:rsidP="00082ED8">
            <w:pPr>
              <w:jc w:val="center"/>
              <w:rPr>
                <w:ins w:id="1599" w:author="ERCOT" w:date="2025-07-14T09:33:00Z" w16du:dateUtc="2025-07-14T14:33:00Z"/>
                <w:rFonts w:ascii="Times New Roman" w:eastAsia="Arial Unicode MS" w:hAnsi="Times New Roman" w:cs="Times New Roman"/>
                <w:b/>
                <w:sz w:val="21"/>
                <w:szCs w:val="21"/>
              </w:rPr>
            </w:pPr>
            <w:ins w:id="1600"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61D5A4B" w14:textId="77777777" w:rsidR="00C76809" w:rsidRPr="00C76809" w:rsidRDefault="00C76809" w:rsidP="00082ED8">
            <w:pPr>
              <w:jc w:val="center"/>
              <w:rPr>
                <w:ins w:id="1601" w:author="ERCOT" w:date="2025-07-14T09:33:00Z" w16du:dateUtc="2025-07-14T14:33:00Z"/>
                <w:rFonts w:ascii="Times New Roman" w:eastAsia="Arial Unicode MS" w:hAnsi="Times New Roman" w:cs="Times New Roman"/>
                <w:b/>
                <w:sz w:val="21"/>
                <w:szCs w:val="21"/>
              </w:rPr>
            </w:pPr>
            <w:ins w:id="1602"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F1DE3EA" w14:textId="77777777" w:rsidR="00C76809" w:rsidRPr="00C76809" w:rsidRDefault="00C76809" w:rsidP="00082ED8">
            <w:pPr>
              <w:jc w:val="center"/>
              <w:rPr>
                <w:ins w:id="1603" w:author="ERCOT" w:date="2025-07-14T09:33:00Z" w16du:dateUtc="2025-07-14T14:33:00Z"/>
                <w:rFonts w:ascii="Times New Roman" w:eastAsia="Arial Unicode MS" w:hAnsi="Times New Roman" w:cs="Times New Roman"/>
                <w:b/>
                <w:sz w:val="21"/>
                <w:szCs w:val="21"/>
              </w:rPr>
            </w:pPr>
            <w:ins w:id="1604"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08BD345E" w14:textId="77777777" w:rsidR="00C76809" w:rsidRPr="00C76809" w:rsidRDefault="00C76809" w:rsidP="00082ED8">
            <w:pPr>
              <w:jc w:val="center"/>
              <w:rPr>
                <w:ins w:id="1605" w:author="ERCOT" w:date="2025-07-14T09:33:00Z" w16du:dateUtc="2025-07-14T14:33:00Z"/>
                <w:rFonts w:ascii="Times New Roman" w:eastAsia="Arial Unicode MS" w:hAnsi="Times New Roman" w:cs="Times New Roman"/>
                <w:b/>
                <w:sz w:val="21"/>
                <w:szCs w:val="21"/>
              </w:rPr>
            </w:pPr>
            <w:ins w:id="1606" w:author="ERCOT" w:date="2025-07-14T09:33:00Z" w16du:dateUtc="2025-07-14T14:33:00Z">
              <w:r w:rsidRPr="00C76809">
                <w:rPr>
                  <w:rFonts w:ascii="Times New Roman" w:hAnsi="Times New Roman" w:cs="Times New Roman"/>
                  <w:b/>
                  <w:sz w:val="21"/>
                  <w:szCs w:val="21"/>
                </w:rPr>
                <w:t>Format</w:t>
              </w:r>
            </w:ins>
          </w:p>
        </w:tc>
      </w:tr>
      <w:tr w:rsidR="00C76809" w:rsidRPr="002A6EEE" w14:paraId="515B48AE" w14:textId="77777777" w:rsidTr="00082ED8">
        <w:trPr>
          <w:cantSplit/>
          <w:trHeight w:val="518"/>
          <w:ins w:id="1607" w:author="ERCOT" w:date="2025-07-14T09:33:00Z"/>
        </w:trPr>
        <w:tc>
          <w:tcPr>
            <w:tcW w:w="1720" w:type="dxa"/>
            <w:tcMar>
              <w:top w:w="12" w:type="dxa"/>
              <w:left w:w="12" w:type="dxa"/>
              <w:bottom w:w="0" w:type="dxa"/>
              <w:right w:w="12" w:type="dxa"/>
            </w:tcMar>
            <w:vAlign w:val="center"/>
          </w:tcPr>
          <w:p w14:paraId="48B5819F" w14:textId="77777777" w:rsidR="00C76809" w:rsidRPr="00C76809" w:rsidRDefault="00C76809" w:rsidP="00082ED8">
            <w:pPr>
              <w:rPr>
                <w:ins w:id="1608" w:author="ERCOT" w:date="2025-07-14T09:33:00Z" w16du:dateUtc="2025-07-14T14:33:00Z"/>
                <w:rFonts w:ascii="Times New Roman" w:hAnsi="Times New Roman" w:cs="Times New Roman"/>
                <w:sz w:val="21"/>
                <w:szCs w:val="21"/>
              </w:rPr>
            </w:pPr>
            <w:ins w:id="1609"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63A81C2" w14:textId="77777777" w:rsidR="00C76809" w:rsidRPr="00C76809" w:rsidRDefault="00C76809" w:rsidP="00082ED8">
            <w:pPr>
              <w:rPr>
                <w:ins w:id="1610" w:author="ERCOT" w:date="2025-07-14T09:33:00Z" w16du:dateUtc="2025-07-14T14:33:00Z"/>
                <w:rFonts w:ascii="Times New Roman" w:hAnsi="Times New Roman" w:cs="Times New Roman"/>
                <w:sz w:val="21"/>
                <w:szCs w:val="21"/>
              </w:rPr>
            </w:pPr>
            <w:ins w:id="1611"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3D90D6E1" w14:textId="77777777" w:rsidR="00C76809" w:rsidRPr="00C76809" w:rsidRDefault="00C76809" w:rsidP="00082ED8">
            <w:pPr>
              <w:spacing w:after="120"/>
              <w:rPr>
                <w:ins w:id="1612" w:author="ERCOT" w:date="2025-07-14T09:33:00Z" w16du:dateUtc="2025-07-14T14:33:00Z"/>
                <w:rFonts w:ascii="Times New Roman" w:hAnsi="Times New Roman" w:cs="Times New Roman"/>
                <w:sz w:val="21"/>
                <w:szCs w:val="21"/>
              </w:rPr>
            </w:pPr>
            <w:ins w:id="1613" w:author="ERCOT" w:date="2025-07-14T09:33:00Z" w16du:dateUtc="2025-07-14T14:33:00Z">
              <w:r w:rsidRPr="00C76809">
                <w:rPr>
                  <w:rFonts w:ascii="Times New Roman" w:hAnsi="Times New Roman" w:cs="Times New Roman"/>
                  <w:sz w:val="21"/>
                  <w:szCs w:val="21"/>
                </w:rPr>
                <w:t>Hard Code “00000030”.</w:t>
              </w:r>
            </w:ins>
          </w:p>
        </w:tc>
        <w:tc>
          <w:tcPr>
            <w:tcW w:w="1890" w:type="dxa"/>
            <w:tcMar>
              <w:top w:w="12" w:type="dxa"/>
              <w:left w:w="12" w:type="dxa"/>
              <w:bottom w:w="0" w:type="dxa"/>
              <w:right w:w="12" w:type="dxa"/>
            </w:tcMar>
            <w:vAlign w:val="center"/>
          </w:tcPr>
          <w:p w14:paraId="789042B0" w14:textId="77777777" w:rsidR="00C76809" w:rsidRPr="00C76809" w:rsidRDefault="00C76809" w:rsidP="00082ED8">
            <w:pPr>
              <w:rPr>
                <w:ins w:id="1614" w:author="ERCOT" w:date="2025-07-14T09:33:00Z" w16du:dateUtc="2025-07-14T14:33:00Z"/>
                <w:rFonts w:ascii="Times New Roman" w:hAnsi="Times New Roman" w:cs="Times New Roman"/>
                <w:sz w:val="21"/>
                <w:szCs w:val="21"/>
              </w:rPr>
            </w:pPr>
            <w:ins w:id="1615" w:author="ERCOT" w:date="2025-07-14T09:33:00Z" w16du:dateUtc="2025-07-14T14:33:00Z">
              <w:r w:rsidRPr="00C76809">
                <w:rPr>
                  <w:rFonts w:ascii="Times New Roman" w:hAnsi="Times New Roman" w:cs="Times New Roman"/>
                  <w:sz w:val="21"/>
                  <w:szCs w:val="21"/>
                </w:rPr>
                <w:t>Numeric (8)</w:t>
              </w:r>
            </w:ins>
          </w:p>
        </w:tc>
      </w:tr>
      <w:tr w:rsidR="00C76809" w:rsidRPr="002A6EEE" w14:paraId="55C7A1DE" w14:textId="77777777" w:rsidTr="00082ED8">
        <w:trPr>
          <w:cantSplit/>
          <w:trHeight w:val="518"/>
          <w:ins w:id="161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002709" w14:textId="77777777" w:rsidR="00C76809" w:rsidRPr="00C76809" w:rsidRDefault="00C76809" w:rsidP="00082ED8">
            <w:pPr>
              <w:rPr>
                <w:ins w:id="1617" w:author="ERCOT" w:date="2025-07-14T09:33:00Z" w16du:dateUtc="2025-07-14T14:33:00Z"/>
                <w:rFonts w:ascii="Times New Roman" w:hAnsi="Times New Roman" w:cs="Times New Roman"/>
                <w:sz w:val="21"/>
                <w:szCs w:val="21"/>
              </w:rPr>
            </w:pPr>
            <w:ins w:id="1618" w:author="ERCOT" w:date="2025-07-14T09:33:00Z" w16du:dateUtc="2025-07-14T14:33:00Z">
              <w:r w:rsidRPr="00C76809">
                <w:rPr>
                  <w:rFonts w:ascii="Times New Roman" w:hAnsi="Times New Roman" w:cs="Times New Roman"/>
                  <w:sz w:val="21"/>
                  <w:szCs w:val="21"/>
                </w:rPr>
                <w:t>Name Value Pairs</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EE6465B" w14:textId="77777777" w:rsidR="00C76809" w:rsidRPr="00C76809" w:rsidRDefault="00C76809" w:rsidP="00082ED8">
            <w:pPr>
              <w:rPr>
                <w:ins w:id="1619" w:author="ERCOT" w:date="2025-07-14T09:33:00Z" w16du:dateUtc="2025-07-14T14:33:00Z"/>
                <w:rFonts w:ascii="Times New Roman" w:hAnsi="Times New Roman" w:cs="Times New Roman"/>
                <w:sz w:val="21"/>
                <w:szCs w:val="21"/>
              </w:rPr>
            </w:pPr>
            <w:ins w:id="1620"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5F2D8" w14:textId="77777777" w:rsidR="00C76809" w:rsidRPr="00C76809" w:rsidRDefault="00C76809" w:rsidP="00082ED8">
            <w:pPr>
              <w:rPr>
                <w:ins w:id="1621" w:author="ERCOT" w:date="2025-07-14T09:33:00Z" w16du:dateUtc="2025-07-14T14:33:00Z"/>
                <w:rFonts w:ascii="Times New Roman" w:hAnsi="Times New Roman" w:cs="Times New Roman"/>
                <w:sz w:val="21"/>
                <w:szCs w:val="21"/>
              </w:rPr>
            </w:pPr>
            <w:ins w:id="1622" w:author="ERCOT" w:date="2025-07-14T09:33:00Z" w16du:dateUtc="2025-07-14T14:33:00Z">
              <w:r w:rsidRPr="00C76809">
                <w:rPr>
                  <w:rFonts w:ascii="Times New Roman" w:hAnsi="Times New Roman" w:cs="Times New Roman"/>
                  <w:sz w:val="21"/>
                  <w:szCs w:val="21"/>
                </w:rPr>
                <w:t>Hard Code “ATTRIBUTEVALUEPAIRS”.</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E1FD86" w14:textId="77777777" w:rsidR="00C76809" w:rsidRPr="00C76809" w:rsidRDefault="00C76809" w:rsidP="00082ED8">
            <w:pPr>
              <w:rPr>
                <w:ins w:id="1623" w:author="ERCOT" w:date="2025-07-14T09:33:00Z" w16du:dateUtc="2025-07-14T14:33:00Z"/>
                <w:rFonts w:ascii="Times New Roman" w:hAnsi="Times New Roman" w:cs="Times New Roman"/>
                <w:sz w:val="21"/>
                <w:szCs w:val="21"/>
              </w:rPr>
            </w:pPr>
            <w:ins w:id="1624" w:author="ERCOT" w:date="2025-07-14T09:33:00Z" w16du:dateUtc="2025-07-14T14:33:00Z">
              <w:r w:rsidRPr="00C76809">
                <w:rPr>
                  <w:rFonts w:ascii="Times New Roman" w:hAnsi="Times New Roman" w:cs="Times New Roman"/>
                  <w:sz w:val="21"/>
                  <w:szCs w:val="21"/>
                </w:rPr>
                <w:t>Alphanumeric (1</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418B345F" w14:textId="77777777" w:rsidTr="00082ED8">
        <w:trPr>
          <w:cantSplit/>
          <w:trHeight w:val="518"/>
          <w:ins w:id="162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99B796" w14:textId="77777777" w:rsidR="00C76809" w:rsidRPr="00C76809" w:rsidRDefault="00C76809" w:rsidP="00082ED8">
            <w:pPr>
              <w:rPr>
                <w:ins w:id="1626" w:author="ERCOT" w:date="2025-07-14T09:33:00Z" w16du:dateUtc="2025-07-14T14:33:00Z"/>
                <w:rFonts w:ascii="Times New Roman" w:hAnsi="Times New Roman" w:cs="Times New Roman"/>
                <w:sz w:val="21"/>
                <w:szCs w:val="21"/>
              </w:rPr>
            </w:pPr>
            <w:ins w:id="1627" w:author="ERCOT" w:date="2025-07-14T09:33:00Z" w16du:dateUtc="2025-07-14T14:33:00Z">
              <w:r w:rsidRPr="00C76809">
                <w:rPr>
                  <w:rFonts w:ascii="Times New Roman" w:hAnsi="Times New Roman" w:cs="Times New Roman"/>
                  <w:sz w:val="21"/>
                  <w:szCs w:val="21"/>
                </w:rPr>
                <w:t>MRE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24E297" w14:textId="77777777" w:rsidR="00C76809" w:rsidRPr="00C76809" w:rsidRDefault="00C76809" w:rsidP="00082ED8">
            <w:pPr>
              <w:rPr>
                <w:ins w:id="1628" w:author="ERCOT" w:date="2025-07-14T09:33:00Z" w16du:dateUtc="2025-07-14T14:33:00Z"/>
                <w:rFonts w:ascii="Times New Roman" w:hAnsi="Times New Roman" w:cs="Times New Roman"/>
                <w:sz w:val="21"/>
                <w:szCs w:val="21"/>
              </w:rPr>
            </w:pPr>
            <w:ins w:id="1629"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C158050" w14:textId="77777777" w:rsidR="00C76809" w:rsidRPr="00C76809" w:rsidRDefault="00C76809" w:rsidP="00082ED8">
            <w:pPr>
              <w:rPr>
                <w:ins w:id="1630" w:author="ERCOT" w:date="2025-07-14T09:33:00Z" w16du:dateUtc="2025-07-14T14:33:00Z"/>
                <w:rFonts w:ascii="Times New Roman" w:hAnsi="Times New Roman" w:cs="Times New Roman"/>
                <w:sz w:val="21"/>
                <w:szCs w:val="21"/>
              </w:rPr>
            </w:pPr>
            <w:ins w:id="1631" w:author="ERCOT" w:date="2025-07-14T09:33:00Z" w16du:dateUtc="2025-07-14T14:33:00Z">
              <w:r w:rsidRPr="70805840">
                <w:rPr>
                  <w:rFonts w:ascii="Times New Roman" w:hAnsi="Times New Roman" w:cs="Times New Roman"/>
                  <w:sz w:val="21"/>
                  <w:szCs w:val="21"/>
                </w:rPr>
                <w:t xml:space="preserve">MRE DUNS number </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FE86583" w14:textId="77777777" w:rsidR="00C76809" w:rsidRPr="00C76809" w:rsidRDefault="00C76809" w:rsidP="00082ED8">
            <w:pPr>
              <w:rPr>
                <w:ins w:id="1632" w:author="ERCOT" w:date="2025-07-14T09:33:00Z" w16du:dateUtc="2025-07-14T14:33:00Z"/>
                <w:rFonts w:ascii="Times New Roman" w:hAnsi="Times New Roman" w:cs="Times New Roman"/>
                <w:sz w:val="21"/>
                <w:szCs w:val="21"/>
              </w:rPr>
            </w:pPr>
            <w:ins w:id="1633" w:author="ERCOT" w:date="2025-07-14T09:33:00Z" w16du:dateUtc="2025-07-14T14:33:00Z">
              <w:r w:rsidRPr="70805840">
                <w:rPr>
                  <w:rFonts w:ascii="Times New Roman" w:hAnsi="Times New Roman" w:cs="Times New Roman"/>
                  <w:sz w:val="21"/>
                  <w:szCs w:val="21"/>
                </w:rPr>
                <w:t>Numeric (9 or 13)</w:t>
              </w:r>
            </w:ins>
          </w:p>
        </w:tc>
      </w:tr>
      <w:tr w:rsidR="00C76809" w:rsidRPr="002A6EEE" w14:paraId="619175D4" w14:textId="77777777" w:rsidTr="00082ED8">
        <w:trPr>
          <w:cantSplit/>
          <w:trHeight w:val="518"/>
          <w:ins w:id="163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64FC01" w14:textId="77777777" w:rsidR="00C76809" w:rsidRPr="00C76809" w:rsidRDefault="00C76809" w:rsidP="00082ED8">
            <w:pPr>
              <w:rPr>
                <w:ins w:id="1635" w:author="ERCOT" w:date="2025-07-14T09:33:00Z" w16du:dateUtc="2025-07-14T14:33:00Z"/>
                <w:rFonts w:ascii="Times New Roman" w:hAnsi="Times New Roman" w:cs="Times New Roman"/>
                <w:sz w:val="21"/>
                <w:szCs w:val="21"/>
              </w:rPr>
            </w:pPr>
            <w:ins w:id="1636" w:author="ERCOT" w:date="2025-07-14T09:33:00Z" w16du:dateUtc="2025-07-14T14:33:00Z">
              <w:r w:rsidRPr="00C76809">
                <w:rPr>
                  <w:rFonts w:ascii="Times New Roman" w:hAnsi="Times New Roman" w:cs="Times New Roman"/>
                  <w:sz w:val="21"/>
                  <w:szCs w:val="21"/>
                </w:rPr>
                <w:t>Sender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245D87" w14:textId="77777777" w:rsidR="00C76809" w:rsidRPr="00C76809" w:rsidRDefault="00C76809" w:rsidP="00082ED8">
            <w:pPr>
              <w:rPr>
                <w:ins w:id="1637" w:author="ERCOT" w:date="2025-07-14T09:33:00Z" w16du:dateUtc="2025-07-14T14:33:00Z"/>
                <w:rFonts w:ascii="Times New Roman" w:hAnsi="Times New Roman" w:cs="Times New Roman"/>
                <w:sz w:val="21"/>
                <w:szCs w:val="21"/>
              </w:rPr>
            </w:pPr>
            <w:ins w:id="163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B24A921" w14:textId="77777777" w:rsidR="00C76809" w:rsidRPr="00C76809" w:rsidRDefault="00C76809" w:rsidP="00082ED8">
            <w:pPr>
              <w:rPr>
                <w:ins w:id="1639" w:author="ERCOT" w:date="2025-07-14T09:33:00Z" w16du:dateUtc="2025-07-14T14:33:00Z"/>
                <w:rFonts w:ascii="Times New Roman" w:hAnsi="Times New Roman" w:cs="Times New Roman"/>
                <w:sz w:val="21"/>
                <w:szCs w:val="21"/>
              </w:rPr>
            </w:pPr>
            <w:ins w:id="1640" w:author="ERCOT" w:date="2025-07-14T09:33:00Z" w16du:dateUtc="2025-07-14T14:33:00Z">
              <w:r w:rsidRPr="70805840">
                <w:rPr>
                  <w:rFonts w:ascii="Times New Roman" w:hAnsi="Times New Roman" w:cs="Times New Roman"/>
                  <w:sz w:val="21"/>
                  <w:szCs w:val="21"/>
                </w:rPr>
                <w:t>Sender DUNS number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7953D1" w14:textId="77777777" w:rsidR="00C76809" w:rsidRPr="00C76809" w:rsidRDefault="00C76809" w:rsidP="00082ED8">
            <w:pPr>
              <w:rPr>
                <w:ins w:id="1641" w:author="ERCOT" w:date="2025-07-14T09:33:00Z" w16du:dateUtc="2025-07-14T14:33:00Z"/>
                <w:rFonts w:ascii="Times New Roman" w:hAnsi="Times New Roman" w:cs="Times New Roman"/>
                <w:sz w:val="21"/>
                <w:szCs w:val="21"/>
              </w:rPr>
            </w:pPr>
            <w:ins w:id="1642" w:author="ERCOT" w:date="2025-07-14T09:33:00Z" w16du:dateUtc="2025-07-14T14:33:00Z">
              <w:r w:rsidRPr="70805840">
                <w:rPr>
                  <w:rFonts w:ascii="Times New Roman" w:hAnsi="Times New Roman" w:cs="Times New Roman"/>
                  <w:sz w:val="21"/>
                  <w:szCs w:val="21"/>
                </w:rPr>
                <w:t>Numeric (9 or 13)</w:t>
              </w:r>
            </w:ins>
          </w:p>
        </w:tc>
      </w:tr>
      <w:tr w:rsidR="00C76809" w:rsidRPr="002A6EEE" w14:paraId="5078AC0A" w14:textId="77777777" w:rsidTr="00082ED8">
        <w:trPr>
          <w:cantSplit/>
          <w:trHeight w:val="518"/>
          <w:ins w:id="16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623E6D" w14:textId="77777777" w:rsidR="00C76809" w:rsidRPr="00C76809" w:rsidRDefault="00C76809" w:rsidP="00082ED8">
            <w:pPr>
              <w:rPr>
                <w:ins w:id="1644" w:author="ERCOT" w:date="2025-07-14T09:33:00Z" w16du:dateUtc="2025-07-14T14:33:00Z"/>
                <w:rFonts w:ascii="Times New Roman" w:hAnsi="Times New Roman" w:cs="Times New Roman"/>
                <w:sz w:val="21"/>
                <w:szCs w:val="21"/>
              </w:rPr>
            </w:pPr>
            <w:ins w:id="1645" w:author="ERCOT" w:date="2025-07-14T09:33:00Z" w16du:dateUtc="2025-07-14T14:33:00Z">
              <w:r w:rsidRPr="00C76809">
                <w:rPr>
                  <w:rFonts w:ascii="Times New Roman" w:hAnsi="Times New Roman" w:cs="Times New Roman"/>
                  <w:sz w:val="21"/>
                  <w:szCs w:val="21"/>
                </w:rPr>
                <w:t>ERCOT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801B177" w14:textId="77777777" w:rsidR="00C76809" w:rsidRPr="00C76809" w:rsidRDefault="00C76809" w:rsidP="00082ED8">
            <w:pPr>
              <w:rPr>
                <w:ins w:id="1646" w:author="ERCOT" w:date="2025-07-14T09:33:00Z" w16du:dateUtc="2025-07-14T14:33:00Z"/>
                <w:rFonts w:ascii="Times New Roman" w:hAnsi="Times New Roman" w:cs="Times New Roman"/>
                <w:sz w:val="21"/>
                <w:szCs w:val="21"/>
              </w:rPr>
            </w:pPr>
            <w:ins w:id="1647"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020237" w14:textId="77777777" w:rsidR="00C76809" w:rsidRPr="00C76809" w:rsidRDefault="00C76809" w:rsidP="00082ED8">
            <w:pPr>
              <w:rPr>
                <w:ins w:id="1648" w:author="ERCOT" w:date="2025-07-14T09:33:00Z" w16du:dateUtc="2025-07-14T14:33:00Z"/>
                <w:rFonts w:ascii="Times New Roman" w:hAnsi="Times New Roman" w:cs="Times New Roman"/>
                <w:sz w:val="21"/>
                <w:szCs w:val="21"/>
              </w:rPr>
            </w:pPr>
            <w:ins w:id="1649" w:author="ERCOT" w:date="2025-07-14T09:33:00Z" w16du:dateUtc="2025-07-14T14:33:00Z">
              <w:r w:rsidRPr="00C76809">
                <w:rPr>
                  <w:rFonts w:ascii="Times New Roman" w:hAnsi="Times New Roman" w:cs="Times New Roman"/>
                  <w:sz w:val="21"/>
                  <w:szCs w:val="21"/>
                </w:rPr>
                <w:t>183529049.</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1BC59A" w14:textId="77777777" w:rsidR="00C76809" w:rsidRPr="00C76809" w:rsidRDefault="00C76809" w:rsidP="00082ED8">
            <w:pPr>
              <w:rPr>
                <w:ins w:id="1650" w:author="ERCOT" w:date="2025-07-14T09:33:00Z" w16du:dateUtc="2025-07-14T14:33:00Z"/>
                <w:rFonts w:ascii="Times New Roman" w:hAnsi="Times New Roman" w:cs="Times New Roman"/>
                <w:sz w:val="21"/>
                <w:szCs w:val="21"/>
              </w:rPr>
            </w:pPr>
            <w:ins w:id="1651" w:author="ERCOT" w:date="2025-07-14T09:33:00Z" w16du:dateUtc="2025-07-14T14:33:00Z">
              <w:r w:rsidRPr="00C76809">
                <w:rPr>
                  <w:rFonts w:ascii="Times New Roman" w:hAnsi="Times New Roman" w:cs="Times New Roman"/>
                  <w:sz w:val="21"/>
                  <w:szCs w:val="21"/>
                </w:rPr>
                <w:t>Alphanumeric (</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6789A3F2" w14:textId="77777777" w:rsidTr="00082ED8">
        <w:trPr>
          <w:cantSplit/>
          <w:trHeight w:val="518"/>
          <w:ins w:id="165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6CE8A7" w14:textId="77777777" w:rsidR="00C76809" w:rsidRPr="00C76809" w:rsidRDefault="00C76809" w:rsidP="00082ED8">
            <w:pPr>
              <w:rPr>
                <w:ins w:id="1653" w:author="ERCOT" w:date="2025-07-14T09:33:00Z" w16du:dateUtc="2025-07-14T14:33:00Z"/>
                <w:rFonts w:ascii="Times New Roman" w:hAnsi="Times New Roman" w:cs="Times New Roman"/>
                <w:sz w:val="21"/>
                <w:szCs w:val="21"/>
              </w:rPr>
            </w:pPr>
            <w:ins w:id="1654" w:author="ERCOT" w:date="2025-07-14T09:33:00Z" w16du:dateUtc="2025-07-14T14:33:00Z">
              <w:r w:rsidRPr="00C76809">
                <w:rPr>
                  <w:rFonts w:ascii="Times New Roman" w:hAnsi="Times New Roman" w:cs="Times New Roman"/>
                  <w:sz w:val="21"/>
                  <w:szCs w:val="21"/>
                </w:rPr>
                <w:t>CR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263386" w14:textId="77777777" w:rsidR="00C76809" w:rsidRPr="00C76809" w:rsidRDefault="00C76809" w:rsidP="00082ED8">
            <w:pPr>
              <w:rPr>
                <w:ins w:id="1655" w:author="ERCOT" w:date="2025-07-14T09:33:00Z" w16du:dateUtc="2025-07-14T14:33:00Z"/>
                <w:rFonts w:ascii="Times New Roman" w:hAnsi="Times New Roman" w:cs="Times New Roman"/>
                <w:sz w:val="21"/>
                <w:szCs w:val="21"/>
              </w:rPr>
            </w:pPr>
            <w:ins w:id="1656" w:author="ERCOT" w:date="2025-07-14T09:33:00Z" w16du:dateUtc="2025-07-14T14:33:00Z">
              <w:r w:rsidRPr="00C76809">
                <w:rPr>
                  <w:rFonts w:ascii="Times New Roman" w:hAnsi="Times New Roman" w:cs="Times New Roman"/>
                  <w:sz w:val="21"/>
                  <w:szCs w:val="21"/>
                </w:rPr>
                <w:t>Optional</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9361E4" w14:textId="77777777" w:rsidR="00C76809" w:rsidRPr="00C76809" w:rsidRDefault="00C76809" w:rsidP="00082ED8">
            <w:pPr>
              <w:rPr>
                <w:ins w:id="1657" w:author="ERCOT" w:date="2025-07-14T09:33:00Z" w16du:dateUtc="2025-07-14T14:33:00Z"/>
                <w:rFonts w:ascii="Times New Roman" w:hAnsi="Times New Roman" w:cs="Times New Roman"/>
                <w:sz w:val="21"/>
                <w:szCs w:val="21"/>
              </w:rPr>
            </w:pPr>
            <w:ins w:id="165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F22E0" w14:textId="77777777" w:rsidR="00C76809" w:rsidRPr="00C76809" w:rsidRDefault="00C76809" w:rsidP="00082ED8">
            <w:pPr>
              <w:rPr>
                <w:ins w:id="1659" w:author="ERCOT" w:date="2025-07-14T09:33:00Z" w16du:dateUtc="2025-07-14T14:33:00Z"/>
                <w:rFonts w:ascii="Times New Roman" w:hAnsi="Times New Roman" w:cs="Times New Roman"/>
                <w:sz w:val="21"/>
                <w:szCs w:val="21"/>
              </w:rPr>
            </w:pPr>
            <w:ins w:id="1660" w:author="ERCOT" w:date="2025-07-14T09:33:00Z" w16du:dateUtc="2025-07-14T14:33:00Z">
              <w:r w:rsidRPr="00C76809">
                <w:rPr>
                  <w:rFonts w:ascii="Times New Roman" w:hAnsi="Times New Roman" w:cs="Times New Roman"/>
                  <w:sz w:val="21"/>
                  <w:szCs w:val="21"/>
                </w:rPr>
                <w:t>Leave Blank</w:t>
              </w:r>
            </w:ins>
          </w:p>
        </w:tc>
      </w:tr>
    </w:tbl>
    <w:p w14:paraId="65EAF3A5" w14:textId="7CBC7EF3" w:rsidR="00C76809" w:rsidRPr="00DD3F06" w:rsidRDefault="00DD3F06" w:rsidP="00DD3F06">
      <w:pPr>
        <w:spacing w:before="240" w:after="240"/>
        <w:ind w:left="2160" w:hanging="720"/>
        <w:rPr>
          <w:ins w:id="1661" w:author="ERCOT" w:date="2025-07-14T09:33:00Z" w16du:dateUtc="2025-07-14T14:33:00Z"/>
          <w:rFonts w:ascii="Times New Roman" w:hAnsi="Times New Roman"/>
        </w:rPr>
      </w:pPr>
      <w:ins w:id="1662" w:author="ERCOT" w:date="2025-07-15T07:44:00Z" w16du:dateUtc="2025-07-15T12:44:00Z">
        <w:r w:rsidRPr="00DD3F06">
          <w:rPr>
            <w:rFonts w:ascii="Times New Roman" w:hAnsi="Times New Roman"/>
          </w:rPr>
          <w:t>(</w:t>
        </w:r>
      </w:ins>
      <w:ins w:id="1663" w:author="ERCOT" w:date="2025-08-22T09:14:00Z" w16du:dateUtc="2025-08-22T14:14:00Z">
        <w:r w:rsidR="00D43793">
          <w:rPr>
            <w:rFonts w:ascii="Times New Roman" w:hAnsi="Times New Roman"/>
          </w:rPr>
          <w:t>ix</w:t>
        </w:r>
      </w:ins>
      <w:ins w:id="1664" w:author="ERCOT" w:date="2025-07-15T07:44:00Z" w16du:dateUtc="2025-07-15T12:44:00Z">
        <w:r w:rsidRPr="00DD3F06">
          <w:rPr>
            <w:rFonts w:ascii="Times New Roman" w:hAnsi="Times New Roman"/>
          </w:rPr>
          <w:t>)</w:t>
        </w:r>
        <w:r w:rsidRPr="00DD3F06">
          <w:rPr>
            <w:rFonts w:ascii="Times New Roman" w:hAnsi="Times New Roman"/>
          </w:rPr>
          <w:tab/>
          <w:t>Detailed Record Rows 10000000 through 10000024 – Detail rows contain interval data.</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3CE71FE" w14:textId="77777777" w:rsidTr="00082ED8">
        <w:trPr>
          <w:cantSplit/>
          <w:trHeight w:val="495"/>
          <w:tblHeader/>
          <w:ins w:id="1665" w:author="ERCOT" w:date="2025-07-14T09:33:00Z"/>
        </w:trPr>
        <w:tc>
          <w:tcPr>
            <w:tcW w:w="1720" w:type="dxa"/>
            <w:shd w:val="clear" w:color="auto" w:fill="E2E2E2"/>
            <w:tcMar>
              <w:top w:w="12" w:type="dxa"/>
              <w:left w:w="12" w:type="dxa"/>
              <w:bottom w:w="0" w:type="dxa"/>
              <w:right w:w="12" w:type="dxa"/>
            </w:tcMar>
            <w:vAlign w:val="center"/>
          </w:tcPr>
          <w:p w14:paraId="0191E9C5" w14:textId="77777777" w:rsidR="00C76809" w:rsidRPr="00C76809" w:rsidRDefault="00C76809" w:rsidP="00082ED8">
            <w:pPr>
              <w:jc w:val="center"/>
              <w:rPr>
                <w:ins w:id="1666" w:author="ERCOT" w:date="2025-07-14T09:33:00Z" w16du:dateUtc="2025-07-14T14:33:00Z"/>
                <w:rFonts w:ascii="Times New Roman" w:eastAsia="Arial Unicode MS" w:hAnsi="Times New Roman" w:cs="Times New Roman"/>
                <w:b/>
                <w:sz w:val="21"/>
                <w:szCs w:val="21"/>
              </w:rPr>
            </w:pPr>
            <w:ins w:id="1667" w:author="ERCOT" w:date="2025-07-14T09:33:00Z" w16du:dateUtc="2025-07-14T14:33:00Z">
              <w:r w:rsidRPr="00C76809">
                <w:rPr>
                  <w:rFonts w:ascii="Times New Roman" w:hAnsi="Times New Roman" w:cs="Times New Roman"/>
                  <w:b/>
                  <w:sz w:val="21"/>
                  <w:szCs w:val="21"/>
                </w:rPr>
                <w:lastRenderedPageBreak/>
                <w:t>Data Element</w:t>
              </w:r>
            </w:ins>
          </w:p>
        </w:tc>
        <w:tc>
          <w:tcPr>
            <w:tcW w:w="1277" w:type="dxa"/>
            <w:shd w:val="clear" w:color="auto" w:fill="E2E2E2"/>
            <w:tcMar>
              <w:top w:w="12" w:type="dxa"/>
              <w:left w:w="12" w:type="dxa"/>
              <w:bottom w:w="0" w:type="dxa"/>
              <w:right w:w="12" w:type="dxa"/>
            </w:tcMar>
            <w:vAlign w:val="center"/>
          </w:tcPr>
          <w:p w14:paraId="55C1E276" w14:textId="77777777" w:rsidR="00C76809" w:rsidRPr="00C76809" w:rsidRDefault="00C76809" w:rsidP="00082ED8">
            <w:pPr>
              <w:jc w:val="center"/>
              <w:rPr>
                <w:ins w:id="1668" w:author="ERCOT" w:date="2025-07-14T09:33:00Z" w16du:dateUtc="2025-07-14T14:33:00Z"/>
                <w:rFonts w:ascii="Times New Roman" w:eastAsia="Arial Unicode MS" w:hAnsi="Times New Roman" w:cs="Times New Roman"/>
                <w:b/>
                <w:sz w:val="21"/>
                <w:szCs w:val="21"/>
              </w:rPr>
            </w:pPr>
            <w:ins w:id="1669"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A19B60B" w14:textId="77777777" w:rsidR="00C76809" w:rsidRPr="00C76809" w:rsidRDefault="00C76809" w:rsidP="00082ED8">
            <w:pPr>
              <w:jc w:val="center"/>
              <w:rPr>
                <w:ins w:id="1670" w:author="ERCOT" w:date="2025-07-14T09:33:00Z" w16du:dateUtc="2025-07-14T14:33:00Z"/>
                <w:rFonts w:ascii="Times New Roman" w:eastAsia="Arial Unicode MS" w:hAnsi="Times New Roman" w:cs="Times New Roman"/>
                <w:b/>
                <w:sz w:val="21"/>
                <w:szCs w:val="21"/>
              </w:rPr>
            </w:pPr>
            <w:ins w:id="1671"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17697587" w14:textId="77777777" w:rsidR="00C76809" w:rsidRPr="00C76809" w:rsidRDefault="00C76809" w:rsidP="00082ED8">
            <w:pPr>
              <w:jc w:val="center"/>
              <w:rPr>
                <w:ins w:id="1672" w:author="ERCOT" w:date="2025-07-14T09:33:00Z" w16du:dateUtc="2025-07-14T14:33:00Z"/>
                <w:rFonts w:ascii="Times New Roman" w:eastAsia="Arial Unicode MS" w:hAnsi="Times New Roman" w:cs="Times New Roman"/>
                <w:b/>
                <w:sz w:val="21"/>
                <w:szCs w:val="21"/>
              </w:rPr>
            </w:pPr>
            <w:ins w:id="1673" w:author="ERCOT" w:date="2025-07-14T09:33:00Z" w16du:dateUtc="2025-07-14T14:33:00Z">
              <w:r w:rsidRPr="00C76809">
                <w:rPr>
                  <w:rFonts w:ascii="Times New Roman" w:hAnsi="Times New Roman" w:cs="Times New Roman"/>
                  <w:b/>
                  <w:sz w:val="21"/>
                  <w:szCs w:val="21"/>
                </w:rPr>
                <w:t>Format</w:t>
              </w:r>
            </w:ins>
          </w:p>
        </w:tc>
      </w:tr>
      <w:tr w:rsidR="00C76809" w:rsidRPr="002A6EEE" w14:paraId="4F545F36" w14:textId="77777777" w:rsidTr="00082ED8">
        <w:trPr>
          <w:cantSplit/>
          <w:trHeight w:val="518"/>
          <w:ins w:id="1674" w:author="ERCOT" w:date="2025-07-14T09:33:00Z"/>
        </w:trPr>
        <w:tc>
          <w:tcPr>
            <w:tcW w:w="1720" w:type="dxa"/>
            <w:tcMar>
              <w:top w:w="12" w:type="dxa"/>
              <w:left w:w="12" w:type="dxa"/>
              <w:bottom w:w="0" w:type="dxa"/>
              <w:right w:w="12" w:type="dxa"/>
            </w:tcMar>
            <w:vAlign w:val="center"/>
          </w:tcPr>
          <w:p w14:paraId="61F7EEB8" w14:textId="77777777" w:rsidR="00C76809" w:rsidRPr="00C76809" w:rsidRDefault="00C76809" w:rsidP="00082ED8">
            <w:pPr>
              <w:rPr>
                <w:ins w:id="1675" w:author="ERCOT" w:date="2025-07-14T09:33:00Z" w16du:dateUtc="2025-07-14T14:33:00Z"/>
                <w:rFonts w:ascii="Times New Roman" w:hAnsi="Times New Roman" w:cs="Times New Roman"/>
                <w:sz w:val="21"/>
                <w:szCs w:val="21"/>
              </w:rPr>
            </w:pPr>
            <w:ins w:id="1676"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F8DF3B0" w14:textId="77777777" w:rsidR="00C76809" w:rsidRPr="00C76809" w:rsidRDefault="00C76809" w:rsidP="00082ED8">
            <w:pPr>
              <w:rPr>
                <w:ins w:id="1677" w:author="ERCOT" w:date="2025-07-14T09:33:00Z" w16du:dateUtc="2025-07-14T14:33:00Z"/>
                <w:rFonts w:ascii="Times New Roman" w:hAnsi="Times New Roman" w:cs="Times New Roman"/>
                <w:sz w:val="21"/>
                <w:szCs w:val="21"/>
              </w:rPr>
            </w:pPr>
            <w:ins w:id="1678"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3CAA7E5" w14:textId="77777777" w:rsidR="00C76809" w:rsidRPr="00C76809" w:rsidRDefault="00C76809" w:rsidP="00082ED8">
            <w:pPr>
              <w:rPr>
                <w:ins w:id="1679" w:author="ERCOT" w:date="2025-07-14T09:33:00Z" w16du:dateUtc="2025-07-14T14:33:00Z"/>
                <w:rFonts w:ascii="Times New Roman" w:hAnsi="Times New Roman" w:cs="Times New Roman"/>
                <w:sz w:val="21"/>
                <w:szCs w:val="21"/>
              </w:rPr>
            </w:pPr>
            <w:ins w:id="1680" w:author="ERCOT" w:date="2025-07-14T09:33:00Z" w16du:dateUtc="2025-07-14T14:33:00Z">
              <w:r w:rsidRPr="00C76809">
                <w:rPr>
                  <w:rFonts w:ascii="Times New Roman" w:hAnsi="Times New Roman" w:cs="Times New Roman"/>
                  <w:sz w:val="21"/>
                  <w:szCs w:val="21"/>
                </w:rPr>
                <w:t>10000000 through 10000024</w:t>
              </w:r>
            </w:ins>
          </w:p>
          <w:p w14:paraId="1097A089" w14:textId="77777777" w:rsidR="00C76809" w:rsidRPr="00C76809" w:rsidRDefault="00C76809" w:rsidP="00082ED8">
            <w:pPr>
              <w:rPr>
                <w:ins w:id="1681" w:author="ERCOT" w:date="2025-07-14T09:33:00Z" w16du:dateUtc="2025-07-14T14:33:00Z"/>
                <w:rFonts w:ascii="Times New Roman" w:hAnsi="Times New Roman" w:cs="Times New Roman"/>
                <w:sz w:val="21"/>
                <w:szCs w:val="21"/>
              </w:rPr>
            </w:pPr>
            <w:ins w:id="1682" w:author="ERCOT" w:date="2025-07-14T09:33:00Z" w16du:dateUtc="2025-07-14T14:33:00Z">
              <w:r w:rsidRPr="00C76809">
                <w:rPr>
                  <w:rFonts w:ascii="Times New Roman" w:hAnsi="Times New Roman" w:cs="Times New Roman"/>
                  <w:sz w:val="21"/>
                  <w:szCs w:val="21"/>
                </w:rPr>
                <w:t>Each row must contain four 15-minute interval sets.</w:t>
              </w:r>
            </w:ins>
          </w:p>
          <w:p w14:paraId="23F65EEB" w14:textId="77777777" w:rsidR="00C76809" w:rsidRPr="00C76809" w:rsidRDefault="00C76809" w:rsidP="00082ED8">
            <w:pPr>
              <w:rPr>
                <w:ins w:id="1683" w:author="ERCOT" w:date="2025-07-14T09:33:00Z" w16du:dateUtc="2025-07-14T14:33:00Z"/>
                <w:rFonts w:ascii="Times New Roman" w:hAnsi="Times New Roman" w:cs="Times New Roman"/>
                <w:sz w:val="21"/>
                <w:szCs w:val="21"/>
              </w:rPr>
            </w:pPr>
            <w:ins w:id="1684"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92 interval</w:t>
              </w:r>
              <w:proofErr w:type="gramEnd"/>
              <w:r w:rsidRPr="00C76809">
                <w:rPr>
                  <w:rFonts w:ascii="Times New Roman" w:hAnsi="Times New Roman" w:cs="Times New Roman"/>
                  <w:sz w:val="21"/>
                  <w:szCs w:val="21"/>
                </w:rPr>
                <w:t xml:space="preserve"> day the data records will go through row 22 (10000022).</w:t>
              </w:r>
            </w:ins>
          </w:p>
          <w:p w14:paraId="3DA42B39" w14:textId="77777777" w:rsidR="00C76809" w:rsidRPr="00C76809" w:rsidRDefault="00C76809" w:rsidP="00082ED8">
            <w:pPr>
              <w:rPr>
                <w:ins w:id="1685" w:author="ERCOT" w:date="2025-07-14T09:33:00Z" w16du:dateUtc="2025-07-14T14:33:00Z"/>
                <w:rFonts w:ascii="Times New Roman" w:hAnsi="Times New Roman" w:cs="Times New Roman"/>
                <w:sz w:val="21"/>
                <w:szCs w:val="21"/>
              </w:rPr>
            </w:pPr>
            <w:ins w:id="1686"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96 interval</w:t>
              </w:r>
              <w:proofErr w:type="gramEnd"/>
              <w:r w:rsidRPr="00C76809">
                <w:rPr>
                  <w:rFonts w:ascii="Times New Roman" w:hAnsi="Times New Roman" w:cs="Times New Roman"/>
                  <w:sz w:val="21"/>
                  <w:szCs w:val="21"/>
                </w:rPr>
                <w:t xml:space="preserve"> day the data records will go through row 23 (10000023).</w:t>
              </w:r>
            </w:ins>
          </w:p>
          <w:p w14:paraId="5E1AF8FB" w14:textId="77777777" w:rsidR="00C76809" w:rsidRPr="00C76809" w:rsidRDefault="00C76809" w:rsidP="00082ED8">
            <w:pPr>
              <w:rPr>
                <w:ins w:id="1687" w:author="ERCOT" w:date="2025-07-14T09:33:00Z" w16du:dateUtc="2025-07-14T14:33:00Z"/>
                <w:rFonts w:ascii="Times New Roman" w:hAnsi="Times New Roman" w:cs="Times New Roman"/>
                <w:sz w:val="21"/>
                <w:szCs w:val="21"/>
              </w:rPr>
            </w:pPr>
            <w:ins w:id="1688"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100 interval</w:t>
              </w:r>
              <w:proofErr w:type="gramEnd"/>
              <w:r w:rsidRPr="00C76809">
                <w:rPr>
                  <w:rFonts w:ascii="Times New Roman" w:hAnsi="Times New Roman" w:cs="Times New Roman"/>
                  <w:sz w:val="21"/>
                  <w:szCs w:val="21"/>
                </w:rPr>
                <w:t xml:space="preserve"> day the data records will go through row 24 (10000024).</w:t>
              </w:r>
            </w:ins>
          </w:p>
        </w:tc>
        <w:tc>
          <w:tcPr>
            <w:tcW w:w="1890" w:type="dxa"/>
            <w:tcMar>
              <w:top w:w="12" w:type="dxa"/>
              <w:left w:w="12" w:type="dxa"/>
              <w:bottom w:w="0" w:type="dxa"/>
              <w:right w:w="12" w:type="dxa"/>
            </w:tcMar>
            <w:vAlign w:val="center"/>
          </w:tcPr>
          <w:p w14:paraId="4BCE95C4" w14:textId="77777777" w:rsidR="00C76809" w:rsidRPr="00C76809" w:rsidRDefault="00C76809" w:rsidP="00082ED8">
            <w:pPr>
              <w:rPr>
                <w:ins w:id="1689" w:author="ERCOT" w:date="2025-07-14T09:33:00Z" w16du:dateUtc="2025-07-14T14:33:00Z"/>
                <w:rFonts w:ascii="Times New Roman" w:hAnsi="Times New Roman" w:cs="Times New Roman"/>
                <w:sz w:val="21"/>
                <w:szCs w:val="21"/>
              </w:rPr>
            </w:pPr>
            <w:ins w:id="1690" w:author="ERCOT" w:date="2025-07-14T09:33:00Z" w16du:dateUtc="2025-07-14T14:33:00Z">
              <w:r w:rsidRPr="00C76809">
                <w:rPr>
                  <w:rFonts w:ascii="Times New Roman" w:hAnsi="Times New Roman" w:cs="Times New Roman"/>
                  <w:sz w:val="21"/>
                  <w:szCs w:val="21"/>
                </w:rPr>
                <w:t>Numeric (8)</w:t>
              </w:r>
            </w:ins>
          </w:p>
        </w:tc>
      </w:tr>
      <w:tr w:rsidR="00C76809" w:rsidRPr="002A6EEE" w14:paraId="1F2A4184" w14:textId="77777777" w:rsidTr="00082ED8">
        <w:trPr>
          <w:cantSplit/>
          <w:trHeight w:val="518"/>
          <w:ins w:id="169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2D580BE" w14:textId="77777777" w:rsidR="00C76809" w:rsidRPr="00C76809" w:rsidRDefault="00C76809" w:rsidP="00082ED8">
            <w:pPr>
              <w:rPr>
                <w:ins w:id="1692" w:author="ERCOT" w:date="2025-07-14T09:33:00Z" w16du:dateUtc="2025-07-14T14:33:00Z"/>
                <w:rFonts w:ascii="Times New Roman" w:hAnsi="Times New Roman" w:cs="Times New Roman"/>
                <w:sz w:val="21"/>
                <w:szCs w:val="21"/>
              </w:rPr>
            </w:pPr>
            <w:ins w:id="169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B8E8F8" w14:textId="77777777" w:rsidR="00C76809" w:rsidRPr="00C76809" w:rsidRDefault="00C76809" w:rsidP="00082ED8">
            <w:pPr>
              <w:rPr>
                <w:ins w:id="1694" w:author="ERCOT" w:date="2025-07-14T09:33:00Z" w16du:dateUtc="2025-07-14T14:33:00Z"/>
                <w:rFonts w:ascii="Times New Roman" w:hAnsi="Times New Roman" w:cs="Times New Roman"/>
                <w:sz w:val="21"/>
                <w:szCs w:val="21"/>
              </w:rPr>
            </w:pPr>
            <w:ins w:id="169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CE33F4" w14:textId="50723732" w:rsidR="00C76809" w:rsidRPr="00C76809" w:rsidRDefault="00101773" w:rsidP="00082ED8">
            <w:pPr>
              <w:rPr>
                <w:ins w:id="1696" w:author="ERCOT" w:date="2025-07-14T09:33:00Z" w16du:dateUtc="2025-07-14T14:33:00Z"/>
                <w:rFonts w:ascii="Times New Roman" w:hAnsi="Times New Roman" w:cs="Times New Roman"/>
                <w:sz w:val="21"/>
                <w:szCs w:val="21"/>
              </w:rPr>
            </w:pPr>
            <w:ins w:id="1697" w:author="ERCOT" w:date="2025-07-14T13:53:00Z" w16du:dateUtc="2025-07-14T18:53:00Z">
              <w:r>
                <w:rPr>
                  <w:rFonts w:ascii="Times New Roman" w:hAnsi="Times New Roman" w:cs="Times New Roman"/>
                  <w:sz w:val="21"/>
                  <w:szCs w:val="21"/>
                </w:rPr>
                <w:t>k</w:t>
              </w:r>
            </w:ins>
            <w:ins w:id="169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AC0AE1" w14:textId="77777777" w:rsidR="00C76809" w:rsidRPr="00C76809" w:rsidRDefault="00C76809" w:rsidP="00082ED8">
            <w:pPr>
              <w:rPr>
                <w:ins w:id="1699" w:author="ERCOT" w:date="2025-07-14T09:33:00Z" w16du:dateUtc="2025-07-14T14:33:00Z"/>
                <w:rFonts w:ascii="Times New Roman" w:hAnsi="Times New Roman" w:cs="Times New Roman"/>
                <w:sz w:val="21"/>
                <w:szCs w:val="21"/>
              </w:rPr>
            </w:pPr>
            <w:ins w:id="1700" w:author="ERCOT" w:date="2025-07-14T09:33:00Z" w16du:dateUtc="2025-07-14T14:33:00Z">
              <w:r w:rsidRPr="00C76809">
                <w:rPr>
                  <w:rFonts w:ascii="Times New Roman" w:hAnsi="Times New Roman" w:cs="Times New Roman"/>
                  <w:sz w:val="21"/>
                  <w:szCs w:val="21"/>
                </w:rPr>
                <w:t>Numeric (10)</w:t>
              </w:r>
            </w:ins>
          </w:p>
        </w:tc>
      </w:tr>
      <w:tr w:rsidR="00C76809" w:rsidRPr="002A6EEE" w14:paraId="607E9B5F" w14:textId="77777777" w:rsidTr="00082ED8">
        <w:trPr>
          <w:cantSplit/>
          <w:trHeight w:val="518"/>
          <w:ins w:id="170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202E75" w14:textId="77777777" w:rsidR="00C76809" w:rsidRPr="00C76809" w:rsidRDefault="00C76809" w:rsidP="00082ED8">
            <w:pPr>
              <w:rPr>
                <w:ins w:id="1702" w:author="ERCOT" w:date="2025-07-14T09:33:00Z" w16du:dateUtc="2025-07-14T14:33:00Z"/>
                <w:rFonts w:ascii="Times New Roman" w:hAnsi="Times New Roman" w:cs="Times New Roman"/>
                <w:sz w:val="21"/>
                <w:szCs w:val="21"/>
              </w:rPr>
            </w:pPr>
            <w:ins w:id="170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A31F9C" w14:textId="77777777" w:rsidR="00C76809" w:rsidRPr="00C76809" w:rsidRDefault="00C76809" w:rsidP="00082ED8">
            <w:pPr>
              <w:rPr>
                <w:ins w:id="1704" w:author="ERCOT" w:date="2025-07-14T09:33:00Z" w16du:dateUtc="2025-07-14T14:33:00Z"/>
                <w:rFonts w:ascii="Times New Roman" w:hAnsi="Times New Roman" w:cs="Times New Roman"/>
                <w:sz w:val="21"/>
                <w:szCs w:val="21"/>
              </w:rPr>
            </w:pPr>
            <w:ins w:id="170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008D19" w14:textId="77777777" w:rsidR="00C76809" w:rsidRPr="00C76809" w:rsidRDefault="00C76809" w:rsidP="00082ED8">
            <w:pPr>
              <w:rPr>
                <w:ins w:id="1706" w:author="ERCOT" w:date="2025-07-14T09:33:00Z" w16du:dateUtc="2025-07-14T14:33:00Z"/>
                <w:rFonts w:ascii="Times New Roman" w:hAnsi="Times New Roman" w:cs="Times New Roman"/>
                <w:sz w:val="21"/>
                <w:szCs w:val="21"/>
              </w:rPr>
            </w:pPr>
            <w:ins w:id="1707" w:author="ERCOT" w:date="2025-07-14T09:33:00Z" w16du:dateUtc="2025-07-14T14:33:00Z">
              <w:r w:rsidRPr="00C76809">
                <w:rPr>
                  <w:rFonts w:ascii="Times New Roman" w:hAnsi="Times New Roman" w:cs="Times New Roman"/>
                  <w:sz w:val="21"/>
                  <w:szCs w:val="21"/>
                </w:rPr>
                <w:t>A or E</w:t>
              </w:r>
            </w:ins>
          </w:p>
          <w:p w14:paraId="7D31C16F" w14:textId="77777777" w:rsidR="00C76809" w:rsidRPr="00C76809" w:rsidRDefault="00C76809" w:rsidP="00082ED8">
            <w:pPr>
              <w:rPr>
                <w:ins w:id="1708" w:author="ERCOT" w:date="2025-07-14T09:33:00Z" w16du:dateUtc="2025-07-14T14:33:00Z"/>
                <w:rFonts w:ascii="Times New Roman" w:hAnsi="Times New Roman" w:cs="Times New Roman"/>
                <w:sz w:val="21"/>
                <w:szCs w:val="21"/>
              </w:rPr>
            </w:pPr>
            <w:ins w:id="170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D6B8DB" w14:textId="77777777" w:rsidR="00C76809" w:rsidRPr="00C76809" w:rsidRDefault="00C76809" w:rsidP="00082ED8">
            <w:pPr>
              <w:rPr>
                <w:ins w:id="1710" w:author="ERCOT" w:date="2025-07-14T09:33:00Z" w16du:dateUtc="2025-07-14T14:33:00Z"/>
                <w:rFonts w:ascii="Times New Roman" w:hAnsi="Times New Roman" w:cs="Times New Roman"/>
                <w:sz w:val="21"/>
                <w:szCs w:val="21"/>
              </w:rPr>
            </w:pPr>
            <w:ins w:id="1711" w:author="ERCOT" w:date="2025-07-14T09:33:00Z" w16du:dateUtc="2025-07-14T14:33:00Z">
              <w:r w:rsidRPr="00C76809">
                <w:rPr>
                  <w:rFonts w:ascii="Times New Roman" w:hAnsi="Times New Roman" w:cs="Times New Roman"/>
                  <w:sz w:val="21"/>
                  <w:szCs w:val="21"/>
                </w:rPr>
                <w:t>Alphanumeric (1)</w:t>
              </w:r>
            </w:ins>
          </w:p>
        </w:tc>
      </w:tr>
      <w:tr w:rsidR="00C76809" w:rsidRPr="002A6EEE" w14:paraId="334FCFA6" w14:textId="77777777" w:rsidTr="00082ED8">
        <w:trPr>
          <w:cantSplit/>
          <w:trHeight w:val="518"/>
          <w:ins w:id="171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1B886A" w14:textId="77777777" w:rsidR="00C76809" w:rsidRPr="00C76809" w:rsidRDefault="00C76809" w:rsidP="00082ED8">
            <w:pPr>
              <w:rPr>
                <w:ins w:id="1713" w:author="ERCOT" w:date="2025-07-14T09:33:00Z" w16du:dateUtc="2025-07-14T14:33:00Z"/>
                <w:rFonts w:ascii="Times New Roman" w:hAnsi="Times New Roman" w:cs="Times New Roman"/>
                <w:sz w:val="21"/>
                <w:szCs w:val="21"/>
              </w:rPr>
            </w:pPr>
            <w:ins w:id="171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4D42D7" w14:textId="77777777" w:rsidR="00C76809" w:rsidRPr="00C76809" w:rsidRDefault="00C76809" w:rsidP="00082ED8">
            <w:pPr>
              <w:rPr>
                <w:ins w:id="1715" w:author="ERCOT" w:date="2025-07-14T09:33:00Z" w16du:dateUtc="2025-07-14T14:33:00Z"/>
                <w:rFonts w:ascii="Times New Roman" w:hAnsi="Times New Roman" w:cs="Times New Roman"/>
                <w:sz w:val="21"/>
                <w:szCs w:val="21"/>
              </w:rPr>
            </w:pPr>
            <w:ins w:id="171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0A2785" w14:textId="77777777" w:rsidR="00C76809" w:rsidRPr="00C76809" w:rsidRDefault="00C76809" w:rsidP="00082ED8">
            <w:pPr>
              <w:rPr>
                <w:ins w:id="1717" w:author="ERCOT" w:date="2025-07-14T09:33:00Z" w16du:dateUtc="2025-07-14T14:33:00Z"/>
                <w:rFonts w:ascii="Times New Roman" w:hAnsi="Times New Roman" w:cs="Times New Roman"/>
                <w:sz w:val="21"/>
                <w:szCs w:val="21"/>
              </w:rPr>
            </w:pPr>
            <w:ins w:id="171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AE4FE" w14:textId="77777777" w:rsidR="00C76809" w:rsidRPr="00C76809" w:rsidRDefault="00C76809" w:rsidP="00082ED8">
            <w:pPr>
              <w:rPr>
                <w:ins w:id="1719" w:author="ERCOT" w:date="2025-07-14T09:33:00Z" w16du:dateUtc="2025-07-14T14:33:00Z"/>
                <w:rFonts w:ascii="Times New Roman" w:hAnsi="Times New Roman" w:cs="Times New Roman"/>
                <w:sz w:val="21"/>
                <w:szCs w:val="21"/>
              </w:rPr>
            </w:pPr>
            <w:ins w:id="1720" w:author="ERCOT" w:date="2025-07-14T09:33:00Z" w16du:dateUtc="2025-07-14T14:33:00Z">
              <w:r w:rsidRPr="00C76809">
                <w:rPr>
                  <w:rFonts w:ascii="Times New Roman" w:hAnsi="Times New Roman" w:cs="Times New Roman"/>
                  <w:sz w:val="21"/>
                  <w:szCs w:val="21"/>
                </w:rPr>
                <w:t>Leave Blank</w:t>
              </w:r>
            </w:ins>
          </w:p>
        </w:tc>
      </w:tr>
      <w:tr w:rsidR="00C76809" w:rsidRPr="002A6EEE" w14:paraId="2FFB69F6" w14:textId="77777777" w:rsidTr="00082ED8">
        <w:trPr>
          <w:cantSplit/>
          <w:trHeight w:val="518"/>
          <w:ins w:id="172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7DDD1F3" w14:textId="77777777" w:rsidR="00C76809" w:rsidRPr="00C76809" w:rsidRDefault="00C76809" w:rsidP="00082ED8">
            <w:pPr>
              <w:rPr>
                <w:ins w:id="1722" w:author="ERCOT" w:date="2025-07-14T09:33:00Z" w16du:dateUtc="2025-07-14T14:33:00Z"/>
                <w:rFonts w:ascii="Times New Roman" w:hAnsi="Times New Roman" w:cs="Times New Roman"/>
                <w:sz w:val="21"/>
                <w:szCs w:val="21"/>
              </w:rPr>
            </w:pPr>
            <w:ins w:id="172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CC050F" w14:textId="77777777" w:rsidR="00C76809" w:rsidRPr="00C76809" w:rsidRDefault="00C76809" w:rsidP="00082ED8">
            <w:pPr>
              <w:rPr>
                <w:ins w:id="1724" w:author="ERCOT" w:date="2025-07-14T09:33:00Z" w16du:dateUtc="2025-07-14T14:33:00Z"/>
                <w:rFonts w:ascii="Times New Roman" w:hAnsi="Times New Roman" w:cs="Times New Roman"/>
                <w:sz w:val="21"/>
                <w:szCs w:val="21"/>
              </w:rPr>
            </w:pPr>
            <w:ins w:id="172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4EAE99D" w14:textId="65D7E1D9" w:rsidR="00C76809" w:rsidRPr="00C76809" w:rsidRDefault="00101773" w:rsidP="00082ED8">
            <w:pPr>
              <w:rPr>
                <w:ins w:id="1726" w:author="ERCOT" w:date="2025-07-14T09:33:00Z" w16du:dateUtc="2025-07-14T14:33:00Z"/>
                <w:rFonts w:ascii="Times New Roman" w:hAnsi="Times New Roman" w:cs="Times New Roman"/>
                <w:sz w:val="21"/>
                <w:szCs w:val="21"/>
              </w:rPr>
            </w:pPr>
            <w:ins w:id="1727" w:author="ERCOT" w:date="2025-07-14T13:53:00Z" w16du:dateUtc="2025-07-14T18:53:00Z">
              <w:r>
                <w:rPr>
                  <w:rFonts w:ascii="Times New Roman" w:hAnsi="Times New Roman" w:cs="Times New Roman"/>
                  <w:sz w:val="21"/>
                  <w:szCs w:val="21"/>
                </w:rPr>
                <w:t>k</w:t>
              </w:r>
            </w:ins>
            <w:ins w:id="172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110BB8" w14:textId="77777777" w:rsidR="00C76809" w:rsidRPr="00C76809" w:rsidRDefault="00C76809" w:rsidP="00082ED8">
            <w:pPr>
              <w:rPr>
                <w:ins w:id="1729" w:author="ERCOT" w:date="2025-07-14T09:33:00Z" w16du:dateUtc="2025-07-14T14:33:00Z"/>
                <w:rFonts w:ascii="Times New Roman" w:hAnsi="Times New Roman" w:cs="Times New Roman"/>
                <w:sz w:val="21"/>
                <w:szCs w:val="21"/>
              </w:rPr>
            </w:pPr>
            <w:ins w:id="1730" w:author="ERCOT" w:date="2025-07-14T09:33:00Z" w16du:dateUtc="2025-07-14T14:33:00Z">
              <w:r w:rsidRPr="00C76809">
                <w:rPr>
                  <w:rFonts w:ascii="Times New Roman" w:hAnsi="Times New Roman" w:cs="Times New Roman"/>
                  <w:sz w:val="21"/>
                  <w:szCs w:val="21"/>
                </w:rPr>
                <w:t>Numeric (10)</w:t>
              </w:r>
            </w:ins>
          </w:p>
        </w:tc>
      </w:tr>
      <w:tr w:rsidR="00C76809" w:rsidRPr="002A6EEE" w14:paraId="6832E2AC" w14:textId="77777777" w:rsidTr="00082ED8">
        <w:trPr>
          <w:cantSplit/>
          <w:trHeight w:val="518"/>
          <w:ins w:id="173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1CCD38" w14:textId="77777777" w:rsidR="00C76809" w:rsidRPr="00C76809" w:rsidRDefault="00C76809" w:rsidP="00082ED8">
            <w:pPr>
              <w:rPr>
                <w:ins w:id="1732" w:author="ERCOT" w:date="2025-07-14T09:33:00Z" w16du:dateUtc="2025-07-14T14:33:00Z"/>
                <w:rFonts w:ascii="Times New Roman" w:hAnsi="Times New Roman" w:cs="Times New Roman"/>
                <w:sz w:val="21"/>
                <w:szCs w:val="21"/>
              </w:rPr>
            </w:pPr>
            <w:ins w:id="173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F9C8CA" w14:textId="77777777" w:rsidR="00C76809" w:rsidRPr="00C76809" w:rsidRDefault="00C76809" w:rsidP="00082ED8">
            <w:pPr>
              <w:rPr>
                <w:ins w:id="1734" w:author="ERCOT" w:date="2025-07-14T09:33:00Z" w16du:dateUtc="2025-07-14T14:33:00Z"/>
                <w:rFonts w:ascii="Times New Roman" w:hAnsi="Times New Roman" w:cs="Times New Roman"/>
                <w:sz w:val="21"/>
                <w:szCs w:val="21"/>
              </w:rPr>
            </w:pPr>
            <w:ins w:id="173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98D95A" w14:textId="77777777" w:rsidR="00C76809" w:rsidRPr="00C76809" w:rsidRDefault="00C76809" w:rsidP="00082ED8">
            <w:pPr>
              <w:rPr>
                <w:ins w:id="1736" w:author="ERCOT" w:date="2025-07-14T09:33:00Z" w16du:dateUtc="2025-07-14T14:33:00Z"/>
                <w:rFonts w:ascii="Times New Roman" w:hAnsi="Times New Roman" w:cs="Times New Roman"/>
                <w:sz w:val="21"/>
                <w:szCs w:val="21"/>
              </w:rPr>
            </w:pPr>
            <w:ins w:id="1737" w:author="ERCOT" w:date="2025-07-14T09:33:00Z" w16du:dateUtc="2025-07-14T14:33:00Z">
              <w:r w:rsidRPr="00C76809">
                <w:rPr>
                  <w:rFonts w:ascii="Times New Roman" w:hAnsi="Times New Roman" w:cs="Times New Roman"/>
                  <w:sz w:val="21"/>
                  <w:szCs w:val="21"/>
                </w:rPr>
                <w:t>A or E</w:t>
              </w:r>
            </w:ins>
          </w:p>
          <w:p w14:paraId="11D74829" w14:textId="77777777" w:rsidR="00C76809" w:rsidRPr="00C76809" w:rsidRDefault="00C76809" w:rsidP="00082ED8">
            <w:pPr>
              <w:rPr>
                <w:ins w:id="1738" w:author="ERCOT" w:date="2025-07-14T09:33:00Z" w16du:dateUtc="2025-07-14T14:33:00Z"/>
                <w:rFonts w:ascii="Times New Roman" w:hAnsi="Times New Roman" w:cs="Times New Roman"/>
                <w:sz w:val="21"/>
                <w:szCs w:val="21"/>
              </w:rPr>
            </w:pPr>
            <w:ins w:id="173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F8070B" w14:textId="77777777" w:rsidR="00C76809" w:rsidRPr="00C76809" w:rsidRDefault="00C76809" w:rsidP="00082ED8">
            <w:pPr>
              <w:rPr>
                <w:ins w:id="1740" w:author="ERCOT" w:date="2025-07-14T09:33:00Z" w16du:dateUtc="2025-07-14T14:33:00Z"/>
                <w:rFonts w:ascii="Times New Roman" w:hAnsi="Times New Roman" w:cs="Times New Roman"/>
                <w:sz w:val="21"/>
                <w:szCs w:val="21"/>
              </w:rPr>
            </w:pPr>
            <w:ins w:id="1741" w:author="ERCOT" w:date="2025-07-14T09:33:00Z" w16du:dateUtc="2025-07-14T14:33:00Z">
              <w:r w:rsidRPr="00C76809">
                <w:rPr>
                  <w:rFonts w:ascii="Times New Roman" w:hAnsi="Times New Roman" w:cs="Times New Roman"/>
                  <w:sz w:val="21"/>
                  <w:szCs w:val="21"/>
                </w:rPr>
                <w:t>Alphanumeric (1)</w:t>
              </w:r>
            </w:ins>
          </w:p>
        </w:tc>
      </w:tr>
      <w:tr w:rsidR="00C76809" w:rsidRPr="002A6EEE" w14:paraId="715C8790" w14:textId="77777777" w:rsidTr="00082ED8">
        <w:trPr>
          <w:cantSplit/>
          <w:trHeight w:val="518"/>
          <w:ins w:id="174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2ECABD" w14:textId="77777777" w:rsidR="00C76809" w:rsidRPr="00C76809" w:rsidRDefault="00C76809" w:rsidP="00082ED8">
            <w:pPr>
              <w:rPr>
                <w:ins w:id="1743" w:author="ERCOT" w:date="2025-07-14T09:33:00Z" w16du:dateUtc="2025-07-14T14:33:00Z"/>
                <w:rFonts w:ascii="Times New Roman" w:hAnsi="Times New Roman" w:cs="Times New Roman"/>
                <w:sz w:val="21"/>
                <w:szCs w:val="21"/>
              </w:rPr>
            </w:pPr>
            <w:ins w:id="174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245781" w14:textId="77777777" w:rsidR="00C76809" w:rsidRPr="00C76809" w:rsidRDefault="00C76809" w:rsidP="00082ED8">
            <w:pPr>
              <w:rPr>
                <w:ins w:id="1745" w:author="ERCOT" w:date="2025-07-14T09:33:00Z" w16du:dateUtc="2025-07-14T14:33:00Z"/>
                <w:rFonts w:ascii="Times New Roman" w:hAnsi="Times New Roman" w:cs="Times New Roman"/>
                <w:sz w:val="21"/>
                <w:szCs w:val="21"/>
              </w:rPr>
            </w:pPr>
            <w:ins w:id="174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E3DB519" w14:textId="77777777" w:rsidR="00C76809" w:rsidRPr="00C76809" w:rsidRDefault="00C76809" w:rsidP="00082ED8">
            <w:pPr>
              <w:rPr>
                <w:ins w:id="1747" w:author="ERCOT" w:date="2025-07-14T09:33:00Z" w16du:dateUtc="2025-07-14T14:33:00Z"/>
                <w:rFonts w:ascii="Times New Roman" w:hAnsi="Times New Roman" w:cs="Times New Roman"/>
                <w:sz w:val="21"/>
                <w:szCs w:val="21"/>
              </w:rPr>
            </w:pPr>
            <w:ins w:id="174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0596AA2" w14:textId="77777777" w:rsidR="00C76809" w:rsidRPr="00C76809" w:rsidRDefault="00C76809" w:rsidP="00082ED8">
            <w:pPr>
              <w:rPr>
                <w:ins w:id="1749" w:author="ERCOT" w:date="2025-07-14T09:33:00Z" w16du:dateUtc="2025-07-14T14:33:00Z"/>
                <w:rFonts w:ascii="Times New Roman" w:hAnsi="Times New Roman" w:cs="Times New Roman"/>
                <w:sz w:val="21"/>
                <w:szCs w:val="21"/>
              </w:rPr>
            </w:pPr>
            <w:ins w:id="1750" w:author="ERCOT" w:date="2025-07-14T09:33:00Z" w16du:dateUtc="2025-07-14T14:33:00Z">
              <w:r w:rsidRPr="00C76809">
                <w:rPr>
                  <w:rFonts w:ascii="Times New Roman" w:hAnsi="Times New Roman" w:cs="Times New Roman"/>
                  <w:sz w:val="21"/>
                  <w:szCs w:val="21"/>
                </w:rPr>
                <w:t>Leave Blank</w:t>
              </w:r>
            </w:ins>
          </w:p>
        </w:tc>
      </w:tr>
      <w:tr w:rsidR="00C76809" w:rsidRPr="002A6EEE" w14:paraId="7C4BF2BC" w14:textId="77777777" w:rsidTr="00082ED8">
        <w:trPr>
          <w:cantSplit/>
          <w:trHeight w:val="518"/>
          <w:ins w:id="175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C9A0CB" w14:textId="77777777" w:rsidR="00C76809" w:rsidRPr="00C76809" w:rsidRDefault="00C76809" w:rsidP="00082ED8">
            <w:pPr>
              <w:rPr>
                <w:ins w:id="1752" w:author="ERCOT" w:date="2025-07-14T09:33:00Z" w16du:dateUtc="2025-07-14T14:33:00Z"/>
                <w:rFonts w:ascii="Times New Roman" w:hAnsi="Times New Roman" w:cs="Times New Roman"/>
                <w:sz w:val="21"/>
                <w:szCs w:val="21"/>
              </w:rPr>
            </w:pPr>
            <w:ins w:id="175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A3A6E" w14:textId="77777777" w:rsidR="00C76809" w:rsidRPr="00C76809" w:rsidRDefault="00C76809" w:rsidP="00082ED8">
            <w:pPr>
              <w:rPr>
                <w:ins w:id="1754" w:author="ERCOT" w:date="2025-07-14T09:33:00Z" w16du:dateUtc="2025-07-14T14:33:00Z"/>
                <w:rFonts w:ascii="Times New Roman" w:hAnsi="Times New Roman" w:cs="Times New Roman"/>
                <w:sz w:val="21"/>
                <w:szCs w:val="21"/>
              </w:rPr>
            </w:pPr>
            <w:ins w:id="175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1047A8" w14:textId="6B20CFA0" w:rsidR="00C76809" w:rsidRPr="00C76809" w:rsidRDefault="00101773" w:rsidP="00082ED8">
            <w:pPr>
              <w:rPr>
                <w:ins w:id="1756" w:author="ERCOT" w:date="2025-07-14T09:33:00Z" w16du:dateUtc="2025-07-14T14:33:00Z"/>
                <w:rFonts w:ascii="Times New Roman" w:hAnsi="Times New Roman" w:cs="Times New Roman"/>
                <w:sz w:val="21"/>
                <w:szCs w:val="21"/>
              </w:rPr>
            </w:pPr>
            <w:ins w:id="1757" w:author="ERCOT" w:date="2025-07-14T13:53:00Z" w16du:dateUtc="2025-07-14T18:53:00Z">
              <w:r>
                <w:rPr>
                  <w:rFonts w:ascii="Times New Roman" w:hAnsi="Times New Roman" w:cs="Times New Roman"/>
                  <w:sz w:val="21"/>
                  <w:szCs w:val="21"/>
                </w:rPr>
                <w:t>k</w:t>
              </w:r>
            </w:ins>
            <w:ins w:id="175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99CCA0" w14:textId="77777777" w:rsidR="00C76809" w:rsidRPr="00C76809" w:rsidRDefault="00C76809" w:rsidP="00082ED8">
            <w:pPr>
              <w:rPr>
                <w:ins w:id="1759" w:author="ERCOT" w:date="2025-07-14T09:33:00Z" w16du:dateUtc="2025-07-14T14:33:00Z"/>
                <w:rFonts w:ascii="Times New Roman" w:hAnsi="Times New Roman" w:cs="Times New Roman"/>
                <w:sz w:val="21"/>
                <w:szCs w:val="21"/>
              </w:rPr>
            </w:pPr>
            <w:ins w:id="1760" w:author="ERCOT" w:date="2025-07-14T09:33:00Z" w16du:dateUtc="2025-07-14T14:33:00Z">
              <w:r w:rsidRPr="00C76809">
                <w:rPr>
                  <w:rFonts w:ascii="Times New Roman" w:hAnsi="Times New Roman" w:cs="Times New Roman"/>
                  <w:sz w:val="21"/>
                  <w:szCs w:val="21"/>
                </w:rPr>
                <w:t>Numeric (10)</w:t>
              </w:r>
            </w:ins>
          </w:p>
        </w:tc>
      </w:tr>
      <w:tr w:rsidR="00C76809" w:rsidRPr="002A6EEE" w14:paraId="522CA452" w14:textId="77777777" w:rsidTr="00082ED8">
        <w:trPr>
          <w:cantSplit/>
          <w:trHeight w:val="518"/>
          <w:ins w:id="176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8AC039F" w14:textId="77777777" w:rsidR="00C76809" w:rsidRPr="00C76809" w:rsidRDefault="00C76809" w:rsidP="00082ED8">
            <w:pPr>
              <w:rPr>
                <w:ins w:id="1762" w:author="ERCOT" w:date="2025-07-14T09:33:00Z" w16du:dateUtc="2025-07-14T14:33:00Z"/>
                <w:rFonts w:ascii="Times New Roman" w:hAnsi="Times New Roman" w:cs="Times New Roman"/>
                <w:sz w:val="21"/>
                <w:szCs w:val="21"/>
              </w:rPr>
            </w:pPr>
            <w:ins w:id="176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139ED6" w14:textId="77777777" w:rsidR="00C76809" w:rsidRPr="00C76809" w:rsidRDefault="00C76809" w:rsidP="00082ED8">
            <w:pPr>
              <w:rPr>
                <w:ins w:id="1764" w:author="ERCOT" w:date="2025-07-14T09:33:00Z" w16du:dateUtc="2025-07-14T14:33:00Z"/>
                <w:rFonts w:ascii="Times New Roman" w:hAnsi="Times New Roman" w:cs="Times New Roman"/>
                <w:sz w:val="21"/>
                <w:szCs w:val="21"/>
              </w:rPr>
            </w:pPr>
            <w:ins w:id="176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DC15ACB" w14:textId="77777777" w:rsidR="00C76809" w:rsidRPr="00C76809" w:rsidRDefault="00C76809" w:rsidP="00082ED8">
            <w:pPr>
              <w:rPr>
                <w:ins w:id="1766" w:author="ERCOT" w:date="2025-07-14T09:33:00Z" w16du:dateUtc="2025-07-14T14:33:00Z"/>
                <w:rFonts w:ascii="Times New Roman" w:hAnsi="Times New Roman" w:cs="Times New Roman"/>
                <w:sz w:val="21"/>
                <w:szCs w:val="21"/>
              </w:rPr>
            </w:pPr>
            <w:ins w:id="1767" w:author="ERCOT" w:date="2025-07-14T09:33:00Z" w16du:dateUtc="2025-07-14T14:33:00Z">
              <w:r w:rsidRPr="00C76809">
                <w:rPr>
                  <w:rFonts w:ascii="Times New Roman" w:hAnsi="Times New Roman" w:cs="Times New Roman"/>
                  <w:sz w:val="21"/>
                  <w:szCs w:val="21"/>
                </w:rPr>
                <w:t>A or E</w:t>
              </w:r>
            </w:ins>
          </w:p>
          <w:p w14:paraId="2DC522E5" w14:textId="77777777" w:rsidR="00C76809" w:rsidRPr="00C76809" w:rsidRDefault="00C76809" w:rsidP="00082ED8">
            <w:pPr>
              <w:rPr>
                <w:ins w:id="1768" w:author="ERCOT" w:date="2025-07-14T09:33:00Z" w16du:dateUtc="2025-07-14T14:33:00Z"/>
                <w:rFonts w:ascii="Times New Roman" w:hAnsi="Times New Roman" w:cs="Times New Roman"/>
                <w:sz w:val="21"/>
                <w:szCs w:val="21"/>
              </w:rPr>
            </w:pPr>
            <w:ins w:id="176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D87C7C" w14:textId="77777777" w:rsidR="00C76809" w:rsidRPr="00C76809" w:rsidRDefault="00C76809" w:rsidP="00082ED8">
            <w:pPr>
              <w:rPr>
                <w:ins w:id="1770" w:author="ERCOT" w:date="2025-07-14T09:33:00Z" w16du:dateUtc="2025-07-14T14:33:00Z"/>
                <w:rFonts w:ascii="Times New Roman" w:hAnsi="Times New Roman" w:cs="Times New Roman"/>
                <w:sz w:val="21"/>
                <w:szCs w:val="21"/>
              </w:rPr>
            </w:pPr>
            <w:ins w:id="1771" w:author="ERCOT" w:date="2025-07-14T09:33:00Z" w16du:dateUtc="2025-07-14T14:33:00Z">
              <w:r w:rsidRPr="00C76809">
                <w:rPr>
                  <w:rFonts w:ascii="Times New Roman" w:hAnsi="Times New Roman" w:cs="Times New Roman"/>
                  <w:sz w:val="21"/>
                  <w:szCs w:val="21"/>
                </w:rPr>
                <w:t>Alphanumeric (1)</w:t>
              </w:r>
            </w:ins>
          </w:p>
        </w:tc>
      </w:tr>
      <w:tr w:rsidR="00C76809" w:rsidRPr="002A6EEE" w14:paraId="28F8F46C" w14:textId="77777777" w:rsidTr="00082ED8">
        <w:trPr>
          <w:cantSplit/>
          <w:trHeight w:val="518"/>
          <w:ins w:id="177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A8C09F" w14:textId="77777777" w:rsidR="00C76809" w:rsidRPr="00C76809" w:rsidRDefault="00C76809" w:rsidP="00082ED8">
            <w:pPr>
              <w:rPr>
                <w:ins w:id="1773" w:author="ERCOT" w:date="2025-07-14T09:33:00Z" w16du:dateUtc="2025-07-14T14:33:00Z"/>
                <w:rFonts w:ascii="Times New Roman" w:hAnsi="Times New Roman" w:cs="Times New Roman"/>
                <w:sz w:val="21"/>
                <w:szCs w:val="21"/>
              </w:rPr>
            </w:pPr>
            <w:ins w:id="177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F25DA5" w14:textId="77777777" w:rsidR="00C76809" w:rsidRPr="00C76809" w:rsidRDefault="00C76809" w:rsidP="00082ED8">
            <w:pPr>
              <w:rPr>
                <w:ins w:id="1775" w:author="ERCOT" w:date="2025-07-14T09:33:00Z" w16du:dateUtc="2025-07-14T14:33:00Z"/>
                <w:rFonts w:ascii="Times New Roman" w:hAnsi="Times New Roman" w:cs="Times New Roman"/>
                <w:sz w:val="21"/>
                <w:szCs w:val="21"/>
              </w:rPr>
            </w:pPr>
            <w:ins w:id="177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FF3A2A" w14:textId="77777777" w:rsidR="00C76809" w:rsidRPr="00C76809" w:rsidRDefault="00C76809" w:rsidP="00082ED8">
            <w:pPr>
              <w:rPr>
                <w:ins w:id="1777" w:author="ERCOT" w:date="2025-07-14T09:33:00Z" w16du:dateUtc="2025-07-14T14:33:00Z"/>
                <w:rFonts w:ascii="Times New Roman" w:hAnsi="Times New Roman" w:cs="Times New Roman"/>
                <w:sz w:val="21"/>
                <w:szCs w:val="21"/>
              </w:rPr>
            </w:pPr>
            <w:ins w:id="177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73215" w14:textId="77777777" w:rsidR="00C76809" w:rsidRPr="00C76809" w:rsidRDefault="00C76809" w:rsidP="00082ED8">
            <w:pPr>
              <w:rPr>
                <w:ins w:id="1779" w:author="ERCOT" w:date="2025-07-14T09:33:00Z" w16du:dateUtc="2025-07-14T14:33:00Z"/>
                <w:rFonts w:ascii="Times New Roman" w:hAnsi="Times New Roman" w:cs="Times New Roman"/>
                <w:sz w:val="21"/>
                <w:szCs w:val="21"/>
              </w:rPr>
            </w:pPr>
            <w:ins w:id="1780" w:author="ERCOT" w:date="2025-07-14T09:33:00Z" w16du:dateUtc="2025-07-14T14:33:00Z">
              <w:r w:rsidRPr="00C76809">
                <w:rPr>
                  <w:rFonts w:ascii="Times New Roman" w:hAnsi="Times New Roman" w:cs="Times New Roman"/>
                  <w:sz w:val="21"/>
                  <w:szCs w:val="21"/>
                </w:rPr>
                <w:t>Leave Blank</w:t>
              </w:r>
            </w:ins>
          </w:p>
        </w:tc>
      </w:tr>
      <w:tr w:rsidR="00C76809" w:rsidRPr="002A6EEE" w14:paraId="2180D93B" w14:textId="77777777" w:rsidTr="00082ED8">
        <w:trPr>
          <w:cantSplit/>
          <w:trHeight w:val="518"/>
          <w:ins w:id="178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C58DD3" w14:textId="77777777" w:rsidR="00C76809" w:rsidRPr="00C76809" w:rsidRDefault="00C76809" w:rsidP="00082ED8">
            <w:pPr>
              <w:rPr>
                <w:ins w:id="1782" w:author="ERCOT" w:date="2025-07-14T09:33:00Z" w16du:dateUtc="2025-07-14T14:33:00Z"/>
                <w:rFonts w:ascii="Times New Roman" w:hAnsi="Times New Roman" w:cs="Times New Roman"/>
                <w:sz w:val="21"/>
                <w:szCs w:val="21"/>
              </w:rPr>
            </w:pPr>
            <w:ins w:id="1783"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2DED981" w14:textId="77777777" w:rsidR="00C76809" w:rsidRPr="00C76809" w:rsidRDefault="00C76809" w:rsidP="00082ED8">
            <w:pPr>
              <w:rPr>
                <w:ins w:id="1784" w:author="ERCOT" w:date="2025-07-14T09:33:00Z" w16du:dateUtc="2025-07-14T14:33:00Z"/>
                <w:rFonts w:ascii="Times New Roman" w:hAnsi="Times New Roman" w:cs="Times New Roman"/>
                <w:sz w:val="21"/>
                <w:szCs w:val="21"/>
              </w:rPr>
            </w:pPr>
            <w:ins w:id="178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AFB75" w14:textId="5539E1C8" w:rsidR="00C76809" w:rsidRPr="00C76809" w:rsidRDefault="00101773" w:rsidP="00082ED8">
            <w:pPr>
              <w:rPr>
                <w:ins w:id="1786" w:author="ERCOT" w:date="2025-07-14T09:33:00Z" w16du:dateUtc="2025-07-14T14:33:00Z"/>
                <w:rFonts w:ascii="Times New Roman" w:hAnsi="Times New Roman" w:cs="Times New Roman"/>
                <w:sz w:val="21"/>
                <w:szCs w:val="21"/>
              </w:rPr>
            </w:pPr>
            <w:ins w:id="1787" w:author="ERCOT" w:date="2025-07-14T13:53:00Z" w16du:dateUtc="2025-07-14T18:53:00Z">
              <w:r>
                <w:rPr>
                  <w:rFonts w:ascii="Times New Roman" w:hAnsi="Times New Roman" w:cs="Times New Roman"/>
                  <w:sz w:val="21"/>
                  <w:szCs w:val="21"/>
                </w:rPr>
                <w:t>k</w:t>
              </w:r>
            </w:ins>
            <w:ins w:id="1788"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9DB04A" w14:textId="77777777" w:rsidR="00C76809" w:rsidRPr="00C76809" w:rsidRDefault="00C76809" w:rsidP="00082ED8">
            <w:pPr>
              <w:rPr>
                <w:ins w:id="1789" w:author="ERCOT" w:date="2025-07-14T09:33:00Z" w16du:dateUtc="2025-07-14T14:33:00Z"/>
                <w:rFonts w:ascii="Times New Roman" w:hAnsi="Times New Roman" w:cs="Times New Roman"/>
                <w:sz w:val="21"/>
                <w:szCs w:val="21"/>
              </w:rPr>
            </w:pPr>
            <w:ins w:id="1790" w:author="ERCOT" w:date="2025-07-14T09:33:00Z" w16du:dateUtc="2025-07-14T14:33:00Z">
              <w:r w:rsidRPr="00C76809">
                <w:rPr>
                  <w:rFonts w:ascii="Times New Roman" w:hAnsi="Times New Roman" w:cs="Times New Roman"/>
                  <w:sz w:val="21"/>
                  <w:szCs w:val="21"/>
                </w:rPr>
                <w:t>Numeric (10)</w:t>
              </w:r>
            </w:ins>
          </w:p>
        </w:tc>
      </w:tr>
      <w:tr w:rsidR="00C76809" w:rsidRPr="002A6EEE" w14:paraId="40013ADE" w14:textId="77777777" w:rsidTr="00082ED8">
        <w:trPr>
          <w:cantSplit/>
          <w:trHeight w:val="518"/>
          <w:ins w:id="179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1A77CF" w14:textId="77777777" w:rsidR="00C76809" w:rsidRPr="00C76809" w:rsidRDefault="00C76809" w:rsidP="00082ED8">
            <w:pPr>
              <w:rPr>
                <w:ins w:id="1792" w:author="ERCOT" w:date="2025-07-14T09:33:00Z" w16du:dateUtc="2025-07-14T14:33:00Z"/>
                <w:rFonts w:ascii="Times New Roman" w:hAnsi="Times New Roman" w:cs="Times New Roman"/>
                <w:sz w:val="21"/>
                <w:szCs w:val="21"/>
              </w:rPr>
            </w:pPr>
            <w:ins w:id="1793"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D73360F" w14:textId="77777777" w:rsidR="00C76809" w:rsidRPr="00C76809" w:rsidRDefault="00C76809" w:rsidP="00082ED8">
            <w:pPr>
              <w:rPr>
                <w:ins w:id="1794" w:author="ERCOT" w:date="2025-07-14T09:33:00Z" w16du:dateUtc="2025-07-14T14:33:00Z"/>
                <w:rFonts w:ascii="Times New Roman" w:hAnsi="Times New Roman" w:cs="Times New Roman"/>
                <w:sz w:val="21"/>
                <w:szCs w:val="21"/>
              </w:rPr>
            </w:pPr>
            <w:ins w:id="179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7EDD2F0" w14:textId="77777777" w:rsidR="00C76809" w:rsidRPr="00C76809" w:rsidRDefault="00C76809" w:rsidP="00082ED8">
            <w:pPr>
              <w:rPr>
                <w:ins w:id="1796" w:author="ERCOT" w:date="2025-07-14T09:33:00Z" w16du:dateUtc="2025-07-14T14:33:00Z"/>
                <w:rFonts w:ascii="Times New Roman" w:hAnsi="Times New Roman" w:cs="Times New Roman"/>
                <w:sz w:val="21"/>
                <w:szCs w:val="21"/>
              </w:rPr>
            </w:pPr>
            <w:ins w:id="1797" w:author="ERCOT" w:date="2025-07-14T09:33:00Z" w16du:dateUtc="2025-07-14T14:33:00Z">
              <w:r w:rsidRPr="00C76809">
                <w:rPr>
                  <w:rFonts w:ascii="Times New Roman" w:hAnsi="Times New Roman" w:cs="Times New Roman"/>
                  <w:sz w:val="21"/>
                  <w:szCs w:val="21"/>
                </w:rPr>
                <w:t>A or E</w:t>
              </w:r>
            </w:ins>
          </w:p>
          <w:p w14:paraId="09C213D6" w14:textId="77777777" w:rsidR="00C76809" w:rsidRPr="00C76809" w:rsidRDefault="00C76809" w:rsidP="00082ED8">
            <w:pPr>
              <w:rPr>
                <w:ins w:id="1798" w:author="ERCOT" w:date="2025-07-14T09:33:00Z" w16du:dateUtc="2025-07-14T14:33:00Z"/>
                <w:rFonts w:ascii="Times New Roman" w:hAnsi="Times New Roman" w:cs="Times New Roman"/>
                <w:sz w:val="21"/>
                <w:szCs w:val="21"/>
              </w:rPr>
            </w:pPr>
            <w:ins w:id="1799"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7FB9A1" w14:textId="77777777" w:rsidR="00C76809" w:rsidRPr="00C76809" w:rsidRDefault="00C76809" w:rsidP="00082ED8">
            <w:pPr>
              <w:rPr>
                <w:ins w:id="1800" w:author="ERCOT" w:date="2025-07-14T09:33:00Z" w16du:dateUtc="2025-07-14T14:33:00Z"/>
                <w:rFonts w:ascii="Times New Roman" w:hAnsi="Times New Roman" w:cs="Times New Roman"/>
                <w:sz w:val="21"/>
                <w:szCs w:val="21"/>
              </w:rPr>
            </w:pPr>
            <w:ins w:id="1801" w:author="ERCOT" w:date="2025-07-14T09:33:00Z" w16du:dateUtc="2025-07-14T14:33:00Z">
              <w:r w:rsidRPr="00C76809">
                <w:rPr>
                  <w:rFonts w:ascii="Times New Roman" w:hAnsi="Times New Roman" w:cs="Times New Roman"/>
                  <w:sz w:val="21"/>
                  <w:szCs w:val="21"/>
                </w:rPr>
                <w:t>Alphanumeric (1)</w:t>
              </w:r>
            </w:ins>
          </w:p>
        </w:tc>
      </w:tr>
      <w:tr w:rsidR="00C76809" w:rsidRPr="002A6EEE" w14:paraId="10738CBC" w14:textId="77777777" w:rsidTr="00082ED8">
        <w:trPr>
          <w:cantSplit/>
          <w:trHeight w:val="518"/>
          <w:ins w:id="180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3C275A" w14:textId="77777777" w:rsidR="00C76809" w:rsidRPr="00C76809" w:rsidRDefault="00C76809" w:rsidP="00082ED8">
            <w:pPr>
              <w:rPr>
                <w:ins w:id="1803" w:author="ERCOT" w:date="2025-07-14T09:33:00Z" w16du:dateUtc="2025-07-14T14:33:00Z"/>
                <w:rFonts w:ascii="Times New Roman" w:hAnsi="Times New Roman" w:cs="Times New Roman"/>
                <w:sz w:val="21"/>
                <w:szCs w:val="21"/>
              </w:rPr>
            </w:pPr>
            <w:ins w:id="180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BE4CDC" w14:textId="77777777" w:rsidR="00C76809" w:rsidRPr="00C76809" w:rsidRDefault="00C76809" w:rsidP="00082ED8">
            <w:pPr>
              <w:rPr>
                <w:ins w:id="1805" w:author="ERCOT" w:date="2025-07-14T09:33:00Z" w16du:dateUtc="2025-07-14T14:33:00Z"/>
                <w:rFonts w:ascii="Times New Roman" w:hAnsi="Times New Roman" w:cs="Times New Roman"/>
                <w:sz w:val="21"/>
                <w:szCs w:val="21"/>
              </w:rPr>
            </w:pPr>
            <w:ins w:id="180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97715B" w14:textId="77777777" w:rsidR="00C76809" w:rsidRPr="00C76809" w:rsidRDefault="00C76809" w:rsidP="00082ED8">
            <w:pPr>
              <w:rPr>
                <w:ins w:id="1807" w:author="ERCOT" w:date="2025-07-14T09:33:00Z" w16du:dateUtc="2025-07-14T14:33:00Z"/>
                <w:rFonts w:ascii="Times New Roman" w:hAnsi="Times New Roman" w:cs="Times New Roman"/>
                <w:sz w:val="21"/>
                <w:szCs w:val="21"/>
              </w:rPr>
            </w:pPr>
            <w:ins w:id="180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FE49D4E" w14:textId="77777777" w:rsidR="00C76809" w:rsidRPr="00C76809" w:rsidRDefault="00C76809" w:rsidP="00082ED8">
            <w:pPr>
              <w:rPr>
                <w:ins w:id="1809" w:author="ERCOT" w:date="2025-07-14T09:33:00Z" w16du:dateUtc="2025-07-14T14:33:00Z"/>
                <w:rFonts w:ascii="Times New Roman" w:hAnsi="Times New Roman" w:cs="Times New Roman"/>
                <w:sz w:val="21"/>
                <w:szCs w:val="21"/>
              </w:rPr>
            </w:pPr>
            <w:ins w:id="1810" w:author="ERCOT" w:date="2025-07-14T09:33:00Z" w16du:dateUtc="2025-07-14T14:33:00Z">
              <w:r w:rsidRPr="00C76809">
                <w:rPr>
                  <w:rFonts w:ascii="Times New Roman" w:hAnsi="Times New Roman" w:cs="Times New Roman"/>
                  <w:sz w:val="21"/>
                  <w:szCs w:val="21"/>
                </w:rPr>
                <w:t>Leave Blank</w:t>
              </w:r>
            </w:ins>
          </w:p>
        </w:tc>
      </w:tr>
    </w:tbl>
    <w:bookmarkEnd w:id="292"/>
    <w:bookmarkEnd w:id="293"/>
    <w:bookmarkEnd w:id="294"/>
    <w:bookmarkEnd w:id="295"/>
    <w:bookmarkEnd w:id="296"/>
    <w:bookmarkEnd w:id="297"/>
    <w:bookmarkEnd w:id="298"/>
    <w:p w14:paraId="0E827691" w14:textId="77777777" w:rsidR="005659E9" w:rsidRDefault="005659E9" w:rsidP="005659E9">
      <w:pPr>
        <w:keepNext/>
        <w:widowControl w:val="0"/>
        <w:tabs>
          <w:tab w:val="left" w:pos="1260"/>
        </w:tabs>
        <w:spacing w:before="240" w:after="240" w:line="240" w:lineRule="auto"/>
        <w:ind w:left="1260" w:hanging="1260"/>
        <w:outlineLvl w:val="3"/>
        <w:rPr>
          <w:ins w:id="1811" w:author="ERCOT" w:date="2025-07-16T18:32:00Z" w16du:dateUtc="2025-07-16T23:32:00Z"/>
          <w:rFonts w:ascii="Times New Roman" w:eastAsia="Times New Roman" w:hAnsi="Times New Roman" w:cs="Times New Roman"/>
          <w:b/>
          <w:bCs/>
          <w:snapToGrid w:val="0"/>
          <w:kern w:val="0"/>
          <w14:ligatures w14:val="none"/>
        </w:rPr>
      </w:pPr>
      <w:ins w:id="1812" w:author="ERCOT" w:date="2025-07-16T18:32:00Z" w16du:dateUtc="2025-07-16T23:32:00Z">
        <w:r w:rsidRPr="00895FDB">
          <w:rPr>
            <w:rFonts w:ascii="Times New Roman" w:eastAsia="Times New Roman" w:hAnsi="Times New Roman" w:cs="Times New Roman"/>
            <w:b/>
            <w:bCs/>
            <w:snapToGrid w:val="0"/>
            <w:kern w:val="0"/>
            <w14:ligatures w14:val="none"/>
          </w:rPr>
          <w:lastRenderedPageBreak/>
          <w:t>8.1.4.</w:t>
        </w:r>
        <w:r>
          <w:rPr>
            <w:rFonts w:ascii="Times New Roman" w:eastAsia="Times New Roman" w:hAnsi="Times New Roman" w:cs="Times New Roman"/>
            <w:b/>
            <w:bCs/>
            <w:snapToGrid w:val="0"/>
            <w:kern w:val="0"/>
            <w14:ligatures w14:val="none"/>
          </w:rPr>
          <w:t>2</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 xml:space="preserve">Files Sent from ERCOT to RDR </w:t>
        </w:r>
        <w:proofErr w:type="gramStart"/>
        <w:r>
          <w:rPr>
            <w:rFonts w:ascii="Times New Roman" w:eastAsia="Times New Roman" w:hAnsi="Times New Roman" w:cs="Times New Roman"/>
            <w:b/>
            <w:bCs/>
            <w:snapToGrid w:val="0"/>
            <w:kern w:val="0"/>
            <w14:ligatures w14:val="none"/>
          </w:rPr>
          <w:t>Participating</w:t>
        </w:r>
        <w:proofErr w:type="gramEnd"/>
        <w:r>
          <w:rPr>
            <w:rFonts w:ascii="Times New Roman" w:eastAsia="Times New Roman" w:hAnsi="Times New Roman" w:cs="Times New Roman"/>
            <w:b/>
            <w:bCs/>
            <w:snapToGrid w:val="0"/>
            <w:kern w:val="0"/>
            <w14:ligatures w14:val="none"/>
          </w:rPr>
          <w:t xml:space="preserve"> REPs and NOIE LSEs</w:t>
        </w:r>
      </w:ins>
    </w:p>
    <w:p w14:paraId="3E0B4D80" w14:textId="77777777" w:rsidR="005659E9" w:rsidRPr="00D45362" w:rsidRDefault="005659E9" w:rsidP="005659E9">
      <w:pPr>
        <w:spacing w:after="240" w:line="240" w:lineRule="auto"/>
        <w:ind w:left="720" w:hanging="720"/>
        <w:rPr>
          <w:ins w:id="1813" w:author="ERCOT" w:date="2025-07-16T18:32:00Z" w16du:dateUtc="2025-07-16T23:32:00Z"/>
          <w:rFonts w:ascii="Times New Roman" w:eastAsia="Calibri" w:hAnsi="Times New Roman" w:cs="Times New Roman"/>
        </w:rPr>
      </w:pPr>
      <w:ins w:id="1814" w:author="ERCOT" w:date="2025-07-16T18:32:00Z" w16du:dateUtc="2025-07-16T23:32:00Z">
        <w:r w:rsidRPr="00D45362">
          <w:rPr>
            <w:rFonts w:ascii="Times New Roman" w:eastAsia="Calibri" w:hAnsi="Times New Roman" w:cs="Times New Roman"/>
          </w:rPr>
          <w:t>(1)</w:t>
        </w:r>
        <w:r>
          <w:rPr>
            <w:rFonts w:ascii="Times New Roman" w:eastAsia="Calibri" w:hAnsi="Times New Roman" w:cs="Times New Roman"/>
          </w:rPr>
          <w:tab/>
          <w:t>ERCOT shall send Response and Validation Files based on REP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ins>
    </w:p>
    <w:p w14:paraId="52A90383" w14:textId="474CFDA9" w:rsidR="005659E9" w:rsidRPr="00D45362" w:rsidRDefault="005659E9" w:rsidP="005659E9">
      <w:pPr>
        <w:spacing w:after="240" w:line="240" w:lineRule="auto"/>
        <w:ind w:left="720" w:hanging="720"/>
        <w:rPr>
          <w:ins w:id="1815" w:author="ERCOT" w:date="2025-07-16T18:32:00Z" w16du:dateUtc="2025-07-16T23:32:00Z"/>
          <w:rFonts w:ascii="Times New Roman" w:eastAsia="Calibri" w:hAnsi="Times New Roman" w:cs="Times New Roman"/>
        </w:rPr>
      </w:pPr>
      <w:ins w:id="1816" w:author="ERCOT" w:date="2025-07-16T18:32:00Z" w16du:dateUtc="2025-07-16T23:32:00Z">
        <w:r w:rsidRPr="00D45362">
          <w:rPr>
            <w:rFonts w:ascii="Times New Roman" w:eastAsia="Calibri" w:hAnsi="Times New Roman" w:cs="Times New Roman"/>
          </w:rPr>
          <w:t>(2)</w:t>
        </w:r>
        <w:r>
          <w:rPr>
            <w:rFonts w:ascii="Times New Roman" w:eastAsia="Calibri" w:hAnsi="Times New Roman" w:cs="Times New Roman"/>
          </w:rPr>
          <w:tab/>
          <w:t xml:space="preserve">ERCOT shall send Response and Validation Files based on NOIE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RDREvent</w:t>
        </w:r>
        <w:proofErr w:type="spellEnd"/>
        <w:r>
          <w:rPr>
            <w:rFonts w:ascii="Times New Roman" w:eastAsia="Calibri" w:hAnsi="Times New Roman" w:cs="Times New Roman"/>
          </w:rPr>
          <w:t xml:space="preserve"> file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r>
          <w:rPr>
            <w:rFonts w:ascii="Times New Roman" w:eastAsia="Calibri" w:hAnsi="Times New Roman" w:cs="Times New Roman"/>
          </w:rPr>
          <w:t xml:space="preserve"> ERCOT shall send Response and Validation Files based on NOIE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RDRIntervaldata</w:t>
        </w:r>
        <w:proofErr w:type="spellEnd"/>
        <w:r>
          <w:rPr>
            <w:rFonts w:ascii="Times New Roman" w:eastAsia="Calibri" w:hAnsi="Times New Roman" w:cs="Times New Roman"/>
          </w:rPr>
          <w:t xml:space="preserve"> file submissions as</w:t>
        </w:r>
        <w:r w:rsidRPr="00D45362">
          <w:rPr>
            <w:rFonts w:ascii="Times New Roman" w:eastAsia="Calibri" w:hAnsi="Times New Roman" w:cs="Times New Roman"/>
          </w:rPr>
          <w:t xml:space="preserve"> described below:</w:t>
        </w:r>
      </w:ins>
    </w:p>
    <w:p w14:paraId="38F89487" w14:textId="77777777" w:rsidR="005659E9" w:rsidRPr="00F374E3" w:rsidRDefault="005659E9" w:rsidP="005659E9">
      <w:pPr>
        <w:pStyle w:val="ListParagraph"/>
        <w:spacing w:after="240"/>
        <w:ind w:left="1440"/>
        <w:rPr>
          <w:ins w:id="1817" w:author="ERCOT" w:date="2025-07-16T18:32:00Z" w16du:dateUtc="2025-07-16T23:32:00Z"/>
          <w:rFonts w:ascii="Times New Roman" w:hAnsi="Times New Roman"/>
          <w:b/>
        </w:rPr>
      </w:pPr>
      <w:ins w:id="1818" w:author="ERCOT" w:date="2025-07-16T18:32:00Z" w16du:dateUtc="2025-07-16T23:32:00Z">
        <w:r>
          <w:rPr>
            <w:rFonts w:ascii="Times New Roman" w:eastAsia="Calibri" w:hAnsi="Times New Roman" w:cs="Times New Roman"/>
          </w:rPr>
          <w:t>(a)</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w:t>
        </w:r>
        <w:r w:rsidRPr="00F374E3">
          <w:rPr>
            <w:rFonts w:ascii="Times New Roman" w:hAnsi="Times New Roman"/>
            <w:b/>
          </w:rPr>
          <w:t>P</w:t>
        </w:r>
        <w:r>
          <w:rPr>
            <w:rFonts w:ascii="Times New Roman" w:hAnsi="Times New Roman"/>
            <w:b/>
          </w:rPr>
          <w:t>op</w:t>
        </w:r>
        <w:r w:rsidRPr="00F374E3">
          <w:rPr>
            <w:rFonts w:ascii="Times New Roman" w:hAnsi="Times New Roman"/>
            <w:b/>
          </w:rPr>
          <w:t>ERCOTResponse</w:t>
        </w:r>
        <w:proofErr w:type="spellEnd"/>
        <w:r w:rsidRPr="00F374E3">
          <w:rPr>
            <w:rFonts w:ascii="Times New Roman" w:hAnsi="Times New Roman"/>
            <w:b/>
          </w:rPr>
          <w:t>&lt;counter&gt; File:</w:t>
        </w:r>
      </w:ins>
    </w:p>
    <w:p w14:paraId="0AE0502F" w14:textId="77777777" w:rsidR="005659E9" w:rsidRPr="00F374E3" w:rsidRDefault="005659E9" w:rsidP="005659E9">
      <w:pPr>
        <w:spacing w:after="240"/>
        <w:ind w:left="2160"/>
        <w:rPr>
          <w:ins w:id="1819" w:author="ERCOT" w:date="2025-07-16T18:32:00Z" w16du:dateUtc="2025-07-16T23:32:00Z"/>
          <w:rFonts w:ascii="Times New Roman" w:hAnsi="Times New Roman"/>
        </w:rPr>
      </w:pPr>
      <w:ins w:id="1820"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w:t>
        </w:r>
        <w:proofErr w:type="spellStart"/>
        <w:r w:rsidRPr="00F374E3">
          <w:rPr>
            <w:rFonts w:ascii="Times New Roman" w:hAnsi="Times New Roman"/>
          </w:rPr>
          <w:t>RD</w:t>
        </w:r>
        <w:r>
          <w:rPr>
            <w:rFonts w:ascii="Times New Roman" w:hAnsi="Times New Roman"/>
          </w:rPr>
          <w:t>R</w:t>
        </w:r>
        <w:r w:rsidRPr="00F374E3">
          <w:rPr>
            <w:rFonts w:ascii="Times New Roman" w:hAnsi="Times New Roman"/>
          </w:rPr>
          <w:t>P</w:t>
        </w:r>
        <w:r>
          <w:rPr>
            <w:rFonts w:ascii="Times New Roman" w:hAnsi="Times New Roman"/>
          </w:rPr>
          <w:t>op</w:t>
        </w:r>
        <w:proofErr w:type="spellEnd"/>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the response file will use the same counter.  The file formats and field descriptions are as described below.</w:t>
        </w:r>
      </w:ins>
    </w:p>
    <w:p w14:paraId="5A70CD6D" w14:textId="323BB6A0" w:rsidR="005659E9" w:rsidRPr="00F374E3" w:rsidRDefault="005659E9" w:rsidP="005659E9">
      <w:pPr>
        <w:pStyle w:val="ListParagraph"/>
        <w:spacing w:after="240" w:line="240" w:lineRule="auto"/>
        <w:ind w:left="2880" w:hanging="720"/>
        <w:rPr>
          <w:ins w:id="1821" w:author="ERCOT" w:date="2025-07-16T18:32:00Z" w16du:dateUtc="2025-07-16T23:32:00Z"/>
          <w:rFonts w:ascii="Times New Roman" w:hAnsi="Times New Roman"/>
        </w:rPr>
      </w:pPr>
      <w:ins w:id="1822"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6252CDF1" w14:textId="77777777" w:rsidTr="00082ED8">
        <w:trPr>
          <w:cantSplit/>
          <w:trHeight w:val="716"/>
          <w:tblHeader/>
          <w:jc w:val="center"/>
          <w:ins w:id="1823" w:author="ERCOT" w:date="2025-07-16T18:32:00Z"/>
        </w:trPr>
        <w:tc>
          <w:tcPr>
            <w:tcW w:w="1435" w:type="dxa"/>
            <w:shd w:val="clear" w:color="auto" w:fill="D0CECE"/>
            <w:tcMar>
              <w:top w:w="43" w:type="dxa"/>
              <w:left w:w="43" w:type="dxa"/>
              <w:bottom w:w="43" w:type="dxa"/>
              <w:right w:w="43" w:type="dxa"/>
            </w:tcMar>
            <w:vAlign w:val="center"/>
          </w:tcPr>
          <w:p w14:paraId="3485AAD6" w14:textId="77777777" w:rsidR="005659E9" w:rsidRPr="00F374E3" w:rsidRDefault="005659E9" w:rsidP="00082ED8">
            <w:pPr>
              <w:spacing w:after="0" w:line="240" w:lineRule="auto"/>
              <w:jc w:val="center"/>
              <w:rPr>
                <w:ins w:id="1824" w:author="ERCOT" w:date="2025-07-16T18:32:00Z" w16du:dateUtc="2025-07-16T23:32:00Z"/>
                <w:rFonts w:ascii="Times New Roman" w:eastAsia="Arial Unicode MS" w:hAnsi="Times New Roman"/>
                <w:b/>
              </w:rPr>
            </w:pPr>
            <w:ins w:id="1825"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06F79E3A" w14:textId="77777777" w:rsidR="005659E9" w:rsidRPr="00F374E3" w:rsidRDefault="005659E9" w:rsidP="00082ED8">
            <w:pPr>
              <w:spacing w:after="0" w:line="240" w:lineRule="auto"/>
              <w:jc w:val="center"/>
              <w:rPr>
                <w:ins w:id="1826" w:author="ERCOT" w:date="2025-07-16T18:32:00Z" w16du:dateUtc="2025-07-16T23:32:00Z"/>
                <w:rFonts w:ascii="Times New Roman" w:eastAsia="Arial Unicode MS" w:hAnsi="Times New Roman"/>
                <w:b/>
              </w:rPr>
            </w:pPr>
            <w:ins w:id="1827"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47DB950" w14:textId="77777777" w:rsidR="005659E9" w:rsidRPr="00F374E3" w:rsidRDefault="005659E9" w:rsidP="00082ED8">
            <w:pPr>
              <w:spacing w:after="0" w:line="240" w:lineRule="auto"/>
              <w:jc w:val="center"/>
              <w:rPr>
                <w:ins w:id="1828" w:author="ERCOT" w:date="2025-07-16T18:32:00Z" w16du:dateUtc="2025-07-16T23:32:00Z"/>
                <w:rFonts w:ascii="Times New Roman" w:eastAsia="Arial Unicode MS" w:hAnsi="Times New Roman"/>
                <w:b/>
              </w:rPr>
            </w:pPr>
            <w:ins w:id="1829"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463B0C47" w14:textId="77777777" w:rsidR="005659E9" w:rsidRPr="00F374E3" w:rsidRDefault="005659E9" w:rsidP="00082ED8">
            <w:pPr>
              <w:spacing w:after="0" w:line="240" w:lineRule="auto"/>
              <w:jc w:val="center"/>
              <w:rPr>
                <w:ins w:id="1830" w:author="ERCOT" w:date="2025-07-16T18:32:00Z" w16du:dateUtc="2025-07-16T23:32:00Z"/>
                <w:rFonts w:ascii="Times New Roman" w:eastAsia="Arial Unicode MS" w:hAnsi="Times New Roman"/>
                <w:b/>
              </w:rPr>
            </w:pPr>
            <w:ins w:id="1831" w:author="ERCOT" w:date="2025-07-16T18:32:00Z" w16du:dateUtc="2025-07-16T23:32:00Z">
              <w:r w:rsidRPr="00F374E3">
                <w:rPr>
                  <w:rFonts w:ascii="Times New Roman" w:eastAsia="Times New Roman" w:hAnsi="Times New Roman"/>
                  <w:b/>
                </w:rPr>
                <w:t>Format</w:t>
              </w:r>
            </w:ins>
          </w:p>
        </w:tc>
      </w:tr>
      <w:tr w:rsidR="005659E9" w:rsidRPr="00F374E3" w14:paraId="3F45B0D7" w14:textId="77777777" w:rsidTr="00082ED8">
        <w:trPr>
          <w:cantSplit/>
          <w:trHeight w:val="694"/>
          <w:tblHeader/>
          <w:jc w:val="center"/>
          <w:ins w:id="1832" w:author="ERCOT" w:date="2025-07-16T18:32:00Z"/>
        </w:trPr>
        <w:tc>
          <w:tcPr>
            <w:tcW w:w="1435" w:type="dxa"/>
            <w:tcMar>
              <w:top w:w="43" w:type="dxa"/>
              <w:left w:w="43" w:type="dxa"/>
              <w:bottom w:w="43" w:type="dxa"/>
              <w:right w:w="43" w:type="dxa"/>
            </w:tcMar>
            <w:vAlign w:val="center"/>
          </w:tcPr>
          <w:p w14:paraId="1DB381B3" w14:textId="77777777" w:rsidR="005659E9" w:rsidRPr="00F374E3" w:rsidRDefault="005659E9" w:rsidP="00082ED8">
            <w:pPr>
              <w:spacing w:after="0" w:line="240" w:lineRule="auto"/>
              <w:jc w:val="center"/>
              <w:rPr>
                <w:ins w:id="1833" w:author="ERCOT" w:date="2025-07-16T18:32:00Z" w16du:dateUtc="2025-07-16T23:32:00Z"/>
                <w:rFonts w:ascii="Times New Roman" w:eastAsia="Times New Roman" w:hAnsi="Times New Roman"/>
              </w:rPr>
            </w:pPr>
            <w:ins w:id="1834"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0A838021" w14:textId="77777777" w:rsidR="005659E9" w:rsidRPr="00F374E3" w:rsidRDefault="005659E9" w:rsidP="00082ED8">
            <w:pPr>
              <w:spacing w:after="0" w:line="240" w:lineRule="auto"/>
              <w:jc w:val="center"/>
              <w:rPr>
                <w:ins w:id="1835" w:author="ERCOT" w:date="2025-07-16T18:32:00Z" w16du:dateUtc="2025-07-16T23:32:00Z"/>
                <w:rFonts w:ascii="Times New Roman" w:eastAsia="Times New Roman" w:hAnsi="Times New Roman"/>
              </w:rPr>
            </w:pPr>
            <w:ins w:id="1836"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71D72C21" w14:textId="77777777" w:rsidR="005659E9" w:rsidRPr="00F374E3" w:rsidRDefault="005659E9" w:rsidP="00082ED8">
            <w:pPr>
              <w:spacing w:after="0" w:line="240" w:lineRule="auto"/>
              <w:jc w:val="center"/>
              <w:rPr>
                <w:ins w:id="1837" w:author="ERCOT" w:date="2025-07-16T18:32:00Z" w16du:dateUtc="2025-07-16T23:32:00Z"/>
                <w:rFonts w:ascii="Times New Roman" w:eastAsia="Times New Roman" w:hAnsi="Times New Roman"/>
              </w:rPr>
            </w:pPr>
            <w:ins w:id="1838"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66C4EC64" w14:textId="77777777" w:rsidR="005659E9" w:rsidRPr="00F374E3" w:rsidRDefault="005659E9" w:rsidP="00082ED8">
            <w:pPr>
              <w:spacing w:after="0" w:line="240" w:lineRule="auto"/>
              <w:jc w:val="center"/>
              <w:rPr>
                <w:ins w:id="1839" w:author="ERCOT" w:date="2025-07-16T18:32:00Z" w16du:dateUtc="2025-07-16T23:32:00Z"/>
                <w:rFonts w:ascii="Times New Roman" w:eastAsia="Times New Roman" w:hAnsi="Times New Roman"/>
              </w:rPr>
            </w:pPr>
            <w:ins w:id="1840" w:author="ERCOT" w:date="2025-07-16T18:32:00Z" w16du:dateUtc="2025-07-16T23:32:00Z">
              <w:r w:rsidRPr="00F374E3">
                <w:rPr>
                  <w:rFonts w:ascii="Times New Roman" w:eastAsia="Times New Roman" w:hAnsi="Times New Roman"/>
                </w:rPr>
                <w:t>Alpha numeric</w:t>
              </w:r>
            </w:ins>
          </w:p>
          <w:p w14:paraId="2BADA2A7" w14:textId="77777777" w:rsidR="005659E9" w:rsidRPr="00F374E3" w:rsidRDefault="005659E9" w:rsidP="00082ED8">
            <w:pPr>
              <w:spacing w:after="0" w:line="240" w:lineRule="auto"/>
              <w:jc w:val="center"/>
              <w:rPr>
                <w:ins w:id="1841" w:author="ERCOT" w:date="2025-07-16T18:32:00Z" w16du:dateUtc="2025-07-16T23:32:00Z"/>
                <w:rFonts w:ascii="Times New Roman" w:eastAsia="Times New Roman" w:hAnsi="Times New Roman"/>
              </w:rPr>
            </w:pPr>
            <w:ins w:id="1842" w:author="ERCOT" w:date="2025-07-16T18:32:00Z" w16du:dateUtc="2025-07-16T23:32:00Z">
              <w:r w:rsidRPr="00F374E3">
                <w:rPr>
                  <w:rFonts w:ascii="Times New Roman" w:eastAsia="Times New Roman" w:hAnsi="Times New Roman"/>
                </w:rPr>
                <w:t>(3)</w:t>
              </w:r>
            </w:ins>
          </w:p>
        </w:tc>
      </w:tr>
      <w:tr w:rsidR="005659E9" w:rsidRPr="00F374E3" w14:paraId="70B5606C" w14:textId="77777777" w:rsidTr="00082ED8">
        <w:trPr>
          <w:cantSplit/>
          <w:trHeight w:val="518"/>
          <w:tblHeader/>
          <w:jc w:val="center"/>
          <w:ins w:id="184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9E0F94" w14:textId="77777777" w:rsidR="005659E9" w:rsidRPr="00F374E3" w:rsidRDefault="005659E9" w:rsidP="00082ED8">
            <w:pPr>
              <w:spacing w:after="0" w:line="240" w:lineRule="auto"/>
              <w:jc w:val="center"/>
              <w:rPr>
                <w:ins w:id="1844" w:author="ERCOT" w:date="2025-07-16T18:32:00Z" w16du:dateUtc="2025-07-16T23:32:00Z"/>
                <w:rFonts w:ascii="Times New Roman" w:eastAsia="Times New Roman" w:hAnsi="Times New Roman"/>
              </w:rPr>
            </w:pPr>
            <w:ins w:id="1845"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C89B0D" w14:textId="77777777" w:rsidR="005659E9" w:rsidRPr="00F374E3" w:rsidRDefault="005659E9" w:rsidP="00082ED8">
            <w:pPr>
              <w:spacing w:after="0" w:line="240" w:lineRule="auto"/>
              <w:jc w:val="center"/>
              <w:rPr>
                <w:ins w:id="1846" w:author="ERCOT" w:date="2025-07-16T18:32:00Z" w16du:dateUtc="2025-07-16T23:32:00Z"/>
                <w:rFonts w:ascii="Times New Roman" w:eastAsia="Times New Roman" w:hAnsi="Times New Roman"/>
              </w:rPr>
            </w:pPr>
            <w:ins w:id="1847"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F105FC" w14:textId="77777777" w:rsidR="005659E9" w:rsidRPr="00F374E3" w:rsidRDefault="005659E9" w:rsidP="00082ED8">
            <w:pPr>
              <w:spacing w:after="0" w:line="240" w:lineRule="auto"/>
              <w:jc w:val="center"/>
              <w:rPr>
                <w:ins w:id="1848" w:author="ERCOT" w:date="2025-07-16T18:32:00Z" w16du:dateUtc="2025-07-16T23:32:00Z"/>
                <w:rFonts w:ascii="Times New Roman" w:eastAsia="Times New Roman" w:hAnsi="Times New Roman"/>
              </w:rPr>
            </w:pPr>
            <w:ins w:id="1849"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7F5A3B" w14:textId="77777777" w:rsidR="005659E9" w:rsidRPr="00F374E3" w:rsidRDefault="005659E9" w:rsidP="00082ED8">
            <w:pPr>
              <w:spacing w:after="0" w:line="240" w:lineRule="auto"/>
              <w:jc w:val="center"/>
              <w:rPr>
                <w:ins w:id="1850" w:author="ERCOT" w:date="2025-07-16T18:32:00Z" w16du:dateUtc="2025-07-16T23:32:00Z"/>
                <w:rFonts w:ascii="Times New Roman" w:eastAsia="Times New Roman" w:hAnsi="Times New Roman"/>
              </w:rPr>
            </w:pPr>
            <w:ins w:id="1851" w:author="ERCOT" w:date="2025-07-16T18:32:00Z" w16du:dateUtc="2025-07-16T23:32:00Z">
              <w:r w:rsidRPr="00F374E3">
                <w:rPr>
                  <w:rFonts w:ascii="Times New Roman" w:eastAsia="Times New Roman" w:hAnsi="Times New Roman"/>
                </w:rPr>
                <w:t>Alpha numeric (27)</w:t>
              </w:r>
            </w:ins>
          </w:p>
        </w:tc>
      </w:tr>
      <w:tr w:rsidR="005659E9" w:rsidRPr="00F374E3" w14:paraId="27C8646B" w14:textId="77777777" w:rsidTr="00082ED8">
        <w:trPr>
          <w:cantSplit/>
          <w:trHeight w:val="518"/>
          <w:tblHeader/>
          <w:jc w:val="center"/>
          <w:ins w:id="1852"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410B03" w14:textId="77777777" w:rsidR="005659E9" w:rsidRPr="00F374E3" w:rsidRDefault="005659E9" w:rsidP="00082ED8">
            <w:pPr>
              <w:spacing w:after="0" w:line="240" w:lineRule="auto"/>
              <w:jc w:val="center"/>
              <w:rPr>
                <w:ins w:id="1853" w:author="ERCOT" w:date="2025-07-16T18:32:00Z" w16du:dateUtc="2025-07-16T23:32:00Z"/>
                <w:rFonts w:ascii="Times New Roman" w:eastAsia="Times New Roman" w:hAnsi="Times New Roman"/>
              </w:rPr>
            </w:pPr>
            <w:ins w:id="1854"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5074FD" w14:textId="77777777" w:rsidR="005659E9" w:rsidRPr="00F374E3" w:rsidRDefault="005659E9" w:rsidP="00082ED8">
            <w:pPr>
              <w:spacing w:after="0" w:line="240" w:lineRule="auto"/>
              <w:jc w:val="center"/>
              <w:rPr>
                <w:ins w:id="1855" w:author="ERCOT" w:date="2025-07-16T18:32:00Z" w16du:dateUtc="2025-07-16T23:32:00Z"/>
                <w:rFonts w:ascii="Times New Roman" w:eastAsia="Times New Roman" w:hAnsi="Times New Roman"/>
              </w:rPr>
            </w:pPr>
            <w:ins w:id="1856"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A4F456" w14:textId="77777777" w:rsidR="005659E9" w:rsidRPr="00F374E3" w:rsidRDefault="005659E9" w:rsidP="00082ED8">
            <w:pPr>
              <w:spacing w:after="0" w:line="240" w:lineRule="auto"/>
              <w:jc w:val="center"/>
              <w:rPr>
                <w:ins w:id="1857" w:author="ERCOT" w:date="2025-07-16T18:32:00Z" w16du:dateUtc="2025-07-16T23:32:00Z"/>
                <w:rFonts w:ascii="Times New Roman" w:eastAsia="Times New Roman" w:hAnsi="Times New Roman"/>
              </w:rPr>
            </w:pPr>
            <w:ins w:id="1858" w:author="ERCOT" w:date="2025-07-16T18:32:00Z" w16du:dateUtc="2025-07-16T23:32:00Z">
              <w:r w:rsidRPr="00F374E3">
                <w:rPr>
                  <w:rFonts w:ascii="Times New Roman" w:eastAsia="Times New Roman" w:hAnsi="Times New Roman"/>
                </w:rPr>
                <w:t>Report ID as sent in the</w:t>
              </w:r>
            </w:ins>
          </w:p>
          <w:p w14:paraId="3F3E6CB2" w14:textId="77777777" w:rsidR="005659E9" w:rsidRPr="00F374E3" w:rsidRDefault="005659E9" w:rsidP="00082ED8">
            <w:pPr>
              <w:spacing w:after="0" w:line="240" w:lineRule="auto"/>
              <w:jc w:val="center"/>
              <w:rPr>
                <w:ins w:id="1859" w:author="ERCOT" w:date="2025-07-16T18:32:00Z" w16du:dateUtc="2025-07-16T23:32:00Z"/>
                <w:rFonts w:ascii="Times New Roman" w:eastAsia="Times New Roman" w:hAnsi="Times New Roman"/>
              </w:rPr>
            </w:pPr>
            <w:ins w:id="1860" w:author="ERCOT" w:date="2025-07-16T18:32:00Z" w16du:dateUtc="2025-07-16T23:32:00Z">
              <w:r w:rsidRPr="00F374E3">
                <w:rPr>
                  <w:rFonts w:ascii="Times New Roman" w:eastAsia="Times New Roman" w:hAnsi="Times New Roman"/>
                </w:rPr>
                <w:t xml:space="preserv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DCC041" w14:textId="77777777" w:rsidR="005659E9" w:rsidRPr="00F374E3" w:rsidRDefault="005659E9" w:rsidP="00082ED8">
            <w:pPr>
              <w:spacing w:after="0" w:line="240" w:lineRule="auto"/>
              <w:jc w:val="center"/>
              <w:rPr>
                <w:ins w:id="1861" w:author="ERCOT" w:date="2025-07-16T18:32:00Z" w16du:dateUtc="2025-07-16T23:32:00Z"/>
                <w:rFonts w:ascii="Times New Roman" w:eastAsia="Times New Roman" w:hAnsi="Times New Roman"/>
              </w:rPr>
            </w:pPr>
            <w:ins w:id="1862" w:author="ERCOT" w:date="2025-07-16T18:32:00Z" w16du:dateUtc="2025-07-16T23:32:00Z">
              <w:r w:rsidRPr="00F374E3">
                <w:rPr>
                  <w:rFonts w:ascii="Times New Roman" w:eastAsia="Times New Roman" w:hAnsi="Times New Roman"/>
                </w:rPr>
                <w:t>Alpha numeric</w:t>
              </w:r>
            </w:ins>
          </w:p>
        </w:tc>
      </w:tr>
      <w:tr w:rsidR="005659E9" w:rsidRPr="000474D2" w14:paraId="61BBAD4B" w14:textId="77777777" w:rsidTr="00082ED8">
        <w:trPr>
          <w:cantSplit/>
          <w:trHeight w:val="518"/>
          <w:tblHeader/>
          <w:jc w:val="center"/>
          <w:ins w:id="186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C11870" w14:textId="77777777" w:rsidR="005659E9" w:rsidRPr="000474D2" w:rsidRDefault="005659E9" w:rsidP="00082ED8">
            <w:pPr>
              <w:spacing w:after="0" w:line="240" w:lineRule="auto"/>
              <w:jc w:val="center"/>
              <w:rPr>
                <w:ins w:id="1864" w:author="ERCOT" w:date="2025-07-16T18:32:00Z" w16du:dateUtc="2025-07-16T23:32:00Z"/>
                <w:rFonts w:ascii="Times New Roman" w:eastAsia="Times New Roman" w:hAnsi="Times New Roman"/>
              </w:rPr>
            </w:pPr>
            <w:ins w:id="1865"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D36A0A" w14:textId="77777777" w:rsidR="005659E9" w:rsidRPr="000474D2" w:rsidRDefault="005659E9" w:rsidP="00082ED8">
            <w:pPr>
              <w:spacing w:after="0" w:line="240" w:lineRule="auto"/>
              <w:jc w:val="center"/>
              <w:rPr>
                <w:ins w:id="1866" w:author="ERCOT" w:date="2025-07-16T18:32:00Z" w16du:dateUtc="2025-07-16T23:32:00Z"/>
                <w:rFonts w:ascii="Times New Roman" w:eastAsia="Times New Roman" w:hAnsi="Times New Roman"/>
              </w:rPr>
            </w:pPr>
            <w:ins w:id="1867"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97C3F1" w14:textId="77777777" w:rsidR="005659E9" w:rsidRPr="000474D2" w:rsidRDefault="005659E9" w:rsidP="00082ED8">
            <w:pPr>
              <w:spacing w:after="0" w:line="240" w:lineRule="auto"/>
              <w:jc w:val="center"/>
              <w:rPr>
                <w:ins w:id="1868" w:author="ERCOT" w:date="2025-07-16T18:32:00Z" w16du:dateUtc="2025-07-16T23:32:00Z"/>
                <w:rFonts w:ascii="Times New Roman" w:eastAsia="Times New Roman" w:hAnsi="Times New Roman"/>
              </w:rPr>
            </w:pPr>
            <w:ins w:id="1869"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4EB3D" w14:textId="77777777" w:rsidR="005659E9" w:rsidRPr="00515341" w:rsidRDefault="005659E9" w:rsidP="00082ED8">
            <w:pPr>
              <w:spacing w:after="0" w:line="240" w:lineRule="auto"/>
              <w:jc w:val="center"/>
              <w:rPr>
                <w:ins w:id="1870" w:author="ERCOT" w:date="2025-07-16T18:32:00Z" w16du:dateUtc="2025-07-16T23:32:00Z"/>
                <w:rFonts w:ascii="Times New Roman" w:eastAsia="Times New Roman" w:hAnsi="Times New Roman"/>
              </w:rPr>
            </w:pPr>
            <w:ins w:id="1871" w:author="ERCOT" w:date="2025-07-16T18:32:00Z" w16du:dateUtc="2025-07-16T23:32:00Z">
              <w:r w:rsidRPr="00515341">
                <w:rPr>
                  <w:rFonts w:ascii="Times New Roman" w:eastAsia="Times New Roman" w:hAnsi="Times New Roman"/>
                </w:rPr>
                <w:t>Numeric</w:t>
              </w:r>
            </w:ins>
          </w:p>
          <w:p w14:paraId="24015236" w14:textId="77777777" w:rsidR="005659E9" w:rsidRPr="000474D2" w:rsidRDefault="005659E9" w:rsidP="00082ED8">
            <w:pPr>
              <w:spacing w:after="0" w:line="240" w:lineRule="auto"/>
              <w:jc w:val="center"/>
              <w:rPr>
                <w:ins w:id="1872" w:author="ERCOT" w:date="2025-07-16T18:32:00Z" w16du:dateUtc="2025-07-16T23:32:00Z"/>
                <w:rFonts w:ascii="Times New Roman" w:eastAsia="Times New Roman" w:hAnsi="Times New Roman"/>
              </w:rPr>
            </w:pPr>
            <w:ins w:id="1873" w:author="ERCOT" w:date="2025-07-16T18:32:00Z" w16du:dateUtc="2025-07-16T23:32:00Z">
              <w:r w:rsidRPr="00515341">
                <w:rPr>
                  <w:rFonts w:ascii="Times New Roman" w:eastAsia="Times New Roman" w:hAnsi="Times New Roman"/>
                </w:rPr>
                <w:t>(9 or 13)</w:t>
              </w:r>
            </w:ins>
          </w:p>
        </w:tc>
      </w:tr>
    </w:tbl>
    <w:p w14:paraId="66EEEF66" w14:textId="77777777" w:rsidR="005659E9" w:rsidRPr="00F374E3" w:rsidRDefault="005659E9" w:rsidP="005659E9">
      <w:pPr>
        <w:pStyle w:val="ListParagraph"/>
        <w:spacing w:before="240" w:after="240"/>
        <w:ind w:left="2880" w:hanging="720"/>
        <w:rPr>
          <w:ins w:id="1874" w:author="ERCOT" w:date="2025-07-16T18:32:00Z" w16du:dateUtc="2025-07-16T23:32:00Z"/>
          <w:rFonts w:ascii="Times New Roman" w:hAnsi="Times New Roman"/>
        </w:rPr>
      </w:pPr>
      <w:ins w:id="1875"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36A9D252" w14:textId="77777777" w:rsidTr="00082ED8">
        <w:trPr>
          <w:cantSplit/>
          <w:trHeight w:val="495"/>
          <w:tblHeader/>
          <w:jc w:val="center"/>
          <w:ins w:id="1876" w:author="ERCOT" w:date="2025-07-16T18:32:00Z"/>
        </w:trPr>
        <w:tc>
          <w:tcPr>
            <w:tcW w:w="1206" w:type="dxa"/>
            <w:shd w:val="clear" w:color="auto" w:fill="D0CECE"/>
            <w:tcMar>
              <w:top w:w="43" w:type="dxa"/>
              <w:left w:w="43" w:type="dxa"/>
              <w:bottom w:w="43" w:type="dxa"/>
              <w:right w:w="43" w:type="dxa"/>
            </w:tcMar>
            <w:vAlign w:val="center"/>
          </w:tcPr>
          <w:p w14:paraId="7763168F" w14:textId="77777777" w:rsidR="005659E9" w:rsidRPr="00F374E3" w:rsidRDefault="005659E9" w:rsidP="00082ED8">
            <w:pPr>
              <w:spacing w:after="0" w:line="240" w:lineRule="auto"/>
              <w:jc w:val="center"/>
              <w:rPr>
                <w:ins w:id="1877" w:author="ERCOT" w:date="2025-07-16T18:32:00Z" w16du:dateUtc="2025-07-16T23:32:00Z"/>
                <w:rFonts w:ascii="Times New Roman" w:eastAsia="Times New Roman" w:hAnsi="Times New Roman"/>
                <w:b/>
              </w:rPr>
            </w:pPr>
            <w:ins w:id="1878" w:author="ERCOT" w:date="2025-07-16T18:32:00Z" w16du:dateUtc="2025-07-16T23:32:00Z">
              <w:r w:rsidRPr="00F374E3">
                <w:rPr>
                  <w:rFonts w:ascii="Times New Roman" w:eastAsia="Times New Roman" w:hAnsi="Times New Roman"/>
                  <w:b/>
                </w:rPr>
                <w:lastRenderedPageBreak/>
                <w:t>Data Element</w:t>
              </w:r>
            </w:ins>
          </w:p>
        </w:tc>
        <w:tc>
          <w:tcPr>
            <w:tcW w:w="1616" w:type="dxa"/>
            <w:shd w:val="clear" w:color="auto" w:fill="D0CECE"/>
            <w:tcMar>
              <w:top w:w="43" w:type="dxa"/>
              <w:left w:w="43" w:type="dxa"/>
              <w:bottom w:w="43" w:type="dxa"/>
              <w:right w:w="43" w:type="dxa"/>
            </w:tcMar>
            <w:vAlign w:val="center"/>
          </w:tcPr>
          <w:p w14:paraId="2F656B7B" w14:textId="77777777" w:rsidR="005659E9" w:rsidRPr="00F374E3" w:rsidRDefault="005659E9" w:rsidP="00082ED8">
            <w:pPr>
              <w:spacing w:after="0" w:line="240" w:lineRule="auto"/>
              <w:jc w:val="center"/>
              <w:rPr>
                <w:ins w:id="1879" w:author="ERCOT" w:date="2025-07-16T18:32:00Z" w16du:dateUtc="2025-07-16T23:32:00Z"/>
                <w:rFonts w:ascii="Times New Roman" w:eastAsia="Times New Roman" w:hAnsi="Times New Roman"/>
                <w:b/>
              </w:rPr>
            </w:pPr>
            <w:ins w:id="1880"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60D90727" w14:textId="77777777" w:rsidR="005659E9" w:rsidRPr="00F374E3" w:rsidRDefault="005659E9" w:rsidP="00082ED8">
            <w:pPr>
              <w:spacing w:after="0" w:line="240" w:lineRule="auto"/>
              <w:jc w:val="center"/>
              <w:rPr>
                <w:ins w:id="1881" w:author="ERCOT" w:date="2025-07-16T18:32:00Z" w16du:dateUtc="2025-07-16T23:32:00Z"/>
                <w:rFonts w:ascii="Times New Roman" w:eastAsia="Times New Roman" w:hAnsi="Times New Roman"/>
                <w:b/>
              </w:rPr>
            </w:pPr>
            <w:ins w:id="1882"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0F44939" w14:textId="77777777" w:rsidR="005659E9" w:rsidRPr="00F374E3" w:rsidRDefault="005659E9" w:rsidP="00082ED8">
            <w:pPr>
              <w:spacing w:after="0" w:line="240" w:lineRule="auto"/>
              <w:jc w:val="center"/>
              <w:rPr>
                <w:ins w:id="1883" w:author="ERCOT" w:date="2025-07-16T18:32:00Z" w16du:dateUtc="2025-07-16T23:32:00Z"/>
                <w:rFonts w:ascii="Times New Roman" w:eastAsia="Times New Roman" w:hAnsi="Times New Roman"/>
                <w:b/>
              </w:rPr>
            </w:pPr>
            <w:ins w:id="1884" w:author="ERCOT" w:date="2025-07-16T18:32:00Z" w16du:dateUtc="2025-07-16T23:32:00Z">
              <w:r w:rsidRPr="00F374E3">
                <w:rPr>
                  <w:rFonts w:ascii="Times New Roman" w:eastAsia="Times New Roman" w:hAnsi="Times New Roman"/>
                  <w:b/>
                </w:rPr>
                <w:t>Format</w:t>
              </w:r>
            </w:ins>
          </w:p>
        </w:tc>
      </w:tr>
      <w:tr w:rsidR="005659E9" w:rsidRPr="00F374E3" w14:paraId="561AE5A4" w14:textId="77777777" w:rsidTr="00082ED8">
        <w:trPr>
          <w:cantSplit/>
          <w:trHeight w:val="518"/>
          <w:jc w:val="center"/>
          <w:ins w:id="1885" w:author="ERCOT" w:date="2025-07-16T18:32:00Z"/>
        </w:trPr>
        <w:tc>
          <w:tcPr>
            <w:tcW w:w="1206" w:type="dxa"/>
            <w:tcMar>
              <w:top w:w="43" w:type="dxa"/>
              <w:left w:w="43" w:type="dxa"/>
              <w:bottom w:w="43" w:type="dxa"/>
              <w:right w:w="43" w:type="dxa"/>
            </w:tcMar>
            <w:vAlign w:val="center"/>
          </w:tcPr>
          <w:p w14:paraId="2BF659A0" w14:textId="77777777" w:rsidR="005659E9" w:rsidRPr="00F374E3" w:rsidRDefault="005659E9" w:rsidP="00082ED8">
            <w:pPr>
              <w:spacing w:after="0" w:line="240" w:lineRule="auto"/>
              <w:jc w:val="center"/>
              <w:rPr>
                <w:ins w:id="1886" w:author="ERCOT" w:date="2025-07-16T18:32:00Z" w16du:dateUtc="2025-07-16T23:32:00Z"/>
                <w:rFonts w:ascii="Times New Roman" w:eastAsia="Times New Roman" w:hAnsi="Times New Roman"/>
              </w:rPr>
            </w:pPr>
            <w:ins w:id="1887"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24D91928" w14:textId="77777777" w:rsidR="005659E9" w:rsidRPr="00F374E3" w:rsidRDefault="005659E9" w:rsidP="00082ED8">
            <w:pPr>
              <w:spacing w:after="0" w:line="240" w:lineRule="auto"/>
              <w:jc w:val="center"/>
              <w:rPr>
                <w:ins w:id="1888" w:author="ERCOT" w:date="2025-07-16T18:32:00Z" w16du:dateUtc="2025-07-16T23:32:00Z"/>
                <w:rFonts w:ascii="Times New Roman" w:eastAsia="Times New Roman" w:hAnsi="Times New Roman"/>
              </w:rPr>
            </w:pPr>
            <w:ins w:id="188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7A6D8B1" w14:textId="77777777" w:rsidR="005659E9" w:rsidRPr="00F374E3" w:rsidRDefault="005659E9" w:rsidP="00082ED8">
            <w:pPr>
              <w:spacing w:after="0" w:line="240" w:lineRule="auto"/>
              <w:jc w:val="center"/>
              <w:rPr>
                <w:ins w:id="1890" w:author="ERCOT" w:date="2025-07-16T18:32:00Z" w16du:dateUtc="2025-07-16T23:32:00Z"/>
                <w:rFonts w:ascii="Times New Roman" w:eastAsia="Times New Roman" w:hAnsi="Times New Roman"/>
              </w:rPr>
            </w:pPr>
            <w:ins w:id="1891"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16D3CAE1" w14:textId="77777777" w:rsidR="005659E9" w:rsidRPr="00F374E3" w:rsidRDefault="005659E9" w:rsidP="00082ED8">
            <w:pPr>
              <w:spacing w:after="0" w:line="240" w:lineRule="auto"/>
              <w:jc w:val="center"/>
              <w:rPr>
                <w:ins w:id="1892" w:author="ERCOT" w:date="2025-07-16T18:32:00Z" w16du:dateUtc="2025-07-16T23:32:00Z"/>
                <w:rFonts w:ascii="Times New Roman" w:eastAsia="Times New Roman" w:hAnsi="Times New Roman"/>
              </w:rPr>
            </w:pPr>
            <w:ins w:id="1893" w:author="ERCOT" w:date="2025-07-16T18:32:00Z" w16du:dateUtc="2025-07-16T23:32:00Z">
              <w:r w:rsidRPr="00F374E3">
                <w:rPr>
                  <w:rFonts w:ascii="Times New Roman" w:eastAsia="Times New Roman" w:hAnsi="Times New Roman"/>
                </w:rPr>
                <w:t>Alpha numeric (3)</w:t>
              </w:r>
            </w:ins>
          </w:p>
        </w:tc>
      </w:tr>
      <w:tr w:rsidR="005659E9" w:rsidRPr="00F374E3" w14:paraId="677B886C" w14:textId="77777777" w:rsidTr="00082ED8">
        <w:trPr>
          <w:cantSplit/>
          <w:trHeight w:val="518"/>
          <w:jc w:val="center"/>
          <w:ins w:id="1894" w:author="ERCOT" w:date="2025-07-16T18:32:00Z"/>
        </w:trPr>
        <w:tc>
          <w:tcPr>
            <w:tcW w:w="1206" w:type="dxa"/>
            <w:tcMar>
              <w:top w:w="43" w:type="dxa"/>
              <w:left w:w="43" w:type="dxa"/>
              <w:bottom w:w="43" w:type="dxa"/>
              <w:right w:w="43" w:type="dxa"/>
            </w:tcMar>
            <w:vAlign w:val="center"/>
          </w:tcPr>
          <w:p w14:paraId="60E89E7E" w14:textId="77777777" w:rsidR="005659E9" w:rsidRPr="00F374E3" w:rsidRDefault="005659E9" w:rsidP="00082ED8">
            <w:pPr>
              <w:spacing w:after="0" w:line="240" w:lineRule="auto"/>
              <w:jc w:val="center"/>
              <w:rPr>
                <w:ins w:id="1895" w:author="ERCOT" w:date="2025-07-16T18:32:00Z" w16du:dateUtc="2025-07-16T23:32:00Z"/>
                <w:rFonts w:ascii="Times New Roman" w:eastAsia="Times New Roman" w:hAnsi="Times New Roman"/>
              </w:rPr>
            </w:pPr>
            <w:ins w:id="1896"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715206A" w14:textId="77777777" w:rsidR="005659E9" w:rsidRPr="00F374E3" w:rsidRDefault="005659E9" w:rsidP="00082ED8">
            <w:pPr>
              <w:spacing w:after="0" w:line="240" w:lineRule="auto"/>
              <w:jc w:val="center"/>
              <w:rPr>
                <w:ins w:id="1897" w:author="ERCOT" w:date="2025-07-16T18:32:00Z" w16du:dateUtc="2025-07-16T23:32:00Z"/>
                <w:rFonts w:ascii="Times New Roman" w:eastAsia="Times New Roman" w:hAnsi="Times New Roman"/>
              </w:rPr>
            </w:pPr>
            <w:ins w:id="189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08957C6" w14:textId="77777777" w:rsidR="005659E9" w:rsidRPr="00F374E3" w:rsidRDefault="005659E9" w:rsidP="00082ED8">
            <w:pPr>
              <w:spacing w:after="0" w:line="240" w:lineRule="auto"/>
              <w:jc w:val="center"/>
              <w:rPr>
                <w:ins w:id="1899" w:author="ERCOT" w:date="2025-07-16T18:32:00Z" w16du:dateUtc="2025-07-16T23:32:00Z"/>
                <w:rFonts w:ascii="Times New Roman" w:eastAsia="Times New Roman" w:hAnsi="Times New Roman"/>
              </w:rPr>
            </w:pPr>
            <w:ins w:id="1900"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FF93BE5" w14:textId="77777777" w:rsidR="005659E9" w:rsidRPr="00F374E3" w:rsidRDefault="005659E9" w:rsidP="00082ED8">
            <w:pPr>
              <w:spacing w:after="0" w:line="240" w:lineRule="auto"/>
              <w:jc w:val="center"/>
              <w:rPr>
                <w:ins w:id="1901" w:author="ERCOT" w:date="2025-07-16T18:32:00Z" w16du:dateUtc="2025-07-16T23:32:00Z"/>
                <w:rFonts w:ascii="Times New Roman" w:eastAsia="Times New Roman" w:hAnsi="Times New Roman"/>
              </w:rPr>
            </w:pPr>
            <w:ins w:id="1902" w:author="ERCOT" w:date="2025-07-16T18:32:00Z" w16du:dateUtc="2025-07-16T23:32:00Z">
              <w:r w:rsidRPr="00F374E3">
                <w:rPr>
                  <w:rFonts w:ascii="Times New Roman" w:eastAsia="Times New Roman" w:hAnsi="Times New Roman"/>
                </w:rPr>
                <w:t>Numeric (8)</w:t>
              </w:r>
            </w:ins>
          </w:p>
        </w:tc>
      </w:tr>
      <w:tr w:rsidR="005659E9" w:rsidRPr="00F374E3" w14:paraId="33780366" w14:textId="77777777" w:rsidTr="00082ED8">
        <w:trPr>
          <w:cantSplit/>
          <w:trHeight w:val="518"/>
          <w:jc w:val="center"/>
          <w:ins w:id="1903" w:author="ERCOT" w:date="2025-07-16T18:32:00Z"/>
        </w:trPr>
        <w:tc>
          <w:tcPr>
            <w:tcW w:w="1206" w:type="dxa"/>
            <w:tcMar>
              <w:top w:w="43" w:type="dxa"/>
              <w:left w:w="43" w:type="dxa"/>
              <w:bottom w:w="43" w:type="dxa"/>
              <w:right w:w="43" w:type="dxa"/>
            </w:tcMar>
            <w:vAlign w:val="center"/>
          </w:tcPr>
          <w:p w14:paraId="092D74F9" w14:textId="77777777" w:rsidR="005659E9" w:rsidRPr="00F374E3" w:rsidRDefault="005659E9" w:rsidP="00082ED8">
            <w:pPr>
              <w:spacing w:after="0" w:line="240" w:lineRule="auto"/>
              <w:jc w:val="center"/>
              <w:rPr>
                <w:ins w:id="1904" w:author="ERCOT" w:date="2025-07-16T18:32:00Z" w16du:dateUtc="2025-07-16T23:32:00Z"/>
                <w:rFonts w:ascii="Times New Roman" w:eastAsia="Times New Roman" w:hAnsi="Times New Roman"/>
              </w:rPr>
            </w:pPr>
            <w:ins w:id="1905"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ED30DA" w14:textId="77777777" w:rsidR="005659E9" w:rsidRPr="00F374E3" w:rsidRDefault="005659E9" w:rsidP="00082ED8">
            <w:pPr>
              <w:spacing w:after="0" w:line="240" w:lineRule="auto"/>
              <w:jc w:val="center"/>
              <w:rPr>
                <w:ins w:id="1906" w:author="ERCOT" w:date="2025-07-16T18:32:00Z" w16du:dateUtc="2025-07-16T23:32:00Z"/>
                <w:rFonts w:ascii="Times New Roman" w:eastAsia="Times New Roman" w:hAnsi="Times New Roman"/>
              </w:rPr>
            </w:pPr>
            <w:ins w:id="1907"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977DE1B" w14:textId="77777777" w:rsidR="005659E9" w:rsidRPr="00F374E3" w:rsidRDefault="005659E9" w:rsidP="00082ED8">
            <w:pPr>
              <w:spacing w:after="0" w:line="240" w:lineRule="auto"/>
              <w:jc w:val="center"/>
              <w:rPr>
                <w:ins w:id="1908" w:author="ERCOT" w:date="2025-07-16T18:32:00Z" w16du:dateUtc="2025-07-16T23:32:00Z"/>
                <w:rFonts w:ascii="Times New Roman" w:eastAsia="Times New Roman" w:hAnsi="Times New Roman"/>
              </w:rPr>
            </w:pPr>
            <w:ins w:id="1909"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46909384" w14:textId="77777777" w:rsidR="005659E9" w:rsidRPr="00F374E3" w:rsidRDefault="005659E9" w:rsidP="00082ED8">
            <w:pPr>
              <w:spacing w:after="0" w:line="240" w:lineRule="auto"/>
              <w:jc w:val="center"/>
              <w:rPr>
                <w:ins w:id="1910" w:author="ERCOT" w:date="2025-07-16T18:32:00Z" w16du:dateUtc="2025-07-16T23:32:00Z"/>
                <w:rFonts w:ascii="Times New Roman" w:eastAsia="Times New Roman" w:hAnsi="Times New Roman"/>
              </w:rPr>
            </w:pPr>
            <w:ins w:id="1911" w:author="ERCOT" w:date="2025-07-16T18:32:00Z" w16du:dateUtc="2025-07-16T23:32:00Z">
              <w:r w:rsidRPr="00515341">
                <w:rPr>
                  <w:rFonts w:ascii="Times New Roman" w:eastAsia="Times New Roman" w:hAnsi="Times New Roman"/>
                </w:rPr>
                <w:t>Alpha numeric (36)</w:t>
              </w:r>
            </w:ins>
          </w:p>
        </w:tc>
      </w:tr>
      <w:tr w:rsidR="005659E9" w:rsidRPr="00F374E3" w14:paraId="52285BC0" w14:textId="77777777" w:rsidTr="00082ED8">
        <w:trPr>
          <w:cantSplit/>
          <w:trHeight w:val="518"/>
          <w:jc w:val="center"/>
          <w:ins w:id="1912" w:author="ERCOT" w:date="2025-07-16T18:32:00Z"/>
        </w:trPr>
        <w:tc>
          <w:tcPr>
            <w:tcW w:w="1206" w:type="dxa"/>
            <w:tcMar>
              <w:top w:w="43" w:type="dxa"/>
              <w:left w:w="43" w:type="dxa"/>
              <w:bottom w:w="43" w:type="dxa"/>
              <w:right w:w="43" w:type="dxa"/>
            </w:tcMar>
            <w:vAlign w:val="center"/>
          </w:tcPr>
          <w:p w14:paraId="1E272EBB" w14:textId="77777777" w:rsidR="005659E9" w:rsidRPr="00F374E3" w:rsidRDefault="005659E9" w:rsidP="00082ED8">
            <w:pPr>
              <w:spacing w:after="0" w:line="240" w:lineRule="auto"/>
              <w:jc w:val="center"/>
              <w:rPr>
                <w:ins w:id="1913" w:author="ERCOT" w:date="2025-07-16T18:32:00Z" w16du:dateUtc="2025-07-16T23:32:00Z"/>
                <w:rFonts w:ascii="Times New Roman" w:eastAsia="Times New Roman" w:hAnsi="Times New Roman"/>
              </w:rPr>
            </w:pPr>
            <w:ins w:id="1914"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60388B22" w14:textId="77777777" w:rsidR="005659E9" w:rsidRPr="00F374E3" w:rsidRDefault="005659E9" w:rsidP="00082ED8">
            <w:pPr>
              <w:spacing w:after="0" w:line="240" w:lineRule="auto"/>
              <w:jc w:val="center"/>
              <w:rPr>
                <w:ins w:id="1915" w:author="ERCOT" w:date="2025-07-16T18:32:00Z" w16du:dateUtc="2025-07-16T23:32:00Z"/>
                <w:rFonts w:ascii="Times New Roman" w:eastAsia="Times New Roman" w:hAnsi="Times New Roman"/>
              </w:rPr>
            </w:pPr>
            <w:ins w:id="191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43E70F7" w14:textId="77777777" w:rsidR="005659E9" w:rsidRPr="00F374E3" w:rsidRDefault="005659E9" w:rsidP="00082ED8">
            <w:pPr>
              <w:spacing w:after="0" w:line="240" w:lineRule="auto"/>
              <w:jc w:val="center"/>
              <w:rPr>
                <w:ins w:id="1917" w:author="ERCOT" w:date="2025-07-16T18:32:00Z" w16du:dateUtc="2025-07-16T23:32:00Z"/>
                <w:rFonts w:ascii="Times New Roman" w:eastAsia="Times New Roman" w:hAnsi="Times New Roman"/>
              </w:rPr>
            </w:pPr>
            <w:ins w:id="1918"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1A8096DD" w14:textId="77777777" w:rsidR="005659E9" w:rsidRPr="00F374E3" w:rsidRDefault="005659E9" w:rsidP="00082ED8">
            <w:pPr>
              <w:spacing w:after="0" w:line="240" w:lineRule="auto"/>
              <w:jc w:val="center"/>
              <w:rPr>
                <w:ins w:id="1919" w:author="ERCOT" w:date="2025-07-16T18:32:00Z" w16du:dateUtc="2025-07-16T23:32:00Z"/>
                <w:rFonts w:ascii="Times New Roman" w:eastAsia="Times New Roman" w:hAnsi="Times New Roman"/>
              </w:rPr>
            </w:pPr>
            <w:ins w:id="1920" w:author="ERCOT" w:date="2025-07-16T18:32:00Z" w16du:dateUtc="2025-07-16T23:32:00Z">
              <w:r w:rsidRPr="00F374E3">
                <w:rPr>
                  <w:rFonts w:ascii="Times New Roman" w:eastAsia="Times New Roman" w:hAnsi="Times New Roman"/>
                </w:rPr>
                <w:t>Alpha numeric (3)</w:t>
              </w:r>
            </w:ins>
          </w:p>
        </w:tc>
      </w:tr>
      <w:tr w:rsidR="005659E9" w:rsidRPr="00F374E3" w14:paraId="6EFB3B73" w14:textId="77777777" w:rsidTr="00082ED8">
        <w:trPr>
          <w:cantSplit/>
          <w:trHeight w:val="518"/>
          <w:jc w:val="center"/>
          <w:ins w:id="1921" w:author="ERCOT" w:date="2025-07-16T18:32:00Z"/>
        </w:trPr>
        <w:tc>
          <w:tcPr>
            <w:tcW w:w="1206" w:type="dxa"/>
            <w:tcMar>
              <w:top w:w="43" w:type="dxa"/>
              <w:left w:w="43" w:type="dxa"/>
              <w:bottom w:w="43" w:type="dxa"/>
              <w:right w:w="43" w:type="dxa"/>
            </w:tcMar>
            <w:vAlign w:val="center"/>
          </w:tcPr>
          <w:p w14:paraId="7154A8D1" w14:textId="77777777" w:rsidR="005659E9" w:rsidRPr="00F374E3" w:rsidRDefault="005659E9" w:rsidP="00082ED8">
            <w:pPr>
              <w:spacing w:after="0" w:line="240" w:lineRule="auto"/>
              <w:jc w:val="center"/>
              <w:rPr>
                <w:ins w:id="1922" w:author="ERCOT" w:date="2025-07-16T18:32:00Z" w16du:dateUtc="2025-07-16T23:32:00Z"/>
                <w:rFonts w:ascii="Times New Roman" w:eastAsia="Times New Roman" w:hAnsi="Times New Roman"/>
              </w:rPr>
            </w:pPr>
            <w:ins w:id="1923"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57DD527C" w14:textId="77777777" w:rsidR="005659E9" w:rsidRPr="00F374E3" w:rsidRDefault="005659E9" w:rsidP="00082ED8">
            <w:pPr>
              <w:spacing w:after="0" w:line="240" w:lineRule="auto"/>
              <w:jc w:val="center"/>
              <w:rPr>
                <w:ins w:id="1924" w:author="ERCOT" w:date="2025-07-16T18:32:00Z" w16du:dateUtc="2025-07-16T23:32:00Z"/>
                <w:rFonts w:ascii="Times New Roman" w:eastAsia="Times New Roman" w:hAnsi="Times New Roman"/>
              </w:rPr>
            </w:pPr>
            <w:ins w:id="1925"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0B242ED" w14:textId="77777777" w:rsidR="005659E9" w:rsidRPr="00F374E3" w:rsidRDefault="005659E9" w:rsidP="00082ED8">
            <w:pPr>
              <w:spacing w:after="0" w:line="240" w:lineRule="auto"/>
              <w:jc w:val="center"/>
              <w:rPr>
                <w:ins w:id="1926" w:author="ERCOT" w:date="2025-07-16T18:32:00Z" w16du:dateUtc="2025-07-16T23:32:00Z"/>
                <w:rFonts w:ascii="Times New Roman" w:eastAsia="Times New Roman" w:hAnsi="Times New Roman"/>
              </w:rPr>
            </w:pPr>
            <w:ins w:id="1927"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31BE5CCF" w14:textId="77777777" w:rsidR="005659E9" w:rsidRPr="00F374E3" w:rsidRDefault="005659E9" w:rsidP="00082ED8">
            <w:pPr>
              <w:spacing w:after="0" w:line="240" w:lineRule="auto"/>
              <w:jc w:val="center"/>
              <w:rPr>
                <w:ins w:id="1928" w:author="ERCOT" w:date="2025-07-16T18:32:00Z" w16du:dateUtc="2025-07-16T23:32:00Z"/>
                <w:rFonts w:ascii="Times New Roman" w:eastAsia="Times New Roman" w:hAnsi="Times New Roman"/>
              </w:rPr>
            </w:pPr>
            <w:ins w:id="1929" w:author="ERCOT" w:date="2025-07-16T18:32:00Z" w16du:dateUtc="2025-07-16T23:32:00Z">
              <w:r w:rsidRPr="00F374E3">
                <w:rPr>
                  <w:rFonts w:ascii="Times New Roman" w:eastAsia="Times New Roman" w:hAnsi="Times New Roman"/>
                </w:rPr>
                <w:t>Numeric (8)</w:t>
              </w:r>
            </w:ins>
          </w:p>
        </w:tc>
      </w:tr>
      <w:tr w:rsidR="005659E9" w:rsidRPr="00F374E3" w14:paraId="656A0934" w14:textId="77777777" w:rsidTr="00082ED8">
        <w:trPr>
          <w:cantSplit/>
          <w:trHeight w:val="518"/>
          <w:jc w:val="center"/>
          <w:ins w:id="1930" w:author="ERCOT" w:date="2025-07-16T18:32:00Z"/>
        </w:trPr>
        <w:tc>
          <w:tcPr>
            <w:tcW w:w="1206" w:type="dxa"/>
            <w:tcMar>
              <w:top w:w="43" w:type="dxa"/>
              <w:left w:w="43" w:type="dxa"/>
              <w:bottom w:w="43" w:type="dxa"/>
              <w:right w:w="43" w:type="dxa"/>
            </w:tcMar>
            <w:vAlign w:val="center"/>
          </w:tcPr>
          <w:p w14:paraId="3724AB35" w14:textId="77777777" w:rsidR="005659E9" w:rsidRPr="00F374E3" w:rsidRDefault="005659E9" w:rsidP="00082ED8">
            <w:pPr>
              <w:spacing w:after="0" w:line="240" w:lineRule="auto"/>
              <w:jc w:val="center"/>
              <w:rPr>
                <w:ins w:id="1931" w:author="ERCOT" w:date="2025-07-16T18:32:00Z" w16du:dateUtc="2025-07-16T23:32:00Z"/>
                <w:rFonts w:ascii="Times New Roman" w:eastAsia="Times New Roman" w:hAnsi="Times New Roman"/>
              </w:rPr>
            </w:pPr>
            <w:ins w:id="1932"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14C8D09F" w14:textId="77777777" w:rsidR="005659E9" w:rsidRPr="00F374E3" w:rsidRDefault="005659E9" w:rsidP="00082ED8">
            <w:pPr>
              <w:spacing w:after="0" w:line="240" w:lineRule="auto"/>
              <w:jc w:val="center"/>
              <w:rPr>
                <w:ins w:id="1933" w:author="ERCOT" w:date="2025-07-16T18:32:00Z" w16du:dateUtc="2025-07-16T23:32:00Z"/>
                <w:rFonts w:ascii="Times New Roman" w:eastAsia="Times New Roman" w:hAnsi="Times New Roman"/>
              </w:rPr>
            </w:pPr>
            <w:ins w:id="1934"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6F8185C" w14:textId="77777777" w:rsidR="005659E9" w:rsidRPr="00F374E3" w:rsidRDefault="005659E9" w:rsidP="00082ED8">
            <w:pPr>
              <w:spacing w:after="0" w:line="240" w:lineRule="auto"/>
              <w:jc w:val="center"/>
              <w:rPr>
                <w:ins w:id="1935" w:author="ERCOT" w:date="2025-07-16T18:32:00Z" w16du:dateUtc="2025-07-16T23:32:00Z"/>
                <w:rFonts w:ascii="Times New Roman" w:eastAsia="Times New Roman" w:hAnsi="Times New Roman"/>
              </w:rPr>
            </w:pPr>
            <w:ins w:id="1936"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26CB6EE5" w14:textId="77777777" w:rsidR="005659E9" w:rsidRPr="00F374E3" w:rsidRDefault="005659E9" w:rsidP="00082ED8">
            <w:pPr>
              <w:spacing w:after="0" w:line="240" w:lineRule="auto"/>
              <w:jc w:val="center"/>
              <w:rPr>
                <w:ins w:id="1937" w:author="ERCOT" w:date="2025-07-16T18:32:00Z" w16du:dateUtc="2025-07-16T23:32:00Z"/>
                <w:rFonts w:ascii="Times New Roman" w:eastAsia="Times New Roman" w:hAnsi="Times New Roman"/>
              </w:rPr>
            </w:pPr>
            <w:ins w:id="1938" w:author="ERCOT" w:date="2025-07-16T18:32:00Z" w16du:dateUtc="2025-07-16T23:32:00Z">
              <w:r w:rsidRPr="00F374E3">
                <w:rPr>
                  <w:rFonts w:ascii="Times New Roman" w:eastAsia="Times New Roman" w:hAnsi="Times New Roman"/>
                </w:rPr>
                <w:t>Alpha numeric (80)</w:t>
              </w:r>
            </w:ins>
          </w:p>
        </w:tc>
      </w:tr>
      <w:tr w:rsidR="005659E9" w:rsidRPr="00F374E3" w14:paraId="3D474D2A" w14:textId="77777777" w:rsidTr="00082ED8">
        <w:trPr>
          <w:cantSplit/>
          <w:trHeight w:val="518"/>
          <w:jc w:val="center"/>
          <w:ins w:id="1939" w:author="ERCOT" w:date="2025-07-16T18:32:00Z"/>
        </w:trPr>
        <w:tc>
          <w:tcPr>
            <w:tcW w:w="1206" w:type="dxa"/>
            <w:tcMar>
              <w:top w:w="43" w:type="dxa"/>
              <w:left w:w="43" w:type="dxa"/>
              <w:bottom w:w="43" w:type="dxa"/>
              <w:right w:w="43" w:type="dxa"/>
            </w:tcMar>
            <w:vAlign w:val="center"/>
          </w:tcPr>
          <w:p w14:paraId="2FEFEAB4" w14:textId="77777777" w:rsidR="005659E9" w:rsidRPr="00F374E3" w:rsidRDefault="005659E9" w:rsidP="00082ED8">
            <w:pPr>
              <w:spacing w:after="0" w:line="240" w:lineRule="auto"/>
              <w:jc w:val="center"/>
              <w:rPr>
                <w:ins w:id="1940" w:author="ERCOT" w:date="2025-07-16T18:32:00Z" w16du:dateUtc="2025-07-16T23:32:00Z"/>
                <w:rFonts w:ascii="Times New Roman" w:eastAsia="Times New Roman" w:hAnsi="Times New Roman"/>
              </w:rPr>
            </w:pPr>
            <w:ins w:id="1941"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220BDAED" w14:textId="77777777" w:rsidR="005659E9" w:rsidRPr="00F374E3" w:rsidRDefault="005659E9" w:rsidP="00082ED8">
            <w:pPr>
              <w:spacing w:after="0" w:line="240" w:lineRule="auto"/>
              <w:jc w:val="center"/>
              <w:rPr>
                <w:ins w:id="1942" w:author="ERCOT" w:date="2025-07-16T18:32:00Z" w16du:dateUtc="2025-07-16T23:32:00Z"/>
                <w:rFonts w:ascii="Times New Roman" w:eastAsia="Times New Roman" w:hAnsi="Times New Roman"/>
              </w:rPr>
            </w:pPr>
            <w:ins w:id="194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BDA8047" w14:textId="77777777" w:rsidR="005659E9" w:rsidRPr="00F374E3" w:rsidRDefault="005659E9" w:rsidP="00082ED8">
            <w:pPr>
              <w:spacing w:after="0" w:line="240" w:lineRule="auto"/>
              <w:jc w:val="center"/>
              <w:rPr>
                <w:ins w:id="1944" w:author="ERCOT" w:date="2025-07-16T18:32:00Z" w16du:dateUtc="2025-07-16T23:32:00Z"/>
                <w:rFonts w:ascii="Times New Roman" w:eastAsia="Times New Roman" w:hAnsi="Times New Roman"/>
              </w:rPr>
            </w:pPr>
            <w:ins w:id="1945"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4877F6E3" w14:textId="77777777" w:rsidR="005659E9" w:rsidRPr="00F374E3" w:rsidRDefault="005659E9" w:rsidP="00082ED8">
            <w:pPr>
              <w:spacing w:after="0" w:line="240" w:lineRule="auto"/>
              <w:jc w:val="center"/>
              <w:rPr>
                <w:ins w:id="1946" w:author="ERCOT" w:date="2025-07-16T18:32:00Z" w16du:dateUtc="2025-07-16T23:32:00Z"/>
                <w:rFonts w:ascii="Times New Roman" w:eastAsia="Times New Roman" w:hAnsi="Times New Roman"/>
              </w:rPr>
            </w:pPr>
            <w:ins w:id="1947" w:author="ERCOT" w:date="2025-07-16T18:32:00Z" w16du:dateUtc="2025-07-16T23:32:00Z">
              <w:r w:rsidRPr="00F374E3">
                <w:rPr>
                  <w:rFonts w:ascii="Times New Roman" w:eastAsia="Times New Roman" w:hAnsi="Times New Roman"/>
                </w:rPr>
                <w:t>Alpha numeric (80)</w:t>
              </w:r>
            </w:ins>
          </w:p>
        </w:tc>
      </w:tr>
    </w:tbl>
    <w:p w14:paraId="7A5D8D83" w14:textId="77777777" w:rsidR="005659E9" w:rsidRPr="00F374E3" w:rsidRDefault="005659E9" w:rsidP="005659E9">
      <w:pPr>
        <w:pStyle w:val="ListParagraph"/>
        <w:spacing w:before="240" w:after="240"/>
        <w:ind w:left="2880" w:hanging="720"/>
        <w:rPr>
          <w:ins w:id="1948" w:author="ERCOT" w:date="2025-07-16T18:32:00Z" w16du:dateUtc="2025-07-16T23:32:00Z"/>
          <w:rFonts w:ascii="Times New Roman" w:hAnsi="Times New Roman"/>
        </w:rPr>
      </w:pPr>
      <w:ins w:id="1949"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78FF9655" w14:textId="77777777" w:rsidTr="00082ED8">
        <w:trPr>
          <w:trHeight w:val="495"/>
          <w:tblHeader/>
          <w:jc w:val="center"/>
          <w:ins w:id="1950" w:author="ERCOT" w:date="2025-07-16T18:32:00Z"/>
        </w:trPr>
        <w:tc>
          <w:tcPr>
            <w:tcW w:w="1206" w:type="dxa"/>
            <w:shd w:val="clear" w:color="auto" w:fill="D0CECE"/>
            <w:tcMar>
              <w:top w:w="43" w:type="dxa"/>
              <w:left w:w="43" w:type="dxa"/>
              <w:bottom w:w="43" w:type="dxa"/>
              <w:right w:w="43" w:type="dxa"/>
            </w:tcMar>
            <w:vAlign w:val="center"/>
          </w:tcPr>
          <w:p w14:paraId="720AD6E5" w14:textId="77777777" w:rsidR="005659E9" w:rsidRPr="00F374E3" w:rsidRDefault="005659E9" w:rsidP="00082ED8">
            <w:pPr>
              <w:spacing w:after="0" w:line="240" w:lineRule="auto"/>
              <w:jc w:val="center"/>
              <w:rPr>
                <w:ins w:id="1951" w:author="ERCOT" w:date="2025-07-16T18:32:00Z" w16du:dateUtc="2025-07-16T23:32:00Z"/>
                <w:rFonts w:ascii="Times New Roman" w:eastAsia="Times New Roman" w:hAnsi="Times New Roman"/>
                <w:b/>
              </w:rPr>
            </w:pPr>
            <w:ins w:id="1952"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24E2F638" w14:textId="77777777" w:rsidR="005659E9" w:rsidRPr="00F374E3" w:rsidRDefault="005659E9" w:rsidP="00082ED8">
            <w:pPr>
              <w:spacing w:after="0" w:line="240" w:lineRule="auto"/>
              <w:jc w:val="center"/>
              <w:rPr>
                <w:ins w:id="1953" w:author="ERCOT" w:date="2025-07-16T18:32:00Z" w16du:dateUtc="2025-07-16T23:32:00Z"/>
                <w:rFonts w:ascii="Times New Roman" w:eastAsia="Times New Roman" w:hAnsi="Times New Roman"/>
                <w:b/>
              </w:rPr>
            </w:pPr>
            <w:ins w:id="1954"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20C92E5" w14:textId="77777777" w:rsidR="005659E9" w:rsidRPr="00F374E3" w:rsidRDefault="005659E9" w:rsidP="00082ED8">
            <w:pPr>
              <w:spacing w:after="0" w:line="240" w:lineRule="auto"/>
              <w:jc w:val="center"/>
              <w:rPr>
                <w:ins w:id="1955" w:author="ERCOT" w:date="2025-07-16T18:32:00Z" w16du:dateUtc="2025-07-16T23:32:00Z"/>
                <w:rFonts w:ascii="Times New Roman" w:eastAsia="Times New Roman" w:hAnsi="Times New Roman"/>
                <w:b/>
              </w:rPr>
            </w:pPr>
            <w:ins w:id="1956"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276C18C9" w14:textId="77777777" w:rsidR="005659E9" w:rsidRPr="00F374E3" w:rsidRDefault="005659E9" w:rsidP="00082ED8">
            <w:pPr>
              <w:spacing w:after="0" w:line="240" w:lineRule="auto"/>
              <w:jc w:val="center"/>
              <w:rPr>
                <w:ins w:id="1957" w:author="ERCOT" w:date="2025-07-16T18:32:00Z" w16du:dateUtc="2025-07-16T23:32:00Z"/>
                <w:rFonts w:ascii="Times New Roman" w:eastAsia="Times New Roman" w:hAnsi="Times New Roman"/>
                <w:b/>
              </w:rPr>
            </w:pPr>
            <w:ins w:id="1958" w:author="ERCOT" w:date="2025-07-16T18:32:00Z" w16du:dateUtc="2025-07-16T23:32:00Z">
              <w:r w:rsidRPr="00F374E3">
                <w:rPr>
                  <w:rFonts w:ascii="Times New Roman" w:eastAsia="Times New Roman" w:hAnsi="Times New Roman"/>
                  <w:b/>
                </w:rPr>
                <w:t>Format</w:t>
              </w:r>
            </w:ins>
          </w:p>
        </w:tc>
      </w:tr>
      <w:tr w:rsidR="005659E9" w:rsidRPr="00F374E3" w14:paraId="1E3BA30B" w14:textId="77777777" w:rsidTr="00082ED8">
        <w:trPr>
          <w:trHeight w:val="518"/>
          <w:jc w:val="center"/>
          <w:ins w:id="1959" w:author="ERCOT" w:date="2025-07-16T18:32:00Z"/>
        </w:trPr>
        <w:tc>
          <w:tcPr>
            <w:tcW w:w="1206" w:type="dxa"/>
            <w:tcMar>
              <w:top w:w="43" w:type="dxa"/>
              <w:left w:w="43" w:type="dxa"/>
              <w:bottom w:w="43" w:type="dxa"/>
              <w:right w:w="43" w:type="dxa"/>
            </w:tcMar>
            <w:vAlign w:val="center"/>
          </w:tcPr>
          <w:p w14:paraId="00372761" w14:textId="77777777" w:rsidR="005659E9" w:rsidRPr="00F374E3" w:rsidRDefault="005659E9" w:rsidP="00082ED8">
            <w:pPr>
              <w:spacing w:after="0" w:line="240" w:lineRule="auto"/>
              <w:jc w:val="center"/>
              <w:rPr>
                <w:ins w:id="1960" w:author="ERCOT" w:date="2025-07-16T18:32:00Z" w16du:dateUtc="2025-07-16T23:32:00Z"/>
                <w:rFonts w:ascii="Times New Roman" w:eastAsia="Times New Roman" w:hAnsi="Times New Roman"/>
              </w:rPr>
            </w:pPr>
            <w:ins w:id="1961"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5EEE6850" w14:textId="77777777" w:rsidR="005659E9" w:rsidRPr="00F374E3" w:rsidRDefault="005659E9" w:rsidP="00082ED8">
            <w:pPr>
              <w:spacing w:after="0" w:line="240" w:lineRule="auto"/>
              <w:jc w:val="center"/>
              <w:rPr>
                <w:ins w:id="1962" w:author="ERCOT" w:date="2025-07-16T18:32:00Z" w16du:dateUtc="2025-07-16T23:32:00Z"/>
                <w:rFonts w:ascii="Times New Roman" w:eastAsia="Times New Roman" w:hAnsi="Times New Roman"/>
              </w:rPr>
            </w:pPr>
            <w:ins w:id="196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B24A81E" w14:textId="77777777" w:rsidR="005659E9" w:rsidRPr="00F374E3" w:rsidRDefault="005659E9" w:rsidP="00082ED8">
            <w:pPr>
              <w:spacing w:after="0" w:line="240" w:lineRule="auto"/>
              <w:jc w:val="center"/>
              <w:rPr>
                <w:ins w:id="1964" w:author="ERCOT" w:date="2025-07-16T18:32:00Z" w16du:dateUtc="2025-07-16T23:32:00Z"/>
                <w:rFonts w:ascii="Times New Roman" w:eastAsia="Times New Roman" w:hAnsi="Times New Roman"/>
              </w:rPr>
            </w:pPr>
            <w:ins w:id="1965"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48527412" w14:textId="77777777" w:rsidR="005659E9" w:rsidRPr="00F374E3" w:rsidRDefault="005659E9" w:rsidP="00082ED8">
            <w:pPr>
              <w:spacing w:after="0" w:line="240" w:lineRule="auto"/>
              <w:jc w:val="center"/>
              <w:rPr>
                <w:ins w:id="1966" w:author="ERCOT" w:date="2025-07-16T18:32:00Z" w16du:dateUtc="2025-07-16T23:32:00Z"/>
                <w:rFonts w:ascii="Times New Roman" w:eastAsia="Times New Roman" w:hAnsi="Times New Roman"/>
              </w:rPr>
            </w:pPr>
            <w:ins w:id="1967" w:author="ERCOT" w:date="2025-07-16T18:32:00Z" w16du:dateUtc="2025-07-16T23:32:00Z">
              <w:r w:rsidRPr="00F374E3">
                <w:rPr>
                  <w:rFonts w:ascii="Times New Roman" w:eastAsia="Times New Roman" w:hAnsi="Times New Roman"/>
                </w:rPr>
                <w:t>Alpha numeric (3)</w:t>
              </w:r>
            </w:ins>
          </w:p>
        </w:tc>
      </w:tr>
      <w:tr w:rsidR="005659E9" w:rsidRPr="00F374E3" w14:paraId="4A423F38" w14:textId="77777777" w:rsidTr="00082ED8">
        <w:trPr>
          <w:trHeight w:val="518"/>
          <w:jc w:val="center"/>
          <w:ins w:id="1968" w:author="ERCOT" w:date="2025-07-16T18:32:00Z"/>
        </w:trPr>
        <w:tc>
          <w:tcPr>
            <w:tcW w:w="1206" w:type="dxa"/>
            <w:tcMar>
              <w:top w:w="43" w:type="dxa"/>
              <w:left w:w="43" w:type="dxa"/>
              <w:bottom w:w="43" w:type="dxa"/>
              <w:right w:w="43" w:type="dxa"/>
            </w:tcMar>
            <w:vAlign w:val="center"/>
          </w:tcPr>
          <w:p w14:paraId="70EAA1ED" w14:textId="77777777" w:rsidR="005659E9" w:rsidRPr="00F374E3" w:rsidRDefault="005659E9" w:rsidP="00082ED8">
            <w:pPr>
              <w:spacing w:after="0" w:line="240" w:lineRule="auto"/>
              <w:jc w:val="center"/>
              <w:rPr>
                <w:ins w:id="1969" w:author="ERCOT" w:date="2025-07-16T18:32:00Z" w16du:dateUtc="2025-07-16T23:32:00Z"/>
                <w:rFonts w:ascii="Times New Roman" w:eastAsia="Times New Roman" w:hAnsi="Times New Roman"/>
              </w:rPr>
            </w:pPr>
            <w:ins w:id="1970"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7453057E" w14:textId="77777777" w:rsidR="005659E9" w:rsidRPr="00F374E3" w:rsidRDefault="005659E9" w:rsidP="00082ED8">
            <w:pPr>
              <w:spacing w:after="0" w:line="240" w:lineRule="auto"/>
              <w:jc w:val="center"/>
              <w:rPr>
                <w:ins w:id="1971" w:author="ERCOT" w:date="2025-07-16T18:32:00Z" w16du:dateUtc="2025-07-16T23:32:00Z"/>
                <w:rFonts w:ascii="Times New Roman" w:eastAsia="Times New Roman" w:hAnsi="Times New Roman"/>
              </w:rPr>
            </w:pPr>
            <w:ins w:id="197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006B17A" w14:textId="77777777" w:rsidR="005659E9" w:rsidRPr="00F374E3" w:rsidRDefault="005659E9" w:rsidP="00082ED8">
            <w:pPr>
              <w:spacing w:after="0" w:line="240" w:lineRule="auto"/>
              <w:jc w:val="center"/>
              <w:rPr>
                <w:ins w:id="1973" w:author="ERCOT" w:date="2025-07-16T18:32:00Z" w16du:dateUtc="2025-07-16T23:32:00Z"/>
                <w:rFonts w:ascii="Times New Roman" w:eastAsia="Times New Roman" w:hAnsi="Times New Roman"/>
              </w:rPr>
            </w:pPr>
            <w:ins w:id="1974"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BD37528" w14:textId="77777777" w:rsidR="005659E9" w:rsidRPr="00F374E3" w:rsidRDefault="005659E9" w:rsidP="00082ED8">
            <w:pPr>
              <w:spacing w:after="0" w:line="240" w:lineRule="auto"/>
              <w:jc w:val="center"/>
              <w:rPr>
                <w:ins w:id="1975" w:author="ERCOT" w:date="2025-07-16T18:32:00Z" w16du:dateUtc="2025-07-16T23:32:00Z"/>
                <w:rFonts w:ascii="Times New Roman" w:eastAsia="Times New Roman" w:hAnsi="Times New Roman"/>
              </w:rPr>
            </w:pPr>
            <w:ins w:id="1976" w:author="ERCOT" w:date="2025-07-16T18:32:00Z" w16du:dateUtc="2025-07-16T23:32:00Z">
              <w:r w:rsidRPr="00F374E3">
                <w:rPr>
                  <w:rFonts w:ascii="Times New Roman" w:eastAsia="Times New Roman" w:hAnsi="Times New Roman"/>
                </w:rPr>
                <w:t>Numeric (8)</w:t>
              </w:r>
            </w:ins>
          </w:p>
        </w:tc>
      </w:tr>
      <w:tr w:rsidR="005659E9" w:rsidRPr="00F374E3" w14:paraId="00933F9C" w14:textId="77777777" w:rsidTr="00082ED8">
        <w:trPr>
          <w:trHeight w:val="518"/>
          <w:jc w:val="center"/>
          <w:ins w:id="1977" w:author="ERCOT" w:date="2025-07-16T18:32:00Z"/>
        </w:trPr>
        <w:tc>
          <w:tcPr>
            <w:tcW w:w="1206" w:type="dxa"/>
            <w:tcMar>
              <w:top w:w="43" w:type="dxa"/>
              <w:left w:w="43" w:type="dxa"/>
              <w:bottom w:w="43" w:type="dxa"/>
              <w:right w:w="43" w:type="dxa"/>
            </w:tcMar>
            <w:vAlign w:val="center"/>
          </w:tcPr>
          <w:p w14:paraId="6A803051" w14:textId="77777777" w:rsidR="005659E9" w:rsidRPr="00F374E3" w:rsidRDefault="005659E9" w:rsidP="00082ED8">
            <w:pPr>
              <w:spacing w:after="0" w:line="240" w:lineRule="auto"/>
              <w:jc w:val="center"/>
              <w:rPr>
                <w:ins w:id="1978" w:author="ERCOT" w:date="2025-07-16T18:32:00Z" w16du:dateUtc="2025-07-16T23:32:00Z"/>
                <w:rFonts w:ascii="Times New Roman" w:eastAsia="Times New Roman" w:hAnsi="Times New Roman"/>
              </w:rPr>
            </w:pPr>
            <w:ins w:id="1979"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52CA7F9F" w14:textId="77777777" w:rsidR="005659E9" w:rsidRPr="00F374E3" w:rsidRDefault="005659E9" w:rsidP="00082ED8">
            <w:pPr>
              <w:spacing w:after="0" w:line="240" w:lineRule="auto"/>
              <w:jc w:val="center"/>
              <w:rPr>
                <w:ins w:id="1980" w:author="ERCOT" w:date="2025-07-16T18:32:00Z" w16du:dateUtc="2025-07-16T23:32:00Z"/>
                <w:rFonts w:ascii="Times New Roman" w:eastAsia="Times New Roman" w:hAnsi="Times New Roman"/>
              </w:rPr>
            </w:pPr>
            <w:ins w:id="1981"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D8EDBB1" w14:textId="77777777" w:rsidR="005659E9" w:rsidRPr="00F374E3" w:rsidRDefault="005659E9" w:rsidP="00082ED8">
            <w:pPr>
              <w:spacing w:after="0" w:line="240" w:lineRule="auto"/>
              <w:jc w:val="center"/>
              <w:rPr>
                <w:ins w:id="1982" w:author="ERCOT" w:date="2025-07-16T18:32:00Z" w16du:dateUtc="2025-07-16T23:32:00Z"/>
                <w:rFonts w:ascii="Times New Roman" w:eastAsia="Times New Roman" w:hAnsi="Times New Roman"/>
              </w:rPr>
            </w:pPr>
            <w:ins w:id="1983"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2C8EE27A" w14:textId="77777777" w:rsidR="005659E9" w:rsidRPr="00F374E3" w:rsidRDefault="005659E9" w:rsidP="00082ED8">
            <w:pPr>
              <w:spacing w:after="0" w:line="240" w:lineRule="auto"/>
              <w:jc w:val="center"/>
              <w:rPr>
                <w:ins w:id="1984" w:author="ERCOT" w:date="2025-07-16T18:32:00Z" w16du:dateUtc="2025-07-16T23:32:00Z"/>
                <w:rFonts w:ascii="Times New Roman" w:eastAsia="Times New Roman" w:hAnsi="Times New Roman"/>
              </w:rPr>
            </w:pPr>
            <w:ins w:id="1985" w:author="ERCOT" w:date="2025-07-16T18:32:00Z" w16du:dateUtc="2025-07-16T23:32:00Z">
              <w:r w:rsidRPr="00515341">
                <w:rPr>
                  <w:rFonts w:ascii="Times New Roman" w:eastAsia="Times New Roman" w:hAnsi="Times New Roman"/>
                </w:rPr>
                <w:t>Alpha numeric (36)</w:t>
              </w:r>
            </w:ins>
          </w:p>
        </w:tc>
      </w:tr>
      <w:tr w:rsidR="005659E9" w:rsidRPr="00F374E3" w14:paraId="7450B6E2" w14:textId="77777777" w:rsidTr="00082ED8">
        <w:trPr>
          <w:trHeight w:val="518"/>
          <w:jc w:val="center"/>
          <w:ins w:id="1986" w:author="ERCOT" w:date="2025-07-16T18:32:00Z"/>
        </w:trPr>
        <w:tc>
          <w:tcPr>
            <w:tcW w:w="1206" w:type="dxa"/>
            <w:tcMar>
              <w:top w:w="43" w:type="dxa"/>
              <w:left w:w="43" w:type="dxa"/>
              <w:bottom w:w="43" w:type="dxa"/>
              <w:right w:w="43" w:type="dxa"/>
            </w:tcMar>
            <w:vAlign w:val="center"/>
          </w:tcPr>
          <w:p w14:paraId="2BFBFC9E" w14:textId="77777777" w:rsidR="005659E9" w:rsidRPr="00F374E3" w:rsidRDefault="005659E9" w:rsidP="00082ED8">
            <w:pPr>
              <w:spacing w:after="0" w:line="240" w:lineRule="auto"/>
              <w:jc w:val="center"/>
              <w:rPr>
                <w:ins w:id="1987" w:author="ERCOT" w:date="2025-07-16T18:32:00Z" w16du:dateUtc="2025-07-16T23:32:00Z"/>
                <w:rFonts w:ascii="Times New Roman" w:eastAsia="Times New Roman" w:hAnsi="Times New Roman"/>
              </w:rPr>
            </w:pPr>
            <w:ins w:id="1988"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7D171509" w14:textId="77777777" w:rsidR="005659E9" w:rsidRPr="00F374E3" w:rsidRDefault="005659E9" w:rsidP="00082ED8">
            <w:pPr>
              <w:spacing w:after="0" w:line="240" w:lineRule="auto"/>
              <w:jc w:val="center"/>
              <w:rPr>
                <w:ins w:id="1989" w:author="ERCOT" w:date="2025-07-16T18:32:00Z" w16du:dateUtc="2025-07-16T23:32:00Z"/>
                <w:rFonts w:ascii="Times New Roman" w:eastAsia="Times New Roman" w:hAnsi="Times New Roman"/>
              </w:rPr>
            </w:pPr>
            <w:ins w:id="199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98EE53A" w14:textId="77777777" w:rsidR="005659E9" w:rsidRPr="00F374E3" w:rsidRDefault="005659E9" w:rsidP="00082ED8">
            <w:pPr>
              <w:spacing w:after="0" w:line="240" w:lineRule="auto"/>
              <w:jc w:val="center"/>
              <w:rPr>
                <w:ins w:id="1991" w:author="ERCOT" w:date="2025-07-16T18:32:00Z" w16du:dateUtc="2025-07-16T23:32:00Z"/>
                <w:rFonts w:ascii="Times New Roman" w:eastAsia="Times New Roman" w:hAnsi="Times New Roman"/>
              </w:rPr>
            </w:pPr>
            <w:ins w:id="1992"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79FCDA54" w14:textId="77777777" w:rsidR="005659E9" w:rsidRPr="00F374E3" w:rsidRDefault="005659E9" w:rsidP="00082ED8">
            <w:pPr>
              <w:spacing w:after="0" w:line="240" w:lineRule="auto"/>
              <w:jc w:val="center"/>
              <w:rPr>
                <w:ins w:id="1993" w:author="ERCOT" w:date="2025-07-16T18:32:00Z" w16du:dateUtc="2025-07-16T23:32:00Z"/>
                <w:rFonts w:ascii="Times New Roman" w:eastAsia="Times New Roman" w:hAnsi="Times New Roman"/>
              </w:rPr>
            </w:pPr>
            <w:ins w:id="1994" w:author="ERCOT" w:date="2025-07-16T18:32:00Z" w16du:dateUtc="2025-07-16T23:32:00Z">
              <w:r w:rsidRPr="00F374E3">
                <w:rPr>
                  <w:rFonts w:ascii="Times New Roman" w:eastAsia="Times New Roman" w:hAnsi="Times New Roman"/>
                </w:rPr>
                <w:t>Alpha numeric (3)</w:t>
              </w:r>
            </w:ins>
          </w:p>
        </w:tc>
      </w:tr>
      <w:tr w:rsidR="005659E9" w:rsidRPr="00F374E3" w14:paraId="742097BA" w14:textId="77777777" w:rsidTr="00082ED8">
        <w:trPr>
          <w:trHeight w:val="518"/>
          <w:jc w:val="center"/>
          <w:ins w:id="1995" w:author="ERCOT" w:date="2025-07-16T18:32:00Z"/>
        </w:trPr>
        <w:tc>
          <w:tcPr>
            <w:tcW w:w="1206" w:type="dxa"/>
            <w:tcMar>
              <w:top w:w="43" w:type="dxa"/>
              <w:left w:w="43" w:type="dxa"/>
              <w:bottom w:w="43" w:type="dxa"/>
              <w:right w:w="43" w:type="dxa"/>
            </w:tcMar>
            <w:vAlign w:val="center"/>
          </w:tcPr>
          <w:p w14:paraId="5784EB5E" w14:textId="77777777" w:rsidR="005659E9" w:rsidRPr="00F374E3" w:rsidRDefault="005659E9" w:rsidP="00082ED8">
            <w:pPr>
              <w:spacing w:after="0" w:line="240" w:lineRule="auto"/>
              <w:jc w:val="center"/>
              <w:rPr>
                <w:ins w:id="1996" w:author="ERCOT" w:date="2025-07-16T18:32:00Z" w16du:dateUtc="2025-07-16T23:32:00Z"/>
                <w:rFonts w:ascii="Times New Roman" w:eastAsia="Times New Roman" w:hAnsi="Times New Roman"/>
              </w:rPr>
            </w:pPr>
            <w:ins w:id="1997"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1466B50" w14:textId="77777777" w:rsidR="005659E9" w:rsidRPr="00F374E3" w:rsidRDefault="005659E9" w:rsidP="00082ED8">
            <w:pPr>
              <w:spacing w:after="0" w:line="240" w:lineRule="auto"/>
              <w:jc w:val="center"/>
              <w:rPr>
                <w:ins w:id="1998" w:author="ERCOT" w:date="2025-07-16T18:32:00Z" w16du:dateUtc="2025-07-16T23:32:00Z"/>
                <w:rFonts w:ascii="Times New Roman" w:eastAsia="Times New Roman" w:hAnsi="Times New Roman"/>
              </w:rPr>
            </w:pPr>
            <w:ins w:id="1999"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258FA0B3" w14:textId="77777777" w:rsidR="005659E9" w:rsidRPr="00F374E3" w:rsidRDefault="005659E9" w:rsidP="00082ED8">
            <w:pPr>
              <w:spacing w:after="0" w:line="240" w:lineRule="auto"/>
              <w:jc w:val="center"/>
              <w:rPr>
                <w:ins w:id="2000" w:author="ERCOT" w:date="2025-07-16T18:32:00Z" w16du:dateUtc="2025-07-16T23:32:00Z"/>
                <w:rFonts w:ascii="Times New Roman" w:eastAsia="Times New Roman" w:hAnsi="Times New Roman"/>
              </w:rPr>
            </w:pPr>
            <w:ins w:id="2001"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w:t>
              </w:r>
            </w:ins>
          </w:p>
          <w:p w14:paraId="1214B531" w14:textId="77777777" w:rsidR="005659E9" w:rsidRPr="00F374E3" w:rsidRDefault="005659E9" w:rsidP="00082ED8">
            <w:pPr>
              <w:spacing w:after="0" w:line="240" w:lineRule="auto"/>
              <w:jc w:val="center"/>
              <w:rPr>
                <w:ins w:id="2002" w:author="ERCOT" w:date="2025-07-16T18:32:00Z" w16du:dateUtc="2025-07-16T23:32:00Z"/>
                <w:rFonts w:ascii="Times New Roman" w:eastAsia="Times New Roman" w:hAnsi="Times New Roman"/>
              </w:rPr>
            </w:pPr>
            <w:ins w:id="2003"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3F77DB30" w14:textId="77777777" w:rsidR="005659E9" w:rsidRPr="00F374E3" w:rsidRDefault="005659E9" w:rsidP="00082ED8">
            <w:pPr>
              <w:spacing w:after="0" w:line="240" w:lineRule="auto"/>
              <w:jc w:val="center"/>
              <w:rPr>
                <w:ins w:id="2004" w:author="ERCOT" w:date="2025-07-16T18:32:00Z" w16du:dateUtc="2025-07-16T23:32:00Z"/>
                <w:rFonts w:ascii="Times New Roman" w:eastAsia="Times New Roman" w:hAnsi="Times New Roman"/>
              </w:rPr>
            </w:pPr>
            <w:ins w:id="2005" w:author="ERCOT" w:date="2025-07-16T18:32:00Z" w16du:dateUtc="2025-07-16T23:32:00Z">
              <w:r w:rsidRPr="00F374E3">
                <w:rPr>
                  <w:rFonts w:ascii="Times New Roman" w:eastAsia="Times New Roman" w:hAnsi="Times New Roman"/>
                </w:rPr>
                <w:t>Numeric (8)</w:t>
              </w:r>
            </w:ins>
          </w:p>
        </w:tc>
      </w:tr>
      <w:tr w:rsidR="005659E9" w:rsidRPr="00F374E3" w14:paraId="1689C9A9" w14:textId="77777777" w:rsidTr="00082ED8">
        <w:trPr>
          <w:trHeight w:val="518"/>
          <w:jc w:val="center"/>
          <w:ins w:id="2006" w:author="ERCOT" w:date="2025-07-16T18:32:00Z"/>
        </w:trPr>
        <w:tc>
          <w:tcPr>
            <w:tcW w:w="1206" w:type="dxa"/>
            <w:tcMar>
              <w:top w:w="43" w:type="dxa"/>
              <w:left w:w="43" w:type="dxa"/>
              <w:bottom w:w="43" w:type="dxa"/>
              <w:right w:w="43" w:type="dxa"/>
            </w:tcMar>
            <w:vAlign w:val="center"/>
          </w:tcPr>
          <w:p w14:paraId="2169ABDD" w14:textId="77777777" w:rsidR="005659E9" w:rsidRPr="00F374E3" w:rsidRDefault="005659E9" w:rsidP="00082ED8">
            <w:pPr>
              <w:spacing w:after="0" w:line="240" w:lineRule="auto"/>
              <w:jc w:val="center"/>
              <w:rPr>
                <w:ins w:id="2007" w:author="ERCOT" w:date="2025-07-16T18:32:00Z" w16du:dateUtc="2025-07-16T23:32:00Z"/>
                <w:rFonts w:ascii="Times New Roman" w:eastAsia="Times New Roman" w:hAnsi="Times New Roman"/>
              </w:rPr>
            </w:pPr>
            <w:ins w:id="2008" w:author="ERCOT" w:date="2025-07-16T18:32:00Z" w16du:dateUtc="2025-07-16T23:32:00Z">
              <w:r w:rsidRPr="00F374E3">
                <w:rPr>
                  <w:rFonts w:ascii="Times New Roman" w:eastAsia="Times New Roman" w:hAnsi="Times New Roman"/>
                </w:rPr>
                <w:lastRenderedPageBreak/>
                <w:t>Field Name</w:t>
              </w:r>
            </w:ins>
          </w:p>
        </w:tc>
        <w:tc>
          <w:tcPr>
            <w:tcW w:w="1616" w:type="dxa"/>
            <w:tcMar>
              <w:top w:w="43" w:type="dxa"/>
              <w:left w:w="43" w:type="dxa"/>
              <w:bottom w:w="43" w:type="dxa"/>
              <w:right w:w="43" w:type="dxa"/>
            </w:tcMar>
            <w:vAlign w:val="center"/>
          </w:tcPr>
          <w:p w14:paraId="6DF30956" w14:textId="77777777" w:rsidR="005659E9" w:rsidRPr="00F374E3" w:rsidRDefault="005659E9" w:rsidP="00082ED8">
            <w:pPr>
              <w:spacing w:after="0" w:line="240" w:lineRule="auto"/>
              <w:jc w:val="center"/>
              <w:rPr>
                <w:ins w:id="2009" w:author="ERCOT" w:date="2025-07-16T18:32:00Z" w16du:dateUtc="2025-07-16T23:32:00Z"/>
                <w:rFonts w:ascii="Times New Roman" w:eastAsia="Times New Roman" w:hAnsi="Times New Roman"/>
              </w:rPr>
            </w:pPr>
            <w:ins w:id="201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FBA1018" w14:textId="77777777" w:rsidR="005659E9" w:rsidRPr="00F374E3" w:rsidRDefault="005659E9" w:rsidP="00082ED8">
            <w:pPr>
              <w:spacing w:after="0" w:line="240" w:lineRule="auto"/>
              <w:jc w:val="center"/>
              <w:rPr>
                <w:ins w:id="2011" w:author="ERCOT" w:date="2025-07-16T18:32:00Z" w16du:dateUtc="2025-07-16T23:32:00Z"/>
                <w:rFonts w:ascii="Times New Roman" w:eastAsia="Times New Roman" w:hAnsi="Times New Roman"/>
              </w:rPr>
            </w:pPr>
            <w:ins w:id="2012"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40083944" w14:textId="77777777" w:rsidR="005659E9" w:rsidRPr="00F374E3" w:rsidRDefault="005659E9" w:rsidP="00082ED8">
            <w:pPr>
              <w:spacing w:after="0" w:line="240" w:lineRule="auto"/>
              <w:jc w:val="center"/>
              <w:rPr>
                <w:ins w:id="2013" w:author="ERCOT" w:date="2025-07-16T18:32:00Z" w16du:dateUtc="2025-07-16T23:32:00Z"/>
                <w:rFonts w:ascii="Times New Roman" w:eastAsia="Times New Roman" w:hAnsi="Times New Roman"/>
              </w:rPr>
            </w:pPr>
            <w:ins w:id="2014" w:author="ERCOT" w:date="2025-07-16T18:32:00Z" w16du:dateUtc="2025-07-16T23:32:00Z">
              <w:r w:rsidRPr="00F374E3">
                <w:rPr>
                  <w:rFonts w:ascii="Times New Roman" w:eastAsia="Times New Roman" w:hAnsi="Times New Roman"/>
                </w:rPr>
                <w:t>Alpha numeric (80)</w:t>
              </w:r>
            </w:ins>
          </w:p>
        </w:tc>
      </w:tr>
      <w:tr w:rsidR="005659E9" w:rsidRPr="00F374E3" w14:paraId="0CF3B08F" w14:textId="77777777" w:rsidTr="00082ED8">
        <w:trPr>
          <w:trHeight w:val="518"/>
          <w:jc w:val="center"/>
          <w:ins w:id="2015" w:author="ERCOT" w:date="2025-07-16T18:32:00Z"/>
        </w:trPr>
        <w:tc>
          <w:tcPr>
            <w:tcW w:w="1206" w:type="dxa"/>
            <w:tcMar>
              <w:top w:w="43" w:type="dxa"/>
              <w:left w:w="43" w:type="dxa"/>
              <w:bottom w:w="43" w:type="dxa"/>
              <w:right w:w="43" w:type="dxa"/>
            </w:tcMar>
            <w:vAlign w:val="center"/>
          </w:tcPr>
          <w:p w14:paraId="3F0A17B6" w14:textId="77777777" w:rsidR="005659E9" w:rsidRPr="00F374E3" w:rsidRDefault="005659E9" w:rsidP="00082ED8">
            <w:pPr>
              <w:spacing w:after="0" w:line="240" w:lineRule="auto"/>
              <w:jc w:val="center"/>
              <w:rPr>
                <w:ins w:id="2016" w:author="ERCOT" w:date="2025-07-16T18:32:00Z" w16du:dateUtc="2025-07-16T23:32:00Z"/>
                <w:rFonts w:ascii="Times New Roman" w:eastAsia="Times New Roman" w:hAnsi="Times New Roman"/>
              </w:rPr>
            </w:pPr>
            <w:ins w:id="2017"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13C6741" w14:textId="77777777" w:rsidR="005659E9" w:rsidRPr="00F374E3" w:rsidRDefault="005659E9" w:rsidP="00082ED8">
            <w:pPr>
              <w:spacing w:after="0" w:line="240" w:lineRule="auto"/>
              <w:jc w:val="center"/>
              <w:rPr>
                <w:ins w:id="2018" w:author="ERCOT" w:date="2025-07-16T18:32:00Z" w16du:dateUtc="2025-07-16T23:32:00Z"/>
                <w:rFonts w:ascii="Times New Roman" w:eastAsia="Times New Roman" w:hAnsi="Times New Roman"/>
              </w:rPr>
            </w:pPr>
            <w:ins w:id="201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551DCB1" w14:textId="77777777" w:rsidR="005659E9" w:rsidRPr="00F374E3" w:rsidRDefault="005659E9" w:rsidP="00082ED8">
            <w:pPr>
              <w:spacing w:after="0" w:line="240" w:lineRule="auto"/>
              <w:jc w:val="center"/>
              <w:rPr>
                <w:ins w:id="2020" w:author="ERCOT" w:date="2025-07-16T18:32:00Z" w16du:dateUtc="2025-07-16T23:32:00Z"/>
                <w:rFonts w:ascii="Times New Roman" w:eastAsia="Times New Roman" w:hAnsi="Times New Roman"/>
              </w:rPr>
            </w:pPr>
            <w:ins w:id="2021"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8C2EFF" w14:textId="77777777" w:rsidR="005659E9" w:rsidRPr="00F374E3" w:rsidRDefault="005659E9" w:rsidP="00082ED8">
            <w:pPr>
              <w:spacing w:after="0" w:line="240" w:lineRule="auto"/>
              <w:jc w:val="center"/>
              <w:rPr>
                <w:ins w:id="2022" w:author="ERCOT" w:date="2025-07-16T18:32:00Z" w16du:dateUtc="2025-07-16T23:32:00Z"/>
                <w:rFonts w:ascii="Times New Roman" w:eastAsia="Times New Roman" w:hAnsi="Times New Roman"/>
              </w:rPr>
            </w:pPr>
            <w:ins w:id="2023" w:author="ERCOT" w:date="2025-07-16T18:32:00Z" w16du:dateUtc="2025-07-16T23:32:00Z">
              <w:r w:rsidRPr="00F374E3">
                <w:rPr>
                  <w:rFonts w:ascii="Times New Roman" w:eastAsia="Times New Roman" w:hAnsi="Times New Roman"/>
                </w:rPr>
                <w:t>Alpha numeric (80)</w:t>
              </w:r>
            </w:ins>
          </w:p>
        </w:tc>
      </w:tr>
    </w:tbl>
    <w:p w14:paraId="7BC90FD0" w14:textId="77777777" w:rsidR="005659E9" w:rsidRPr="00F374E3" w:rsidRDefault="005659E9" w:rsidP="005659E9">
      <w:pPr>
        <w:spacing w:after="0" w:line="240" w:lineRule="auto"/>
        <w:rPr>
          <w:ins w:id="2024" w:author="ERCOT" w:date="2025-07-16T18:32:00Z" w16du:dateUtc="2025-07-16T23:32:00Z"/>
          <w:rFonts w:ascii="Times New Roman" w:hAnsi="Times New Roman"/>
        </w:rPr>
      </w:pPr>
    </w:p>
    <w:p w14:paraId="6B70870C" w14:textId="77777777" w:rsidR="005659E9" w:rsidRPr="00F374E3" w:rsidRDefault="005659E9" w:rsidP="005659E9">
      <w:pPr>
        <w:pStyle w:val="ListParagraph"/>
        <w:spacing w:after="240"/>
        <w:ind w:left="2880" w:hanging="720"/>
        <w:rPr>
          <w:ins w:id="2025" w:author="ERCOT" w:date="2025-07-16T18:32:00Z" w16du:dateUtc="2025-07-16T23:32:00Z"/>
          <w:rFonts w:ascii="Times New Roman" w:hAnsi="Times New Roman"/>
        </w:rPr>
      </w:pPr>
      <w:ins w:id="2026"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413EBBD3" w14:textId="77777777" w:rsidTr="00082ED8">
        <w:trPr>
          <w:cantSplit/>
          <w:trHeight w:val="495"/>
          <w:tblHeader/>
          <w:jc w:val="center"/>
          <w:ins w:id="2027" w:author="ERCOT" w:date="2025-07-16T18:32:00Z"/>
        </w:trPr>
        <w:tc>
          <w:tcPr>
            <w:tcW w:w="1795" w:type="dxa"/>
            <w:shd w:val="clear" w:color="auto" w:fill="D0CECE"/>
            <w:tcMar>
              <w:top w:w="43" w:type="dxa"/>
              <w:left w:w="43" w:type="dxa"/>
              <w:bottom w:w="43" w:type="dxa"/>
              <w:right w:w="43" w:type="dxa"/>
            </w:tcMar>
            <w:vAlign w:val="center"/>
          </w:tcPr>
          <w:p w14:paraId="56F9CFEB" w14:textId="77777777" w:rsidR="005659E9" w:rsidRPr="00F374E3" w:rsidRDefault="005659E9" w:rsidP="00082ED8">
            <w:pPr>
              <w:spacing w:after="0" w:line="240" w:lineRule="auto"/>
              <w:jc w:val="center"/>
              <w:rPr>
                <w:ins w:id="2028" w:author="ERCOT" w:date="2025-07-16T18:32:00Z" w16du:dateUtc="2025-07-16T23:32:00Z"/>
                <w:rFonts w:ascii="Times New Roman" w:eastAsia="Times New Roman" w:hAnsi="Times New Roman"/>
                <w:b/>
              </w:rPr>
            </w:pPr>
            <w:ins w:id="2029"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48AA4E40" w14:textId="77777777" w:rsidR="005659E9" w:rsidRPr="00F374E3" w:rsidRDefault="005659E9" w:rsidP="00082ED8">
            <w:pPr>
              <w:spacing w:after="0" w:line="240" w:lineRule="auto"/>
              <w:jc w:val="center"/>
              <w:rPr>
                <w:ins w:id="2030" w:author="ERCOT" w:date="2025-07-16T18:32:00Z" w16du:dateUtc="2025-07-16T23:32:00Z"/>
                <w:rFonts w:ascii="Times New Roman" w:eastAsia="Times New Roman" w:hAnsi="Times New Roman"/>
                <w:b/>
              </w:rPr>
            </w:pPr>
            <w:ins w:id="2031"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4888CBF6" w14:textId="77777777" w:rsidR="005659E9" w:rsidRPr="00F374E3" w:rsidRDefault="005659E9" w:rsidP="00082ED8">
            <w:pPr>
              <w:spacing w:after="0" w:line="240" w:lineRule="auto"/>
              <w:jc w:val="center"/>
              <w:rPr>
                <w:ins w:id="2032" w:author="ERCOT" w:date="2025-07-16T18:32:00Z" w16du:dateUtc="2025-07-16T23:32:00Z"/>
                <w:rFonts w:ascii="Times New Roman" w:eastAsia="Times New Roman" w:hAnsi="Times New Roman"/>
                <w:b/>
              </w:rPr>
            </w:pPr>
            <w:ins w:id="2033"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4305669F" w14:textId="77777777" w:rsidR="005659E9" w:rsidRPr="00F374E3" w:rsidRDefault="005659E9" w:rsidP="00082ED8">
            <w:pPr>
              <w:tabs>
                <w:tab w:val="right" w:pos="9360"/>
              </w:tabs>
              <w:spacing w:after="0" w:line="240" w:lineRule="auto"/>
              <w:jc w:val="center"/>
              <w:rPr>
                <w:ins w:id="2034" w:author="ERCOT" w:date="2025-07-16T18:32:00Z" w16du:dateUtc="2025-07-16T23:32:00Z"/>
                <w:rFonts w:ascii="Times New Roman" w:eastAsia="Times New Roman" w:hAnsi="Times New Roman"/>
                <w:b/>
              </w:rPr>
            </w:pPr>
            <w:ins w:id="2035" w:author="ERCOT" w:date="2025-07-16T18:32:00Z" w16du:dateUtc="2025-07-16T23:32:00Z">
              <w:r w:rsidRPr="00F374E3">
                <w:rPr>
                  <w:rFonts w:ascii="Times New Roman" w:eastAsia="Times New Roman" w:hAnsi="Times New Roman"/>
                  <w:b/>
                </w:rPr>
                <w:t>Format</w:t>
              </w:r>
            </w:ins>
          </w:p>
        </w:tc>
      </w:tr>
      <w:tr w:rsidR="005659E9" w:rsidRPr="00F374E3" w14:paraId="4C13834C" w14:textId="77777777" w:rsidTr="00082ED8">
        <w:trPr>
          <w:cantSplit/>
          <w:trHeight w:val="518"/>
          <w:jc w:val="center"/>
          <w:ins w:id="2036" w:author="ERCOT" w:date="2025-07-16T18:32:00Z"/>
        </w:trPr>
        <w:tc>
          <w:tcPr>
            <w:tcW w:w="1795" w:type="dxa"/>
            <w:tcMar>
              <w:top w:w="43" w:type="dxa"/>
              <w:left w:w="43" w:type="dxa"/>
              <w:bottom w:w="43" w:type="dxa"/>
              <w:right w:w="43" w:type="dxa"/>
            </w:tcMar>
            <w:vAlign w:val="center"/>
          </w:tcPr>
          <w:p w14:paraId="1EB8743B" w14:textId="77777777" w:rsidR="005659E9" w:rsidRPr="00F374E3" w:rsidRDefault="005659E9" w:rsidP="00082ED8">
            <w:pPr>
              <w:spacing w:after="0" w:line="240" w:lineRule="auto"/>
              <w:jc w:val="center"/>
              <w:rPr>
                <w:ins w:id="2037" w:author="ERCOT" w:date="2025-07-16T18:32:00Z" w16du:dateUtc="2025-07-16T23:32:00Z"/>
                <w:rFonts w:ascii="Times New Roman" w:eastAsia="Times New Roman" w:hAnsi="Times New Roman"/>
              </w:rPr>
            </w:pPr>
            <w:ins w:id="2038"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254FC876" w14:textId="77777777" w:rsidR="005659E9" w:rsidRPr="00F374E3" w:rsidRDefault="005659E9" w:rsidP="00082ED8">
            <w:pPr>
              <w:spacing w:after="0" w:line="240" w:lineRule="auto"/>
              <w:jc w:val="center"/>
              <w:rPr>
                <w:ins w:id="2039" w:author="ERCOT" w:date="2025-07-16T18:32:00Z" w16du:dateUtc="2025-07-16T23:32:00Z"/>
                <w:rFonts w:ascii="Times New Roman" w:eastAsia="Times New Roman" w:hAnsi="Times New Roman"/>
              </w:rPr>
            </w:pPr>
            <w:ins w:id="2040"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00CA2638" w14:textId="77777777" w:rsidR="005659E9" w:rsidRPr="00F374E3" w:rsidRDefault="005659E9" w:rsidP="00082ED8">
            <w:pPr>
              <w:spacing w:after="0" w:line="240" w:lineRule="auto"/>
              <w:jc w:val="center"/>
              <w:rPr>
                <w:ins w:id="2041" w:author="ERCOT" w:date="2025-07-16T18:32:00Z" w16du:dateUtc="2025-07-16T23:32:00Z"/>
                <w:rFonts w:ascii="Times New Roman" w:eastAsia="Times New Roman" w:hAnsi="Times New Roman"/>
              </w:rPr>
            </w:pPr>
            <w:ins w:id="2042"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6628F388" w14:textId="77777777" w:rsidR="005659E9" w:rsidRPr="00F374E3" w:rsidRDefault="005659E9" w:rsidP="00082ED8">
            <w:pPr>
              <w:spacing w:after="0" w:line="240" w:lineRule="auto"/>
              <w:jc w:val="center"/>
              <w:rPr>
                <w:ins w:id="2043" w:author="ERCOT" w:date="2025-07-16T18:32:00Z" w16du:dateUtc="2025-07-16T23:32:00Z"/>
                <w:rFonts w:ascii="Times New Roman" w:eastAsia="Times New Roman" w:hAnsi="Times New Roman"/>
              </w:rPr>
            </w:pPr>
            <w:ins w:id="2044" w:author="ERCOT" w:date="2025-07-16T18:32:00Z" w16du:dateUtc="2025-07-16T23:32:00Z">
              <w:r w:rsidRPr="00F374E3">
                <w:rPr>
                  <w:rFonts w:ascii="Times New Roman" w:eastAsia="Times New Roman" w:hAnsi="Times New Roman"/>
                </w:rPr>
                <w:t>Alpha numeric (3)</w:t>
              </w:r>
            </w:ins>
          </w:p>
        </w:tc>
      </w:tr>
      <w:tr w:rsidR="005659E9" w:rsidRPr="00F374E3" w14:paraId="109C2DA1" w14:textId="77777777" w:rsidTr="00082ED8">
        <w:trPr>
          <w:cantSplit/>
          <w:trHeight w:val="518"/>
          <w:jc w:val="center"/>
          <w:ins w:id="2045" w:author="ERCOT" w:date="2025-07-16T18:32:00Z"/>
        </w:trPr>
        <w:tc>
          <w:tcPr>
            <w:tcW w:w="1795" w:type="dxa"/>
            <w:tcMar>
              <w:top w:w="43" w:type="dxa"/>
              <w:left w:w="43" w:type="dxa"/>
              <w:bottom w:w="43" w:type="dxa"/>
              <w:right w:w="43" w:type="dxa"/>
            </w:tcMar>
            <w:vAlign w:val="center"/>
          </w:tcPr>
          <w:p w14:paraId="23A0C637" w14:textId="77777777" w:rsidR="005659E9" w:rsidRPr="00F374E3" w:rsidRDefault="005659E9" w:rsidP="00082ED8">
            <w:pPr>
              <w:spacing w:after="0" w:line="240" w:lineRule="auto"/>
              <w:jc w:val="center"/>
              <w:rPr>
                <w:ins w:id="2046" w:author="ERCOT" w:date="2025-07-16T18:32:00Z" w16du:dateUtc="2025-07-16T23:32:00Z"/>
                <w:rFonts w:ascii="Times New Roman" w:eastAsia="Times New Roman" w:hAnsi="Times New Roman"/>
              </w:rPr>
            </w:pPr>
            <w:ins w:id="2047"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69E0EA05" w14:textId="77777777" w:rsidR="005659E9" w:rsidRPr="00F374E3" w:rsidRDefault="005659E9" w:rsidP="00082ED8">
            <w:pPr>
              <w:spacing w:after="0" w:line="240" w:lineRule="auto"/>
              <w:jc w:val="center"/>
              <w:rPr>
                <w:ins w:id="2048" w:author="ERCOT" w:date="2025-07-16T18:32:00Z" w16du:dateUtc="2025-07-16T23:32:00Z"/>
                <w:rFonts w:ascii="Times New Roman" w:eastAsia="Times New Roman" w:hAnsi="Times New Roman"/>
              </w:rPr>
            </w:pPr>
            <w:ins w:id="2049"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747EAAF0" w14:textId="77777777" w:rsidR="005659E9" w:rsidRPr="00F374E3" w:rsidRDefault="005659E9" w:rsidP="00082ED8">
            <w:pPr>
              <w:spacing w:after="0" w:line="240" w:lineRule="auto"/>
              <w:jc w:val="center"/>
              <w:rPr>
                <w:ins w:id="2050" w:author="ERCOT" w:date="2025-07-16T18:32:00Z" w16du:dateUtc="2025-07-16T23:32:00Z"/>
                <w:rFonts w:ascii="Times New Roman" w:eastAsia="Times New Roman" w:hAnsi="Times New Roman"/>
              </w:rPr>
            </w:pPr>
            <w:ins w:id="2051" w:author="ERCOT" w:date="2025-07-16T18:32:00Z" w16du:dateUtc="2025-07-16T23:32:00Z">
              <w:r w:rsidRPr="00F374E3">
                <w:rPr>
                  <w:rFonts w:ascii="Times New Roman" w:eastAsia="Times New Roman" w:hAnsi="Times New Roman"/>
                </w:rPr>
                <w:t xml:space="preserve">Total number of DET records in the original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3A70B352" w14:textId="77777777" w:rsidR="005659E9" w:rsidRPr="00F374E3" w:rsidRDefault="005659E9" w:rsidP="00082ED8">
            <w:pPr>
              <w:spacing w:after="0" w:line="240" w:lineRule="auto"/>
              <w:jc w:val="center"/>
              <w:rPr>
                <w:ins w:id="2052" w:author="ERCOT" w:date="2025-07-16T18:32:00Z" w16du:dateUtc="2025-07-16T23:32:00Z"/>
                <w:rFonts w:ascii="Times New Roman" w:eastAsia="Times New Roman" w:hAnsi="Times New Roman"/>
              </w:rPr>
            </w:pPr>
            <w:ins w:id="2053" w:author="ERCOT" w:date="2025-07-16T18:32:00Z" w16du:dateUtc="2025-07-16T23:32:00Z">
              <w:r w:rsidRPr="00F374E3">
                <w:rPr>
                  <w:rFonts w:ascii="Times New Roman" w:eastAsia="Times New Roman" w:hAnsi="Times New Roman"/>
                </w:rPr>
                <w:t>Numeric (8)</w:t>
              </w:r>
            </w:ins>
          </w:p>
        </w:tc>
      </w:tr>
      <w:tr w:rsidR="005659E9" w:rsidRPr="00F374E3" w14:paraId="17A61C51" w14:textId="77777777" w:rsidTr="00082ED8">
        <w:trPr>
          <w:cantSplit/>
          <w:trHeight w:val="518"/>
          <w:jc w:val="center"/>
          <w:ins w:id="2054" w:author="ERCOT" w:date="2025-07-16T18:32:00Z"/>
        </w:trPr>
        <w:tc>
          <w:tcPr>
            <w:tcW w:w="1795" w:type="dxa"/>
            <w:tcMar>
              <w:top w:w="43" w:type="dxa"/>
              <w:left w:w="43" w:type="dxa"/>
              <w:bottom w:w="43" w:type="dxa"/>
              <w:right w:w="43" w:type="dxa"/>
            </w:tcMar>
            <w:vAlign w:val="center"/>
          </w:tcPr>
          <w:p w14:paraId="528F2EFC" w14:textId="77777777" w:rsidR="005659E9" w:rsidRPr="00F374E3" w:rsidRDefault="005659E9" w:rsidP="00082ED8">
            <w:pPr>
              <w:spacing w:after="0" w:line="240" w:lineRule="auto"/>
              <w:jc w:val="center"/>
              <w:rPr>
                <w:ins w:id="2055" w:author="ERCOT" w:date="2025-07-16T18:32:00Z" w16du:dateUtc="2025-07-16T23:32:00Z"/>
                <w:rFonts w:ascii="Times New Roman" w:eastAsia="Times New Roman" w:hAnsi="Times New Roman"/>
              </w:rPr>
            </w:pPr>
            <w:ins w:id="2056"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5A0A6DE9" w14:textId="77777777" w:rsidR="005659E9" w:rsidRPr="00F374E3" w:rsidRDefault="005659E9" w:rsidP="00082ED8">
            <w:pPr>
              <w:spacing w:after="0" w:line="240" w:lineRule="auto"/>
              <w:jc w:val="center"/>
              <w:rPr>
                <w:ins w:id="2057" w:author="ERCOT" w:date="2025-07-16T18:32:00Z" w16du:dateUtc="2025-07-16T23:32:00Z"/>
                <w:rFonts w:ascii="Times New Roman" w:eastAsia="Times New Roman" w:hAnsi="Times New Roman"/>
              </w:rPr>
            </w:pPr>
            <w:ins w:id="2058"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2760DB" w14:textId="77777777" w:rsidR="005659E9" w:rsidRPr="00F374E3" w:rsidRDefault="005659E9" w:rsidP="00082ED8">
            <w:pPr>
              <w:spacing w:after="0" w:line="240" w:lineRule="auto"/>
              <w:jc w:val="center"/>
              <w:rPr>
                <w:ins w:id="2059" w:author="ERCOT" w:date="2025-07-16T18:32:00Z" w16du:dateUtc="2025-07-16T23:32:00Z"/>
                <w:rFonts w:ascii="Times New Roman" w:eastAsia="Times New Roman" w:hAnsi="Times New Roman"/>
              </w:rPr>
            </w:pPr>
            <w:ins w:id="2060" w:author="ERCOT" w:date="2025-07-16T18:32:00Z" w16du:dateUtc="2025-07-16T23:32:00Z">
              <w:r w:rsidRPr="00F374E3">
                <w:rPr>
                  <w:rFonts w:ascii="Times New Roman" w:eastAsia="Times New Roman" w:hAnsi="Times New Roman"/>
                </w:rPr>
                <w:t xml:space="preserve">Total number of DET records processed without error from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ABB89E6" w14:textId="77777777" w:rsidR="005659E9" w:rsidRPr="00F374E3" w:rsidRDefault="005659E9" w:rsidP="00082ED8">
            <w:pPr>
              <w:spacing w:after="0" w:line="240" w:lineRule="auto"/>
              <w:jc w:val="center"/>
              <w:rPr>
                <w:ins w:id="2061" w:author="ERCOT" w:date="2025-07-16T18:32:00Z" w16du:dateUtc="2025-07-16T23:32:00Z"/>
                <w:rFonts w:ascii="Times New Roman" w:eastAsia="Times New Roman" w:hAnsi="Times New Roman"/>
              </w:rPr>
            </w:pPr>
            <w:ins w:id="2062" w:author="ERCOT" w:date="2025-07-16T18:32:00Z" w16du:dateUtc="2025-07-16T23:32:00Z">
              <w:r w:rsidRPr="00F374E3">
                <w:rPr>
                  <w:rFonts w:ascii="Times New Roman" w:eastAsia="Times New Roman" w:hAnsi="Times New Roman"/>
                </w:rPr>
                <w:t>Numeric (8)</w:t>
              </w:r>
            </w:ins>
          </w:p>
        </w:tc>
      </w:tr>
      <w:tr w:rsidR="005659E9" w:rsidRPr="00F374E3" w14:paraId="6FC5821D" w14:textId="77777777" w:rsidTr="00082ED8">
        <w:trPr>
          <w:cantSplit/>
          <w:trHeight w:val="518"/>
          <w:jc w:val="center"/>
          <w:ins w:id="2063" w:author="ERCOT" w:date="2025-07-16T18:32:00Z"/>
        </w:trPr>
        <w:tc>
          <w:tcPr>
            <w:tcW w:w="1795" w:type="dxa"/>
            <w:tcMar>
              <w:top w:w="43" w:type="dxa"/>
              <w:left w:w="43" w:type="dxa"/>
              <w:bottom w:w="43" w:type="dxa"/>
              <w:right w:w="43" w:type="dxa"/>
            </w:tcMar>
            <w:vAlign w:val="center"/>
          </w:tcPr>
          <w:p w14:paraId="5A990825" w14:textId="77777777" w:rsidR="005659E9" w:rsidRPr="00F374E3" w:rsidRDefault="005659E9" w:rsidP="00082ED8">
            <w:pPr>
              <w:spacing w:after="0" w:line="240" w:lineRule="auto"/>
              <w:jc w:val="center"/>
              <w:rPr>
                <w:ins w:id="2064" w:author="ERCOT" w:date="2025-07-16T18:32:00Z" w16du:dateUtc="2025-07-16T23:32:00Z"/>
                <w:rFonts w:ascii="Times New Roman" w:eastAsia="Times New Roman" w:hAnsi="Times New Roman"/>
              </w:rPr>
            </w:pPr>
            <w:ins w:id="2065"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3BDA608A" w14:textId="77777777" w:rsidR="005659E9" w:rsidRPr="00F374E3" w:rsidRDefault="005659E9" w:rsidP="00082ED8">
            <w:pPr>
              <w:spacing w:after="0" w:line="240" w:lineRule="auto"/>
              <w:jc w:val="center"/>
              <w:rPr>
                <w:ins w:id="2066" w:author="ERCOT" w:date="2025-07-16T18:32:00Z" w16du:dateUtc="2025-07-16T23:32:00Z"/>
                <w:rFonts w:ascii="Times New Roman" w:eastAsia="Times New Roman" w:hAnsi="Times New Roman"/>
              </w:rPr>
            </w:pPr>
            <w:ins w:id="2067"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3B65397" w14:textId="77777777" w:rsidR="005659E9" w:rsidRPr="00F374E3" w:rsidRDefault="005659E9" w:rsidP="00082ED8">
            <w:pPr>
              <w:spacing w:after="0" w:line="240" w:lineRule="auto"/>
              <w:jc w:val="center"/>
              <w:rPr>
                <w:ins w:id="2068" w:author="ERCOT" w:date="2025-07-16T18:32:00Z" w16du:dateUtc="2025-07-16T23:32:00Z"/>
                <w:rFonts w:ascii="Times New Roman" w:eastAsia="Times New Roman" w:hAnsi="Times New Roman"/>
              </w:rPr>
            </w:pPr>
            <w:ins w:id="2069"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44B1B04E" w14:textId="77777777" w:rsidR="005659E9" w:rsidRPr="00F374E3" w:rsidRDefault="005659E9" w:rsidP="00082ED8">
            <w:pPr>
              <w:spacing w:after="0" w:line="240" w:lineRule="auto"/>
              <w:jc w:val="center"/>
              <w:rPr>
                <w:ins w:id="2070" w:author="ERCOT" w:date="2025-07-16T18:32:00Z" w16du:dateUtc="2025-07-16T23:32:00Z"/>
                <w:rFonts w:ascii="Times New Roman" w:eastAsia="Times New Roman" w:hAnsi="Times New Roman"/>
              </w:rPr>
            </w:pPr>
            <w:ins w:id="2071" w:author="ERCOT" w:date="2025-07-16T18:32:00Z" w16du:dateUtc="2025-07-16T23:32:00Z">
              <w:r w:rsidRPr="00F374E3">
                <w:rPr>
                  <w:rFonts w:ascii="Times New Roman" w:eastAsia="Times New Roman" w:hAnsi="Times New Roman"/>
                </w:rPr>
                <w:t>Numeric (8)</w:t>
              </w:r>
            </w:ins>
          </w:p>
        </w:tc>
      </w:tr>
    </w:tbl>
    <w:p w14:paraId="071D9451" w14:textId="77777777" w:rsidR="005659E9" w:rsidRPr="00F374E3" w:rsidRDefault="005659E9" w:rsidP="005659E9">
      <w:pPr>
        <w:spacing w:after="0" w:line="240" w:lineRule="auto"/>
        <w:rPr>
          <w:ins w:id="2072" w:author="ERCOT" w:date="2025-07-16T18:32:00Z" w16du:dateUtc="2025-07-16T23:32:00Z"/>
          <w:rFonts w:ascii="Times New Roman" w:hAnsi="Times New Roman"/>
        </w:rPr>
      </w:pPr>
    </w:p>
    <w:p w14:paraId="14CF8B9E" w14:textId="77777777" w:rsidR="005659E9" w:rsidRPr="00F374E3" w:rsidRDefault="005659E9" w:rsidP="005659E9">
      <w:pPr>
        <w:pStyle w:val="ListParagraph"/>
        <w:spacing w:after="240"/>
        <w:ind w:left="1800" w:firstLine="360"/>
        <w:contextualSpacing w:val="0"/>
        <w:rPr>
          <w:ins w:id="2073" w:author="ERCOT" w:date="2025-07-16T18:32:00Z" w16du:dateUtc="2025-07-16T23:32:00Z"/>
          <w:rFonts w:ascii="Times New Roman" w:hAnsi="Times New Roman"/>
          <w:b/>
        </w:rPr>
      </w:pPr>
      <w:ins w:id="2074"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sidRPr="00F374E3">
          <w:rPr>
            <w:rFonts w:ascii="Times New Roman" w:hAnsi="Times New Roman"/>
            <w:b/>
            <w:iCs/>
          </w:rPr>
          <w:t>P</w:t>
        </w:r>
        <w:r>
          <w:rPr>
            <w:rFonts w:ascii="Times New Roman" w:hAnsi="Times New Roman"/>
            <w:b/>
            <w:iCs/>
          </w:rPr>
          <w:t>op</w:t>
        </w:r>
        <w:r w:rsidRPr="00F374E3">
          <w:rPr>
            <w:rFonts w:ascii="Times New Roman" w:hAnsi="Times New Roman"/>
            <w:b/>
          </w:rPr>
          <w:t>ERCOTResponse</w:t>
        </w:r>
        <w:proofErr w:type="spellEnd"/>
        <w:r w:rsidRPr="00F374E3">
          <w:rPr>
            <w:rFonts w:ascii="Times New Roman" w:hAnsi="Times New Roman"/>
            <w:b/>
          </w:rPr>
          <w:t xml:space="preserve"> File:</w:t>
        </w:r>
      </w:ins>
    </w:p>
    <w:p w14:paraId="792BFBF8" w14:textId="77777777" w:rsidR="005659E9" w:rsidRPr="00F374E3" w:rsidRDefault="005659E9" w:rsidP="005659E9">
      <w:pPr>
        <w:pStyle w:val="ListParagraph"/>
        <w:ind w:left="2880"/>
        <w:rPr>
          <w:ins w:id="2075" w:author="ERCOT" w:date="2025-07-16T18:32:00Z" w16du:dateUtc="2025-07-16T23:32:00Z"/>
          <w:rFonts w:ascii="Times New Roman" w:hAnsi="Times New Roman"/>
        </w:rPr>
      </w:pPr>
      <w:ins w:id="2076" w:author="ERCOT" w:date="2025-07-16T18:32:00Z" w16du:dateUtc="2025-07-16T23:32:00Z">
        <w:r w:rsidRPr="00F374E3">
          <w:rPr>
            <w:rFonts w:ascii="Times New Roman" w:hAnsi="Times New Roman"/>
          </w:rPr>
          <w:t>HDR|RD</w:t>
        </w:r>
        <w:r>
          <w:rPr>
            <w:rFonts w:ascii="Times New Roman" w:hAnsi="Times New Roman"/>
          </w:rPr>
          <w:t>R</w:t>
        </w:r>
        <w:r w:rsidRPr="00F374E3">
          <w:rPr>
            <w:rFonts w:ascii="Times New Roman" w:hAnsi="Times New Roman"/>
          </w:rPr>
          <w:t>P</w:t>
        </w:r>
        <w:r>
          <w:rPr>
            <w:rFonts w:ascii="Times New Roman" w:hAnsi="Times New Roman"/>
          </w:rPr>
          <w:t>op</w:t>
        </w:r>
        <w:r w:rsidRPr="00F374E3">
          <w:rPr>
            <w:rFonts w:ascii="Times New Roman" w:hAnsi="Times New Roman"/>
          </w:rPr>
          <w:t>ERCOTResponse|200608300001|123456789</w:t>
        </w:r>
      </w:ins>
    </w:p>
    <w:p w14:paraId="276E558D" w14:textId="77777777" w:rsidR="005659E9" w:rsidRDefault="005659E9" w:rsidP="005659E9">
      <w:pPr>
        <w:pStyle w:val="ListParagraph"/>
        <w:ind w:left="2880"/>
        <w:rPr>
          <w:ins w:id="2077" w:author="ERCOT" w:date="2025-07-16T18:32:00Z" w16du:dateUtc="2025-07-16T23:32:00Z"/>
          <w:rFonts w:ascii="Times New Roman" w:hAnsi="Times New Roman"/>
        </w:rPr>
      </w:pPr>
      <w:ins w:id="2078"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ElectricHeating</w:t>
        </w:r>
        <w:r w:rsidRPr="00F374E3">
          <w:rPr>
            <w:rFonts w:ascii="Times New Roman" w:hAnsi="Times New Roman"/>
          </w:rPr>
          <w:t>|InvalidValue</w:t>
        </w:r>
      </w:ins>
    </w:p>
    <w:p w14:paraId="4ED4D0D2" w14:textId="77777777" w:rsidR="005659E9" w:rsidRPr="00515341" w:rsidRDefault="005659E9" w:rsidP="005659E9">
      <w:pPr>
        <w:pStyle w:val="ListParagraph"/>
        <w:ind w:left="2880"/>
        <w:rPr>
          <w:ins w:id="2079" w:author="ERCOT" w:date="2025-07-16T18:32:00Z" w16du:dateUtc="2025-07-16T23:32:00Z"/>
          <w:rFonts w:ascii="Times New Roman" w:hAnsi="Times New Roman"/>
        </w:rPr>
      </w:pPr>
      <w:ins w:id="2080" w:author="ERCOT" w:date="2025-07-16T18:32:00Z" w16du:dateUtc="2025-07-16T23:32:00Z">
        <w:r w:rsidRPr="00F374E3">
          <w:rPr>
            <w:rFonts w:ascii="Times New Roman" w:hAnsi="Times New Roman"/>
          </w:rPr>
          <w:t>SUM|5|4|1|</w:t>
        </w:r>
        <w:r w:rsidRPr="00F374E3">
          <w:rPr>
            <w:rFonts w:ascii="Times New Roman" w:hAnsi="Times New Roman"/>
          </w:rPr>
          <w:br/>
        </w:r>
      </w:ins>
    </w:p>
    <w:p w14:paraId="555BF6E2" w14:textId="5BCC2268" w:rsidR="005659E9" w:rsidRPr="00F374E3" w:rsidRDefault="005659E9" w:rsidP="005659E9">
      <w:pPr>
        <w:pStyle w:val="ListParagraph"/>
        <w:ind w:left="1440"/>
        <w:rPr>
          <w:ins w:id="2081" w:author="ERCOT" w:date="2025-07-16T18:32:00Z" w16du:dateUtc="2025-07-16T23:32:00Z"/>
          <w:rFonts w:ascii="Times New Roman" w:hAnsi="Times New Roman"/>
          <w:b/>
        </w:rPr>
      </w:pPr>
      <w:ins w:id="2082" w:author="ERCOT" w:date="2025-07-16T18:32:00Z" w16du:dateUtc="2025-07-16T23:32:00Z">
        <w:r w:rsidRPr="005659E9">
          <w:rPr>
            <w:rFonts w:ascii="Times New Roman" w:hAnsi="Times New Roman"/>
            <w:bCs/>
          </w:rPr>
          <w:t xml:space="preserve">(b) </w:t>
        </w:r>
      </w:ins>
      <w:ins w:id="2083" w:author="ERCOT" w:date="2025-07-16T18:33:00Z" w16du:dateUtc="2025-07-16T23:33:00Z">
        <w:r>
          <w:rPr>
            <w:rFonts w:ascii="Times New Roman" w:hAnsi="Times New Roman"/>
            <w:b/>
          </w:rPr>
          <w:tab/>
        </w:r>
      </w:ins>
      <w:ins w:id="2084" w:author="ERCOT" w:date="2025-07-16T18:32:00Z" w16du:dateUtc="2025-07-16T23:32:00Z">
        <w:r w:rsidRPr="00F374E3">
          <w:rPr>
            <w:rFonts w:ascii="Times New Roman" w:hAnsi="Times New Roman"/>
            <w:b/>
          </w:rPr>
          <w:t>RD</w:t>
        </w:r>
        <w:r>
          <w:rPr>
            <w:rFonts w:ascii="Times New Roman" w:hAnsi="Times New Roman"/>
            <w:b/>
          </w:rPr>
          <w:t>RPop</w:t>
        </w:r>
        <w:r w:rsidRPr="00F374E3">
          <w:rPr>
            <w:rFonts w:ascii="Times New Roman" w:hAnsi="Times New Roman"/>
            <w:b/>
          </w:rPr>
          <w:t>ERCOTValidation</w:t>
        </w:r>
        <w:r>
          <w:rPr>
            <w:rFonts w:ascii="Times New Roman" w:hAnsi="Times New Roman"/>
            <w:b/>
          </w:rPr>
          <w:t xml:space="preserve"> </w:t>
        </w:r>
        <w:r w:rsidRPr="00F374E3">
          <w:rPr>
            <w:rFonts w:ascii="Times New Roman" w:hAnsi="Times New Roman"/>
            <w:b/>
          </w:rPr>
          <w:t>File:</w:t>
        </w:r>
      </w:ins>
    </w:p>
    <w:p w14:paraId="441B19D6" w14:textId="77777777" w:rsidR="005659E9" w:rsidRDefault="005659E9" w:rsidP="005659E9">
      <w:pPr>
        <w:spacing w:after="240"/>
        <w:ind w:left="2160"/>
        <w:rPr>
          <w:ins w:id="2085" w:author="ERCOT" w:date="2025-07-16T18:32:00Z" w16du:dateUtc="2025-07-16T23:32:00Z"/>
          <w:rFonts w:ascii="Times New Roman" w:hAnsi="Times New Roman"/>
        </w:rPr>
      </w:pPr>
      <w:ins w:id="2086" w:author="ERCOT" w:date="2025-07-16T18:32:00Z" w16du:dateUtc="2025-07-16T23:32:00Z">
        <w:r>
          <w:rPr>
            <w:rFonts w:ascii="Times New Roman" w:hAnsi="Times New Roman"/>
          </w:rPr>
          <w:t>This file type is not in use; ERCOT does not perform any additional business validations for NOIE Population files.</w:t>
        </w:r>
      </w:ins>
    </w:p>
    <w:p w14:paraId="48683669" w14:textId="77777777" w:rsidR="005659E9" w:rsidRPr="00F374E3" w:rsidRDefault="005659E9" w:rsidP="005659E9">
      <w:pPr>
        <w:pStyle w:val="ListParagraph"/>
        <w:spacing w:after="240"/>
        <w:ind w:left="1440"/>
        <w:rPr>
          <w:ins w:id="2087" w:author="ERCOT" w:date="2025-07-16T18:32:00Z" w16du:dateUtc="2025-07-16T23:32:00Z"/>
          <w:rFonts w:ascii="Times New Roman" w:hAnsi="Times New Roman"/>
          <w:b/>
        </w:rPr>
      </w:pPr>
      <w:ins w:id="2088" w:author="ERCOT" w:date="2025-07-16T18:32:00Z" w16du:dateUtc="2025-07-16T23:32:00Z">
        <w:r>
          <w:rPr>
            <w:rFonts w:ascii="Times New Roman" w:eastAsia="Calibri" w:hAnsi="Times New Roman" w:cs="Times New Roman"/>
          </w:rPr>
          <w:t>(c)</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ERCOTResponse</w:t>
        </w:r>
        <w:proofErr w:type="spellEnd"/>
        <w:r w:rsidRPr="00F374E3">
          <w:rPr>
            <w:rFonts w:ascii="Times New Roman" w:hAnsi="Times New Roman"/>
            <w:b/>
          </w:rPr>
          <w:t>&lt;counter&gt; File:</w:t>
        </w:r>
      </w:ins>
    </w:p>
    <w:p w14:paraId="4790EEA4" w14:textId="2AEB3816" w:rsidR="005659E9" w:rsidRPr="00F374E3" w:rsidRDefault="005659E9" w:rsidP="005659E9">
      <w:pPr>
        <w:ind w:left="2160"/>
        <w:rPr>
          <w:ins w:id="2089" w:author="ERCOT" w:date="2025-07-16T18:32:00Z" w16du:dateUtc="2025-07-16T23:32:00Z"/>
          <w:rFonts w:ascii="Times New Roman" w:hAnsi="Times New Roman"/>
        </w:rPr>
      </w:pPr>
      <w:ins w:id="2090"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‘RD</w:t>
        </w:r>
        <w:r>
          <w:rPr>
            <w:rFonts w:ascii="Times New Roman" w:hAnsi="Times New Roman"/>
          </w:rPr>
          <w:t>RIntervaldata</w:t>
        </w:r>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xml:space="preserve">, the response file will use the same counter.  The </w:t>
        </w:r>
        <w:r w:rsidRPr="00F374E3">
          <w:rPr>
            <w:rFonts w:ascii="Times New Roman" w:hAnsi="Times New Roman"/>
          </w:rPr>
          <w:lastRenderedPageBreak/>
          <w:t>file formats and field descriptions are as described below.</w:t>
        </w:r>
      </w:ins>
      <w:ins w:id="2091" w:author="ERCOT" w:date="2025-08-22T09:16:00Z" w16du:dateUtc="2025-08-22T14:16:00Z">
        <w:r w:rsidR="009B16F8">
          <w:rPr>
            <w:rFonts w:ascii="Times New Roman" w:hAnsi="Times New Roman"/>
          </w:rPr>
          <w:t xml:space="preserve"> This file will be posted </w:t>
        </w:r>
        <w:r w:rsidR="00015D94">
          <w:rPr>
            <w:rFonts w:ascii="Times New Roman" w:hAnsi="Times New Roman"/>
          </w:rPr>
          <w:t>on</w:t>
        </w:r>
        <w:r w:rsidR="009B16F8">
          <w:rPr>
            <w:rFonts w:ascii="Times New Roman" w:hAnsi="Times New Roman"/>
          </w:rPr>
          <w:t xml:space="preserve"> MIS</w:t>
        </w:r>
        <w:r w:rsidR="00015D94">
          <w:rPr>
            <w:rFonts w:ascii="Times New Roman" w:hAnsi="Times New Roman"/>
          </w:rPr>
          <w:t xml:space="preserve"> Certified Area</w:t>
        </w:r>
        <w:r w:rsidR="009B16F8">
          <w:rPr>
            <w:rFonts w:ascii="Times New Roman" w:hAnsi="Times New Roman"/>
          </w:rPr>
          <w:t xml:space="preserve"> and will be accessible to the submitter.</w:t>
        </w:r>
      </w:ins>
    </w:p>
    <w:p w14:paraId="1E1FD841" w14:textId="77777777" w:rsidR="005659E9" w:rsidRPr="00F374E3" w:rsidRDefault="005659E9" w:rsidP="005659E9">
      <w:pPr>
        <w:pStyle w:val="ListParagraph"/>
        <w:spacing w:after="0" w:line="240" w:lineRule="auto"/>
        <w:ind w:left="2880" w:hanging="720"/>
        <w:rPr>
          <w:ins w:id="2092" w:author="ERCOT" w:date="2025-07-16T18:32:00Z" w16du:dateUtc="2025-07-16T23:32:00Z"/>
          <w:rFonts w:ascii="Times New Roman" w:hAnsi="Times New Roman"/>
        </w:rPr>
      </w:pPr>
      <w:ins w:id="2093"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46192201" w14:textId="77777777" w:rsidTr="00082ED8">
        <w:trPr>
          <w:cantSplit/>
          <w:trHeight w:val="716"/>
          <w:tblHeader/>
          <w:jc w:val="center"/>
          <w:ins w:id="2094" w:author="ERCOT" w:date="2025-07-16T18:32:00Z"/>
        </w:trPr>
        <w:tc>
          <w:tcPr>
            <w:tcW w:w="1435" w:type="dxa"/>
            <w:shd w:val="clear" w:color="auto" w:fill="D0CECE"/>
            <w:tcMar>
              <w:top w:w="43" w:type="dxa"/>
              <w:left w:w="43" w:type="dxa"/>
              <w:bottom w:w="43" w:type="dxa"/>
              <w:right w:w="43" w:type="dxa"/>
            </w:tcMar>
            <w:vAlign w:val="center"/>
          </w:tcPr>
          <w:p w14:paraId="46B804D0" w14:textId="77777777" w:rsidR="005659E9" w:rsidRPr="00F374E3" w:rsidRDefault="005659E9" w:rsidP="00082ED8">
            <w:pPr>
              <w:spacing w:after="0" w:line="240" w:lineRule="auto"/>
              <w:jc w:val="center"/>
              <w:rPr>
                <w:ins w:id="2095" w:author="ERCOT" w:date="2025-07-16T18:32:00Z" w16du:dateUtc="2025-07-16T23:32:00Z"/>
                <w:rFonts w:ascii="Times New Roman" w:eastAsia="Arial Unicode MS" w:hAnsi="Times New Roman"/>
                <w:b/>
              </w:rPr>
            </w:pPr>
            <w:ins w:id="2096"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1C9D792E" w14:textId="77777777" w:rsidR="005659E9" w:rsidRPr="00F374E3" w:rsidRDefault="005659E9" w:rsidP="00082ED8">
            <w:pPr>
              <w:spacing w:after="0" w:line="240" w:lineRule="auto"/>
              <w:jc w:val="center"/>
              <w:rPr>
                <w:ins w:id="2097" w:author="ERCOT" w:date="2025-07-16T18:32:00Z" w16du:dateUtc="2025-07-16T23:32:00Z"/>
                <w:rFonts w:ascii="Times New Roman" w:eastAsia="Arial Unicode MS" w:hAnsi="Times New Roman"/>
                <w:b/>
              </w:rPr>
            </w:pPr>
            <w:ins w:id="2098"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03E967A" w14:textId="77777777" w:rsidR="005659E9" w:rsidRPr="00F374E3" w:rsidRDefault="005659E9" w:rsidP="00082ED8">
            <w:pPr>
              <w:spacing w:after="0" w:line="240" w:lineRule="auto"/>
              <w:jc w:val="center"/>
              <w:rPr>
                <w:ins w:id="2099" w:author="ERCOT" w:date="2025-07-16T18:32:00Z" w16du:dateUtc="2025-07-16T23:32:00Z"/>
                <w:rFonts w:ascii="Times New Roman" w:eastAsia="Arial Unicode MS" w:hAnsi="Times New Roman"/>
                <w:b/>
              </w:rPr>
            </w:pPr>
            <w:ins w:id="2100"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5C1FAC12" w14:textId="77777777" w:rsidR="005659E9" w:rsidRPr="00F374E3" w:rsidRDefault="005659E9" w:rsidP="00082ED8">
            <w:pPr>
              <w:spacing w:after="0" w:line="240" w:lineRule="auto"/>
              <w:jc w:val="center"/>
              <w:rPr>
                <w:ins w:id="2101" w:author="ERCOT" w:date="2025-07-16T18:32:00Z" w16du:dateUtc="2025-07-16T23:32:00Z"/>
                <w:rFonts w:ascii="Times New Roman" w:eastAsia="Arial Unicode MS" w:hAnsi="Times New Roman"/>
                <w:b/>
              </w:rPr>
            </w:pPr>
            <w:ins w:id="2102" w:author="ERCOT" w:date="2025-07-16T18:32:00Z" w16du:dateUtc="2025-07-16T23:32:00Z">
              <w:r w:rsidRPr="00F374E3">
                <w:rPr>
                  <w:rFonts w:ascii="Times New Roman" w:eastAsia="Times New Roman" w:hAnsi="Times New Roman"/>
                  <w:b/>
                </w:rPr>
                <w:t>Format</w:t>
              </w:r>
            </w:ins>
          </w:p>
        </w:tc>
      </w:tr>
      <w:tr w:rsidR="005659E9" w:rsidRPr="00F374E3" w14:paraId="6F315E8A" w14:textId="77777777" w:rsidTr="00082ED8">
        <w:trPr>
          <w:cantSplit/>
          <w:trHeight w:val="694"/>
          <w:tblHeader/>
          <w:jc w:val="center"/>
          <w:ins w:id="2103" w:author="ERCOT" w:date="2025-07-16T18:32:00Z"/>
        </w:trPr>
        <w:tc>
          <w:tcPr>
            <w:tcW w:w="1435" w:type="dxa"/>
            <w:tcMar>
              <w:top w:w="43" w:type="dxa"/>
              <w:left w:w="43" w:type="dxa"/>
              <w:bottom w:w="43" w:type="dxa"/>
              <w:right w:w="43" w:type="dxa"/>
            </w:tcMar>
            <w:vAlign w:val="center"/>
          </w:tcPr>
          <w:p w14:paraId="4D3A56AE" w14:textId="77777777" w:rsidR="005659E9" w:rsidRPr="00F374E3" w:rsidRDefault="005659E9" w:rsidP="00082ED8">
            <w:pPr>
              <w:spacing w:after="0" w:line="240" w:lineRule="auto"/>
              <w:jc w:val="center"/>
              <w:rPr>
                <w:ins w:id="2104" w:author="ERCOT" w:date="2025-07-16T18:32:00Z" w16du:dateUtc="2025-07-16T23:32:00Z"/>
                <w:rFonts w:ascii="Times New Roman" w:eastAsia="Times New Roman" w:hAnsi="Times New Roman"/>
              </w:rPr>
            </w:pPr>
            <w:ins w:id="2105"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521C34A4" w14:textId="77777777" w:rsidR="005659E9" w:rsidRPr="00F374E3" w:rsidRDefault="005659E9" w:rsidP="00082ED8">
            <w:pPr>
              <w:spacing w:after="0" w:line="240" w:lineRule="auto"/>
              <w:jc w:val="center"/>
              <w:rPr>
                <w:ins w:id="2106" w:author="ERCOT" w:date="2025-07-16T18:32:00Z" w16du:dateUtc="2025-07-16T23:32:00Z"/>
                <w:rFonts w:ascii="Times New Roman" w:eastAsia="Times New Roman" w:hAnsi="Times New Roman"/>
              </w:rPr>
            </w:pPr>
            <w:ins w:id="2107"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1F1C52D8" w14:textId="77777777" w:rsidR="005659E9" w:rsidRPr="00F374E3" w:rsidRDefault="005659E9" w:rsidP="00082ED8">
            <w:pPr>
              <w:spacing w:after="0" w:line="240" w:lineRule="auto"/>
              <w:jc w:val="center"/>
              <w:rPr>
                <w:ins w:id="2108" w:author="ERCOT" w:date="2025-07-16T18:32:00Z" w16du:dateUtc="2025-07-16T23:32:00Z"/>
                <w:rFonts w:ascii="Times New Roman" w:eastAsia="Times New Roman" w:hAnsi="Times New Roman"/>
              </w:rPr>
            </w:pPr>
            <w:ins w:id="2109"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1CA2E517" w14:textId="77777777" w:rsidR="005659E9" w:rsidRPr="00F374E3" w:rsidRDefault="005659E9" w:rsidP="00082ED8">
            <w:pPr>
              <w:spacing w:after="0" w:line="240" w:lineRule="auto"/>
              <w:jc w:val="center"/>
              <w:rPr>
                <w:ins w:id="2110" w:author="ERCOT" w:date="2025-07-16T18:32:00Z" w16du:dateUtc="2025-07-16T23:32:00Z"/>
                <w:rFonts w:ascii="Times New Roman" w:eastAsia="Times New Roman" w:hAnsi="Times New Roman"/>
              </w:rPr>
            </w:pPr>
            <w:ins w:id="2111" w:author="ERCOT" w:date="2025-07-16T18:32:00Z" w16du:dateUtc="2025-07-16T23:32:00Z">
              <w:r w:rsidRPr="00F374E3">
                <w:rPr>
                  <w:rFonts w:ascii="Times New Roman" w:eastAsia="Times New Roman" w:hAnsi="Times New Roman"/>
                </w:rPr>
                <w:t>Alpha numeric</w:t>
              </w:r>
            </w:ins>
          </w:p>
          <w:p w14:paraId="303B54CF" w14:textId="77777777" w:rsidR="005659E9" w:rsidRPr="00F374E3" w:rsidRDefault="005659E9" w:rsidP="00082ED8">
            <w:pPr>
              <w:spacing w:after="0" w:line="240" w:lineRule="auto"/>
              <w:jc w:val="center"/>
              <w:rPr>
                <w:ins w:id="2112" w:author="ERCOT" w:date="2025-07-16T18:32:00Z" w16du:dateUtc="2025-07-16T23:32:00Z"/>
                <w:rFonts w:ascii="Times New Roman" w:eastAsia="Times New Roman" w:hAnsi="Times New Roman"/>
              </w:rPr>
            </w:pPr>
            <w:ins w:id="2113" w:author="ERCOT" w:date="2025-07-16T18:32:00Z" w16du:dateUtc="2025-07-16T23:32:00Z">
              <w:r w:rsidRPr="00F374E3">
                <w:rPr>
                  <w:rFonts w:ascii="Times New Roman" w:eastAsia="Times New Roman" w:hAnsi="Times New Roman"/>
                </w:rPr>
                <w:t>(3)</w:t>
              </w:r>
            </w:ins>
          </w:p>
        </w:tc>
      </w:tr>
      <w:tr w:rsidR="005659E9" w:rsidRPr="00F374E3" w14:paraId="7C3CEF5A" w14:textId="77777777" w:rsidTr="00082ED8">
        <w:trPr>
          <w:cantSplit/>
          <w:trHeight w:val="518"/>
          <w:tblHeader/>
          <w:jc w:val="center"/>
          <w:ins w:id="2114"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04D010" w14:textId="77777777" w:rsidR="005659E9" w:rsidRPr="00F374E3" w:rsidRDefault="005659E9" w:rsidP="00082ED8">
            <w:pPr>
              <w:spacing w:after="0" w:line="240" w:lineRule="auto"/>
              <w:jc w:val="center"/>
              <w:rPr>
                <w:ins w:id="2115" w:author="ERCOT" w:date="2025-07-16T18:32:00Z" w16du:dateUtc="2025-07-16T23:32:00Z"/>
                <w:rFonts w:ascii="Times New Roman" w:eastAsia="Times New Roman" w:hAnsi="Times New Roman"/>
              </w:rPr>
            </w:pPr>
            <w:ins w:id="2116"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AEE06F" w14:textId="77777777" w:rsidR="005659E9" w:rsidRPr="00F374E3" w:rsidRDefault="005659E9" w:rsidP="00082ED8">
            <w:pPr>
              <w:spacing w:after="0" w:line="240" w:lineRule="auto"/>
              <w:jc w:val="center"/>
              <w:rPr>
                <w:ins w:id="2117" w:author="ERCOT" w:date="2025-07-16T18:32:00Z" w16du:dateUtc="2025-07-16T23:32:00Z"/>
                <w:rFonts w:ascii="Times New Roman" w:eastAsia="Times New Roman" w:hAnsi="Times New Roman"/>
              </w:rPr>
            </w:pPr>
            <w:ins w:id="2118"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4EE5E" w14:textId="77777777" w:rsidR="005659E9" w:rsidRPr="00F374E3" w:rsidRDefault="005659E9" w:rsidP="00082ED8">
            <w:pPr>
              <w:spacing w:after="0" w:line="240" w:lineRule="auto"/>
              <w:jc w:val="center"/>
              <w:rPr>
                <w:ins w:id="2119" w:author="ERCOT" w:date="2025-07-16T18:32:00Z" w16du:dateUtc="2025-07-16T23:32:00Z"/>
                <w:rFonts w:ascii="Times New Roman" w:eastAsia="Times New Roman" w:hAnsi="Times New Roman"/>
              </w:rPr>
            </w:pPr>
            <w:ins w:id="2120"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998980" w14:textId="77777777" w:rsidR="005659E9" w:rsidRPr="00F374E3" w:rsidRDefault="005659E9" w:rsidP="00082ED8">
            <w:pPr>
              <w:spacing w:after="0" w:line="240" w:lineRule="auto"/>
              <w:jc w:val="center"/>
              <w:rPr>
                <w:ins w:id="2121" w:author="ERCOT" w:date="2025-07-16T18:32:00Z" w16du:dateUtc="2025-07-16T23:32:00Z"/>
                <w:rFonts w:ascii="Times New Roman" w:eastAsia="Times New Roman" w:hAnsi="Times New Roman"/>
              </w:rPr>
            </w:pPr>
            <w:ins w:id="2122" w:author="ERCOT" w:date="2025-07-16T18:32:00Z" w16du:dateUtc="2025-07-16T23:32:00Z">
              <w:r w:rsidRPr="00F374E3">
                <w:rPr>
                  <w:rFonts w:ascii="Times New Roman" w:eastAsia="Times New Roman" w:hAnsi="Times New Roman"/>
                </w:rPr>
                <w:t>Alpha numeric (27)</w:t>
              </w:r>
            </w:ins>
          </w:p>
        </w:tc>
      </w:tr>
      <w:tr w:rsidR="005659E9" w:rsidRPr="00F374E3" w14:paraId="4CA0A624" w14:textId="77777777" w:rsidTr="00082ED8">
        <w:trPr>
          <w:cantSplit/>
          <w:trHeight w:val="518"/>
          <w:tblHeader/>
          <w:jc w:val="center"/>
          <w:ins w:id="2123"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B759A3" w14:textId="77777777" w:rsidR="005659E9" w:rsidRPr="00F374E3" w:rsidRDefault="005659E9" w:rsidP="00082ED8">
            <w:pPr>
              <w:spacing w:after="0" w:line="240" w:lineRule="auto"/>
              <w:jc w:val="center"/>
              <w:rPr>
                <w:ins w:id="2124" w:author="ERCOT" w:date="2025-07-16T18:32:00Z" w16du:dateUtc="2025-07-16T23:32:00Z"/>
                <w:rFonts w:ascii="Times New Roman" w:eastAsia="Times New Roman" w:hAnsi="Times New Roman"/>
              </w:rPr>
            </w:pPr>
            <w:ins w:id="2125"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F6AB7D" w14:textId="77777777" w:rsidR="005659E9" w:rsidRPr="00F374E3" w:rsidRDefault="005659E9" w:rsidP="00082ED8">
            <w:pPr>
              <w:spacing w:after="0" w:line="240" w:lineRule="auto"/>
              <w:jc w:val="center"/>
              <w:rPr>
                <w:ins w:id="2126" w:author="ERCOT" w:date="2025-07-16T18:32:00Z" w16du:dateUtc="2025-07-16T23:32:00Z"/>
                <w:rFonts w:ascii="Times New Roman" w:eastAsia="Times New Roman" w:hAnsi="Times New Roman"/>
              </w:rPr>
            </w:pPr>
            <w:ins w:id="2127"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1DBC1D" w14:textId="77777777" w:rsidR="005659E9" w:rsidRPr="00F374E3" w:rsidRDefault="005659E9" w:rsidP="00082ED8">
            <w:pPr>
              <w:spacing w:after="0" w:line="240" w:lineRule="auto"/>
              <w:jc w:val="center"/>
              <w:rPr>
                <w:ins w:id="2128" w:author="ERCOT" w:date="2025-07-16T18:32:00Z" w16du:dateUtc="2025-07-16T23:32:00Z"/>
                <w:rFonts w:ascii="Times New Roman" w:eastAsia="Times New Roman" w:hAnsi="Times New Roman"/>
              </w:rPr>
            </w:pPr>
            <w:ins w:id="2129" w:author="ERCOT" w:date="2025-07-16T18:32:00Z" w16du:dateUtc="2025-07-16T23:32:00Z">
              <w:r w:rsidRPr="00F374E3">
                <w:rPr>
                  <w:rFonts w:ascii="Times New Roman" w:eastAsia="Times New Roman" w:hAnsi="Times New Roman"/>
                </w:rPr>
                <w:t>Report ID as sent in the</w:t>
              </w:r>
            </w:ins>
          </w:p>
          <w:p w14:paraId="35C69F58" w14:textId="77777777" w:rsidR="005659E9" w:rsidRPr="00F374E3" w:rsidRDefault="005659E9" w:rsidP="00082ED8">
            <w:pPr>
              <w:spacing w:after="0" w:line="240" w:lineRule="auto"/>
              <w:jc w:val="center"/>
              <w:rPr>
                <w:ins w:id="2130" w:author="ERCOT" w:date="2025-07-16T18:32:00Z" w16du:dateUtc="2025-07-16T23:32:00Z"/>
                <w:rFonts w:ascii="Times New Roman" w:eastAsia="Times New Roman" w:hAnsi="Times New Roman"/>
              </w:rPr>
            </w:pPr>
            <w:ins w:id="2131"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DBC1A5" w14:textId="77777777" w:rsidR="005659E9" w:rsidRPr="00F374E3" w:rsidRDefault="005659E9" w:rsidP="00082ED8">
            <w:pPr>
              <w:spacing w:after="0" w:line="240" w:lineRule="auto"/>
              <w:jc w:val="center"/>
              <w:rPr>
                <w:ins w:id="2132" w:author="ERCOT" w:date="2025-07-16T18:32:00Z" w16du:dateUtc="2025-07-16T23:32:00Z"/>
                <w:rFonts w:ascii="Times New Roman" w:eastAsia="Times New Roman" w:hAnsi="Times New Roman"/>
              </w:rPr>
            </w:pPr>
            <w:ins w:id="2133" w:author="ERCOT" w:date="2025-07-16T18:32:00Z" w16du:dateUtc="2025-07-16T23:32:00Z">
              <w:r w:rsidRPr="00F374E3">
                <w:rPr>
                  <w:rFonts w:ascii="Times New Roman" w:eastAsia="Times New Roman" w:hAnsi="Times New Roman"/>
                </w:rPr>
                <w:t>Alpha numeric</w:t>
              </w:r>
            </w:ins>
          </w:p>
        </w:tc>
      </w:tr>
      <w:tr w:rsidR="005659E9" w:rsidRPr="000474D2" w14:paraId="298C35D8" w14:textId="77777777" w:rsidTr="00082ED8">
        <w:trPr>
          <w:cantSplit/>
          <w:trHeight w:val="518"/>
          <w:tblHeader/>
          <w:jc w:val="center"/>
          <w:ins w:id="2134"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128CB1" w14:textId="77777777" w:rsidR="005659E9" w:rsidRPr="000474D2" w:rsidRDefault="005659E9" w:rsidP="00082ED8">
            <w:pPr>
              <w:spacing w:after="0" w:line="240" w:lineRule="auto"/>
              <w:jc w:val="center"/>
              <w:rPr>
                <w:ins w:id="2135" w:author="ERCOT" w:date="2025-07-16T18:32:00Z" w16du:dateUtc="2025-07-16T23:32:00Z"/>
                <w:rFonts w:ascii="Times New Roman" w:eastAsia="Times New Roman" w:hAnsi="Times New Roman"/>
              </w:rPr>
            </w:pPr>
            <w:ins w:id="2136"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AC456E" w14:textId="77777777" w:rsidR="005659E9" w:rsidRPr="000474D2" w:rsidRDefault="005659E9" w:rsidP="00082ED8">
            <w:pPr>
              <w:spacing w:after="0" w:line="240" w:lineRule="auto"/>
              <w:jc w:val="center"/>
              <w:rPr>
                <w:ins w:id="2137" w:author="ERCOT" w:date="2025-07-16T18:32:00Z" w16du:dateUtc="2025-07-16T23:32:00Z"/>
                <w:rFonts w:ascii="Times New Roman" w:eastAsia="Times New Roman" w:hAnsi="Times New Roman"/>
              </w:rPr>
            </w:pPr>
            <w:ins w:id="2138"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F072B7" w14:textId="77777777" w:rsidR="005659E9" w:rsidRPr="000474D2" w:rsidRDefault="005659E9" w:rsidP="00082ED8">
            <w:pPr>
              <w:spacing w:after="0" w:line="240" w:lineRule="auto"/>
              <w:jc w:val="center"/>
              <w:rPr>
                <w:ins w:id="2139" w:author="ERCOT" w:date="2025-07-16T18:32:00Z" w16du:dateUtc="2025-07-16T23:32:00Z"/>
                <w:rFonts w:ascii="Times New Roman" w:eastAsia="Times New Roman" w:hAnsi="Times New Roman"/>
              </w:rPr>
            </w:pPr>
            <w:ins w:id="2140"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6DA394" w14:textId="77777777" w:rsidR="005659E9" w:rsidRPr="00515341" w:rsidRDefault="005659E9" w:rsidP="00082ED8">
            <w:pPr>
              <w:spacing w:after="0" w:line="240" w:lineRule="auto"/>
              <w:jc w:val="center"/>
              <w:rPr>
                <w:ins w:id="2141" w:author="ERCOT" w:date="2025-07-16T18:32:00Z" w16du:dateUtc="2025-07-16T23:32:00Z"/>
                <w:rFonts w:ascii="Times New Roman" w:eastAsia="Times New Roman" w:hAnsi="Times New Roman"/>
              </w:rPr>
            </w:pPr>
            <w:ins w:id="2142" w:author="ERCOT" w:date="2025-07-16T18:32:00Z" w16du:dateUtc="2025-07-16T23:32:00Z">
              <w:r w:rsidRPr="00515341">
                <w:rPr>
                  <w:rFonts w:ascii="Times New Roman" w:eastAsia="Times New Roman" w:hAnsi="Times New Roman"/>
                </w:rPr>
                <w:t>Numeric</w:t>
              </w:r>
            </w:ins>
          </w:p>
          <w:p w14:paraId="17296173" w14:textId="77777777" w:rsidR="005659E9" w:rsidRPr="000474D2" w:rsidRDefault="005659E9" w:rsidP="00082ED8">
            <w:pPr>
              <w:spacing w:after="0" w:line="240" w:lineRule="auto"/>
              <w:jc w:val="center"/>
              <w:rPr>
                <w:ins w:id="2143" w:author="ERCOT" w:date="2025-07-16T18:32:00Z" w16du:dateUtc="2025-07-16T23:32:00Z"/>
                <w:rFonts w:ascii="Times New Roman" w:eastAsia="Times New Roman" w:hAnsi="Times New Roman"/>
              </w:rPr>
            </w:pPr>
            <w:ins w:id="2144" w:author="ERCOT" w:date="2025-07-16T18:32:00Z" w16du:dateUtc="2025-07-16T23:32:00Z">
              <w:r w:rsidRPr="00515341">
                <w:rPr>
                  <w:rFonts w:ascii="Times New Roman" w:eastAsia="Times New Roman" w:hAnsi="Times New Roman"/>
                </w:rPr>
                <w:t>(9 or 13)</w:t>
              </w:r>
            </w:ins>
          </w:p>
        </w:tc>
      </w:tr>
    </w:tbl>
    <w:p w14:paraId="02FA7ABC" w14:textId="77777777" w:rsidR="005659E9" w:rsidRPr="000474D2" w:rsidRDefault="005659E9" w:rsidP="005659E9">
      <w:pPr>
        <w:spacing w:after="0" w:line="240" w:lineRule="auto"/>
        <w:rPr>
          <w:ins w:id="2145" w:author="ERCOT" w:date="2025-07-16T18:32:00Z" w16du:dateUtc="2025-07-16T23:32:00Z"/>
          <w:rFonts w:ascii="Times New Roman" w:hAnsi="Times New Roman"/>
        </w:rPr>
      </w:pPr>
    </w:p>
    <w:p w14:paraId="5E433AEA" w14:textId="77777777" w:rsidR="005659E9" w:rsidRPr="00F374E3" w:rsidRDefault="005659E9" w:rsidP="005659E9">
      <w:pPr>
        <w:pStyle w:val="ListParagraph"/>
        <w:ind w:left="2880" w:hanging="720"/>
        <w:rPr>
          <w:ins w:id="2146" w:author="ERCOT" w:date="2025-07-16T18:32:00Z" w16du:dateUtc="2025-07-16T23:32:00Z"/>
          <w:rFonts w:ascii="Times New Roman" w:hAnsi="Times New Roman"/>
        </w:rPr>
      </w:pPr>
      <w:ins w:id="2147"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09F29927" w14:textId="77777777" w:rsidTr="00082ED8">
        <w:trPr>
          <w:cantSplit/>
          <w:trHeight w:val="495"/>
          <w:tblHeader/>
          <w:jc w:val="center"/>
          <w:ins w:id="2148" w:author="ERCOT" w:date="2025-07-16T18:32:00Z"/>
        </w:trPr>
        <w:tc>
          <w:tcPr>
            <w:tcW w:w="1206" w:type="dxa"/>
            <w:shd w:val="clear" w:color="auto" w:fill="D0CECE"/>
            <w:tcMar>
              <w:top w:w="43" w:type="dxa"/>
              <w:left w:w="43" w:type="dxa"/>
              <w:bottom w:w="43" w:type="dxa"/>
              <w:right w:w="43" w:type="dxa"/>
            </w:tcMar>
            <w:vAlign w:val="center"/>
          </w:tcPr>
          <w:p w14:paraId="5437FAD3" w14:textId="77777777" w:rsidR="005659E9" w:rsidRPr="00F374E3" w:rsidRDefault="005659E9" w:rsidP="00082ED8">
            <w:pPr>
              <w:spacing w:after="0" w:line="240" w:lineRule="auto"/>
              <w:jc w:val="center"/>
              <w:rPr>
                <w:ins w:id="2149" w:author="ERCOT" w:date="2025-07-16T18:32:00Z" w16du:dateUtc="2025-07-16T23:32:00Z"/>
                <w:rFonts w:ascii="Times New Roman" w:eastAsia="Times New Roman" w:hAnsi="Times New Roman"/>
                <w:b/>
              </w:rPr>
            </w:pPr>
            <w:ins w:id="2150"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029E5D01" w14:textId="77777777" w:rsidR="005659E9" w:rsidRPr="00F374E3" w:rsidRDefault="005659E9" w:rsidP="00082ED8">
            <w:pPr>
              <w:spacing w:after="0" w:line="240" w:lineRule="auto"/>
              <w:jc w:val="center"/>
              <w:rPr>
                <w:ins w:id="2151" w:author="ERCOT" w:date="2025-07-16T18:32:00Z" w16du:dateUtc="2025-07-16T23:32:00Z"/>
                <w:rFonts w:ascii="Times New Roman" w:eastAsia="Times New Roman" w:hAnsi="Times New Roman"/>
                <w:b/>
              </w:rPr>
            </w:pPr>
            <w:ins w:id="2152"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10629581" w14:textId="77777777" w:rsidR="005659E9" w:rsidRPr="00F374E3" w:rsidRDefault="005659E9" w:rsidP="00082ED8">
            <w:pPr>
              <w:spacing w:after="0" w:line="240" w:lineRule="auto"/>
              <w:jc w:val="center"/>
              <w:rPr>
                <w:ins w:id="2153" w:author="ERCOT" w:date="2025-07-16T18:32:00Z" w16du:dateUtc="2025-07-16T23:32:00Z"/>
                <w:rFonts w:ascii="Times New Roman" w:eastAsia="Times New Roman" w:hAnsi="Times New Roman"/>
                <w:b/>
              </w:rPr>
            </w:pPr>
            <w:ins w:id="2154"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310E3ACD" w14:textId="77777777" w:rsidR="005659E9" w:rsidRPr="00F374E3" w:rsidRDefault="005659E9" w:rsidP="00082ED8">
            <w:pPr>
              <w:spacing w:after="0" w:line="240" w:lineRule="auto"/>
              <w:jc w:val="center"/>
              <w:rPr>
                <w:ins w:id="2155" w:author="ERCOT" w:date="2025-07-16T18:32:00Z" w16du:dateUtc="2025-07-16T23:32:00Z"/>
                <w:rFonts w:ascii="Times New Roman" w:eastAsia="Times New Roman" w:hAnsi="Times New Roman"/>
                <w:b/>
              </w:rPr>
            </w:pPr>
            <w:ins w:id="2156" w:author="ERCOT" w:date="2025-07-16T18:32:00Z" w16du:dateUtc="2025-07-16T23:32:00Z">
              <w:r w:rsidRPr="00F374E3">
                <w:rPr>
                  <w:rFonts w:ascii="Times New Roman" w:eastAsia="Times New Roman" w:hAnsi="Times New Roman"/>
                  <w:b/>
                </w:rPr>
                <w:t>Format</w:t>
              </w:r>
            </w:ins>
          </w:p>
        </w:tc>
      </w:tr>
      <w:tr w:rsidR="005659E9" w:rsidRPr="00F374E3" w14:paraId="1E83E203" w14:textId="77777777" w:rsidTr="00082ED8">
        <w:trPr>
          <w:cantSplit/>
          <w:trHeight w:val="518"/>
          <w:jc w:val="center"/>
          <w:ins w:id="2157" w:author="ERCOT" w:date="2025-07-16T18:32:00Z"/>
        </w:trPr>
        <w:tc>
          <w:tcPr>
            <w:tcW w:w="1206" w:type="dxa"/>
            <w:tcMar>
              <w:top w:w="43" w:type="dxa"/>
              <w:left w:w="43" w:type="dxa"/>
              <w:bottom w:w="43" w:type="dxa"/>
              <w:right w:w="43" w:type="dxa"/>
            </w:tcMar>
            <w:vAlign w:val="center"/>
          </w:tcPr>
          <w:p w14:paraId="3AEA1601" w14:textId="77777777" w:rsidR="005659E9" w:rsidRPr="00F374E3" w:rsidRDefault="005659E9" w:rsidP="00082ED8">
            <w:pPr>
              <w:spacing w:after="0" w:line="240" w:lineRule="auto"/>
              <w:jc w:val="center"/>
              <w:rPr>
                <w:ins w:id="2158" w:author="ERCOT" w:date="2025-07-16T18:32:00Z" w16du:dateUtc="2025-07-16T23:32:00Z"/>
                <w:rFonts w:ascii="Times New Roman" w:eastAsia="Times New Roman" w:hAnsi="Times New Roman"/>
              </w:rPr>
            </w:pPr>
            <w:ins w:id="2159"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15AFDFA" w14:textId="77777777" w:rsidR="005659E9" w:rsidRPr="00F374E3" w:rsidRDefault="005659E9" w:rsidP="00082ED8">
            <w:pPr>
              <w:spacing w:after="0" w:line="240" w:lineRule="auto"/>
              <w:jc w:val="center"/>
              <w:rPr>
                <w:ins w:id="2160" w:author="ERCOT" w:date="2025-07-16T18:32:00Z" w16du:dateUtc="2025-07-16T23:32:00Z"/>
                <w:rFonts w:ascii="Times New Roman" w:eastAsia="Times New Roman" w:hAnsi="Times New Roman"/>
              </w:rPr>
            </w:pPr>
            <w:ins w:id="2161"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CE42F3" w14:textId="77777777" w:rsidR="005659E9" w:rsidRPr="00F374E3" w:rsidRDefault="005659E9" w:rsidP="00082ED8">
            <w:pPr>
              <w:spacing w:after="0" w:line="240" w:lineRule="auto"/>
              <w:jc w:val="center"/>
              <w:rPr>
                <w:ins w:id="2162" w:author="ERCOT" w:date="2025-07-16T18:32:00Z" w16du:dateUtc="2025-07-16T23:32:00Z"/>
                <w:rFonts w:ascii="Times New Roman" w:eastAsia="Times New Roman" w:hAnsi="Times New Roman"/>
              </w:rPr>
            </w:pPr>
            <w:ins w:id="2163"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B4A08" w14:textId="77777777" w:rsidR="005659E9" w:rsidRPr="00F374E3" w:rsidRDefault="005659E9" w:rsidP="00082ED8">
            <w:pPr>
              <w:spacing w:after="0" w:line="240" w:lineRule="auto"/>
              <w:jc w:val="center"/>
              <w:rPr>
                <w:ins w:id="2164" w:author="ERCOT" w:date="2025-07-16T18:32:00Z" w16du:dateUtc="2025-07-16T23:32:00Z"/>
                <w:rFonts w:ascii="Times New Roman" w:eastAsia="Times New Roman" w:hAnsi="Times New Roman"/>
              </w:rPr>
            </w:pPr>
            <w:ins w:id="2165" w:author="ERCOT" w:date="2025-07-16T18:32:00Z" w16du:dateUtc="2025-07-16T23:32:00Z">
              <w:r w:rsidRPr="00F374E3">
                <w:rPr>
                  <w:rFonts w:ascii="Times New Roman" w:eastAsia="Times New Roman" w:hAnsi="Times New Roman"/>
                </w:rPr>
                <w:t>Alpha numeric (3)</w:t>
              </w:r>
            </w:ins>
          </w:p>
        </w:tc>
      </w:tr>
      <w:tr w:rsidR="005659E9" w:rsidRPr="00F374E3" w14:paraId="31BDD1BC" w14:textId="77777777" w:rsidTr="00082ED8">
        <w:trPr>
          <w:cantSplit/>
          <w:trHeight w:val="518"/>
          <w:jc w:val="center"/>
          <w:ins w:id="2166" w:author="ERCOT" w:date="2025-07-16T18:32:00Z"/>
        </w:trPr>
        <w:tc>
          <w:tcPr>
            <w:tcW w:w="1206" w:type="dxa"/>
            <w:tcMar>
              <w:top w:w="43" w:type="dxa"/>
              <w:left w:w="43" w:type="dxa"/>
              <w:bottom w:w="43" w:type="dxa"/>
              <w:right w:w="43" w:type="dxa"/>
            </w:tcMar>
            <w:vAlign w:val="center"/>
          </w:tcPr>
          <w:p w14:paraId="44823D0B" w14:textId="77777777" w:rsidR="005659E9" w:rsidRPr="00F374E3" w:rsidRDefault="005659E9" w:rsidP="00082ED8">
            <w:pPr>
              <w:spacing w:after="0" w:line="240" w:lineRule="auto"/>
              <w:jc w:val="center"/>
              <w:rPr>
                <w:ins w:id="2167" w:author="ERCOT" w:date="2025-07-16T18:32:00Z" w16du:dateUtc="2025-07-16T23:32:00Z"/>
                <w:rFonts w:ascii="Times New Roman" w:eastAsia="Times New Roman" w:hAnsi="Times New Roman"/>
              </w:rPr>
            </w:pPr>
            <w:ins w:id="2168"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36CB26D" w14:textId="77777777" w:rsidR="005659E9" w:rsidRPr="00F374E3" w:rsidRDefault="005659E9" w:rsidP="00082ED8">
            <w:pPr>
              <w:spacing w:after="0" w:line="240" w:lineRule="auto"/>
              <w:jc w:val="center"/>
              <w:rPr>
                <w:ins w:id="2169" w:author="ERCOT" w:date="2025-07-16T18:32:00Z" w16du:dateUtc="2025-07-16T23:32:00Z"/>
                <w:rFonts w:ascii="Times New Roman" w:eastAsia="Times New Roman" w:hAnsi="Times New Roman"/>
              </w:rPr>
            </w:pPr>
            <w:ins w:id="2170"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C05DADD" w14:textId="77777777" w:rsidR="005659E9" w:rsidRPr="00F374E3" w:rsidRDefault="005659E9" w:rsidP="00082ED8">
            <w:pPr>
              <w:spacing w:after="0" w:line="240" w:lineRule="auto"/>
              <w:jc w:val="center"/>
              <w:rPr>
                <w:ins w:id="2171" w:author="ERCOT" w:date="2025-07-16T18:32:00Z" w16du:dateUtc="2025-07-16T23:32:00Z"/>
                <w:rFonts w:ascii="Times New Roman" w:eastAsia="Times New Roman" w:hAnsi="Times New Roman"/>
              </w:rPr>
            </w:pPr>
            <w:ins w:id="2172"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57AA0CE7" w14:textId="77777777" w:rsidR="005659E9" w:rsidRPr="00F374E3" w:rsidRDefault="005659E9" w:rsidP="00082ED8">
            <w:pPr>
              <w:spacing w:after="0" w:line="240" w:lineRule="auto"/>
              <w:jc w:val="center"/>
              <w:rPr>
                <w:ins w:id="2173" w:author="ERCOT" w:date="2025-07-16T18:32:00Z" w16du:dateUtc="2025-07-16T23:32:00Z"/>
                <w:rFonts w:ascii="Times New Roman" w:eastAsia="Times New Roman" w:hAnsi="Times New Roman"/>
              </w:rPr>
            </w:pPr>
            <w:ins w:id="2174" w:author="ERCOT" w:date="2025-07-16T18:32:00Z" w16du:dateUtc="2025-07-16T23:32:00Z">
              <w:r w:rsidRPr="00F374E3">
                <w:rPr>
                  <w:rFonts w:ascii="Times New Roman" w:eastAsia="Times New Roman" w:hAnsi="Times New Roman"/>
                </w:rPr>
                <w:t>Numeric (8)</w:t>
              </w:r>
            </w:ins>
          </w:p>
        </w:tc>
      </w:tr>
      <w:tr w:rsidR="005659E9" w:rsidRPr="00F374E3" w14:paraId="5EAE6921" w14:textId="77777777" w:rsidTr="00082ED8">
        <w:trPr>
          <w:cantSplit/>
          <w:trHeight w:val="518"/>
          <w:jc w:val="center"/>
          <w:ins w:id="2175" w:author="ERCOT" w:date="2025-07-16T18:32:00Z"/>
        </w:trPr>
        <w:tc>
          <w:tcPr>
            <w:tcW w:w="1206" w:type="dxa"/>
            <w:tcMar>
              <w:top w:w="43" w:type="dxa"/>
              <w:left w:w="43" w:type="dxa"/>
              <w:bottom w:w="43" w:type="dxa"/>
              <w:right w:w="43" w:type="dxa"/>
            </w:tcMar>
            <w:vAlign w:val="center"/>
          </w:tcPr>
          <w:p w14:paraId="5A23EEA4" w14:textId="77777777" w:rsidR="005659E9" w:rsidRPr="00F374E3" w:rsidRDefault="005659E9" w:rsidP="00082ED8">
            <w:pPr>
              <w:spacing w:after="0" w:line="240" w:lineRule="auto"/>
              <w:jc w:val="center"/>
              <w:rPr>
                <w:ins w:id="2176" w:author="ERCOT" w:date="2025-07-16T18:32:00Z" w16du:dateUtc="2025-07-16T23:32:00Z"/>
                <w:rFonts w:ascii="Times New Roman" w:eastAsia="Times New Roman" w:hAnsi="Times New Roman"/>
              </w:rPr>
            </w:pPr>
            <w:ins w:id="2177"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86DF26" w14:textId="77777777" w:rsidR="005659E9" w:rsidRPr="00F374E3" w:rsidRDefault="005659E9" w:rsidP="00082ED8">
            <w:pPr>
              <w:spacing w:after="0" w:line="240" w:lineRule="auto"/>
              <w:jc w:val="center"/>
              <w:rPr>
                <w:ins w:id="2178" w:author="ERCOT" w:date="2025-07-16T18:32:00Z" w16du:dateUtc="2025-07-16T23:32:00Z"/>
                <w:rFonts w:ascii="Times New Roman" w:eastAsia="Times New Roman" w:hAnsi="Times New Roman"/>
              </w:rPr>
            </w:pPr>
            <w:ins w:id="2179"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42B78EA" w14:textId="77777777" w:rsidR="005659E9" w:rsidRPr="00F374E3" w:rsidRDefault="005659E9" w:rsidP="00082ED8">
            <w:pPr>
              <w:spacing w:after="0" w:line="240" w:lineRule="auto"/>
              <w:jc w:val="center"/>
              <w:rPr>
                <w:ins w:id="2180" w:author="ERCOT" w:date="2025-07-16T18:32:00Z" w16du:dateUtc="2025-07-16T23:32:00Z"/>
                <w:rFonts w:ascii="Times New Roman" w:eastAsia="Times New Roman" w:hAnsi="Times New Roman"/>
              </w:rPr>
            </w:pPr>
            <w:ins w:id="2181"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72CA871D" w14:textId="77777777" w:rsidR="005659E9" w:rsidRPr="00F374E3" w:rsidRDefault="005659E9" w:rsidP="00082ED8">
            <w:pPr>
              <w:spacing w:after="0" w:line="240" w:lineRule="auto"/>
              <w:jc w:val="center"/>
              <w:rPr>
                <w:ins w:id="2182" w:author="ERCOT" w:date="2025-07-16T18:32:00Z" w16du:dateUtc="2025-07-16T23:32:00Z"/>
                <w:rFonts w:ascii="Times New Roman" w:eastAsia="Times New Roman" w:hAnsi="Times New Roman"/>
              </w:rPr>
            </w:pPr>
            <w:ins w:id="2183" w:author="ERCOT" w:date="2025-07-16T18:32:00Z" w16du:dateUtc="2025-07-16T23:32:00Z">
              <w:r w:rsidRPr="00515341">
                <w:rPr>
                  <w:rFonts w:ascii="Times New Roman" w:eastAsia="Times New Roman" w:hAnsi="Times New Roman"/>
                </w:rPr>
                <w:t>Alpha numeric (36)</w:t>
              </w:r>
            </w:ins>
          </w:p>
        </w:tc>
      </w:tr>
      <w:tr w:rsidR="005659E9" w:rsidRPr="00F374E3" w14:paraId="40E6BF9C" w14:textId="77777777" w:rsidTr="00082ED8">
        <w:trPr>
          <w:cantSplit/>
          <w:trHeight w:val="518"/>
          <w:jc w:val="center"/>
          <w:ins w:id="2184" w:author="ERCOT" w:date="2025-07-16T18:32:00Z"/>
        </w:trPr>
        <w:tc>
          <w:tcPr>
            <w:tcW w:w="1206" w:type="dxa"/>
            <w:tcMar>
              <w:top w:w="43" w:type="dxa"/>
              <w:left w:w="43" w:type="dxa"/>
              <w:bottom w:w="43" w:type="dxa"/>
              <w:right w:w="43" w:type="dxa"/>
            </w:tcMar>
            <w:vAlign w:val="center"/>
          </w:tcPr>
          <w:p w14:paraId="64041218" w14:textId="77777777" w:rsidR="005659E9" w:rsidRPr="00F374E3" w:rsidRDefault="005659E9" w:rsidP="00082ED8">
            <w:pPr>
              <w:spacing w:after="0" w:line="240" w:lineRule="auto"/>
              <w:jc w:val="center"/>
              <w:rPr>
                <w:ins w:id="2185" w:author="ERCOT" w:date="2025-07-16T18:32:00Z" w16du:dateUtc="2025-07-16T23:32:00Z"/>
                <w:rFonts w:ascii="Times New Roman" w:eastAsia="Times New Roman" w:hAnsi="Times New Roman"/>
              </w:rPr>
            </w:pPr>
            <w:ins w:id="2186"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0B370D45" w14:textId="77777777" w:rsidR="005659E9" w:rsidRPr="00F374E3" w:rsidRDefault="005659E9" w:rsidP="00082ED8">
            <w:pPr>
              <w:spacing w:after="0" w:line="240" w:lineRule="auto"/>
              <w:jc w:val="center"/>
              <w:rPr>
                <w:ins w:id="2187" w:author="ERCOT" w:date="2025-07-16T18:32:00Z" w16du:dateUtc="2025-07-16T23:32:00Z"/>
                <w:rFonts w:ascii="Times New Roman" w:eastAsia="Times New Roman" w:hAnsi="Times New Roman"/>
              </w:rPr>
            </w:pPr>
            <w:ins w:id="218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04CEC8" w14:textId="77777777" w:rsidR="005659E9" w:rsidRPr="00F374E3" w:rsidRDefault="005659E9" w:rsidP="00082ED8">
            <w:pPr>
              <w:spacing w:after="0" w:line="240" w:lineRule="auto"/>
              <w:jc w:val="center"/>
              <w:rPr>
                <w:ins w:id="2189" w:author="ERCOT" w:date="2025-07-16T18:32:00Z" w16du:dateUtc="2025-07-16T23:32:00Z"/>
                <w:rFonts w:ascii="Times New Roman" w:eastAsia="Times New Roman" w:hAnsi="Times New Roman"/>
              </w:rPr>
            </w:pPr>
            <w:ins w:id="2190"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057DA9C6" w14:textId="77777777" w:rsidR="005659E9" w:rsidRPr="00F374E3" w:rsidRDefault="005659E9" w:rsidP="00082ED8">
            <w:pPr>
              <w:spacing w:after="0" w:line="240" w:lineRule="auto"/>
              <w:jc w:val="center"/>
              <w:rPr>
                <w:ins w:id="2191" w:author="ERCOT" w:date="2025-07-16T18:32:00Z" w16du:dateUtc="2025-07-16T23:32:00Z"/>
                <w:rFonts w:ascii="Times New Roman" w:eastAsia="Times New Roman" w:hAnsi="Times New Roman"/>
              </w:rPr>
            </w:pPr>
            <w:ins w:id="2192" w:author="ERCOT" w:date="2025-07-16T18:32:00Z" w16du:dateUtc="2025-07-16T23:32:00Z">
              <w:r w:rsidRPr="00F374E3">
                <w:rPr>
                  <w:rFonts w:ascii="Times New Roman" w:eastAsia="Times New Roman" w:hAnsi="Times New Roman"/>
                </w:rPr>
                <w:t>Alpha numeric (3)</w:t>
              </w:r>
            </w:ins>
          </w:p>
        </w:tc>
      </w:tr>
      <w:tr w:rsidR="005659E9" w:rsidRPr="00F374E3" w14:paraId="26A1D92B" w14:textId="77777777" w:rsidTr="00082ED8">
        <w:trPr>
          <w:cantSplit/>
          <w:trHeight w:val="518"/>
          <w:jc w:val="center"/>
          <w:ins w:id="2193" w:author="ERCOT" w:date="2025-07-16T18:32:00Z"/>
        </w:trPr>
        <w:tc>
          <w:tcPr>
            <w:tcW w:w="1206" w:type="dxa"/>
            <w:tcMar>
              <w:top w:w="43" w:type="dxa"/>
              <w:left w:w="43" w:type="dxa"/>
              <w:bottom w:w="43" w:type="dxa"/>
              <w:right w:w="43" w:type="dxa"/>
            </w:tcMar>
            <w:vAlign w:val="center"/>
          </w:tcPr>
          <w:p w14:paraId="6F51A3BA" w14:textId="77777777" w:rsidR="005659E9" w:rsidRPr="00F374E3" w:rsidRDefault="005659E9" w:rsidP="00082ED8">
            <w:pPr>
              <w:spacing w:after="0" w:line="240" w:lineRule="auto"/>
              <w:jc w:val="center"/>
              <w:rPr>
                <w:ins w:id="2194" w:author="ERCOT" w:date="2025-07-16T18:32:00Z" w16du:dateUtc="2025-07-16T23:32:00Z"/>
                <w:rFonts w:ascii="Times New Roman" w:eastAsia="Times New Roman" w:hAnsi="Times New Roman"/>
              </w:rPr>
            </w:pPr>
            <w:ins w:id="2195"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A031188" w14:textId="77777777" w:rsidR="005659E9" w:rsidRPr="00F374E3" w:rsidRDefault="005659E9" w:rsidP="00082ED8">
            <w:pPr>
              <w:spacing w:after="0" w:line="240" w:lineRule="auto"/>
              <w:jc w:val="center"/>
              <w:rPr>
                <w:ins w:id="2196" w:author="ERCOT" w:date="2025-07-16T18:32:00Z" w16du:dateUtc="2025-07-16T23:32:00Z"/>
                <w:rFonts w:ascii="Times New Roman" w:eastAsia="Times New Roman" w:hAnsi="Times New Roman"/>
              </w:rPr>
            </w:pPr>
            <w:ins w:id="2197"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52C444BA" w14:textId="77777777" w:rsidR="005659E9" w:rsidRPr="00F374E3" w:rsidRDefault="005659E9" w:rsidP="00082ED8">
            <w:pPr>
              <w:spacing w:after="0" w:line="240" w:lineRule="auto"/>
              <w:jc w:val="center"/>
              <w:rPr>
                <w:ins w:id="2198" w:author="ERCOT" w:date="2025-07-16T18:32:00Z" w16du:dateUtc="2025-07-16T23:32:00Z"/>
                <w:rFonts w:ascii="Times New Roman" w:eastAsia="Times New Roman" w:hAnsi="Times New Roman"/>
              </w:rPr>
            </w:pPr>
            <w:ins w:id="2199"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4E8D87DC" w14:textId="77777777" w:rsidR="005659E9" w:rsidRPr="00F374E3" w:rsidRDefault="005659E9" w:rsidP="00082ED8">
            <w:pPr>
              <w:spacing w:after="0" w:line="240" w:lineRule="auto"/>
              <w:jc w:val="center"/>
              <w:rPr>
                <w:ins w:id="2200" w:author="ERCOT" w:date="2025-07-16T18:32:00Z" w16du:dateUtc="2025-07-16T23:32:00Z"/>
                <w:rFonts w:ascii="Times New Roman" w:eastAsia="Times New Roman" w:hAnsi="Times New Roman"/>
              </w:rPr>
            </w:pPr>
            <w:ins w:id="2201" w:author="ERCOT" w:date="2025-07-16T18:32:00Z" w16du:dateUtc="2025-07-16T23:32:00Z">
              <w:r w:rsidRPr="00F374E3">
                <w:rPr>
                  <w:rFonts w:ascii="Times New Roman" w:eastAsia="Times New Roman" w:hAnsi="Times New Roman"/>
                </w:rPr>
                <w:t>Numeric (8)</w:t>
              </w:r>
            </w:ins>
          </w:p>
        </w:tc>
      </w:tr>
      <w:tr w:rsidR="005659E9" w:rsidRPr="00F374E3" w14:paraId="7BB21503" w14:textId="77777777" w:rsidTr="00082ED8">
        <w:trPr>
          <w:cantSplit/>
          <w:trHeight w:val="518"/>
          <w:jc w:val="center"/>
          <w:ins w:id="2202" w:author="ERCOT" w:date="2025-07-16T18:32:00Z"/>
        </w:trPr>
        <w:tc>
          <w:tcPr>
            <w:tcW w:w="1206" w:type="dxa"/>
            <w:tcMar>
              <w:top w:w="43" w:type="dxa"/>
              <w:left w:w="43" w:type="dxa"/>
              <w:bottom w:w="43" w:type="dxa"/>
              <w:right w:w="43" w:type="dxa"/>
            </w:tcMar>
            <w:vAlign w:val="center"/>
          </w:tcPr>
          <w:p w14:paraId="2A14FCB9" w14:textId="77777777" w:rsidR="005659E9" w:rsidRPr="00F374E3" w:rsidRDefault="005659E9" w:rsidP="00082ED8">
            <w:pPr>
              <w:spacing w:after="0" w:line="240" w:lineRule="auto"/>
              <w:jc w:val="center"/>
              <w:rPr>
                <w:ins w:id="2203" w:author="ERCOT" w:date="2025-07-16T18:32:00Z" w16du:dateUtc="2025-07-16T23:32:00Z"/>
                <w:rFonts w:ascii="Times New Roman" w:eastAsia="Times New Roman" w:hAnsi="Times New Roman"/>
              </w:rPr>
            </w:pPr>
            <w:ins w:id="2204"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022FFE3B" w14:textId="77777777" w:rsidR="005659E9" w:rsidRPr="00F374E3" w:rsidRDefault="005659E9" w:rsidP="00082ED8">
            <w:pPr>
              <w:spacing w:after="0" w:line="240" w:lineRule="auto"/>
              <w:jc w:val="center"/>
              <w:rPr>
                <w:ins w:id="2205" w:author="ERCOT" w:date="2025-07-16T18:32:00Z" w16du:dateUtc="2025-07-16T23:32:00Z"/>
                <w:rFonts w:ascii="Times New Roman" w:eastAsia="Times New Roman" w:hAnsi="Times New Roman"/>
              </w:rPr>
            </w:pPr>
            <w:ins w:id="220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638D9AE" w14:textId="77777777" w:rsidR="005659E9" w:rsidRPr="00F374E3" w:rsidRDefault="005659E9" w:rsidP="00082ED8">
            <w:pPr>
              <w:spacing w:after="0" w:line="240" w:lineRule="auto"/>
              <w:jc w:val="center"/>
              <w:rPr>
                <w:ins w:id="2207" w:author="ERCOT" w:date="2025-07-16T18:32:00Z" w16du:dateUtc="2025-07-16T23:32:00Z"/>
                <w:rFonts w:ascii="Times New Roman" w:eastAsia="Times New Roman" w:hAnsi="Times New Roman"/>
              </w:rPr>
            </w:pPr>
            <w:ins w:id="2208"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4E039D30" w14:textId="77777777" w:rsidR="005659E9" w:rsidRPr="00F374E3" w:rsidRDefault="005659E9" w:rsidP="00082ED8">
            <w:pPr>
              <w:spacing w:after="0" w:line="240" w:lineRule="auto"/>
              <w:jc w:val="center"/>
              <w:rPr>
                <w:ins w:id="2209" w:author="ERCOT" w:date="2025-07-16T18:32:00Z" w16du:dateUtc="2025-07-16T23:32:00Z"/>
                <w:rFonts w:ascii="Times New Roman" w:eastAsia="Times New Roman" w:hAnsi="Times New Roman"/>
              </w:rPr>
            </w:pPr>
            <w:ins w:id="2210" w:author="ERCOT" w:date="2025-07-16T18:32:00Z" w16du:dateUtc="2025-07-16T23:32:00Z">
              <w:r w:rsidRPr="00F374E3">
                <w:rPr>
                  <w:rFonts w:ascii="Times New Roman" w:eastAsia="Times New Roman" w:hAnsi="Times New Roman"/>
                </w:rPr>
                <w:t>Alpha numeric (80)</w:t>
              </w:r>
            </w:ins>
          </w:p>
        </w:tc>
      </w:tr>
      <w:tr w:rsidR="005659E9" w:rsidRPr="00F374E3" w14:paraId="6E1ACC90" w14:textId="77777777" w:rsidTr="00082ED8">
        <w:trPr>
          <w:cantSplit/>
          <w:trHeight w:val="518"/>
          <w:jc w:val="center"/>
          <w:ins w:id="2211" w:author="ERCOT" w:date="2025-07-16T18:32:00Z"/>
        </w:trPr>
        <w:tc>
          <w:tcPr>
            <w:tcW w:w="1206" w:type="dxa"/>
            <w:tcMar>
              <w:top w:w="43" w:type="dxa"/>
              <w:left w:w="43" w:type="dxa"/>
              <w:bottom w:w="43" w:type="dxa"/>
              <w:right w:w="43" w:type="dxa"/>
            </w:tcMar>
            <w:vAlign w:val="center"/>
          </w:tcPr>
          <w:p w14:paraId="79DD1C28" w14:textId="77777777" w:rsidR="005659E9" w:rsidRPr="00F374E3" w:rsidRDefault="005659E9" w:rsidP="00082ED8">
            <w:pPr>
              <w:spacing w:after="0" w:line="240" w:lineRule="auto"/>
              <w:jc w:val="center"/>
              <w:rPr>
                <w:ins w:id="2212" w:author="ERCOT" w:date="2025-07-16T18:32:00Z" w16du:dateUtc="2025-07-16T23:32:00Z"/>
                <w:rFonts w:ascii="Times New Roman" w:eastAsia="Times New Roman" w:hAnsi="Times New Roman"/>
              </w:rPr>
            </w:pPr>
            <w:ins w:id="2213"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328E2557" w14:textId="77777777" w:rsidR="005659E9" w:rsidRPr="00F374E3" w:rsidRDefault="005659E9" w:rsidP="00082ED8">
            <w:pPr>
              <w:spacing w:after="0" w:line="240" w:lineRule="auto"/>
              <w:jc w:val="center"/>
              <w:rPr>
                <w:ins w:id="2214" w:author="ERCOT" w:date="2025-07-16T18:32:00Z" w16du:dateUtc="2025-07-16T23:32:00Z"/>
                <w:rFonts w:ascii="Times New Roman" w:eastAsia="Times New Roman" w:hAnsi="Times New Roman"/>
              </w:rPr>
            </w:pPr>
            <w:ins w:id="221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23B495C" w14:textId="77777777" w:rsidR="005659E9" w:rsidRPr="00F374E3" w:rsidRDefault="005659E9" w:rsidP="00082ED8">
            <w:pPr>
              <w:spacing w:after="0" w:line="240" w:lineRule="auto"/>
              <w:jc w:val="center"/>
              <w:rPr>
                <w:ins w:id="2216" w:author="ERCOT" w:date="2025-07-16T18:32:00Z" w16du:dateUtc="2025-07-16T23:32:00Z"/>
                <w:rFonts w:ascii="Times New Roman" w:eastAsia="Times New Roman" w:hAnsi="Times New Roman"/>
              </w:rPr>
            </w:pPr>
            <w:ins w:id="2217"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0779FE3B" w14:textId="77777777" w:rsidR="005659E9" w:rsidRPr="00F374E3" w:rsidRDefault="005659E9" w:rsidP="00082ED8">
            <w:pPr>
              <w:spacing w:after="0" w:line="240" w:lineRule="auto"/>
              <w:jc w:val="center"/>
              <w:rPr>
                <w:ins w:id="2218" w:author="ERCOT" w:date="2025-07-16T18:32:00Z" w16du:dateUtc="2025-07-16T23:32:00Z"/>
                <w:rFonts w:ascii="Times New Roman" w:eastAsia="Times New Roman" w:hAnsi="Times New Roman"/>
              </w:rPr>
            </w:pPr>
            <w:ins w:id="2219" w:author="ERCOT" w:date="2025-07-16T18:32:00Z" w16du:dateUtc="2025-07-16T23:32:00Z">
              <w:r w:rsidRPr="00F374E3">
                <w:rPr>
                  <w:rFonts w:ascii="Times New Roman" w:eastAsia="Times New Roman" w:hAnsi="Times New Roman"/>
                </w:rPr>
                <w:t>Alpha numeric (80)</w:t>
              </w:r>
            </w:ins>
          </w:p>
        </w:tc>
      </w:tr>
    </w:tbl>
    <w:p w14:paraId="152693D2" w14:textId="77777777" w:rsidR="005659E9" w:rsidRPr="00F374E3" w:rsidRDefault="005659E9" w:rsidP="005659E9">
      <w:pPr>
        <w:spacing w:after="0" w:line="240" w:lineRule="auto"/>
        <w:rPr>
          <w:ins w:id="2220" w:author="ERCOT" w:date="2025-07-16T18:32:00Z" w16du:dateUtc="2025-07-16T23:32:00Z"/>
          <w:rFonts w:ascii="Times New Roman" w:hAnsi="Times New Roman"/>
        </w:rPr>
      </w:pPr>
    </w:p>
    <w:p w14:paraId="04019B29" w14:textId="77777777" w:rsidR="005659E9" w:rsidRPr="00F374E3" w:rsidRDefault="005659E9" w:rsidP="005659E9">
      <w:pPr>
        <w:pStyle w:val="ListParagraph"/>
        <w:ind w:left="2880" w:hanging="720"/>
        <w:rPr>
          <w:ins w:id="2221" w:author="ERCOT" w:date="2025-07-16T18:32:00Z" w16du:dateUtc="2025-07-16T23:32:00Z"/>
          <w:rFonts w:ascii="Times New Roman" w:hAnsi="Times New Roman"/>
        </w:rPr>
      </w:pPr>
      <w:ins w:id="2222"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6C8E09FA" w14:textId="77777777" w:rsidTr="00082ED8">
        <w:trPr>
          <w:trHeight w:val="495"/>
          <w:tblHeader/>
          <w:jc w:val="center"/>
          <w:ins w:id="2223" w:author="ERCOT" w:date="2025-07-16T18:32:00Z"/>
        </w:trPr>
        <w:tc>
          <w:tcPr>
            <w:tcW w:w="1206" w:type="dxa"/>
            <w:shd w:val="clear" w:color="auto" w:fill="D0CECE"/>
            <w:tcMar>
              <w:top w:w="43" w:type="dxa"/>
              <w:left w:w="43" w:type="dxa"/>
              <w:bottom w:w="43" w:type="dxa"/>
              <w:right w:w="43" w:type="dxa"/>
            </w:tcMar>
            <w:vAlign w:val="center"/>
          </w:tcPr>
          <w:p w14:paraId="4CAA2C64" w14:textId="77777777" w:rsidR="005659E9" w:rsidRPr="00F374E3" w:rsidRDefault="005659E9" w:rsidP="00082ED8">
            <w:pPr>
              <w:spacing w:after="0" w:line="240" w:lineRule="auto"/>
              <w:jc w:val="center"/>
              <w:rPr>
                <w:ins w:id="2224" w:author="ERCOT" w:date="2025-07-16T18:32:00Z" w16du:dateUtc="2025-07-16T23:32:00Z"/>
                <w:rFonts w:ascii="Times New Roman" w:eastAsia="Times New Roman" w:hAnsi="Times New Roman"/>
                <w:b/>
              </w:rPr>
            </w:pPr>
            <w:ins w:id="2225"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3775D085" w14:textId="77777777" w:rsidR="005659E9" w:rsidRPr="00F374E3" w:rsidRDefault="005659E9" w:rsidP="00082ED8">
            <w:pPr>
              <w:spacing w:after="0" w:line="240" w:lineRule="auto"/>
              <w:jc w:val="center"/>
              <w:rPr>
                <w:ins w:id="2226" w:author="ERCOT" w:date="2025-07-16T18:32:00Z" w16du:dateUtc="2025-07-16T23:32:00Z"/>
                <w:rFonts w:ascii="Times New Roman" w:eastAsia="Times New Roman" w:hAnsi="Times New Roman"/>
                <w:b/>
              </w:rPr>
            </w:pPr>
            <w:ins w:id="2227"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DCD5023" w14:textId="77777777" w:rsidR="005659E9" w:rsidRPr="00F374E3" w:rsidRDefault="005659E9" w:rsidP="00082ED8">
            <w:pPr>
              <w:spacing w:after="0" w:line="240" w:lineRule="auto"/>
              <w:jc w:val="center"/>
              <w:rPr>
                <w:ins w:id="2228" w:author="ERCOT" w:date="2025-07-16T18:32:00Z" w16du:dateUtc="2025-07-16T23:32:00Z"/>
                <w:rFonts w:ascii="Times New Roman" w:eastAsia="Times New Roman" w:hAnsi="Times New Roman"/>
                <w:b/>
              </w:rPr>
            </w:pPr>
            <w:ins w:id="2229"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888360B" w14:textId="77777777" w:rsidR="005659E9" w:rsidRPr="00F374E3" w:rsidRDefault="005659E9" w:rsidP="00082ED8">
            <w:pPr>
              <w:spacing w:after="0" w:line="240" w:lineRule="auto"/>
              <w:jc w:val="center"/>
              <w:rPr>
                <w:ins w:id="2230" w:author="ERCOT" w:date="2025-07-16T18:32:00Z" w16du:dateUtc="2025-07-16T23:32:00Z"/>
                <w:rFonts w:ascii="Times New Roman" w:eastAsia="Times New Roman" w:hAnsi="Times New Roman"/>
                <w:b/>
              </w:rPr>
            </w:pPr>
            <w:ins w:id="2231" w:author="ERCOT" w:date="2025-07-16T18:32:00Z" w16du:dateUtc="2025-07-16T23:32:00Z">
              <w:r w:rsidRPr="00F374E3">
                <w:rPr>
                  <w:rFonts w:ascii="Times New Roman" w:eastAsia="Times New Roman" w:hAnsi="Times New Roman"/>
                  <w:b/>
                </w:rPr>
                <w:t>Format</w:t>
              </w:r>
            </w:ins>
          </w:p>
        </w:tc>
      </w:tr>
      <w:tr w:rsidR="005659E9" w:rsidRPr="00F374E3" w14:paraId="69BBCA1E" w14:textId="77777777" w:rsidTr="00082ED8">
        <w:trPr>
          <w:trHeight w:val="518"/>
          <w:jc w:val="center"/>
          <w:ins w:id="2232" w:author="ERCOT" w:date="2025-07-16T18:32:00Z"/>
        </w:trPr>
        <w:tc>
          <w:tcPr>
            <w:tcW w:w="1206" w:type="dxa"/>
            <w:tcMar>
              <w:top w:w="43" w:type="dxa"/>
              <w:left w:w="43" w:type="dxa"/>
              <w:bottom w:w="43" w:type="dxa"/>
              <w:right w:w="43" w:type="dxa"/>
            </w:tcMar>
            <w:vAlign w:val="center"/>
          </w:tcPr>
          <w:p w14:paraId="2021AEB0" w14:textId="77777777" w:rsidR="005659E9" w:rsidRPr="00F374E3" w:rsidRDefault="005659E9" w:rsidP="00082ED8">
            <w:pPr>
              <w:spacing w:after="0" w:line="240" w:lineRule="auto"/>
              <w:jc w:val="center"/>
              <w:rPr>
                <w:ins w:id="2233" w:author="ERCOT" w:date="2025-07-16T18:32:00Z" w16du:dateUtc="2025-07-16T23:32:00Z"/>
                <w:rFonts w:ascii="Times New Roman" w:eastAsia="Times New Roman" w:hAnsi="Times New Roman"/>
              </w:rPr>
            </w:pPr>
            <w:ins w:id="2234"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7375AF2" w14:textId="77777777" w:rsidR="005659E9" w:rsidRPr="00F374E3" w:rsidRDefault="005659E9" w:rsidP="00082ED8">
            <w:pPr>
              <w:spacing w:after="0" w:line="240" w:lineRule="auto"/>
              <w:jc w:val="center"/>
              <w:rPr>
                <w:ins w:id="2235" w:author="ERCOT" w:date="2025-07-16T18:32:00Z" w16du:dateUtc="2025-07-16T23:32:00Z"/>
                <w:rFonts w:ascii="Times New Roman" w:eastAsia="Times New Roman" w:hAnsi="Times New Roman"/>
              </w:rPr>
            </w:pPr>
            <w:ins w:id="223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1A8DAEB" w14:textId="77777777" w:rsidR="005659E9" w:rsidRPr="00F374E3" w:rsidRDefault="005659E9" w:rsidP="00082ED8">
            <w:pPr>
              <w:spacing w:after="0" w:line="240" w:lineRule="auto"/>
              <w:jc w:val="center"/>
              <w:rPr>
                <w:ins w:id="2237" w:author="ERCOT" w:date="2025-07-16T18:32:00Z" w16du:dateUtc="2025-07-16T23:32:00Z"/>
                <w:rFonts w:ascii="Times New Roman" w:eastAsia="Times New Roman" w:hAnsi="Times New Roman"/>
              </w:rPr>
            </w:pPr>
            <w:ins w:id="2238"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33D84" w14:textId="77777777" w:rsidR="005659E9" w:rsidRPr="00F374E3" w:rsidRDefault="005659E9" w:rsidP="00082ED8">
            <w:pPr>
              <w:spacing w:after="0" w:line="240" w:lineRule="auto"/>
              <w:jc w:val="center"/>
              <w:rPr>
                <w:ins w:id="2239" w:author="ERCOT" w:date="2025-07-16T18:32:00Z" w16du:dateUtc="2025-07-16T23:32:00Z"/>
                <w:rFonts w:ascii="Times New Roman" w:eastAsia="Times New Roman" w:hAnsi="Times New Roman"/>
              </w:rPr>
            </w:pPr>
            <w:ins w:id="2240" w:author="ERCOT" w:date="2025-07-16T18:32:00Z" w16du:dateUtc="2025-07-16T23:32:00Z">
              <w:r w:rsidRPr="00F374E3">
                <w:rPr>
                  <w:rFonts w:ascii="Times New Roman" w:eastAsia="Times New Roman" w:hAnsi="Times New Roman"/>
                </w:rPr>
                <w:t>Alpha numeric (3)</w:t>
              </w:r>
            </w:ins>
          </w:p>
        </w:tc>
      </w:tr>
      <w:tr w:rsidR="005659E9" w:rsidRPr="00F374E3" w14:paraId="7E856CC7" w14:textId="77777777" w:rsidTr="00082ED8">
        <w:trPr>
          <w:trHeight w:val="518"/>
          <w:jc w:val="center"/>
          <w:ins w:id="2241" w:author="ERCOT" w:date="2025-07-16T18:32:00Z"/>
        </w:trPr>
        <w:tc>
          <w:tcPr>
            <w:tcW w:w="1206" w:type="dxa"/>
            <w:tcMar>
              <w:top w:w="43" w:type="dxa"/>
              <w:left w:w="43" w:type="dxa"/>
              <w:bottom w:w="43" w:type="dxa"/>
              <w:right w:w="43" w:type="dxa"/>
            </w:tcMar>
            <w:vAlign w:val="center"/>
          </w:tcPr>
          <w:p w14:paraId="6445C094" w14:textId="77777777" w:rsidR="005659E9" w:rsidRPr="00F374E3" w:rsidRDefault="005659E9" w:rsidP="00082ED8">
            <w:pPr>
              <w:spacing w:after="0" w:line="240" w:lineRule="auto"/>
              <w:jc w:val="center"/>
              <w:rPr>
                <w:ins w:id="2242" w:author="ERCOT" w:date="2025-07-16T18:32:00Z" w16du:dateUtc="2025-07-16T23:32:00Z"/>
                <w:rFonts w:ascii="Times New Roman" w:eastAsia="Times New Roman" w:hAnsi="Times New Roman"/>
              </w:rPr>
            </w:pPr>
            <w:ins w:id="2243"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62F9EC3E" w14:textId="77777777" w:rsidR="005659E9" w:rsidRPr="00F374E3" w:rsidRDefault="005659E9" w:rsidP="00082ED8">
            <w:pPr>
              <w:spacing w:after="0" w:line="240" w:lineRule="auto"/>
              <w:jc w:val="center"/>
              <w:rPr>
                <w:ins w:id="2244" w:author="ERCOT" w:date="2025-07-16T18:32:00Z" w16du:dateUtc="2025-07-16T23:32:00Z"/>
                <w:rFonts w:ascii="Times New Roman" w:eastAsia="Times New Roman" w:hAnsi="Times New Roman"/>
              </w:rPr>
            </w:pPr>
            <w:ins w:id="224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8E8F7BE" w14:textId="77777777" w:rsidR="005659E9" w:rsidRPr="00F374E3" w:rsidRDefault="005659E9" w:rsidP="00082ED8">
            <w:pPr>
              <w:spacing w:after="0" w:line="240" w:lineRule="auto"/>
              <w:jc w:val="center"/>
              <w:rPr>
                <w:ins w:id="2246" w:author="ERCOT" w:date="2025-07-16T18:32:00Z" w16du:dateUtc="2025-07-16T23:32:00Z"/>
                <w:rFonts w:ascii="Times New Roman" w:eastAsia="Times New Roman" w:hAnsi="Times New Roman"/>
              </w:rPr>
            </w:pPr>
            <w:ins w:id="224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C74F91C" w14:textId="77777777" w:rsidR="005659E9" w:rsidRPr="00F374E3" w:rsidRDefault="005659E9" w:rsidP="00082ED8">
            <w:pPr>
              <w:spacing w:after="0" w:line="240" w:lineRule="auto"/>
              <w:jc w:val="center"/>
              <w:rPr>
                <w:ins w:id="2248" w:author="ERCOT" w:date="2025-07-16T18:32:00Z" w16du:dateUtc="2025-07-16T23:32:00Z"/>
                <w:rFonts w:ascii="Times New Roman" w:eastAsia="Times New Roman" w:hAnsi="Times New Roman"/>
              </w:rPr>
            </w:pPr>
            <w:ins w:id="2249" w:author="ERCOT" w:date="2025-07-16T18:32:00Z" w16du:dateUtc="2025-07-16T23:32:00Z">
              <w:r w:rsidRPr="00F374E3">
                <w:rPr>
                  <w:rFonts w:ascii="Times New Roman" w:eastAsia="Times New Roman" w:hAnsi="Times New Roman"/>
                </w:rPr>
                <w:t>Numeric (8)</w:t>
              </w:r>
            </w:ins>
          </w:p>
        </w:tc>
      </w:tr>
      <w:tr w:rsidR="005659E9" w:rsidRPr="00F374E3" w14:paraId="20E2080C" w14:textId="77777777" w:rsidTr="00082ED8">
        <w:trPr>
          <w:trHeight w:val="518"/>
          <w:jc w:val="center"/>
          <w:ins w:id="2250" w:author="ERCOT" w:date="2025-07-16T18:32:00Z"/>
        </w:trPr>
        <w:tc>
          <w:tcPr>
            <w:tcW w:w="1206" w:type="dxa"/>
            <w:tcMar>
              <w:top w:w="43" w:type="dxa"/>
              <w:left w:w="43" w:type="dxa"/>
              <w:bottom w:w="43" w:type="dxa"/>
              <w:right w:w="43" w:type="dxa"/>
            </w:tcMar>
            <w:vAlign w:val="center"/>
          </w:tcPr>
          <w:p w14:paraId="5FAB04AE" w14:textId="77777777" w:rsidR="005659E9" w:rsidRPr="00F374E3" w:rsidRDefault="005659E9" w:rsidP="00082ED8">
            <w:pPr>
              <w:spacing w:after="0" w:line="240" w:lineRule="auto"/>
              <w:jc w:val="center"/>
              <w:rPr>
                <w:ins w:id="2251" w:author="ERCOT" w:date="2025-07-16T18:32:00Z" w16du:dateUtc="2025-07-16T23:32:00Z"/>
                <w:rFonts w:ascii="Times New Roman" w:eastAsia="Times New Roman" w:hAnsi="Times New Roman"/>
              </w:rPr>
            </w:pPr>
            <w:ins w:id="2252"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3EDF60C0" w14:textId="77777777" w:rsidR="005659E9" w:rsidRPr="00F374E3" w:rsidRDefault="005659E9" w:rsidP="00082ED8">
            <w:pPr>
              <w:spacing w:after="0" w:line="240" w:lineRule="auto"/>
              <w:jc w:val="center"/>
              <w:rPr>
                <w:ins w:id="2253" w:author="ERCOT" w:date="2025-07-16T18:32:00Z" w16du:dateUtc="2025-07-16T23:32:00Z"/>
                <w:rFonts w:ascii="Times New Roman" w:eastAsia="Times New Roman" w:hAnsi="Times New Roman"/>
              </w:rPr>
            </w:pPr>
            <w:ins w:id="2254"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A8F81EA" w14:textId="77777777" w:rsidR="005659E9" w:rsidRPr="00F374E3" w:rsidRDefault="005659E9" w:rsidP="00082ED8">
            <w:pPr>
              <w:spacing w:after="0" w:line="240" w:lineRule="auto"/>
              <w:jc w:val="center"/>
              <w:rPr>
                <w:ins w:id="2255" w:author="ERCOT" w:date="2025-07-16T18:32:00Z" w16du:dateUtc="2025-07-16T23:32:00Z"/>
                <w:rFonts w:ascii="Times New Roman" w:eastAsia="Times New Roman" w:hAnsi="Times New Roman"/>
              </w:rPr>
            </w:pPr>
            <w:ins w:id="2256"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0E77B186" w14:textId="77777777" w:rsidR="005659E9" w:rsidRPr="00F374E3" w:rsidRDefault="005659E9" w:rsidP="00082ED8">
            <w:pPr>
              <w:spacing w:after="0" w:line="240" w:lineRule="auto"/>
              <w:jc w:val="center"/>
              <w:rPr>
                <w:ins w:id="2257" w:author="ERCOT" w:date="2025-07-16T18:32:00Z" w16du:dateUtc="2025-07-16T23:32:00Z"/>
                <w:rFonts w:ascii="Times New Roman" w:eastAsia="Times New Roman" w:hAnsi="Times New Roman"/>
              </w:rPr>
            </w:pPr>
            <w:ins w:id="2258" w:author="ERCOT" w:date="2025-07-16T18:32:00Z" w16du:dateUtc="2025-07-16T23:32:00Z">
              <w:r w:rsidRPr="00515341">
                <w:rPr>
                  <w:rFonts w:ascii="Times New Roman" w:eastAsia="Times New Roman" w:hAnsi="Times New Roman"/>
                </w:rPr>
                <w:t>Alpha numeric (36)</w:t>
              </w:r>
            </w:ins>
          </w:p>
        </w:tc>
      </w:tr>
      <w:tr w:rsidR="005659E9" w:rsidRPr="00F374E3" w14:paraId="617B2E68" w14:textId="77777777" w:rsidTr="00082ED8">
        <w:trPr>
          <w:trHeight w:val="518"/>
          <w:jc w:val="center"/>
          <w:ins w:id="2259" w:author="ERCOT" w:date="2025-07-16T18:32:00Z"/>
        </w:trPr>
        <w:tc>
          <w:tcPr>
            <w:tcW w:w="1206" w:type="dxa"/>
            <w:tcMar>
              <w:top w:w="43" w:type="dxa"/>
              <w:left w:w="43" w:type="dxa"/>
              <w:bottom w:w="43" w:type="dxa"/>
              <w:right w:w="43" w:type="dxa"/>
            </w:tcMar>
            <w:vAlign w:val="center"/>
          </w:tcPr>
          <w:p w14:paraId="1A5B67D6" w14:textId="77777777" w:rsidR="005659E9" w:rsidRPr="00F374E3" w:rsidRDefault="005659E9" w:rsidP="00082ED8">
            <w:pPr>
              <w:spacing w:after="0" w:line="240" w:lineRule="auto"/>
              <w:jc w:val="center"/>
              <w:rPr>
                <w:ins w:id="2260" w:author="ERCOT" w:date="2025-07-16T18:32:00Z" w16du:dateUtc="2025-07-16T23:32:00Z"/>
                <w:rFonts w:ascii="Times New Roman" w:eastAsia="Times New Roman" w:hAnsi="Times New Roman"/>
              </w:rPr>
            </w:pPr>
            <w:ins w:id="2261"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3FAB4E6A" w14:textId="77777777" w:rsidR="005659E9" w:rsidRPr="00F374E3" w:rsidRDefault="005659E9" w:rsidP="00082ED8">
            <w:pPr>
              <w:spacing w:after="0" w:line="240" w:lineRule="auto"/>
              <w:jc w:val="center"/>
              <w:rPr>
                <w:ins w:id="2262" w:author="ERCOT" w:date="2025-07-16T18:32:00Z" w16du:dateUtc="2025-07-16T23:32:00Z"/>
                <w:rFonts w:ascii="Times New Roman" w:eastAsia="Times New Roman" w:hAnsi="Times New Roman"/>
              </w:rPr>
            </w:pPr>
            <w:ins w:id="226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9EC11E6" w14:textId="77777777" w:rsidR="005659E9" w:rsidRPr="00F374E3" w:rsidRDefault="005659E9" w:rsidP="00082ED8">
            <w:pPr>
              <w:spacing w:after="0" w:line="240" w:lineRule="auto"/>
              <w:jc w:val="center"/>
              <w:rPr>
                <w:ins w:id="2264" w:author="ERCOT" w:date="2025-07-16T18:32:00Z" w16du:dateUtc="2025-07-16T23:32:00Z"/>
                <w:rFonts w:ascii="Times New Roman" w:eastAsia="Times New Roman" w:hAnsi="Times New Roman"/>
              </w:rPr>
            </w:pPr>
            <w:ins w:id="2265"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607772C7" w14:textId="77777777" w:rsidR="005659E9" w:rsidRPr="00F374E3" w:rsidRDefault="005659E9" w:rsidP="00082ED8">
            <w:pPr>
              <w:spacing w:after="0" w:line="240" w:lineRule="auto"/>
              <w:jc w:val="center"/>
              <w:rPr>
                <w:ins w:id="2266" w:author="ERCOT" w:date="2025-07-16T18:32:00Z" w16du:dateUtc="2025-07-16T23:32:00Z"/>
                <w:rFonts w:ascii="Times New Roman" w:eastAsia="Times New Roman" w:hAnsi="Times New Roman"/>
              </w:rPr>
            </w:pPr>
            <w:ins w:id="2267" w:author="ERCOT" w:date="2025-07-16T18:32:00Z" w16du:dateUtc="2025-07-16T23:32:00Z">
              <w:r w:rsidRPr="00F374E3">
                <w:rPr>
                  <w:rFonts w:ascii="Times New Roman" w:eastAsia="Times New Roman" w:hAnsi="Times New Roman"/>
                </w:rPr>
                <w:t>Alpha numeric (3)</w:t>
              </w:r>
            </w:ins>
          </w:p>
        </w:tc>
      </w:tr>
      <w:tr w:rsidR="005659E9" w:rsidRPr="00F374E3" w14:paraId="10C1039D" w14:textId="77777777" w:rsidTr="00082ED8">
        <w:trPr>
          <w:trHeight w:val="518"/>
          <w:jc w:val="center"/>
          <w:ins w:id="2268" w:author="ERCOT" w:date="2025-07-16T18:32:00Z"/>
        </w:trPr>
        <w:tc>
          <w:tcPr>
            <w:tcW w:w="1206" w:type="dxa"/>
            <w:tcMar>
              <w:top w:w="43" w:type="dxa"/>
              <w:left w:w="43" w:type="dxa"/>
              <w:bottom w:w="43" w:type="dxa"/>
              <w:right w:w="43" w:type="dxa"/>
            </w:tcMar>
            <w:vAlign w:val="center"/>
          </w:tcPr>
          <w:p w14:paraId="4DB03E1F" w14:textId="77777777" w:rsidR="005659E9" w:rsidRPr="00F374E3" w:rsidRDefault="005659E9" w:rsidP="00082ED8">
            <w:pPr>
              <w:spacing w:after="0" w:line="240" w:lineRule="auto"/>
              <w:jc w:val="center"/>
              <w:rPr>
                <w:ins w:id="2269" w:author="ERCOT" w:date="2025-07-16T18:32:00Z" w16du:dateUtc="2025-07-16T23:32:00Z"/>
                <w:rFonts w:ascii="Times New Roman" w:eastAsia="Times New Roman" w:hAnsi="Times New Roman"/>
              </w:rPr>
            </w:pPr>
            <w:ins w:id="2270"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7D4C0C24" w14:textId="77777777" w:rsidR="005659E9" w:rsidRPr="00F374E3" w:rsidRDefault="005659E9" w:rsidP="00082ED8">
            <w:pPr>
              <w:spacing w:after="0" w:line="240" w:lineRule="auto"/>
              <w:jc w:val="center"/>
              <w:rPr>
                <w:ins w:id="2271" w:author="ERCOT" w:date="2025-07-16T18:32:00Z" w16du:dateUtc="2025-07-16T23:32:00Z"/>
                <w:rFonts w:ascii="Times New Roman" w:eastAsia="Times New Roman" w:hAnsi="Times New Roman"/>
              </w:rPr>
            </w:pPr>
            <w:ins w:id="2272"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97ABBF5" w14:textId="77777777" w:rsidR="005659E9" w:rsidRPr="00F374E3" w:rsidRDefault="005659E9" w:rsidP="00082ED8">
            <w:pPr>
              <w:spacing w:after="0" w:line="240" w:lineRule="auto"/>
              <w:jc w:val="center"/>
              <w:rPr>
                <w:ins w:id="2273" w:author="ERCOT" w:date="2025-07-16T18:32:00Z" w16du:dateUtc="2025-07-16T23:32:00Z"/>
                <w:rFonts w:ascii="Times New Roman" w:eastAsia="Times New Roman" w:hAnsi="Times New Roman"/>
              </w:rPr>
            </w:pPr>
            <w:ins w:id="2274"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2489A203" w14:textId="77777777" w:rsidR="005659E9" w:rsidRPr="00F374E3" w:rsidRDefault="005659E9" w:rsidP="00082ED8">
            <w:pPr>
              <w:spacing w:after="0" w:line="240" w:lineRule="auto"/>
              <w:jc w:val="center"/>
              <w:rPr>
                <w:ins w:id="2275" w:author="ERCOT" w:date="2025-07-16T18:32:00Z" w16du:dateUtc="2025-07-16T23:32:00Z"/>
                <w:rFonts w:ascii="Times New Roman" w:eastAsia="Times New Roman" w:hAnsi="Times New Roman"/>
              </w:rPr>
            </w:pPr>
            <w:ins w:id="2276"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4F19182B" w14:textId="77777777" w:rsidR="005659E9" w:rsidRPr="00F374E3" w:rsidRDefault="005659E9" w:rsidP="00082ED8">
            <w:pPr>
              <w:spacing w:after="0" w:line="240" w:lineRule="auto"/>
              <w:jc w:val="center"/>
              <w:rPr>
                <w:ins w:id="2277" w:author="ERCOT" w:date="2025-07-16T18:32:00Z" w16du:dateUtc="2025-07-16T23:32:00Z"/>
                <w:rFonts w:ascii="Times New Roman" w:eastAsia="Times New Roman" w:hAnsi="Times New Roman"/>
              </w:rPr>
            </w:pPr>
            <w:ins w:id="2278" w:author="ERCOT" w:date="2025-07-16T18:32:00Z" w16du:dateUtc="2025-07-16T23:32:00Z">
              <w:r w:rsidRPr="00F374E3">
                <w:rPr>
                  <w:rFonts w:ascii="Times New Roman" w:eastAsia="Times New Roman" w:hAnsi="Times New Roman"/>
                </w:rPr>
                <w:t>Numeric (8)</w:t>
              </w:r>
            </w:ins>
          </w:p>
        </w:tc>
      </w:tr>
      <w:tr w:rsidR="005659E9" w:rsidRPr="00F374E3" w14:paraId="7F97570E" w14:textId="77777777" w:rsidTr="00082ED8">
        <w:trPr>
          <w:trHeight w:val="518"/>
          <w:jc w:val="center"/>
          <w:ins w:id="2279" w:author="ERCOT" w:date="2025-07-16T18:32:00Z"/>
        </w:trPr>
        <w:tc>
          <w:tcPr>
            <w:tcW w:w="1206" w:type="dxa"/>
            <w:tcMar>
              <w:top w:w="43" w:type="dxa"/>
              <w:left w:w="43" w:type="dxa"/>
              <w:bottom w:w="43" w:type="dxa"/>
              <w:right w:w="43" w:type="dxa"/>
            </w:tcMar>
            <w:vAlign w:val="center"/>
          </w:tcPr>
          <w:p w14:paraId="57B45747" w14:textId="77777777" w:rsidR="005659E9" w:rsidRPr="00F374E3" w:rsidRDefault="005659E9" w:rsidP="00082ED8">
            <w:pPr>
              <w:spacing w:after="0" w:line="240" w:lineRule="auto"/>
              <w:jc w:val="center"/>
              <w:rPr>
                <w:ins w:id="2280" w:author="ERCOT" w:date="2025-07-16T18:32:00Z" w16du:dateUtc="2025-07-16T23:32:00Z"/>
                <w:rFonts w:ascii="Times New Roman" w:eastAsia="Times New Roman" w:hAnsi="Times New Roman"/>
              </w:rPr>
            </w:pPr>
            <w:ins w:id="2281"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3C85364E" w14:textId="77777777" w:rsidR="005659E9" w:rsidRPr="00F374E3" w:rsidRDefault="005659E9" w:rsidP="00082ED8">
            <w:pPr>
              <w:spacing w:after="0" w:line="240" w:lineRule="auto"/>
              <w:jc w:val="center"/>
              <w:rPr>
                <w:ins w:id="2282" w:author="ERCOT" w:date="2025-07-16T18:32:00Z" w16du:dateUtc="2025-07-16T23:32:00Z"/>
                <w:rFonts w:ascii="Times New Roman" w:eastAsia="Times New Roman" w:hAnsi="Times New Roman"/>
              </w:rPr>
            </w:pPr>
            <w:ins w:id="228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D811D4F" w14:textId="77777777" w:rsidR="005659E9" w:rsidRPr="00F374E3" w:rsidRDefault="005659E9" w:rsidP="00082ED8">
            <w:pPr>
              <w:spacing w:after="0" w:line="240" w:lineRule="auto"/>
              <w:jc w:val="center"/>
              <w:rPr>
                <w:ins w:id="2284" w:author="ERCOT" w:date="2025-07-16T18:32:00Z" w16du:dateUtc="2025-07-16T23:32:00Z"/>
                <w:rFonts w:ascii="Times New Roman" w:eastAsia="Times New Roman" w:hAnsi="Times New Roman"/>
              </w:rPr>
            </w:pPr>
            <w:ins w:id="228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3D4E4AC6" w14:textId="77777777" w:rsidR="005659E9" w:rsidRPr="00F374E3" w:rsidRDefault="005659E9" w:rsidP="00082ED8">
            <w:pPr>
              <w:spacing w:after="0" w:line="240" w:lineRule="auto"/>
              <w:jc w:val="center"/>
              <w:rPr>
                <w:ins w:id="2286" w:author="ERCOT" w:date="2025-07-16T18:32:00Z" w16du:dateUtc="2025-07-16T23:32:00Z"/>
                <w:rFonts w:ascii="Times New Roman" w:eastAsia="Times New Roman" w:hAnsi="Times New Roman"/>
              </w:rPr>
            </w:pPr>
            <w:ins w:id="2287" w:author="ERCOT" w:date="2025-07-16T18:32:00Z" w16du:dateUtc="2025-07-16T23:32:00Z">
              <w:r w:rsidRPr="00F374E3">
                <w:rPr>
                  <w:rFonts w:ascii="Times New Roman" w:eastAsia="Times New Roman" w:hAnsi="Times New Roman"/>
                </w:rPr>
                <w:t>Alpha numeric (80)</w:t>
              </w:r>
            </w:ins>
          </w:p>
        </w:tc>
      </w:tr>
      <w:tr w:rsidR="005659E9" w:rsidRPr="00F374E3" w14:paraId="1A202FD8" w14:textId="77777777" w:rsidTr="00082ED8">
        <w:trPr>
          <w:trHeight w:val="518"/>
          <w:jc w:val="center"/>
          <w:ins w:id="2288" w:author="ERCOT" w:date="2025-07-16T18:32:00Z"/>
        </w:trPr>
        <w:tc>
          <w:tcPr>
            <w:tcW w:w="1206" w:type="dxa"/>
            <w:tcMar>
              <w:top w:w="43" w:type="dxa"/>
              <w:left w:w="43" w:type="dxa"/>
              <w:bottom w:w="43" w:type="dxa"/>
              <w:right w:w="43" w:type="dxa"/>
            </w:tcMar>
            <w:vAlign w:val="center"/>
          </w:tcPr>
          <w:p w14:paraId="6BF3BF13" w14:textId="77777777" w:rsidR="005659E9" w:rsidRPr="00F374E3" w:rsidRDefault="005659E9" w:rsidP="00082ED8">
            <w:pPr>
              <w:spacing w:after="0" w:line="240" w:lineRule="auto"/>
              <w:jc w:val="center"/>
              <w:rPr>
                <w:ins w:id="2289" w:author="ERCOT" w:date="2025-07-16T18:32:00Z" w16du:dateUtc="2025-07-16T23:32:00Z"/>
                <w:rFonts w:ascii="Times New Roman" w:eastAsia="Times New Roman" w:hAnsi="Times New Roman"/>
              </w:rPr>
            </w:pPr>
            <w:ins w:id="2290"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0F63A03" w14:textId="77777777" w:rsidR="005659E9" w:rsidRPr="00F374E3" w:rsidRDefault="005659E9" w:rsidP="00082ED8">
            <w:pPr>
              <w:spacing w:after="0" w:line="240" w:lineRule="auto"/>
              <w:jc w:val="center"/>
              <w:rPr>
                <w:ins w:id="2291" w:author="ERCOT" w:date="2025-07-16T18:32:00Z" w16du:dateUtc="2025-07-16T23:32:00Z"/>
                <w:rFonts w:ascii="Times New Roman" w:eastAsia="Times New Roman" w:hAnsi="Times New Roman"/>
              </w:rPr>
            </w:pPr>
            <w:ins w:id="229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11C2D2E" w14:textId="77777777" w:rsidR="005659E9" w:rsidRPr="00F374E3" w:rsidRDefault="005659E9" w:rsidP="00082ED8">
            <w:pPr>
              <w:spacing w:after="0" w:line="240" w:lineRule="auto"/>
              <w:jc w:val="center"/>
              <w:rPr>
                <w:ins w:id="2293" w:author="ERCOT" w:date="2025-07-16T18:32:00Z" w16du:dateUtc="2025-07-16T23:32:00Z"/>
                <w:rFonts w:ascii="Times New Roman" w:eastAsia="Times New Roman" w:hAnsi="Times New Roman"/>
              </w:rPr>
            </w:pPr>
            <w:ins w:id="2294"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FDF802" w14:textId="77777777" w:rsidR="005659E9" w:rsidRPr="00F374E3" w:rsidRDefault="005659E9" w:rsidP="00082ED8">
            <w:pPr>
              <w:spacing w:after="0" w:line="240" w:lineRule="auto"/>
              <w:jc w:val="center"/>
              <w:rPr>
                <w:ins w:id="2295" w:author="ERCOT" w:date="2025-07-16T18:32:00Z" w16du:dateUtc="2025-07-16T23:32:00Z"/>
                <w:rFonts w:ascii="Times New Roman" w:eastAsia="Times New Roman" w:hAnsi="Times New Roman"/>
              </w:rPr>
            </w:pPr>
            <w:ins w:id="2296" w:author="ERCOT" w:date="2025-07-16T18:32:00Z" w16du:dateUtc="2025-07-16T23:32:00Z">
              <w:r w:rsidRPr="00F374E3">
                <w:rPr>
                  <w:rFonts w:ascii="Times New Roman" w:eastAsia="Times New Roman" w:hAnsi="Times New Roman"/>
                </w:rPr>
                <w:t>Alpha numeric (80)</w:t>
              </w:r>
            </w:ins>
          </w:p>
        </w:tc>
      </w:tr>
    </w:tbl>
    <w:p w14:paraId="5FD824C1" w14:textId="77777777" w:rsidR="005659E9" w:rsidRPr="00F374E3" w:rsidRDefault="005659E9" w:rsidP="005659E9">
      <w:pPr>
        <w:spacing w:after="0" w:line="240" w:lineRule="auto"/>
        <w:rPr>
          <w:ins w:id="2297" w:author="ERCOT" w:date="2025-07-16T18:32:00Z" w16du:dateUtc="2025-07-16T23:32:00Z"/>
          <w:rFonts w:ascii="Times New Roman" w:hAnsi="Times New Roman"/>
        </w:rPr>
      </w:pPr>
    </w:p>
    <w:p w14:paraId="0206F9EA" w14:textId="77777777" w:rsidR="005659E9" w:rsidRPr="00F374E3" w:rsidRDefault="005659E9" w:rsidP="005659E9">
      <w:pPr>
        <w:pStyle w:val="ListParagraph"/>
        <w:ind w:left="2880" w:hanging="720"/>
        <w:rPr>
          <w:ins w:id="2298" w:author="ERCOT" w:date="2025-07-16T18:32:00Z" w16du:dateUtc="2025-07-16T23:32:00Z"/>
          <w:rFonts w:ascii="Times New Roman" w:hAnsi="Times New Roman"/>
        </w:rPr>
      </w:pPr>
      <w:ins w:id="2299"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3719F43E" w14:textId="77777777" w:rsidTr="00082ED8">
        <w:trPr>
          <w:cantSplit/>
          <w:trHeight w:val="495"/>
          <w:tblHeader/>
          <w:jc w:val="center"/>
          <w:ins w:id="2300" w:author="ERCOT" w:date="2025-07-16T18:32:00Z"/>
        </w:trPr>
        <w:tc>
          <w:tcPr>
            <w:tcW w:w="1795" w:type="dxa"/>
            <w:shd w:val="clear" w:color="auto" w:fill="D0CECE"/>
            <w:tcMar>
              <w:top w:w="43" w:type="dxa"/>
              <w:left w:w="43" w:type="dxa"/>
              <w:bottom w:w="43" w:type="dxa"/>
              <w:right w:w="43" w:type="dxa"/>
            </w:tcMar>
            <w:vAlign w:val="center"/>
          </w:tcPr>
          <w:p w14:paraId="60AE301E" w14:textId="77777777" w:rsidR="005659E9" w:rsidRPr="00F374E3" w:rsidRDefault="005659E9" w:rsidP="00082ED8">
            <w:pPr>
              <w:spacing w:after="0" w:line="240" w:lineRule="auto"/>
              <w:jc w:val="center"/>
              <w:rPr>
                <w:ins w:id="2301" w:author="ERCOT" w:date="2025-07-16T18:32:00Z" w16du:dateUtc="2025-07-16T23:32:00Z"/>
                <w:rFonts w:ascii="Times New Roman" w:eastAsia="Times New Roman" w:hAnsi="Times New Roman"/>
                <w:b/>
              </w:rPr>
            </w:pPr>
            <w:ins w:id="2302"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1578CBE4" w14:textId="77777777" w:rsidR="005659E9" w:rsidRPr="00F374E3" w:rsidRDefault="005659E9" w:rsidP="00082ED8">
            <w:pPr>
              <w:spacing w:after="0" w:line="240" w:lineRule="auto"/>
              <w:jc w:val="center"/>
              <w:rPr>
                <w:ins w:id="2303" w:author="ERCOT" w:date="2025-07-16T18:32:00Z" w16du:dateUtc="2025-07-16T23:32:00Z"/>
                <w:rFonts w:ascii="Times New Roman" w:eastAsia="Times New Roman" w:hAnsi="Times New Roman"/>
                <w:b/>
              </w:rPr>
            </w:pPr>
            <w:ins w:id="2304"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56329DE7" w14:textId="77777777" w:rsidR="005659E9" w:rsidRPr="00F374E3" w:rsidRDefault="005659E9" w:rsidP="00082ED8">
            <w:pPr>
              <w:spacing w:after="0" w:line="240" w:lineRule="auto"/>
              <w:jc w:val="center"/>
              <w:rPr>
                <w:ins w:id="2305" w:author="ERCOT" w:date="2025-07-16T18:32:00Z" w16du:dateUtc="2025-07-16T23:32:00Z"/>
                <w:rFonts w:ascii="Times New Roman" w:eastAsia="Times New Roman" w:hAnsi="Times New Roman"/>
                <w:b/>
              </w:rPr>
            </w:pPr>
            <w:ins w:id="230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EE089F8" w14:textId="77777777" w:rsidR="005659E9" w:rsidRPr="00F374E3" w:rsidRDefault="005659E9" w:rsidP="00082ED8">
            <w:pPr>
              <w:tabs>
                <w:tab w:val="right" w:pos="9360"/>
              </w:tabs>
              <w:spacing w:after="0" w:line="240" w:lineRule="auto"/>
              <w:jc w:val="center"/>
              <w:rPr>
                <w:ins w:id="2307" w:author="ERCOT" w:date="2025-07-16T18:32:00Z" w16du:dateUtc="2025-07-16T23:32:00Z"/>
                <w:rFonts w:ascii="Times New Roman" w:eastAsia="Times New Roman" w:hAnsi="Times New Roman"/>
                <w:b/>
              </w:rPr>
            </w:pPr>
            <w:ins w:id="2308" w:author="ERCOT" w:date="2025-07-16T18:32:00Z" w16du:dateUtc="2025-07-16T23:32:00Z">
              <w:r w:rsidRPr="00F374E3">
                <w:rPr>
                  <w:rFonts w:ascii="Times New Roman" w:eastAsia="Times New Roman" w:hAnsi="Times New Roman"/>
                  <w:b/>
                </w:rPr>
                <w:t>Format</w:t>
              </w:r>
            </w:ins>
          </w:p>
        </w:tc>
      </w:tr>
      <w:tr w:rsidR="005659E9" w:rsidRPr="00F374E3" w14:paraId="0EC06590" w14:textId="77777777" w:rsidTr="00082ED8">
        <w:trPr>
          <w:cantSplit/>
          <w:trHeight w:val="518"/>
          <w:jc w:val="center"/>
          <w:ins w:id="2309" w:author="ERCOT" w:date="2025-07-16T18:32:00Z"/>
        </w:trPr>
        <w:tc>
          <w:tcPr>
            <w:tcW w:w="1795" w:type="dxa"/>
            <w:tcMar>
              <w:top w:w="43" w:type="dxa"/>
              <w:left w:w="43" w:type="dxa"/>
              <w:bottom w:w="43" w:type="dxa"/>
              <w:right w:w="43" w:type="dxa"/>
            </w:tcMar>
            <w:vAlign w:val="center"/>
          </w:tcPr>
          <w:p w14:paraId="79BBBFD1" w14:textId="77777777" w:rsidR="005659E9" w:rsidRPr="00F374E3" w:rsidRDefault="005659E9" w:rsidP="00082ED8">
            <w:pPr>
              <w:spacing w:after="0" w:line="240" w:lineRule="auto"/>
              <w:jc w:val="center"/>
              <w:rPr>
                <w:ins w:id="2310" w:author="ERCOT" w:date="2025-07-16T18:32:00Z" w16du:dateUtc="2025-07-16T23:32:00Z"/>
                <w:rFonts w:ascii="Times New Roman" w:eastAsia="Times New Roman" w:hAnsi="Times New Roman"/>
              </w:rPr>
            </w:pPr>
            <w:ins w:id="2311"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32BAB834" w14:textId="77777777" w:rsidR="005659E9" w:rsidRPr="00F374E3" w:rsidRDefault="005659E9" w:rsidP="00082ED8">
            <w:pPr>
              <w:spacing w:after="0" w:line="240" w:lineRule="auto"/>
              <w:jc w:val="center"/>
              <w:rPr>
                <w:ins w:id="2312" w:author="ERCOT" w:date="2025-07-16T18:32:00Z" w16du:dateUtc="2025-07-16T23:32:00Z"/>
                <w:rFonts w:ascii="Times New Roman" w:eastAsia="Times New Roman" w:hAnsi="Times New Roman"/>
              </w:rPr>
            </w:pPr>
            <w:ins w:id="2313"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0395F5C" w14:textId="77777777" w:rsidR="005659E9" w:rsidRPr="00F374E3" w:rsidRDefault="005659E9" w:rsidP="00082ED8">
            <w:pPr>
              <w:spacing w:after="0" w:line="240" w:lineRule="auto"/>
              <w:jc w:val="center"/>
              <w:rPr>
                <w:ins w:id="2314" w:author="ERCOT" w:date="2025-07-16T18:32:00Z" w16du:dateUtc="2025-07-16T23:32:00Z"/>
                <w:rFonts w:ascii="Times New Roman" w:eastAsia="Times New Roman" w:hAnsi="Times New Roman"/>
              </w:rPr>
            </w:pPr>
            <w:ins w:id="231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740C164C" w14:textId="77777777" w:rsidR="005659E9" w:rsidRPr="00F374E3" w:rsidRDefault="005659E9" w:rsidP="00082ED8">
            <w:pPr>
              <w:spacing w:after="0" w:line="240" w:lineRule="auto"/>
              <w:jc w:val="center"/>
              <w:rPr>
                <w:ins w:id="2316" w:author="ERCOT" w:date="2025-07-16T18:32:00Z" w16du:dateUtc="2025-07-16T23:32:00Z"/>
                <w:rFonts w:ascii="Times New Roman" w:eastAsia="Times New Roman" w:hAnsi="Times New Roman"/>
              </w:rPr>
            </w:pPr>
            <w:ins w:id="2317" w:author="ERCOT" w:date="2025-07-16T18:32:00Z" w16du:dateUtc="2025-07-16T23:32:00Z">
              <w:r w:rsidRPr="00F374E3">
                <w:rPr>
                  <w:rFonts w:ascii="Times New Roman" w:eastAsia="Times New Roman" w:hAnsi="Times New Roman"/>
                </w:rPr>
                <w:t>Alpha numeric (3)</w:t>
              </w:r>
            </w:ins>
          </w:p>
        </w:tc>
      </w:tr>
      <w:tr w:rsidR="005659E9" w:rsidRPr="00F374E3" w14:paraId="43452B42" w14:textId="77777777" w:rsidTr="00082ED8">
        <w:trPr>
          <w:cantSplit/>
          <w:trHeight w:val="518"/>
          <w:jc w:val="center"/>
          <w:ins w:id="2318" w:author="ERCOT" w:date="2025-07-16T18:32:00Z"/>
        </w:trPr>
        <w:tc>
          <w:tcPr>
            <w:tcW w:w="1795" w:type="dxa"/>
            <w:tcMar>
              <w:top w:w="43" w:type="dxa"/>
              <w:left w:w="43" w:type="dxa"/>
              <w:bottom w:w="43" w:type="dxa"/>
              <w:right w:w="43" w:type="dxa"/>
            </w:tcMar>
            <w:vAlign w:val="center"/>
          </w:tcPr>
          <w:p w14:paraId="0604F3D9" w14:textId="77777777" w:rsidR="005659E9" w:rsidRPr="00F374E3" w:rsidRDefault="005659E9" w:rsidP="00082ED8">
            <w:pPr>
              <w:spacing w:after="0" w:line="240" w:lineRule="auto"/>
              <w:jc w:val="center"/>
              <w:rPr>
                <w:ins w:id="2319" w:author="ERCOT" w:date="2025-07-16T18:32:00Z" w16du:dateUtc="2025-07-16T23:32:00Z"/>
                <w:rFonts w:ascii="Times New Roman" w:eastAsia="Times New Roman" w:hAnsi="Times New Roman"/>
              </w:rPr>
            </w:pPr>
            <w:ins w:id="2320"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070B7798" w14:textId="77777777" w:rsidR="005659E9" w:rsidRPr="00F374E3" w:rsidRDefault="005659E9" w:rsidP="00082ED8">
            <w:pPr>
              <w:spacing w:after="0" w:line="240" w:lineRule="auto"/>
              <w:jc w:val="center"/>
              <w:rPr>
                <w:ins w:id="2321" w:author="ERCOT" w:date="2025-07-16T18:32:00Z" w16du:dateUtc="2025-07-16T23:32:00Z"/>
                <w:rFonts w:ascii="Times New Roman" w:eastAsia="Times New Roman" w:hAnsi="Times New Roman"/>
              </w:rPr>
            </w:pPr>
            <w:ins w:id="2322"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F7B8B1" w14:textId="77777777" w:rsidR="005659E9" w:rsidRPr="00F374E3" w:rsidRDefault="005659E9" w:rsidP="00082ED8">
            <w:pPr>
              <w:spacing w:after="0" w:line="240" w:lineRule="auto"/>
              <w:jc w:val="center"/>
              <w:rPr>
                <w:ins w:id="2323" w:author="ERCOT" w:date="2025-07-16T18:32:00Z" w16du:dateUtc="2025-07-16T23:32:00Z"/>
                <w:rFonts w:ascii="Times New Roman" w:eastAsia="Times New Roman" w:hAnsi="Times New Roman"/>
              </w:rPr>
            </w:pPr>
            <w:ins w:id="2324"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3753A2B" w14:textId="77777777" w:rsidR="005659E9" w:rsidRPr="00F374E3" w:rsidRDefault="005659E9" w:rsidP="00082ED8">
            <w:pPr>
              <w:spacing w:after="0" w:line="240" w:lineRule="auto"/>
              <w:jc w:val="center"/>
              <w:rPr>
                <w:ins w:id="2325" w:author="ERCOT" w:date="2025-07-16T18:32:00Z" w16du:dateUtc="2025-07-16T23:32:00Z"/>
                <w:rFonts w:ascii="Times New Roman" w:eastAsia="Times New Roman" w:hAnsi="Times New Roman"/>
              </w:rPr>
            </w:pPr>
            <w:ins w:id="2326" w:author="ERCOT" w:date="2025-07-16T18:32:00Z" w16du:dateUtc="2025-07-16T23:32:00Z">
              <w:r w:rsidRPr="00F374E3">
                <w:rPr>
                  <w:rFonts w:ascii="Times New Roman" w:eastAsia="Times New Roman" w:hAnsi="Times New Roman"/>
                </w:rPr>
                <w:t>Numeric (8)</w:t>
              </w:r>
            </w:ins>
          </w:p>
        </w:tc>
      </w:tr>
      <w:tr w:rsidR="005659E9" w:rsidRPr="00F374E3" w14:paraId="15C707EF" w14:textId="77777777" w:rsidTr="00082ED8">
        <w:trPr>
          <w:cantSplit/>
          <w:trHeight w:val="518"/>
          <w:jc w:val="center"/>
          <w:ins w:id="2327" w:author="ERCOT" w:date="2025-07-16T18:32:00Z"/>
        </w:trPr>
        <w:tc>
          <w:tcPr>
            <w:tcW w:w="1795" w:type="dxa"/>
            <w:tcMar>
              <w:top w:w="43" w:type="dxa"/>
              <w:left w:w="43" w:type="dxa"/>
              <w:bottom w:w="43" w:type="dxa"/>
              <w:right w:w="43" w:type="dxa"/>
            </w:tcMar>
            <w:vAlign w:val="center"/>
          </w:tcPr>
          <w:p w14:paraId="4F996030" w14:textId="77777777" w:rsidR="005659E9" w:rsidRPr="00F374E3" w:rsidRDefault="005659E9" w:rsidP="00082ED8">
            <w:pPr>
              <w:spacing w:after="0" w:line="240" w:lineRule="auto"/>
              <w:jc w:val="center"/>
              <w:rPr>
                <w:ins w:id="2328" w:author="ERCOT" w:date="2025-07-16T18:32:00Z" w16du:dateUtc="2025-07-16T23:32:00Z"/>
                <w:rFonts w:ascii="Times New Roman" w:eastAsia="Times New Roman" w:hAnsi="Times New Roman"/>
              </w:rPr>
            </w:pPr>
            <w:ins w:id="232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4A0BE9C7" w14:textId="77777777" w:rsidR="005659E9" w:rsidRPr="00F374E3" w:rsidRDefault="005659E9" w:rsidP="00082ED8">
            <w:pPr>
              <w:spacing w:after="0" w:line="240" w:lineRule="auto"/>
              <w:jc w:val="center"/>
              <w:rPr>
                <w:ins w:id="2330" w:author="ERCOT" w:date="2025-07-16T18:32:00Z" w16du:dateUtc="2025-07-16T23:32:00Z"/>
                <w:rFonts w:ascii="Times New Roman" w:eastAsia="Times New Roman" w:hAnsi="Times New Roman"/>
              </w:rPr>
            </w:pPr>
            <w:ins w:id="2331"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614570D" w14:textId="77777777" w:rsidR="005659E9" w:rsidRPr="00F374E3" w:rsidRDefault="005659E9" w:rsidP="00082ED8">
            <w:pPr>
              <w:spacing w:after="0" w:line="240" w:lineRule="auto"/>
              <w:jc w:val="center"/>
              <w:rPr>
                <w:ins w:id="2332" w:author="ERCOT" w:date="2025-07-16T18:32:00Z" w16du:dateUtc="2025-07-16T23:32:00Z"/>
                <w:rFonts w:ascii="Times New Roman" w:eastAsia="Times New Roman" w:hAnsi="Times New Roman"/>
              </w:rPr>
            </w:pPr>
            <w:ins w:id="2333"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155C6CCF" w14:textId="77777777" w:rsidR="005659E9" w:rsidRPr="00F374E3" w:rsidRDefault="005659E9" w:rsidP="00082ED8">
            <w:pPr>
              <w:spacing w:after="0" w:line="240" w:lineRule="auto"/>
              <w:jc w:val="center"/>
              <w:rPr>
                <w:ins w:id="2334" w:author="ERCOT" w:date="2025-07-16T18:32:00Z" w16du:dateUtc="2025-07-16T23:32:00Z"/>
                <w:rFonts w:ascii="Times New Roman" w:eastAsia="Times New Roman" w:hAnsi="Times New Roman"/>
              </w:rPr>
            </w:pPr>
            <w:ins w:id="2335" w:author="ERCOT" w:date="2025-07-16T18:32:00Z" w16du:dateUtc="2025-07-16T23:32:00Z">
              <w:r w:rsidRPr="00F374E3">
                <w:rPr>
                  <w:rFonts w:ascii="Times New Roman" w:eastAsia="Times New Roman" w:hAnsi="Times New Roman"/>
                </w:rPr>
                <w:t>Numeric (8)</w:t>
              </w:r>
            </w:ins>
          </w:p>
        </w:tc>
      </w:tr>
      <w:tr w:rsidR="005659E9" w:rsidRPr="00F374E3" w14:paraId="0B7D8FFF" w14:textId="77777777" w:rsidTr="00082ED8">
        <w:trPr>
          <w:cantSplit/>
          <w:trHeight w:val="518"/>
          <w:jc w:val="center"/>
          <w:ins w:id="2336" w:author="ERCOT" w:date="2025-07-16T18:32:00Z"/>
        </w:trPr>
        <w:tc>
          <w:tcPr>
            <w:tcW w:w="1795" w:type="dxa"/>
            <w:tcMar>
              <w:top w:w="43" w:type="dxa"/>
              <w:left w:w="43" w:type="dxa"/>
              <w:bottom w:w="43" w:type="dxa"/>
              <w:right w:w="43" w:type="dxa"/>
            </w:tcMar>
            <w:vAlign w:val="center"/>
          </w:tcPr>
          <w:p w14:paraId="0F882149" w14:textId="77777777" w:rsidR="005659E9" w:rsidRPr="00F374E3" w:rsidRDefault="005659E9" w:rsidP="00082ED8">
            <w:pPr>
              <w:spacing w:after="0" w:line="240" w:lineRule="auto"/>
              <w:jc w:val="center"/>
              <w:rPr>
                <w:ins w:id="2337" w:author="ERCOT" w:date="2025-07-16T18:32:00Z" w16du:dateUtc="2025-07-16T23:32:00Z"/>
                <w:rFonts w:ascii="Times New Roman" w:eastAsia="Times New Roman" w:hAnsi="Times New Roman"/>
              </w:rPr>
            </w:pPr>
            <w:ins w:id="2338"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7471AF9A" w14:textId="77777777" w:rsidR="005659E9" w:rsidRPr="00F374E3" w:rsidRDefault="005659E9" w:rsidP="00082ED8">
            <w:pPr>
              <w:spacing w:after="0" w:line="240" w:lineRule="auto"/>
              <w:jc w:val="center"/>
              <w:rPr>
                <w:ins w:id="2339" w:author="ERCOT" w:date="2025-07-16T18:32:00Z" w16du:dateUtc="2025-07-16T23:32:00Z"/>
                <w:rFonts w:ascii="Times New Roman" w:eastAsia="Times New Roman" w:hAnsi="Times New Roman"/>
              </w:rPr>
            </w:pPr>
            <w:ins w:id="2340"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86AAF17" w14:textId="77777777" w:rsidR="005659E9" w:rsidRPr="00F374E3" w:rsidRDefault="005659E9" w:rsidP="00082ED8">
            <w:pPr>
              <w:spacing w:after="0" w:line="240" w:lineRule="auto"/>
              <w:jc w:val="center"/>
              <w:rPr>
                <w:ins w:id="2341" w:author="ERCOT" w:date="2025-07-16T18:32:00Z" w16du:dateUtc="2025-07-16T23:32:00Z"/>
                <w:rFonts w:ascii="Times New Roman" w:eastAsia="Times New Roman" w:hAnsi="Times New Roman"/>
              </w:rPr>
            </w:pPr>
            <w:ins w:id="234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3FCBE0D8" w14:textId="77777777" w:rsidR="005659E9" w:rsidRPr="00F374E3" w:rsidRDefault="005659E9" w:rsidP="00082ED8">
            <w:pPr>
              <w:spacing w:after="0" w:line="240" w:lineRule="auto"/>
              <w:jc w:val="center"/>
              <w:rPr>
                <w:ins w:id="2343" w:author="ERCOT" w:date="2025-07-16T18:32:00Z" w16du:dateUtc="2025-07-16T23:32:00Z"/>
                <w:rFonts w:ascii="Times New Roman" w:eastAsia="Times New Roman" w:hAnsi="Times New Roman"/>
              </w:rPr>
            </w:pPr>
            <w:ins w:id="2344" w:author="ERCOT" w:date="2025-07-16T18:32:00Z" w16du:dateUtc="2025-07-16T23:32:00Z">
              <w:r w:rsidRPr="00F374E3">
                <w:rPr>
                  <w:rFonts w:ascii="Times New Roman" w:eastAsia="Times New Roman" w:hAnsi="Times New Roman"/>
                </w:rPr>
                <w:t>Numeric (8)</w:t>
              </w:r>
            </w:ins>
          </w:p>
        </w:tc>
      </w:tr>
    </w:tbl>
    <w:p w14:paraId="6B09CEB9" w14:textId="77777777" w:rsidR="005659E9" w:rsidRPr="00F374E3" w:rsidRDefault="005659E9" w:rsidP="005659E9">
      <w:pPr>
        <w:spacing w:after="0" w:line="240" w:lineRule="auto"/>
        <w:rPr>
          <w:ins w:id="2345" w:author="ERCOT" w:date="2025-07-16T18:32:00Z" w16du:dateUtc="2025-07-16T23:32:00Z"/>
          <w:rFonts w:ascii="Times New Roman" w:hAnsi="Times New Roman"/>
        </w:rPr>
      </w:pPr>
    </w:p>
    <w:p w14:paraId="724C8C09" w14:textId="77777777" w:rsidR="005659E9" w:rsidRPr="00F374E3" w:rsidRDefault="005659E9" w:rsidP="005659E9">
      <w:pPr>
        <w:pStyle w:val="ListParagraph"/>
        <w:ind w:left="1800" w:firstLine="360"/>
        <w:contextualSpacing w:val="0"/>
        <w:rPr>
          <w:ins w:id="2346" w:author="ERCOT" w:date="2025-07-16T18:32:00Z" w16du:dateUtc="2025-07-16T23:32:00Z"/>
          <w:rFonts w:ascii="Times New Roman" w:hAnsi="Times New Roman"/>
          <w:b/>
        </w:rPr>
      </w:pPr>
      <w:ins w:id="2347"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Pr>
            <w:rFonts w:ascii="Times New Roman" w:eastAsia="Times New Roman" w:hAnsi="Times New Roman"/>
          </w:rPr>
          <w:t>Intervaldata</w:t>
        </w:r>
        <w:r w:rsidRPr="00F374E3">
          <w:rPr>
            <w:rFonts w:ascii="Times New Roman" w:hAnsi="Times New Roman"/>
            <w:b/>
          </w:rPr>
          <w:t>ERCOTResponse</w:t>
        </w:r>
        <w:proofErr w:type="spellEnd"/>
        <w:r w:rsidRPr="00F374E3">
          <w:rPr>
            <w:rFonts w:ascii="Times New Roman" w:hAnsi="Times New Roman"/>
            <w:b/>
          </w:rPr>
          <w:t xml:space="preserve"> File:</w:t>
        </w:r>
      </w:ins>
    </w:p>
    <w:p w14:paraId="7DA526C8" w14:textId="77777777" w:rsidR="005659E9" w:rsidRPr="00F374E3" w:rsidRDefault="005659E9" w:rsidP="005659E9">
      <w:pPr>
        <w:pStyle w:val="ListParagraph"/>
        <w:ind w:left="2880"/>
        <w:rPr>
          <w:ins w:id="2348" w:author="ERCOT" w:date="2025-07-16T18:32:00Z" w16du:dateUtc="2025-07-16T23:32:00Z"/>
          <w:rFonts w:ascii="Times New Roman" w:hAnsi="Times New Roman"/>
        </w:rPr>
      </w:pPr>
      <w:ins w:id="2349" w:author="ERCOT" w:date="2025-07-16T18:32:00Z" w16du:dateUtc="2025-07-16T23:32:00Z">
        <w:r w:rsidRPr="00F374E3">
          <w:rPr>
            <w:rFonts w:ascii="Times New Roman" w:hAnsi="Times New Roman"/>
          </w:rPr>
          <w:t>HDR|RD</w:t>
        </w:r>
        <w:r>
          <w:rPr>
            <w:rFonts w:ascii="Times New Roman" w:hAnsi="Times New Roman"/>
          </w:rPr>
          <w:t>R</w:t>
        </w:r>
        <w:r>
          <w:rPr>
            <w:rFonts w:ascii="Times New Roman" w:eastAsia="Times New Roman" w:hAnsi="Times New Roman"/>
          </w:rPr>
          <w:t>Intervaldata</w:t>
        </w:r>
        <w:r w:rsidRPr="00F374E3">
          <w:rPr>
            <w:rFonts w:ascii="Times New Roman" w:hAnsi="Times New Roman"/>
          </w:rPr>
          <w:t>ERCOTResponse|200608300001|123456789</w:t>
        </w:r>
      </w:ins>
    </w:p>
    <w:p w14:paraId="43CDCE0D" w14:textId="77777777" w:rsidR="005659E9" w:rsidRDefault="005659E9" w:rsidP="005659E9">
      <w:pPr>
        <w:pStyle w:val="ListParagraph"/>
        <w:ind w:left="2880"/>
        <w:rPr>
          <w:ins w:id="2350" w:author="ERCOT" w:date="2025-07-16T18:32:00Z" w16du:dateUtc="2025-07-16T23:32:00Z"/>
          <w:rFonts w:ascii="Times New Roman" w:hAnsi="Times New Roman"/>
        </w:rPr>
      </w:pPr>
      <w:ins w:id="2351"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Channel</w:t>
        </w:r>
        <w:r w:rsidRPr="00F374E3">
          <w:rPr>
            <w:rFonts w:ascii="Times New Roman" w:hAnsi="Times New Roman"/>
          </w:rPr>
          <w:t>|InvalidValue</w:t>
        </w:r>
      </w:ins>
    </w:p>
    <w:p w14:paraId="4966AB41" w14:textId="0D93AF6D" w:rsidR="005659E9" w:rsidRPr="00F374E3" w:rsidRDefault="005659E9" w:rsidP="00015D94">
      <w:pPr>
        <w:spacing w:after="240"/>
        <w:ind w:left="2160" w:firstLine="720"/>
        <w:rPr>
          <w:ins w:id="2352" w:author="ERCOT" w:date="2025-07-16T18:32:00Z" w16du:dateUtc="2025-07-16T23:32:00Z"/>
          <w:rFonts w:ascii="Times New Roman" w:hAnsi="Times New Roman"/>
        </w:rPr>
      </w:pPr>
      <w:ins w:id="2353" w:author="ERCOT" w:date="2025-07-16T18:32:00Z" w16du:dateUtc="2025-07-16T23:32:00Z">
        <w:r w:rsidRPr="00F374E3">
          <w:rPr>
            <w:rFonts w:ascii="Times New Roman" w:hAnsi="Times New Roman"/>
          </w:rPr>
          <w:t>SUM|5|4|1|</w:t>
        </w:r>
      </w:ins>
    </w:p>
    <w:p w14:paraId="02C4B0FD" w14:textId="77777777" w:rsidR="005659E9" w:rsidRPr="00F374E3" w:rsidRDefault="005659E9" w:rsidP="005659E9">
      <w:pPr>
        <w:pStyle w:val="ListParagraph"/>
        <w:ind w:left="1440"/>
        <w:rPr>
          <w:ins w:id="2354" w:author="ERCOT" w:date="2025-07-16T18:32:00Z" w16du:dateUtc="2025-07-16T23:32:00Z"/>
          <w:rFonts w:ascii="Times New Roman" w:hAnsi="Times New Roman"/>
          <w:b/>
        </w:rPr>
      </w:pPr>
      <w:ins w:id="2355" w:author="ERCOT" w:date="2025-07-16T18:32:00Z" w16du:dateUtc="2025-07-16T23:32:00Z">
        <w:r>
          <w:rPr>
            <w:rFonts w:ascii="Times New Roman" w:eastAsia="Calibri" w:hAnsi="Times New Roman" w:cs="Times New Roman"/>
          </w:rPr>
          <w:t>(d)</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w:t>
        </w:r>
        <w:r>
          <w:rPr>
            <w:rFonts w:ascii="Times New Roman" w:hAnsi="Times New Roman"/>
            <w:b/>
          </w:rPr>
          <w:t>Validation</w:t>
        </w:r>
        <w:proofErr w:type="spellEnd"/>
        <w:r w:rsidRPr="00F374E3">
          <w:rPr>
            <w:rFonts w:ascii="Times New Roman" w:hAnsi="Times New Roman"/>
            <w:b/>
          </w:rPr>
          <w:t>&lt;counter&gt; File:</w:t>
        </w:r>
      </w:ins>
    </w:p>
    <w:p w14:paraId="1EC94228" w14:textId="77777777" w:rsidR="00015D94" w:rsidRPr="00F374E3" w:rsidRDefault="005659E9" w:rsidP="00015D94">
      <w:pPr>
        <w:ind w:left="2160"/>
        <w:rPr>
          <w:ins w:id="2356" w:author="ERCOT" w:date="2025-08-22T09:17:00Z" w16du:dateUtc="2025-08-22T14:17:00Z"/>
          <w:rFonts w:ascii="Times New Roman" w:hAnsi="Times New Roman"/>
        </w:rPr>
      </w:pPr>
      <w:ins w:id="2357" w:author="ERCOT" w:date="2025-07-16T18:32:00Z" w16du:dateUtc="2025-07-16T23:32:00Z">
        <w:r w:rsidRPr="00F374E3">
          <w:rPr>
            <w:rFonts w:ascii="Times New Roman" w:hAnsi="Times New Roman"/>
          </w:rPr>
          <w:t xml:space="preserve">This file is an additional response from ERCOT back to a </w:t>
        </w:r>
        <w:r>
          <w:rPr>
            <w:rFonts w:ascii="Times New Roman" w:hAnsi="Times New Roman"/>
          </w:rPr>
          <w:t>NOIE</w:t>
        </w:r>
        <w:r w:rsidRPr="00F374E3">
          <w:rPr>
            <w:rFonts w:ascii="Times New Roman" w:hAnsi="Times New Roman"/>
          </w:rPr>
          <w:t xml:space="preserve"> upon receipt of a ‘</w:t>
        </w:r>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 xml:space="preserve"> file for which the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ERCOTResponse</w:t>
        </w:r>
        <w:proofErr w:type="spellEnd"/>
        <w:r w:rsidRPr="00F374E3">
          <w:rPr>
            <w:rFonts w:ascii="Times New Roman" w:hAnsi="Times New Roman"/>
          </w:rPr>
          <w:t xml:space="preserve"> file reported no errors.  The file contains information as to the status of any business validation errors.  If the submitted file name had a counter appended by the </w:t>
        </w:r>
        <w:r>
          <w:rPr>
            <w:rFonts w:ascii="Times New Roman" w:hAnsi="Times New Roman"/>
          </w:rPr>
          <w:t>NOIE</w:t>
        </w:r>
        <w:r w:rsidRPr="00F374E3">
          <w:rPr>
            <w:rFonts w:ascii="Times New Roman" w:hAnsi="Times New Roman"/>
          </w:rPr>
          <w:t>, the validation file will use the same counter.  The file formats and field descriptions are as described below.</w:t>
        </w:r>
      </w:ins>
      <w:ins w:id="2358" w:author="ERCOT" w:date="2025-08-22T09:17:00Z" w16du:dateUtc="2025-08-22T14:17:00Z">
        <w:r w:rsidR="00015D94">
          <w:rPr>
            <w:rFonts w:ascii="Times New Roman" w:hAnsi="Times New Roman"/>
          </w:rPr>
          <w:t xml:space="preserve">  This file will be returned to the NOIE LSE via NAESB.</w:t>
        </w:r>
      </w:ins>
    </w:p>
    <w:p w14:paraId="2F733FF0" w14:textId="77777777" w:rsidR="005659E9" w:rsidRPr="00F374E3" w:rsidRDefault="005659E9" w:rsidP="005659E9">
      <w:pPr>
        <w:pStyle w:val="ListParagraph"/>
        <w:spacing w:after="0" w:line="240" w:lineRule="auto"/>
        <w:ind w:left="2880" w:hanging="720"/>
        <w:rPr>
          <w:ins w:id="2359" w:author="ERCOT" w:date="2025-07-16T18:32:00Z" w16du:dateUtc="2025-07-16T23:32:00Z"/>
          <w:rFonts w:ascii="Times New Roman" w:hAnsi="Times New Roman"/>
        </w:rPr>
      </w:pPr>
      <w:ins w:id="2360" w:author="ERCOT" w:date="2025-07-16T18:32:00Z" w16du:dateUtc="2025-07-16T23:32:00Z">
        <w:r>
          <w:rPr>
            <w:rFonts w:ascii="Times New Roman" w:hAnsi="Times New Roman"/>
          </w:rPr>
          <w:t>(A)</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5659E9" w:rsidRPr="00F374E3" w14:paraId="101151B6" w14:textId="77777777" w:rsidTr="00082ED8">
        <w:trPr>
          <w:cantSplit/>
          <w:trHeight w:val="716"/>
          <w:tblHeader/>
          <w:jc w:val="center"/>
          <w:ins w:id="2361" w:author="ERCOT" w:date="2025-07-16T18:32:00Z"/>
        </w:trPr>
        <w:tc>
          <w:tcPr>
            <w:tcW w:w="1165" w:type="dxa"/>
            <w:shd w:val="clear" w:color="auto" w:fill="D0CECE"/>
            <w:tcMar>
              <w:top w:w="43" w:type="dxa"/>
              <w:left w:w="43" w:type="dxa"/>
              <w:bottom w:w="43" w:type="dxa"/>
              <w:right w:w="43" w:type="dxa"/>
            </w:tcMar>
            <w:vAlign w:val="center"/>
          </w:tcPr>
          <w:p w14:paraId="7368A410" w14:textId="77777777" w:rsidR="005659E9" w:rsidRPr="00F374E3" w:rsidRDefault="005659E9" w:rsidP="00082ED8">
            <w:pPr>
              <w:spacing w:after="0" w:line="240" w:lineRule="auto"/>
              <w:jc w:val="center"/>
              <w:rPr>
                <w:ins w:id="2362" w:author="ERCOT" w:date="2025-07-16T18:32:00Z" w16du:dateUtc="2025-07-16T23:32:00Z"/>
                <w:rFonts w:ascii="Times New Roman" w:eastAsia="Arial Unicode MS" w:hAnsi="Times New Roman"/>
                <w:b/>
              </w:rPr>
            </w:pPr>
            <w:ins w:id="2363"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106AFDC4" w14:textId="77777777" w:rsidR="005659E9" w:rsidRPr="00F374E3" w:rsidRDefault="005659E9" w:rsidP="00082ED8">
            <w:pPr>
              <w:spacing w:after="0" w:line="240" w:lineRule="auto"/>
              <w:jc w:val="center"/>
              <w:rPr>
                <w:ins w:id="2364" w:author="ERCOT" w:date="2025-07-16T18:32:00Z" w16du:dateUtc="2025-07-16T23:32:00Z"/>
                <w:rFonts w:ascii="Times New Roman" w:eastAsia="Arial Unicode MS" w:hAnsi="Times New Roman"/>
                <w:b/>
              </w:rPr>
            </w:pPr>
            <w:ins w:id="2365"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395F6BB" w14:textId="77777777" w:rsidR="005659E9" w:rsidRPr="00F374E3" w:rsidRDefault="005659E9" w:rsidP="00082ED8">
            <w:pPr>
              <w:spacing w:after="0" w:line="240" w:lineRule="auto"/>
              <w:jc w:val="center"/>
              <w:rPr>
                <w:ins w:id="2366" w:author="ERCOT" w:date="2025-07-16T18:32:00Z" w16du:dateUtc="2025-07-16T23:32:00Z"/>
                <w:rFonts w:ascii="Times New Roman" w:eastAsia="Arial Unicode MS" w:hAnsi="Times New Roman"/>
                <w:b/>
              </w:rPr>
            </w:pPr>
            <w:ins w:id="2367"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5B275C6B" w14:textId="77777777" w:rsidR="005659E9" w:rsidRPr="00F374E3" w:rsidRDefault="005659E9" w:rsidP="00082ED8">
            <w:pPr>
              <w:spacing w:after="0" w:line="240" w:lineRule="auto"/>
              <w:jc w:val="center"/>
              <w:rPr>
                <w:ins w:id="2368" w:author="ERCOT" w:date="2025-07-16T18:32:00Z" w16du:dateUtc="2025-07-16T23:32:00Z"/>
                <w:rFonts w:ascii="Times New Roman" w:eastAsia="Arial Unicode MS" w:hAnsi="Times New Roman"/>
                <w:b/>
              </w:rPr>
            </w:pPr>
            <w:ins w:id="2369" w:author="ERCOT" w:date="2025-07-16T18:32:00Z" w16du:dateUtc="2025-07-16T23:32:00Z">
              <w:r w:rsidRPr="00F374E3">
                <w:rPr>
                  <w:rFonts w:ascii="Times New Roman" w:eastAsia="Times New Roman" w:hAnsi="Times New Roman"/>
                  <w:b/>
                </w:rPr>
                <w:t>Format</w:t>
              </w:r>
            </w:ins>
          </w:p>
        </w:tc>
      </w:tr>
      <w:tr w:rsidR="005659E9" w:rsidRPr="00F374E3" w14:paraId="78DDEFC0" w14:textId="77777777" w:rsidTr="00082ED8">
        <w:trPr>
          <w:cantSplit/>
          <w:trHeight w:val="518"/>
          <w:tblHeader/>
          <w:jc w:val="center"/>
          <w:ins w:id="2370" w:author="ERCOT" w:date="2025-07-16T18:32:00Z"/>
        </w:trPr>
        <w:tc>
          <w:tcPr>
            <w:tcW w:w="1165" w:type="dxa"/>
            <w:tcMar>
              <w:top w:w="43" w:type="dxa"/>
              <w:left w:w="43" w:type="dxa"/>
              <w:bottom w:w="43" w:type="dxa"/>
              <w:right w:w="43" w:type="dxa"/>
            </w:tcMar>
            <w:vAlign w:val="center"/>
          </w:tcPr>
          <w:p w14:paraId="0378689F" w14:textId="77777777" w:rsidR="005659E9" w:rsidRPr="00F374E3" w:rsidRDefault="005659E9" w:rsidP="00082ED8">
            <w:pPr>
              <w:spacing w:after="0" w:line="240" w:lineRule="auto"/>
              <w:jc w:val="center"/>
              <w:rPr>
                <w:ins w:id="2371" w:author="ERCOT" w:date="2025-07-16T18:32:00Z" w16du:dateUtc="2025-07-16T23:32:00Z"/>
                <w:rFonts w:ascii="Times New Roman" w:eastAsia="Times New Roman" w:hAnsi="Times New Roman"/>
              </w:rPr>
            </w:pPr>
            <w:ins w:id="2372"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3D524366" w14:textId="77777777" w:rsidR="005659E9" w:rsidRPr="00F374E3" w:rsidRDefault="005659E9" w:rsidP="00082ED8">
            <w:pPr>
              <w:spacing w:after="0" w:line="240" w:lineRule="auto"/>
              <w:jc w:val="center"/>
              <w:rPr>
                <w:ins w:id="2373" w:author="ERCOT" w:date="2025-07-16T18:32:00Z" w16du:dateUtc="2025-07-16T23:32:00Z"/>
                <w:rFonts w:ascii="Times New Roman" w:eastAsia="Times New Roman" w:hAnsi="Times New Roman"/>
              </w:rPr>
            </w:pPr>
            <w:ins w:id="2374"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7F07D45" w14:textId="77777777" w:rsidR="005659E9" w:rsidRPr="00F374E3" w:rsidRDefault="005659E9" w:rsidP="00082ED8">
            <w:pPr>
              <w:spacing w:after="0" w:line="240" w:lineRule="auto"/>
              <w:jc w:val="center"/>
              <w:rPr>
                <w:ins w:id="2375" w:author="ERCOT" w:date="2025-07-16T18:32:00Z" w16du:dateUtc="2025-07-16T23:32:00Z"/>
                <w:rFonts w:ascii="Times New Roman" w:eastAsia="Times New Roman" w:hAnsi="Times New Roman"/>
              </w:rPr>
            </w:pPr>
            <w:ins w:id="2376"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002720C" w14:textId="77777777" w:rsidR="005659E9" w:rsidRPr="00F374E3" w:rsidRDefault="005659E9" w:rsidP="00082ED8">
            <w:pPr>
              <w:spacing w:after="0" w:line="240" w:lineRule="auto"/>
              <w:jc w:val="center"/>
              <w:rPr>
                <w:ins w:id="2377" w:author="ERCOT" w:date="2025-07-16T18:32:00Z" w16du:dateUtc="2025-07-16T23:32:00Z"/>
                <w:rFonts w:ascii="Times New Roman" w:eastAsia="Times New Roman" w:hAnsi="Times New Roman"/>
              </w:rPr>
            </w:pPr>
            <w:ins w:id="2378" w:author="ERCOT" w:date="2025-07-16T18:32:00Z" w16du:dateUtc="2025-07-16T23:32:00Z">
              <w:r w:rsidRPr="00F374E3">
                <w:rPr>
                  <w:rFonts w:ascii="Times New Roman" w:eastAsia="Times New Roman" w:hAnsi="Times New Roman"/>
                </w:rPr>
                <w:t>Alpha numeric (3)</w:t>
              </w:r>
            </w:ins>
          </w:p>
        </w:tc>
      </w:tr>
      <w:tr w:rsidR="005659E9" w:rsidRPr="00F374E3" w14:paraId="27F59D23" w14:textId="77777777" w:rsidTr="00082ED8">
        <w:trPr>
          <w:cantSplit/>
          <w:trHeight w:val="518"/>
          <w:tblHeader/>
          <w:jc w:val="center"/>
          <w:ins w:id="2379"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439E32" w14:textId="77777777" w:rsidR="005659E9" w:rsidRPr="00F374E3" w:rsidRDefault="005659E9" w:rsidP="00082ED8">
            <w:pPr>
              <w:spacing w:after="0" w:line="240" w:lineRule="auto"/>
              <w:jc w:val="center"/>
              <w:rPr>
                <w:ins w:id="2380" w:author="ERCOT" w:date="2025-07-16T18:32:00Z" w16du:dateUtc="2025-07-16T23:32:00Z"/>
                <w:rFonts w:ascii="Times New Roman" w:eastAsia="Times New Roman" w:hAnsi="Times New Roman"/>
              </w:rPr>
            </w:pPr>
            <w:ins w:id="2381" w:author="ERCOT" w:date="2025-07-16T18:32:00Z" w16du:dateUtc="2025-07-16T23:32:00Z">
              <w:r w:rsidRPr="00F374E3">
                <w:rPr>
                  <w:rFonts w:ascii="Times New Roman" w:eastAsia="Times New Roman" w:hAnsi="Times New Roman"/>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18DF1F" w14:textId="77777777" w:rsidR="005659E9" w:rsidRPr="00F374E3" w:rsidRDefault="005659E9" w:rsidP="00082ED8">
            <w:pPr>
              <w:spacing w:after="0" w:line="240" w:lineRule="auto"/>
              <w:jc w:val="center"/>
              <w:rPr>
                <w:ins w:id="2382" w:author="ERCOT" w:date="2025-07-16T18:32:00Z" w16du:dateUtc="2025-07-16T23:32:00Z"/>
                <w:rFonts w:ascii="Times New Roman" w:eastAsia="Times New Roman" w:hAnsi="Times New Roman"/>
              </w:rPr>
            </w:pPr>
            <w:ins w:id="2383" w:author="ERCOT" w:date="2025-07-16T18:32:00Z" w16du:dateUtc="2025-07-16T23:32:00Z">
              <w:r w:rsidRPr="00F374E3">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3484F2" w14:textId="77777777" w:rsidR="005659E9" w:rsidRPr="00F374E3" w:rsidRDefault="005659E9" w:rsidP="00082ED8">
            <w:pPr>
              <w:spacing w:after="0" w:line="240" w:lineRule="auto"/>
              <w:jc w:val="center"/>
              <w:rPr>
                <w:ins w:id="2384" w:author="ERCOT" w:date="2025-07-16T18:32:00Z" w16du:dateUtc="2025-07-16T23:32:00Z"/>
                <w:rFonts w:ascii="Times New Roman" w:eastAsia="Times New Roman" w:hAnsi="Times New Roman"/>
              </w:rPr>
            </w:pPr>
            <w:ins w:id="2385"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ERCOTValidation</w:t>
              </w:r>
              <w:proofErr w:type="spellEnd"/>
              <w:r w:rsidRPr="00F374E3">
                <w:rPr>
                  <w:rFonts w:ascii="Times New Roman" w:eastAsia="Times New Roman" w:hAnsi="Times New Roman"/>
                </w:rPr>
                <w:t>”</w:t>
              </w:r>
              <w:r>
                <w:rPr>
                  <w:rFonts w:ascii="Times New Roman" w:eastAsia="Times New Roman" w:hAnsi="Times New Roman"/>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DD2C35" w14:textId="77777777" w:rsidR="005659E9" w:rsidRPr="00F374E3" w:rsidRDefault="005659E9" w:rsidP="00082ED8">
            <w:pPr>
              <w:spacing w:after="0" w:line="240" w:lineRule="auto"/>
              <w:jc w:val="center"/>
              <w:rPr>
                <w:ins w:id="2386" w:author="ERCOT" w:date="2025-07-16T18:32:00Z" w16du:dateUtc="2025-07-16T23:32:00Z"/>
                <w:rFonts w:ascii="Times New Roman" w:eastAsia="Times New Roman" w:hAnsi="Times New Roman"/>
              </w:rPr>
            </w:pPr>
            <w:ins w:id="2387" w:author="ERCOT" w:date="2025-07-16T18:32:00Z" w16du:dateUtc="2025-07-16T23:32:00Z">
              <w:r w:rsidRPr="00F374E3">
                <w:rPr>
                  <w:rFonts w:ascii="Times New Roman" w:eastAsia="Times New Roman" w:hAnsi="Times New Roman"/>
                </w:rPr>
                <w:t>Alpha numeric (23)</w:t>
              </w:r>
            </w:ins>
          </w:p>
        </w:tc>
      </w:tr>
      <w:tr w:rsidR="005659E9" w:rsidRPr="00F374E3" w14:paraId="16AAA319" w14:textId="77777777" w:rsidTr="00082ED8">
        <w:trPr>
          <w:cantSplit/>
          <w:trHeight w:val="518"/>
          <w:tblHeader/>
          <w:jc w:val="center"/>
          <w:ins w:id="2388"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99FDD1" w14:textId="77777777" w:rsidR="005659E9" w:rsidRPr="00F374E3" w:rsidRDefault="005659E9" w:rsidP="00082ED8">
            <w:pPr>
              <w:spacing w:after="0" w:line="240" w:lineRule="auto"/>
              <w:jc w:val="center"/>
              <w:rPr>
                <w:ins w:id="2389" w:author="ERCOT" w:date="2025-07-16T18:32:00Z" w16du:dateUtc="2025-07-16T23:32:00Z"/>
                <w:rFonts w:ascii="Times New Roman" w:eastAsia="Times New Roman" w:hAnsi="Times New Roman"/>
              </w:rPr>
            </w:pPr>
            <w:ins w:id="2390" w:author="ERCOT" w:date="2025-07-16T18:32:00Z" w16du:dateUtc="2025-07-16T23:32:00Z">
              <w:r w:rsidRPr="00F374E3">
                <w:rPr>
                  <w:rFonts w:ascii="Times New Roman" w:eastAsia="Times New Roman" w:hAnsi="Times New Roman"/>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AAF3F2" w14:textId="77777777" w:rsidR="005659E9" w:rsidRPr="00F374E3" w:rsidRDefault="005659E9" w:rsidP="00082ED8">
            <w:pPr>
              <w:spacing w:after="0" w:line="240" w:lineRule="auto"/>
              <w:jc w:val="center"/>
              <w:rPr>
                <w:ins w:id="2391" w:author="ERCOT" w:date="2025-07-16T18:32:00Z" w16du:dateUtc="2025-07-16T23:32:00Z"/>
                <w:rFonts w:ascii="Times New Roman" w:eastAsia="Times New Roman" w:hAnsi="Times New Roman"/>
              </w:rPr>
            </w:pPr>
            <w:ins w:id="2392" w:author="ERCOT" w:date="2025-07-16T18:32:00Z" w16du:dateUtc="2025-07-16T23:32:00Z">
              <w:r w:rsidRPr="00F374E3">
                <w:rPr>
                  <w:rFonts w:ascii="Times New Roman" w:eastAsia="Times New Roman" w:hAnsi="Times New Roman"/>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5D6D86" w14:textId="77777777" w:rsidR="005659E9" w:rsidRPr="00F374E3" w:rsidRDefault="005659E9" w:rsidP="00082ED8">
            <w:pPr>
              <w:spacing w:after="0" w:line="240" w:lineRule="auto"/>
              <w:jc w:val="center"/>
              <w:rPr>
                <w:ins w:id="2393" w:author="ERCOT" w:date="2025-07-16T18:32:00Z" w16du:dateUtc="2025-07-16T23:32:00Z"/>
                <w:rFonts w:ascii="Times New Roman" w:eastAsia="Times New Roman" w:hAnsi="Times New Roman"/>
              </w:rPr>
            </w:pPr>
            <w:ins w:id="2394" w:author="ERCOT" w:date="2025-07-16T18:32:00Z" w16du:dateUtc="2025-07-16T23:32:00Z">
              <w:r w:rsidRPr="00F374E3">
                <w:rPr>
                  <w:rFonts w:ascii="Times New Roman" w:eastAsia="Times New Roman" w:hAnsi="Times New Roman"/>
                </w:rPr>
                <w:t>Report ID as sent in the</w:t>
              </w:r>
            </w:ins>
          </w:p>
          <w:p w14:paraId="523F62A7" w14:textId="77777777" w:rsidR="005659E9" w:rsidRPr="00F374E3" w:rsidRDefault="005659E9" w:rsidP="00082ED8">
            <w:pPr>
              <w:spacing w:after="0" w:line="240" w:lineRule="auto"/>
              <w:jc w:val="center"/>
              <w:rPr>
                <w:ins w:id="2395" w:author="ERCOT" w:date="2025-07-16T18:32:00Z" w16du:dateUtc="2025-07-16T23:32:00Z"/>
                <w:rFonts w:ascii="Times New Roman" w:eastAsia="Times New Roman" w:hAnsi="Times New Roman"/>
              </w:rPr>
            </w:pPr>
            <w:ins w:id="2396"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B88A9D" w14:textId="77777777" w:rsidR="005659E9" w:rsidRPr="00F374E3" w:rsidRDefault="005659E9" w:rsidP="00082ED8">
            <w:pPr>
              <w:spacing w:after="0" w:line="240" w:lineRule="auto"/>
              <w:jc w:val="center"/>
              <w:rPr>
                <w:ins w:id="2397" w:author="ERCOT" w:date="2025-07-16T18:32:00Z" w16du:dateUtc="2025-07-16T23:32:00Z"/>
                <w:rFonts w:ascii="Times New Roman" w:eastAsia="Times New Roman" w:hAnsi="Times New Roman"/>
              </w:rPr>
            </w:pPr>
            <w:ins w:id="2398" w:author="ERCOT" w:date="2025-07-16T18:32:00Z" w16du:dateUtc="2025-07-16T23:32:00Z">
              <w:r w:rsidRPr="00F374E3">
                <w:rPr>
                  <w:rFonts w:ascii="Times New Roman" w:eastAsia="Times New Roman" w:hAnsi="Times New Roman"/>
                </w:rPr>
                <w:t>Alpha numeric</w:t>
              </w:r>
            </w:ins>
          </w:p>
        </w:tc>
      </w:tr>
      <w:tr w:rsidR="005659E9" w:rsidRPr="00F374E3" w14:paraId="280A928A" w14:textId="77777777" w:rsidTr="00082ED8">
        <w:trPr>
          <w:cantSplit/>
          <w:trHeight w:val="518"/>
          <w:tblHeader/>
          <w:jc w:val="center"/>
          <w:ins w:id="2399"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3FA570" w14:textId="77777777" w:rsidR="005659E9" w:rsidRPr="00F374E3" w:rsidRDefault="005659E9" w:rsidP="00082ED8">
            <w:pPr>
              <w:spacing w:after="0" w:line="240" w:lineRule="auto"/>
              <w:jc w:val="center"/>
              <w:rPr>
                <w:ins w:id="2400" w:author="ERCOT" w:date="2025-07-16T18:32:00Z" w16du:dateUtc="2025-07-16T23:32:00Z"/>
                <w:rFonts w:ascii="Times New Roman" w:eastAsia="Times New Roman" w:hAnsi="Times New Roman"/>
              </w:rPr>
            </w:pPr>
            <w:ins w:id="2401" w:author="ERCOT" w:date="2025-07-16T18:32:00Z" w16du:dateUtc="2025-07-16T23:32:00Z">
              <w:r w:rsidRPr="00515341">
                <w:rPr>
                  <w:rFonts w:ascii="Times New Roman" w:eastAsia="Times New Roman" w:hAnsi="Times New Roman"/>
                </w:rPr>
                <w:t>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BA8BBC" w14:textId="77777777" w:rsidR="005659E9" w:rsidRPr="00F374E3" w:rsidRDefault="005659E9" w:rsidP="00082ED8">
            <w:pPr>
              <w:spacing w:after="0" w:line="240" w:lineRule="auto"/>
              <w:jc w:val="center"/>
              <w:rPr>
                <w:ins w:id="2402" w:author="ERCOT" w:date="2025-07-16T18:32:00Z" w16du:dateUtc="2025-07-16T23:32:00Z"/>
                <w:rFonts w:ascii="Times New Roman" w:eastAsia="Times New Roman" w:hAnsi="Times New Roman"/>
              </w:rPr>
            </w:pPr>
            <w:ins w:id="2403" w:author="ERCOT" w:date="2025-07-16T18:32:00Z" w16du:dateUtc="2025-07-16T23:32:00Z">
              <w:r w:rsidRPr="00515341">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8F812A" w14:textId="77777777" w:rsidR="005659E9" w:rsidRPr="00F374E3" w:rsidRDefault="005659E9" w:rsidP="00082ED8">
            <w:pPr>
              <w:spacing w:after="0" w:line="240" w:lineRule="auto"/>
              <w:jc w:val="center"/>
              <w:rPr>
                <w:ins w:id="2404" w:author="ERCOT" w:date="2025-07-16T18:32:00Z" w16du:dateUtc="2025-07-16T23:32:00Z"/>
                <w:rFonts w:ascii="Times New Roman" w:eastAsia="Times New Roman" w:hAnsi="Times New Roman"/>
              </w:rPr>
            </w:pPr>
            <w:ins w:id="2405" w:author="ERCOT" w:date="2025-07-16T18:32:00Z" w16du:dateUtc="2025-07-16T23:32:00Z">
              <w:r w:rsidRPr="00515341">
                <w:rPr>
                  <w:rFonts w:ascii="Times New Roman" w:eastAsia="Times New Roman" w:hAnsi="Times New Roman"/>
                </w:rPr>
                <w:t>NOIE DUNS # associated with the population data sent in the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5B083E" w14:textId="77777777" w:rsidR="005659E9" w:rsidRPr="00515341" w:rsidRDefault="005659E9" w:rsidP="00082ED8">
            <w:pPr>
              <w:spacing w:after="0" w:line="240" w:lineRule="auto"/>
              <w:jc w:val="center"/>
              <w:rPr>
                <w:ins w:id="2406" w:author="ERCOT" w:date="2025-07-16T18:32:00Z" w16du:dateUtc="2025-07-16T23:32:00Z"/>
                <w:rFonts w:ascii="Times New Roman" w:eastAsia="Times New Roman" w:hAnsi="Times New Roman"/>
              </w:rPr>
            </w:pPr>
            <w:ins w:id="2407" w:author="ERCOT" w:date="2025-07-16T18:32:00Z" w16du:dateUtc="2025-07-16T23:32:00Z">
              <w:r w:rsidRPr="00515341">
                <w:rPr>
                  <w:rFonts w:ascii="Times New Roman" w:eastAsia="Times New Roman" w:hAnsi="Times New Roman"/>
                </w:rPr>
                <w:t>Numeric</w:t>
              </w:r>
            </w:ins>
          </w:p>
          <w:p w14:paraId="01580027" w14:textId="77777777" w:rsidR="005659E9" w:rsidRPr="00F374E3" w:rsidRDefault="005659E9" w:rsidP="00082ED8">
            <w:pPr>
              <w:spacing w:after="0" w:line="240" w:lineRule="auto"/>
              <w:jc w:val="center"/>
              <w:rPr>
                <w:ins w:id="2408" w:author="ERCOT" w:date="2025-07-16T18:32:00Z" w16du:dateUtc="2025-07-16T23:32:00Z"/>
                <w:rFonts w:ascii="Times New Roman" w:eastAsia="Times New Roman" w:hAnsi="Times New Roman"/>
              </w:rPr>
            </w:pPr>
            <w:ins w:id="2409" w:author="ERCOT" w:date="2025-07-16T18:32:00Z" w16du:dateUtc="2025-07-16T23:32:00Z">
              <w:r w:rsidRPr="00515341">
                <w:rPr>
                  <w:rFonts w:ascii="Times New Roman" w:eastAsia="Times New Roman" w:hAnsi="Times New Roman"/>
                </w:rPr>
                <w:t>(9 or 13)</w:t>
              </w:r>
            </w:ins>
          </w:p>
        </w:tc>
      </w:tr>
    </w:tbl>
    <w:p w14:paraId="38A47EB8" w14:textId="77777777" w:rsidR="005659E9" w:rsidRPr="00F374E3" w:rsidRDefault="005659E9" w:rsidP="005659E9">
      <w:pPr>
        <w:spacing w:after="0" w:line="240" w:lineRule="auto"/>
        <w:rPr>
          <w:ins w:id="2410" w:author="ERCOT" w:date="2025-07-16T18:32:00Z" w16du:dateUtc="2025-07-16T23:32:00Z"/>
          <w:rFonts w:ascii="Times New Roman" w:hAnsi="Times New Roman"/>
        </w:rPr>
      </w:pPr>
    </w:p>
    <w:p w14:paraId="199E1BDF" w14:textId="77777777" w:rsidR="005659E9" w:rsidRPr="00F374E3" w:rsidRDefault="005659E9" w:rsidP="005659E9">
      <w:pPr>
        <w:pStyle w:val="ListParagraph"/>
        <w:ind w:left="2880" w:hanging="720"/>
        <w:rPr>
          <w:ins w:id="2411" w:author="ERCOT" w:date="2025-07-16T18:32:00Z" w16du:dateUtc="2025-07-16T23:32:00Z"/>
          <w:rFonts w:ascii="Times New Roman" w:hAnsi="Times New Roman"/>
        </w:rPr>
      </w:pPr>
      <w:ins w:id="2412" w:author="ERCOT" w:date="2025-07-16T18:32:00Z" w16du:dateUtc="2025-07-16T23:32:00Z">
        <w:r>
          <w:rPr>
            <w:rFonts w:ascii="Times New Roman" w:hAnsi="Times New Roman"/>
          </w:rPr>
          <w:t>(B)</w:t>
        </w:r>
        <w:r w:rsidRPr="00F374E3">
          <w:rPr>
            <w:rFonts w:ascii="Times New Roman" w:hAnsi="Times New Roman"/>
          </w:rPr>
          <w:tab/>
        </w:r>
        <w:r w:rsidRPr="00F374E3">
          <w:rPr>
            <w:rFonts w:ascii="Times New Roman" w:hAnsi="Times New Roman"/>
            <w:b/>
          </w:rPr>
          <w:t>ER3 Record</w:t>
        </w:r>
        <w:r w:rsidRPr="00F374E3">
          <w:rPr>
            <w:rFonts w:ascii="Times New Roman" w:hAnsi="Times New Roman"/>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5659E9" w:rsidRPr="00F374E3" w14:paraId="09A93BC5" w14:textId="77777777" w:rsidTr="00082ED8">
        <w:trPr>
          <w:trHeight w:val="495"/>
          <w:tblHeader/>
          <w:jc w:val="center"/>
          <w:ins w:id="2413" w:author="ERCOT" w:date="2025-07-16T18:32:00Z"/>
        </w:trPr>
        <w:tc>
          <w:tcPr>
            <w:tcW w:w="1255" w:type="dxa"/>
            <w:shd w:val="clear" w:color="auto" w:fill="D0CECE"/>
            <w:tcMar>
              <w:top w:w="43" w:type="dxa"/>
              <w:left w:w="43" w:type="dxa"/>
              <w:bottom w:w="43" w:type="dxa"/>
              <w:right w:w="43" w:type="dxa"/>
            </w:tcMar>
            <w:vAlign w:val="center"/>
          </w:tcPr>
          <w:p w14:paraId="619FECA9" w14:textId="77777777" w:rsidR="005659E9" w:rsidRPr="00F374E3" w:rsidRDefault="005659E9" w:rsidP="00082ED8">
            <w:pPr>
              <w:spacing w:after="0" w:line="240" w:lineRule="auto"/>
              <w:jc w:val="center"/>
              <w:rPr>
                <w:ins w:id="2414" w:author="ERCOT" w:date="2025-07-16T18:32:00Z" w16du:dateUtc="2025-07-16T23:32:00Z"/>
                <w:rFonts w:ascii="Times New Roman" w:eastAsia="Times New Roman" w:hAnsi="Times New Roman"/>
                <w:b/>
              </w:rPr>
            </w:pPr>
            <w:ins w:id="2415"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4F470781" w14:textId="77777777" w:rsidR="005659E9" w:rsidRPr="00F374E3" w:rsidRDefault="005659E9" w:rsidP="00082ED8">
            <w:pPr>
              <w:spacing w:after="0" w:line="240" w:lineRule="auto"/>
              <w:jc w:val="center"/>
              <w:rPr>
                <w:ins w:id="2416" w:author="ERCOT" w:date="2025-07-16T18:32:00Z" w16du:dateUtc="2025-07-16T23:32:00Z"/>
                <w:rFonts w:ascii="Times New Roman" w:eastAsia="Times New Roman" w:hAnsi="Times New Roman"/>
                <w:b/>
              </w:rPr>
            </w:pPr>
            <w:ins w:id="2417" w:author="ERCOT" w:date="2025-07-16T18:32:00Z" w16du:dateUtc="2025-07-16T23:32:00Z">
              <w:r w:rsidRPr="00F374E3">
                <w:rPr>
                  <w:rFonts w:ascii="Times New Roman" w:eastAsia="Times New Roman" w:hAnsi="Times New Roman"/>
                  <w:b/>
                </w:rPr>
                <w:t>Mandatory / Optional</w:t>
              </w:r>
            </w:ins>
          </w:p>
        </w:tc>
        <w:tc>
          <w:tcPr>
            <w:tcW w:w="3870" w:type="dxa"/>
            <w:shd w:val="clear" w:color="auto" w:fill="D0CECE"/>
            <w:tcMar>
              <w:top w:w="43" w:type="dxa"/>
              <w:left w:w="43" w:type="dxa"/>
              <w:bottom w:w="43" w:type="dxa"/>
              <w:right w:w="43" w:type="dxa"/>
            </w:tcMar>
            <w:vAlign w:val="center"/>
          </w:tcPr>
          <w:p w14:paraId="72F7C038" w14:textId="77777777" w:rsidR="005659E9" w:rsidRPr="00F374E3" w:rsidRDefault="005659E9" w:rsidP="00082ED8">
            <w:pPr>
              <w:spacing w:after="0" w:line="240" w:lineRule="auto"/>
              <w:jc w:val="center"/>
              <w:rPr>
                <w:ins w:id="2418" w:author="ERCOT" w:date="2025-07-16T18:32:00Z" w16du:dateUtc="2025-07-16T23:32:00Z"/>
                <w:rFonts w:ascii="Times New Roman" w:eastAsia="Times New Roman" w:hAnsi="Times New Roman"/>
                <w:b/>
              </w:rPr>
            </w:pPr>
            <w:ins w:id="2419"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259614D0" w14:textId="77777777" w:rsidR="005659E9" w:rsidRPr="00F374E3" w:rsidRDefault="005659E9" w:rsidP="00082ED8">
            <w:pPr>
              <w:spacing w:after="0" w:line="240" w:lineRule="auto"/>
              <w:jc w:val="center"/>
              <w:rPr>
                <w:ins w:id="2420" w:author="ERCOT" w:date="2025-07-16T18:32:00Z" w16du:dateUtc="2025-07-16T23:32:00Z"/>
                <w:rFonts w:ascii="Times New Roman" w:eastAsia="Times New Roman" w:hAnsi="Times New Roman"/>
                <w:b/>
              </w:rPr>
            </w:pPr>
            <w:ins w:id="2421" w:author="ERCOT" w:date="2025-07-16T18:32:00Z" w16du:dateUtc="2025-07-16T23:32:00Z">
              <w:r w:rsidRPr="00F374E3">
                <w:rPr>
                  <w:rFonts w:ascii="Times New Roman" w:eastAsia="Times New Roman" w:hAnsi="Times New Roman"/>
                  <w:b/>
                </w:rPr>
                <w:t>Format</w:t>
              </w:r>
            </w:ins>
          </w:p>
        </w:tc>
      </w:tr>
      <w:tr w:rsidR="005659E9" w:rsidRPr="00F374E3" w14:paraId="334AFC64" w14:textId="77777777" w:rsidTr="00082ED8">
        <w:trPr>
          <w:trHeight w:val="518"/>
          <w:jc w:val="center"/>
          <w:ins w:id="2422" w:author="ERCOT" w:date="2025-07-16T18:32:00Z"/>
        </w:trPr>
        <w:tc>
          <w:tcPr>
            <w:tcW w:w="1255" w:type="dxa"/>
            <w:tcMar>
              <w:top w:w="43" w:type="dxa"/>
              <w:left w:w="43" w:type="dxa"/>
              <w:bottom w:w="43" w:type="dxa"/>
              <w:right w:w="43" w:type="dxa"/>
            </w:tcMar>
            <w:vAlign w:val="center"/>
          </w:tcPr>
          <w:p w14:paraId="3C669DA1" w14:textId="77777777" w:rsidR="005659E9" w:rsidRPr="00F374E3" w:rsidRDefault="005659E9" w:rsidP="00082ED8">
            <w:pPr>
              <w:spacing w:after="0" w:line="240" w:lineRule="auto"/>
              <w:jc w:val="center"/>
              <w:rPr>
                <w:ins w:id="2423" w:author="ERCOT" w:date="2025-07-16T18:32:00Z" w16du:dateUtc="2025-07-16T23:32:00Z"/>
                <w:rFonts w:ascii="Times New Roman" w:eastAsia="Times New Roman" w:hAnsi="Times New Roman"/>
              </w:rPr>
            </w:pPr>
            <w:ins w:id="2424"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47B9F1A5" w14:textId="77777777" w:rsidR="005659E9" w:rsidRPr="00F374E3" w:rsidRDefault="005659E9" w:rsidP="00082ED8">
            <w:pPr>
              <w:spacing w:after="0" w:line="240" w:lineRule="auto"/>
              <w:jc w:val="center"/>
              <w:rPr>
                <w:ins w:id="2425" w:author="ERCOT" w:date="2025-07-16T18:32:00Z" w16du:dateUtc="2025-07-16T23:32:00Z"/>
                <w:rFonts w:ascii="Times New Roman" w:eastAsia="Times New Roman" w:hAnsi="Times New Roman"/>
              </w:rPr>
            </w:pPr>
            <w:ins w:id="2426"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3781DB5" w14:textId="77777777" w:rsidR="005659E9" w:rsidRPr="00F374E3" w:rsidRDefault="005659E9" w:rsidP="00082ED8">
            <w:pPr>
              <w:spacing w:after="0" w:line="240" w:lineRule="auto"/>
              <w:jc w:val="center"/>
              <w:rPr>
                <w:ins w:id="2427" w:author="ERCOT" w:date="2025-07-16T18:32:00Z" w16du:dateUtc="2025-07-16T23:32:00Z"/>
                <w:rFonts w:ascii="Times New Roman" w:eastAsia="Times New Roman" w:hAnsi="Times New Roman"/>
              </w:rPr>
            </w:pPr>
            <w:ins w:id="2428" w:author="ERCOT" w:date="2025-07-16T18:32:00Z" w16du:dateUtc="2025-07-16T23:32:00Z">
              <w:r w:rsidRPr="00F374E3">
                <w:rPr>
                  <w:rFonts w:ascii="Times New Roman" w:eastAsia="Times New Roman" w:hAnsi="Times New Roman"/>
                </w:rPr>
                <w:t>Hard Code “ER3”</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72188FA1" w14:textId="77777777" w:rsidR="005659E9" w:rsidRPr="00F374E3" w:rsidRDefault="005659E9" w:rsidP="00082ED8">
            <w:pPr>
              <w:spacing w:after="0" w:line="240" w:lineRule="auto"/>
              <w:jc w:val="center"/>
              <w:rPr>
                <w:ins w:id="2429" w:author="ERCOT" w:date="2025-07-16T18:32:00Z" w16du:dateUtc="2025-07-16T23:32:00Z"/>
                <w:rFonts w:ascii="Times New Roman" w:eastAsia="Times New Roman" w:hAnsi="Times New Roman"/>
              </w:rPr>
            </w:pPr>
            <w:ins w:id="2430" w:author="ERCOT" w:date="2025-07-16T18:32:00Z" w16du:dateUtc="2025-07-16T23:32:00Z">
              <w:r w:rsidRPr="00F374E3">
                <w:rPr>
                  <w:rFonts w:ascii="Times New Roman" w:eastAsia="Times New Roman" w:hAnsi="Times New Roman"/>
                </w:rPr>
                <w:t>Alpha numeric (3)</w:t>
              </w:r>
            </w:ins>
          </w:p>
        </w:tc>
      </w:tr>
      <w:tr w:rsidR="005659E9" w:rsidRPr="00F374E3" w14:paraId="5B65E3F7" w14:textId="77777777" w:rsidTr="00082ED8">
        <w:trPr>
          <w:trHeight w:val="518"/>
          <w:jc w:val="center"/>
          <w:ins w:id="2431" w:author="ERCOT" w:date="2025-07-16T18:32:00Z"/>
        </w:trPr>
        <w:tc>
          <w:tcPr>
            <w:tcW w:w="1255" w:type="dxa"/>
            <w:tcMar>
              <w:top w:w="43" w:type="dxa"/>
              <w:left w:w="43" w:type="dxa"/>
              <w:bottom w:w="43" w:type="dxa"/>
              <w:right w:w="43" w:type="dxa"/>
            </w:tcMar>
            <w:vAlign w:val="center"/>
          </w:tcPr>
          <w:p w14:paraId="5EC14731" w14:textId="77777777" w:rsidR="005659E9" w:rsidRPr="00F374E3" w:rsidRDefault="005659E9" w:rsidP="00082ED8">
            <w:pPr>
              <w:spacing w:after="0" w:line="240" w:lineRule="auto"/>
              <w:jc w:val="center"/>
              <w:rPr>
                <w:ins w:id="2432" w:author="ERCOT" w:date="2025-07-16T18:32:00Z" w16du:dateUtc="2025-07-16T23:32:00Z"/>
                <w:rFonts w:ascii="Times New Roman" w:eastAsia="Times New Roman" w:hAnsi="Times New Roman"/>
              </w:rPr>
            </w:pPr>
            <w:ins w:id="2433" w:author="ERCOT" w:date="2025-07-16T18:32:00Z" w16du:dateUtc="2025-07-16T23:32:00Z">
              <w:r w:rsidRPr="00F374E3">
                <w:rPr>
                  <w:rFonts w:ascii="Times New Roman" w:eastAsia="Times New Roman" w:hAnsi="Times New Roman"/>
                </w:rPr>
                <w:t>Record Number</w:t>
              </w:r>
            </w:ins>
          </w:p>
        </w:tc>
        <w:tc>
          <w:tcPr>
            <w:tcW w:w="1620" w:type="dxa"/>
            <w:tcMar>
              <w:top w:w="43" w:type="dxa"/>
              <w:left w:w="43" w:type="dxa"/>
              <w:bottom w:w="43" w:type="dxa"/>
              <w:right w:w="43" w:type="dxa"/>
            </w:tcMar>
            <w:vAlign w:val="center"/>
          </w:tcPr>
          <w:p w14:paraId="37D50BDA" w14:textId="77777777" w:rsidR="005659E9" w:rsidRPr="00F374E3" w:rsidRDefault="005659E9" w:rsidP="00082ED8">
            <w:pPr>
              <w:spacing w:after="0" w:line="240" w:lineRule="auto"/>
              <w:jc w:val="center"/>
              <w:rPr>
                <w:ins w:id="2434" w:author="ERCOT" w:date="2025-07-16T18:32:00Z" w16du:dateUtc="2025-07-16T23:32:00Z"/>
                <w:rFonts w:ascii="Times New Roman" w:eastAsia="Times New Roman" w:hAnsi="Times New Roman"/>
              </w:rPr>
            </w:pPr>
            <w:ins w:id="2435"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03347700" w14:textId="77777777" w:rsidR="005659E9" w:rsidRPr="00F374E3" w:rsidRDefault="005659E9" w:rsidP="00082ED8">
            <w:pPr>
              <w:spacing w:after="0" w:line="240" w:lineRule="auto"/>
              <w:jc w:val="center"/>
              <w:rPr>
                <w:ins w:id="2436" w:author="ERCOT" w:date="2025-07-16T18:32:00Z" w16du:dateUtc="2025-07-16T23:32:00Z"/>
                <w:rFonts w:ascii="Times New Roman" w:eastAsia="Times New Roman" w:hAnsi="Times New Roman"/>
              </w:rPr>
            </w:pPr>
            <w:ins w:id="243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EC5F573" w14:textId="77777777" w:rsidR="005659E9" w:rsidRPr="00F374E3" w:rsidRDefault="005659E9" w:rsidP="00082ED8">
            <w:pPr>
              <w:spacing w:after="0" w:line="240" w:lineRule="auto"/>
              <w:jc w:val="center"/>
              <w:rPr>
                <w:ins w:id="2438" w:author="ERCOT" w:date="2025-07-16T18:32:00Z" w16du:dateUtc="2025-07-16T23:32:00Z"/>
                <w:rFonts w:ascii="Times New Roman" w:eastAsia="Times New Roman" w:hAnsi="Times New Roman"/>
              </w:rPr>
            </w:pPr>
            <w:ins w:id="2439" w:author="ERCOT" w:date="2025-07-16T18:32:00Z" w16du:dateUtc="2025-07-16T23:32:00Z">
              <w:r w:rsidRPr="00F374E3">
                <w:rPr>
                  <w:rFonts w:ascii="Times New Roman" w:eastAsia="Times New Roman" w:hAnsi="Times New Roman"/>
                </w:rPr>
                <w:t>Numeric (8)</w:t>
              </w:r>
            </w:ins>
          </w:p>
        </w:tc>
      </w:tr>
      <w:tr w:rsidR="005659E9" w:rsidRPr="00F374E3" w14:paraId="35B886F5" w14:textId="77777777" w:rsidTr="00082ED8">
        <w:trPr>
          <w:trHeight w:val="518"/>
          <w:jc w:val="center"/>
          <w:ins w:id="2440" w:author="ERCOT" w:date="2025-07-16T18:32:00Z"/>
        </w:trPr>
        <w:tc>
          <w:tcPr>
            <w:tcW w:w="1255" w:type="dxa"/>
            <w:tcMar>
              <w:top w:w="43" w:type="dxa"/>
              <w:left w:w="43" w:type="dxa"/>
              <w:bottom w:w="43" w:type="dxa"/>
              <w:right w:w="43" w:type="dxa"/>
            </w:tcMar>
            <w:vAlign w:val="center"/>
          </w:tcPr>
          <w:p w14:paraId="6EE76B7F" w14:textId="77777777" w:rsidR="005659E9" w:rsidRPr="00F374E3" w:rsidRDefault="005659E9" w:rsidP="00082ED8">
            <w:pPr>
              <w:spacing w:after="0" w:line="240" w:lineRule="auto"/>
              <w:jc w:val="center"/>
              <w:rPr>
                <w:ins w:id="2441" w:author="ERCOT" w:date="2025-07-16T18:32:00Z" w16du:dateUtc="2025-07-16T23:32:00Z"/>
                <w:rFonts w:ascii="Times New Roman" w:eastAsia="Times New Roman" w:hAnsi="Times New Roman"/>
              </w:rPr>
            </w:pPr>
            <w:ins w:id="2442" w:author="ERCOT" w:date="2025-07-16T18:32:00Z" w16du:dateUtc="2025-07-16T23:32:00Z">
              <w:r w:rsidRPr="00F374E3">
                <w:rPr>
                  <w:rFonts w:ascii="Times New Roman" w:eastAsia="Times New Roman" w:hAnsi="Times New Roman"/>
                </w:rPr>
                <w:lastRenderedPageBreak/>
                <w:t>ESI ID Number</w:t>
              </w:r>
            </w:ins>
          </w:p>
        </w:tc>
        <w:tc>
          <w:tcPr>
            <w:tcW w:w="1620" w:type="dxa"/>
            <w:tcMar>
              <w:top w:w="43" w:type="dxa"/>
              <w:left w:w="43" w:type="dxa"/>
              <w:bottom w:w="43" w:type="dxa"/>
              <w:right w:w="43" w:type="dxa"/>
            </w:tcMar>
            <w:vAlign w:val="center"/>
          </w:tcPr>
          <w:p w14:paraId="3F13CF23" w14:textId="77777777" w:rsidR="005659E9" w:rsidRPr="00F374E3" w:rsidRDefault="005659E9" w:rsidP="00082ED8">
            <w:pPr>
              <w:spacing w:after="0" w:line="240" w:lineRule="auto"/>
              <w:jc w:val="center"/>
              <w:rPr>
                <w:ins w:id="2443" w:author="ERCOT" w:date="2025-07-16T18:32:00Z" w16du:dateUtc="2025-07-16T23:32:00Z"/>
                <w:rFonts w:ascii="Times New Roman" w:eastAsia="Times New Roman" w:hAnsi="Times New Roman"/>
              </w:rPr>
            </w:pPr>
            <w:ins w:id="2444"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75FE500C" w14:textId="77777777" w:rsidR="005659E9" w:rsidRPr="00F374E3" w:rsidRDefault="005659E9" w:rsidP="00082ED8">
            <w:pPr>
              <w:spacing w:after="0" w:line="240" w:lineRule="auto"/>
              <w:jc w:val="center"/>
              <w:rPr>
                <w:ins w:id="2445" w:author="ERCOT" w:date="2025-07-16T18:32:00Z" w16du:dateUtc="2025-07-16T23:32:00Z"/>
                <w:rFonts w:ascii="Times New Roman" w:eastAsia="Times New Roman" w:hAnsi="Times New Roman"/>
              </w:rPr>
            </w:pPr>
            <w:ins w:id="2446" w:author="ERCOT" w:date="2025-07-16T18:32:00Z" w16du:dateUtc="2025-07-16T23:32:00Z">
              <w:r w:rsidRPr="00F374E3">
                <w:rPr>
                  <w:rFonts w:ascii="Times New Roman" w:eastAsia="Times New Roman" w:hAnsi="Times New Roman"/>
                </w:rPr>
                <w:t>The ESI ID is the basic identifier assigned to each SDP.</w:t>
              </w:r>
            </w:ins>
          </w:p>
        </w:tc>
        <w:tc>
          <w:tcPr>
            <w:tcW w:w="1710" w:type="dxa"/>
            <w:tcMar>
              <w:top w:w="43" w:type="dxa"/>
              <w:left w:w="43" w:type="dxa"/>
              <w:bottom w:w="43" w:type="dxa"/>
              <w:right w:w="43" w:type="dxa"/>
            </w:tcMar>
            <w:vAlign w:val="center"/>
          </w:tcPr>
          <w:p w14:paraId="3851D080" w14:textId="77777777" w:rsidR="005659E9" w:rsidRPr="00F374E3" w:rsidRDefault="005659E9" w:rsidP="00082ED8">
            <w:pPr>
              <w:spacing w:after="0" w:line="240" w:lineRule="auto"/>
              <w:jc w:val="center"/>
              <w:rPr>
                <w:ins w:id="2447" w:author="ERCOT" w:date="2025-07-16T18:32:00Z" w16du:dateUtc="2025-07-16T23:32:00Z"/>
                <w:rFonts w:ascii="Times New Roman" w:eastAsia="Times New Roman" w:hAnsi="Times New Roman"/>
              </w:rPr>
            </w:pPr>
            <w:ins w:id="2448" w:author="ERCOT" w:date="2025-07-16T18:32:00Z" w16du:dateUtc="2025-07-16T23:32:00Z">
              <w:r w:rsidRPr="00F374E3">
                <w:rPr>
                  <w:rFonts w:ascii="Times New Roman" w:eastAsia="Times New Roman" w:hAnsi="Times New Roman"/>
                </w:rPr>
                <w:t>Alpha numeric (36)</w:t>
              </w:r>
            </w:ins>
          </w:p>
        </w:tc>
      </w:tr>
      <w:tr w:rsidR="005659E9" w:rsidRPr="00F374E3" w14:paraId="3208B78D" w14:textId="77777777" w:rsidTr="00082ED8">
        <w:trPr>
          <w:trHeight w:val="518"/>
          <w:jc w:val="center"/>
          <w:ins w:id="2449" w:author="ERCOT" w:date="2025-07-16T18:32:00Z"/>
        </w:trPr>
        <w:tc>
          <w:tcPr>
            <w:tcW w:w="1255" w:type="dxa"/>
            <w:tcMar>
              <w:top w:w="43" w:type="dxa"/>
              <w:left w:w="43" w:type="dxa"/>
              <w:bottom w:w="43" w:type="dxa"/>
              <w:right w:w="43" w:type="dxa"/>
            </w:tcMar>
            <w:vAlign w:val="center"/>
          </w:tcPr>
          <w:p w14:paraId="031E3149" w14:textId="77777777" w:rsidR="005659E9" w:rsidRPr="00F374E3" w:rsidRDefault="005659E9" w:rsidP="00082ED8">
            <w:pPr>
              <w:spacing w:after="0" w:line="240" w:lineRule="auto"/>
              <w:jc w:val="center"/>
              <w:rPr>
                <w:ins w:id="2450" w:author="ERCOT" w:date="2025-07-16T18:32:00Z" w16du:dateUtc="2025-07-16T23:32:00Z"/>
                <w:rFonts w:ascii="Times New Roman" w:eastAsia="Times New Roman" w:hAnsi="Times New Roman"/>
              </w:rPr>
            </w:pPr>
            <w:ins w:id="2451" w:author="ERCOT" w:date="2025-07-16T18:32:00Z" w16du:dateUtc="2025-07-16T23:32:00Z">
              <w:r w:rsidRPr="00F374E3">
                <w:rPr>
                  <w:rFonts w:ascii="Times New Roman" w:eastAsia="Times New Roman" w:hAnsi="Times New Roman"/>
                </w:rPr>
                <w:t>Original Record Type</w:t>
              </w:r>
            </w:ins>
          </w:p>
        </w:tc>
        <w:tc>
          <w:tcPr>
            <w:tcW w:w="1620" w:type="dxa"/>
            <w:tcMar>
              <w:top w:w="43" w:type="dxa"/>
              <w:left w:w="43" w:type="dxa"/>
              <w:bottom w:w="43" w:type="dxa"/>
              <w:right w:w="43" w:type="dxa"/>
            </w:tcMar>
            <w:vAlign w:val="center"/>
          </w:tcPr>
          <w:p w14:paraId="38556D8D" w14:textId="77777777" w:rsidR="005659E9" w:rsidRPr="00F374E3" w:rsidRDefault="005659E9" w:rsidP="00082ED8">
            <w:pPr>
              <w:spacing w:after="0" w:line="240" w:lineRule="auto"/>
              <w:jc w:val="center"/>
              <w:rPr>
                <w:ins w:id="2452" w:author="ERCOT" w:date="2025-07-16T18:32:00Z" w16du:dateUtc="2025-07-16T23:32:00Z"/>
                <w:rFonts w:ascii="Times New Roman" w:eastAsia="Times New Roman" w:hAnsi="Times New Roman"/>
              </w:rPr>
            </w:pPr>
            <w:ins w:id="2453"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0587E43" w14:textId="77777777" w:rsidR="005659E9" w:rsidRPr="00F374E3" w:rsidRDefault="005659E9" w:rsidP="00082ED8">
            <w:pPr>
              <w:spacing w:after="0" w:line="240" w:lineRule="auto"/>
              <w:jc w:val="center"/>
              <w:rPr>
                <w:ins w:id="2454" w:author="ERCOT" w:date="2025-07-16T18:32:00Z" w16du:dateUtc="2025-07-16T23:32:00Z"/>
                <w:rFonts w:ascii="Times New Roman" w:eastAsia="Times New Roman" w:hAnsi="Times New Roman"/>
              </w:rPr>
            </w:pPr>
            <w:ins w:id="2455" w:author="ERCOT" w:date="2025-07-16T18:32:00Z" w16du:dateUtc="2025-07-16T23:32:00Z">
              <w:r w:rsidRPr="00F374E3">
                <w:rPr>
                  <w:rFonts w:ascii="Times New Roman" w:eastAsia="Times New Roman" w:hAnsi="Times New Roman"/>
                </w:rPr>
                <w:t>The type of record in error.  Valid values are DET, HDR, and SUM.</w:t>
              </w:r>
            </w:ins>
          </w:p>
        </w:tc>
        <w:tc>
          <w:tcPr>
            <w:tcW w:w="1710" w:type="dxa"/>
            <w:tcMar>
              <w:top w:w="43" w:type="dxa"/>
              <w:left w:w="43" w:type="dxa"/>
              <w:bottom w:w="43" w:type="dxa"/>
              <w:right w:w="43" w:type="dxa"/>
            </w:tcMar>
            <w:vAlign w:val="center"/>
          </w:tcPr>
          <w:p w14:paraId="1DF09820" w14:textId="77777777" w:rsidR="005659E9" w:rsidRPr="00F374E3" w:rsidRDefault="005659E9" w:rsidP="00082ED8">
            <w:pPr>
              <w:spacing w:after="0" w:line="240" w:lineRule="auto"/>
              <w:jc w:val="center"/>
              <w:rPr>
                <w:ins w:id="2456" w:author="ERCOT" w:date="2025-07-16T18:32:00Z" w16du:dateUtc="2025-07-16T23:32:00Z"/>
                <w:rFonts w:ascii="Times New Roman" w:eastAsia="Times New Roman" w:hAnsi="Times New Roman"/>
              </w:rPr>
            </w:pPr>
            <w:ins w:id="2457" w:author="ERCOT" w:date="2025-07-16T18:32:00Z" w16du:dateUtc="2025-07-16T23:32:00Z">
              <w:r w:rsidRPr="00F374E3">
                <w:rPr>
                  <w:rFonts w:ascii="Times New Roman" w:eastAsia="Times New Roman" w:hAnsi="Times New Roman"/>
                </w:rPr>
                <w:t>Alpha numeric (3)</w:t>
              </w:r>
            </w:ins>
          </w:p>
        </w:tc>
      </w:tr>
      <w:tr w:rsidR="005659E9" w:rsidRPr="00F374E3" w14:paraId="5E708AB6" w14:textId="77777777" w:rsidTr="00082ED8">
        <w:trPr>
          <w:trHeight w:val="518"/>
          <w:jc w:val="center"/>
          <w:ins w:id="2458" w:author="ERCOT" w:date="2025-07-16T18:32:00Z"/>
        </w:trPr>
        <w:tc>
          <w:tcPr>
            <w:tcW w:w="1255" w:type="dxa"/>
            <w:tcMar>
              <w:top w:w="43" w:type="dxa"/>
              <w:left w:w="43" w:type="dxa"/>
              <w:bottom w:w="43" w:type="dxa"/>
              <w:right w:w="43" w:type="dxa"/>
            </w:tcMar>
            <w:vAlign w:val="center"/>
          </w:tcPr>
          <w:p w14:paraId="13767158" w14:textId="77777777" w:rsidR="005659E9" w:rsidRPr="00F374E3" w:rsidRDefault="005659E9" w:rsidP="00082ED8">
            <w:pPr>
              <w:spacing w:after="0" w:line="240" w:lineRule="auto"/>
              <w:jc w:val="center"/>
              <w:rPr>
                <w:ins w:id="2459" w:author="ERCOT" w:date="2025-07-16T18:32:00Z" w16du:dateUtc="2025-07-16T23:32:00Z"/>
                <w:rFonts w:ascii="Times New Roman" w:eastAsia="Times New Roman" w:hAnsi="Times New Roman"/>
              </w:rPr>
            </w:pPr>
            <w:ins w:id="2460" w:author="ERCOT" w:date="2025-07-16T18:32:00Z" w16du:dateUtc="2025-07-16T23:32:00Z">
              <w:r w:rsidRPr="00F374E3">
                <w:rPr>
                  <w:rFonts w:ascii="Times New Roman" w:eastAsia="Times New Roman" w:hAnsi="Times New Roman"/>
                </w:rPr>
                <w:t>Original Record Number</w:t>
              </w:r>
            </w:ins>
          </w:p>
        </w:tc>
        <w:tc>
          <w:tcPr>
            <w:tcW w:w="1620" w:type="dxa"/>
            <w:tcMar>
              <w:top w:w="43" w:type="dxa"/>
              <w:left w:w="43" w:type="dxa"/>
              <w:bottom w:w="43" w:type="dxa"/>
              <w:right w:w="43" w:type="dxa"/>
            </w:tcMar>
            <w:vAlign w:val="center"/>
          </w:tcPr>
          <w:p w14:paraId="41E6FDA2" w14:textId="77777777" w:rsidR="005659E9" w:rsidRPr="00F374E3" w:rsidRDefault="005659E9" w:rsidP="00082ED8">
            <w:pPr>
              <w:spacing w:after="0" w:line="240" w:lineRule="auto"/>
              <w:jc w:val="center"/>
              <w:rPr>
                <w:ins w:id="2461" w:author="ERCOT" w:date="2025-07-16T18:32:00Z" w16du:dateUtc="2025-07-16T23:32:00Z"/>
                <w:rFonts w:ascii="Times New Roman" w:eastAsia="Times New Roman" w:hAnsi="Times New Roman"/>
              </w:rPr>
            </w:pPr>
            <w:ins w:id="2462" w:author="ERCOT" w:date="2025-07-16T18:32:00Z" w16du:dateUtc="2025-07-16T23:32:00Z">
              <w:r w:rsidRPr="00F374E3">
                <w:rPr>
                  <w:rFonts w:ascii="Times New Roman" w:eastAsia="Times New Roman" w:hAnsi="Times New Roman"/>
                </w:rPr>
                <w:t>Conditional</w:t>
              </w:r>
            </w:ins>
          </w:p>
        </w:tc>
        <w:tc>
          <w:tcPr>
            <w:tcW w:w="3870" w:type="dxa"/>
            <w:tcMar>
              <w:top w:w="43" w:type="dxa"/>
              <w:left w:w="43" w:type="dxa"/>
              <w:bottom w:w="43" w:type="dxa"/>
              <w:right w:w="43" w:type="dxa"/>
            </w:tcMar>
            <w:vAlign w:val="center"/>
          </w:tcPr>
          <w:p w14:paraId="559D0053" w14:textId="77777777" w:rsidR="005659E9" w:rsidRPr="00F374E3" w:rsidRDefault="005659E9" w:rsidP="00082ED8">
            <w:pPr>
              <w:spacing w:after="0" w:line="240" w:lineRule="auto"/>
              <w:jc w:val="center"/>
              <w:rPr>
                <w:ins w:id="2463" w:author="ERCOT" w:date="2025-07-16T18:32:00Z" w16du:dateUtc="2025-07-16T23:32:00Z"/>
                <w:rFonts w:ascii="Times New Roman" w:eastAsia="Times New Roman" w:hAnsi="Times New Roman"/>
              </w:rPr>
            </w:pPr>
            <w:ins w:id="2464"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03224D24" w14:textId="77777777" w:rsidR="005659E9" w:rsidRPr="00F374E3" w:rsidRDefault="005659E9" w:rsidP="00082ED8">
            <w:pPr>
              <w:spacing w:after="0" w:line="240" w:lineRule="auto"/>
              <w:jc w:val="center"/>
              <w:rPr>
                <w:ins w:id="2465" w:author="ERCOT" w:date="2025-07-16T18:32:00Z" w16du:dateUtc="2025-07-16T23:32:00Z"/>
                <w:rFonts w:ascii="Times New Roman" w:eastAsia="Times New Roman" w:hAnsi="Times New Roman"/>
              </w:rPr>
            </w:pPr>
            <w:ins w:id="2466" w:author="ERCOT" w:date="2025-07-16T18:32:00Z" w16du:dateUtc="2025-07-16T23:32:00Z">
              <w:r w:rsidRPr="00F374E3">
                <w:rPr>
                  <w:rFonts w:ascii="Times New Roman" w:eastAsia="Times New Roman" w:hAnsi="Times New Roman"/>
                </w:rPr>
                <w:t xml:space="preserve"> Required if Original Record Type is DET.</w:t>
              </w:r>
            </w:ins>
          </w:p>
        </w:tc>
        <w:tc>
          <w:tcPr>
            <w:tcW w:w="1710" w:type="dxa"/>
            <w:tcMar>
              <w:top w:w="43" w:type="dxa"/>
              <w:left w:w="43" w:type="dxa"/>
              <w:bottom w:w="43" w:type="dxa"/>
              <w:right w:w="43" w:type="dxa"/>
            </w:tcMar>
            <w:vAlign w:val="center"/>
          </w:tcPr>
          <w:p w14:paraId="55F62183" w14:textId="77777777" w:rsidR="005659E9" w:rsidRPr="00F374E3" w:rsidRDefault="005659E9" w:rsidP="00082ED8">
            <w:pPr>
              <w:spacing w:after="0" w:line="240" w:lineRule="auto"/>
              <w:jc w:val="center"/>
              <w:rPr>
                <w:ins w:id="2467" w:author="ERCOT" w:date="2025-07-16T18:32:00Z" w16du:dateUtc="2025-07-16T23:32:00Z"/>
                <w:rFonts w:ascii="Times New Roman" w:eastAsia="Times New Roman" w:hAnsi="Times New Roman"/>
              </w:rPr>
            </w:pPr>
            <w:ins w:id="2468" w:author="ERCOT" w:date="2025-07-16T18:32:00Z" w16du:dateUtc="2025-07-16T23:32:00Z">
              <w:r w:rsidRPr="00F374E3">
                <w:rPr>
                  <w:rFonts w:ascii="Times New Roman" w:eastAsia="Times New Roman" w:hAnsi="Times New Roman"/>
                </w:rPr>
                <w:t>Numeric (8)</w:t>
              </w:r>
            </w:ins>
          </w:p>
        </w:tc>
      </w:tr>
      <w:tr w:rsidR="005659E9" w:rsidRPr="00F374E3" w14:paraId="210A464C" w14:textId="77777777" w:rsidTr="00082ED8">
        <w:trPr>
          <w:trHeight w:val="518"/>
          <w:jc w:val="center"/>
          <w:ins w:id="2469" w:author="ERCOT" w:date="2025-07-16T18:32:00Z"/>
        </w:trPr>
        <w:tc>
          <w:tcPr>
            <w:tcW w:w="1255" w:type="dxa"/>
            <w:tcMar>
              <w:top w:w="43" w:type="dxa"/>
              <w:left w:w="43" w:type="dxa"/>
              <w:bottom w:w="43" w:type="dxa"/>
              <w:right w:w="43" w:type="dxa"/>
            </w:tcMar>
            <w:vAlign w:val="center"/>
          </w:tcPr>
          <w:p w14:paraId="1E865D15" w14:textId="77777777" w:rsidR="005659E9" w:rsidRPr="00F374E3" w:rsidRDefault="005659E9" w:rsidP="00082ED8">
            <w:pPr>
              <w:spacing w:after="0" w:line="240" w:lineRule="auto"/>
              <w:jc w:val="center"/>
              <w:rPr>
                <w:ins w:id="2470" w:author="ERCOT" w:date="2025-07-16T18:32:00Z" w16du:dateUtc="2025-07-16T23:32:00Z"/>
                <w:rFonts w:ascii="Times New Roman" w:eastAsia="Times New Roman" w:hAnsi="Times New Roman"/>
              </w:rPr>
            </w:pPr>
            <w:ins w:id="2471" w:author="ERCOT" w:date="2025-07-16T18:32:00Z" w16du:dateUtc="2025-07-16T23:32:00Z">
              <w:r w:rsidRPr="00F374E3">
                <w:rPr>
                  <w:rFonts w:ascii="Times New Roman" w:eastAsia="Times New Roman" w:hAnsi="Times New Roman"/>
                </w:rPr>
                <w:t>Field Name</w:t>
              </w:r>
            </w:ins>
          </w:p>
        </w:tc>
        <w:tc>
          <w:tcPr>
            <w:tcW w:w="1620" w:type="dxa"/>
            <w:tcMar>
              <w:top w:w="43" w:type="dxa"/>
              <w:left w:w="43" w:type="dxa"/>
              <w:bottom w:w="43" w:type="dxa"/>
              <w:right w:w="43" w:type="dxa"/>
            </w:tcMar>
            <w:vAlign w:val="center"/>
          </w:tcPr>
          <w:p w14:paraId="23ADB6DD" w14:textId="77777777" w:rsidR="005659E9" w:rsidRPr="00F374E3" w:rsidRDefault="005659E9" w:rsidP="00082ED8">
            <w:pPr>
              <w:spacing w:after="0" w:line="240" w:lineRule="auto"/>
              <w:jc w:val="center"/>
              <w:rPr>
                <w:ins w:id="2472" w:author="ERCOT" w:date="2025-07-16T18:32:00Z" w16du:dateUtc="2025-07-16T23:32:00Z"/>
                <w:rFonts w:ascii="Times New Roman" w:eastAsia="Times New Roman" w:hAnsi="Times New Roman"/>
              </w:rPr>
            </w:pPr>
            <w:ins w:id="2473"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5A4CF3A8" w14:textId="77777777" w:rsidR="005659E9" w:rsidRPr="00F374E3" w:rsidRDefault="005659E9" w:rsidP="00082ED8">
            <w:pPr>
              <w:spacing w:after="0" w:line="240" w:lineRule="auto"/>
              <w:jc w:val="center"/>
              <w:rPr>
                <w:ins w:id="2474" w:author="ERCOT" w:date="2025-07-16T18:32:00Z" w16du:dateUtc="2025-07-16T23:32:00Z"/>
                <w:rFonts w:ascii="Times New Roman" w:eastAsia="Times New Roman" w:hAnsi="Times New Roman"/>
              </w:rPr>
            </w:pPr>
            <w:ins w:id="247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10" w:type="dxa"/>
            <w:tcMar>
              <w:top w:w="43" w:type="dxa"/>
              <w:left w:w="43" w:type="dxa"/>
              <w:bottom w:w="43" w:type="dxa"/>
              <w:right w:w="43" w:type="dxa"/>
            </w:tcMar>
            <w:vAlign w:val="center"/>
          </w:tcPr>
          <w:p w14:paraId="552C56C9" w14:textId="77777777" w:rsidR="005659E9" w:rsidRPr="00F374E3" w:rsidRDefault="005659E9" w:rsidP="00082ED8">
            <w:pPr>
              <w:spacing w:after="0" w:line="240" w:lineRule="auto"/>
              <w:jc w:val="center"/>
              <w:rPr>
                <w:ins w:id="2476" w:author="ERCOT" w:date="2025-07-16T18:32:00Z" w16du:dateUtc="2025-07-16T23:32:00Z"/>
                <w:rFonts w:ascii="Times New Roman" w:eastAsia="Times New Roman" w:hAnsi="Times New Roman"/>
              </w:rPr>
            </w:pPr>
            <w:ins w:id="2477" w:author="ERCOT" w:date="2025-07-16T18:32:00Z" w16du:dateUtc="2025-07-16T23:32:00Z">
              <w:r w:rsidRPr="00F374E3">
                <w:rPr>
                  <w:rFonts w:ascii="Times New Roman" w:eastAsia="Times New Roman" w:hAnsi="Times New Roman"/>
                </w:rPr>
                <w:t>Alpha numeric (80)</w:t>
              </w:r>
            </w:ins>
          </w:p>
        </w:tc>
      </w:tr>
      <w:tr w:rsidR="005659E9" w:rsidRPr="00F374E3" w14:paraId="5BEC2567" w14:textId="77777777" w:rsidTr="00082ED8">
        <w:trPr>
          <w:trHeight w:val="518"/>
          <w:jc w:val="center"/>
          <w:ins w:id="2478" w:author="ERCOT" w:date="2025-07-16T18:32:00Z"/>
        </w:trPr>
        <w:tc>
          <w:tcPr>
            <w:tcW w:w="1255" w:type="dxa"/>
            <w:tcMar>
              <w:top w:w="43" w:type="dxa"/>
              <w:left w:w="43" w:type="dxa"/>
              <w:bottom w:w="43" w:type="dxa"/>
              <w:right w:w="43" w:type="dxa"/>
            </w:tcMar>
            <w:vAlign w:val="center"/>
          </w:tcPr>
          <w:p w14:paraId="22378CF4" w14:textId="77777777" w:rsidR="005659E9" w:rsidRPr="00F374E3" w:rsidRDefault="005659E9" w:rsidP="00082ED8">
            <w:pPr>
              <w:spacing w:after="0" w:line="240" w:lineRule="auto"/>
              <w:jc w:val="center"/>
              <w:rPr>
                <w:ins w:id="2479" w:author="ERCOT" w:date="2025-07-16T18:32:00Z" w16du:dateUtc="2025-07-16T23:32:00Z"/>
                <w:rFonts w:ascii="Times New Roman" w:eastAsia="Times New Roman" w:hAnsi="Times New Roman"/>
              </w:rPr>
            </w:pPr>
            <w:ins w:id="2480" w:author="ERCOT" w:date="2025-07-16T18:32:00Z" w16du:dateUtc="2025-07-16T23:32:00Z">
              <w:r w:rsidRPr="00F374E3">
                <w:rPr>
                  <w:rFonts w:ascii="Times New Roman" w:eastAsia="Times New Roman" w:hAnsi="Times New Roman"/>
                </w:rPr>
                <w:t>Error Description</w:t>
              </w:r>
            </w:ins>
          </w:p>
        </w:tc>
        <w:tc>
          <w:tcPr>
            <w:tcW w:w="1620" w:type="dxa"/>
            <w:tcMar>
              <w:top w:w="43" w:type="dxa"/>
              <w:left w:w="43" w:type="dxa"/>
              <w:bottom w:w="43" w:type="dxa"/>
              <w:right w:w="43" w:type="dxa"/>
            </w:tcMar>
            <w:vAlign w:val="center"/>
          </w:tcPr>
          <w:p w14:paraId="48274116" w14:textId="77777777" w:rsidR="005659E9" w:rsidRPr="00F374E3" w:rsidRDefault="005659E9" w:rsidP="00082ED8">
            <w:pPr>
              <w:spacing w:after="0" w:line="240" w:lineRule="auto"/>
              <w:jc w:val="center"/>
              <w:rPr>
                <w:ins w:id="2481" w:author="ERCOT" w:date="2025-07-16T18:32:00Z" w16du:dateUtc="2025-07-16T23:32:00Z"/>
                <w:rFonts w:ascii="Times New Roman" w:eastAsia="Times New Roman" w:hAnsi="Times New Roman"/>
              </w:rPr>
            </w:pPr>
            <w:ins w:id="2482"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24F8B7AB" w14:textId="77777777" w:rsidR="005659E9" w:rsidRPr="00F374E3" w:rsidRDefault="005659E9" w:rsidP="00082ED8">
            <w:pPr>
              <w:spacing w:after="0" w:line="240" w:lineRule="auto"/>
              <w:jc w:val="center"/>
              <w:rPr>
                <w:ins w:id="2483" w:author="ERCOT" w:date="2025-07-16T18:32:00Z" w16du:dateUtc="2025-07-16T23:32:00Z"/>
                <w:rFonts w:ascii="Times New Roman" w:eastAsia="Times New Roman" w:hAnsi="Times New Roman"/>
              </w:rPr>
            </w:pPr>
            <w:ins w:id="2484" w:author="ERCOT" w:date="2025-07-16T18:32:00Z" w16du:dateUtc="2025-07-16T23:32:00Z">
              <w:r w:rsidRPr="00F374E3">
                <w:rPr>
                  <w:rFonts w:ascii="Times New Roman" w:eastAsia="Times New Roman" w:hAnsi="Times New Roman"/>
                </w:rPr>
                <w:t>Description of error.</w:t>
              </w:r>
            </w:ins>
          </w:p>
        </w:tc>
        <w:tc>
          <w:tcPr>
            <w:tcW w:w="1710" w:type="dxa"/>
            <w:tcMar>
              <w:top w:w="43" w:type="dxa"/>
              <w:left w:w="43" w:type="dxa"/>
              <w:bottom w:w="43" w:type="dxa"/>
              <w:right w:w="43" w:type="dxa"/>
            </w:tcMar>
            <w:vAlign w:val="center"/>
          </w:tcPr>
          <w:p w14:paraId="74AAEA51" w14:textId="77777777" w:rsidR="005659E9" w:rsidRPr="00F374E3" w:rsidRDefault="005659E9" w:rsidP="00082ED8">
            <w:pPr>
              <w:spacing w:after="0" w:line="240" w:lineRule="auto"/>
              <w:jc w:val="center"/>
              <w:rPr>
                <w:ins w:id="2485" w:author="ERCOT" w:date="2025-07-16T18:32:00Z" w16du:dateUtc="2025-07-16T23:32:00Z"/>
                <w:rFonts w:ascii="Times New Roman" w:eastAsia="Times New Roman" w:hAnsi="Times New Roman"/>
              </w:rPr>
            </w:pPr>
            <w:ins w:id="2486" w:author="ERCOT" w:date="2025-07-16T18:32:00Z" w16du:dateUtc="2025-07-16T23:32:00Z">
              <w:r w:rsidRPr="00F374E3">
                <w:rPr>
                  <w:rFonts w:ascii="Times New Roman" w:eastAsia="Times New Roman" w:hAnsi="Times New Roman"/>
                </w:rPr>
                <w:t>Alpha numeric (80)</w:t>
              </w:r>
            </w:ins>
          </w:p>
        </w:tc>
      </w:tr>
    </w:tbl>
    <w:p w14:paraId="0D63C38D" w14:textId="77777777" w:rsidR="005659E9" w:rsidRPr="00F374E3" w:rsidRDefault="005659E9" w:rsidP="005659E9">
      <w:pPr>
        <w:spacing w:after="0" w:line="240" w:lineRule="auto"/>
        <w:rPr>
          <w:ins w:id="2487" w:author="ERCOT" w:date="2025-07-16T18:32:00Z" w16du:dateUtc="2025-07-16T23:32:00Z"/>
          <w:rFonts w:ascii="Times New Roman" w:hAnsi="Times New Roman"/>
        </w:rPr>
      </w:pPr>
    </w:p>
    <w:p w14:paraId="4751B79D" w14:textId="77777777" w:rsidR="005659E9" w:rsidRPr="00F374E3" w:rsidRDefault="005659E9" w:rsidP="005659E9">
      <w:pPr>
        <w:pStyle w:val="ListParagraph"/>
        <w:ind w:left="2880" w:hanging="720"/>
        <w:rPr>
          <w:ins w:id="2488" w:author="ERCOT" w:date="2025-07-16T18:32:00Z" w16du:dateUtc="2025-07-16T23:32:00Z"/>
          <w:rFonts w:ascii="Times New Roman" w:hAnsi="Times New Roman"/>
        </w:rPr>
      </w:pPr>
      <w:ins w:id="2489" w:author="ERCOT" w:date="2025-07-16T18:32:00Z" w16du:dateUtc="2025-07-16T23:32:00Z">
        <w:r>
          <w:rPr>
            <w:rFonts w:ascii="Times New Roman" w:hAnsi="Times New Roman"/>
          </w:rPr>
          <w:t>(C)</w:t>
        </w:r>
        <w:r w:rsidRPr="00F374E3">
          <w:rPr>
            <w:rFonts w:ascii="Times New Roman" w:hAnsi="Times New Roman"/>
          </w:rPr>
          <w:tab/>
        </w:r>
        <w:r w:rsidRPr="00F374E3">
          <w:rPr>
            <w:rFonts w:ascii="Times New Roman" w:hAnsi="Times New Roman"/>
            <w:b/>
          </w:rPr>
          <w:t>Sum Record</w:t>
        </w:r>
        <w:r w:rsidRPr="00F374E3">
          <w:rPr>
            <w:rFonts w:ascii="Times New Roman" w:hAnsi="Times New Roman"/>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5659E9" w:rsidRPr="00F374E3" w14:paraId="7C3CEBFD" w14:textId="77777777" w:rsidTr="00082ED8">
        <w:trPr>
          <w:cantSplit/>
          <w:trHeight w:val="495"/>
          <w:tblHeader/>
          <w:jc w:val="center"/>
          <w:ins w:id="2490" w:author="ERCOT" w:date="2025-07-16T18:32:00Z"/>
        </w:trPr>
        <w:tc>
          <w:tcPr>
            <w:tcW w:w="1165" w:type="dxa"/>
            <w:shd w:val="clear" w:color="auto" w:fill="D0CECE"/>
            <w:tcMar>
              <w:top w:w="43" w:type="dxa"/>
              <w:left w:w="43" w:type="dxa"/>
              <w:bottom w:w="43" w:type="dxa"/>
              <w:right w:w="43" w:type="dxa"/>
            </w:tcMar>
            <w:vAlign w:val="center"/>
          </w:tcPr>
          <w:p w14:paraId="24FDCF23" w14:textId="77777777" w:rsidR="005659E9" w:rsidRPr="00F374E3" w:rsidRDefault="005659E9" w:rsidP="00082ED8">
            <w:pPr>
              <w:spacing w:after="0" w:line="240" w:lineRule="auto"/>
              <w:jc w:val="center"/>
              <w:rPr>
                <w:ins w:id="2491" w:author="ERCOT" w:date="2025-07-16T18:32:00Z" w16du:dateUtc="2025-07-16T23:32:00Z"/>
                <w:rFonts w:ascii="Times New Roman" w:eastAsia="Times New Roman" w:hAnsi="Times New Roman"/>
                <w:b/>
              </w:rPr>
            </w:pPr>
            <w:ins w:id="2492" w:author="ERCOT" w:date="2025-07-16T18:32:00Z" w16du:dateUtc="2025-07-16T23:32:00Z">
              <w:r w:rsidRPr="00F374E3">
                <w:rPr>
                  <w:rFonts w:ascii="Times New Roman" w:eastAsia="Times New Roman" w:hAnsi="Times New Roman"/>
                  <w:b/>
                </w:rPr>
                <w:t>Data Element</w:t>
              </w:r>
            </w:ins>
          </w:p>
        </w:tc>
        <w:tc>
          <w:tcPr>
            <w:tcW w:w="1710" w:type="dxa"/>
            <w:shd w:val="clear" w:color="auto" w:fill="D0CECE"/>
            <w:tcMar>
              <w:top w:w="43" w:type="dxa"/>
              <w:left w:w="43" w:type="dxa"/>
              <w:bottom w:w="43" w:type="dxa"/>
              <w:right w:w="43" w:type="dxa"/>
            </w:tcMar>
            <w:vAlign w:val="center"/>
          </w:tcPr>
          <w:p w14:paraId="38004808" w14:textId="77777777" w:rsidR="005659E9" w:rsidRPr="00F374E3" w:rsidRDefault="005659E9" w:rsidP="00082ED8">
            <w:pPr>
              <w:spacing w:after="0" w:line="240" w:lineRule="auto"/>
              <w:jc w:val="center"/>
              <w:rPr>
                <w:ins w:id="2493" w:author="ERCOT" w:date="2025-07-16T18:32:00Z" w16du:dateUtc="2025-07-16T23:32:00Z"/>
                <w:rFonts w:ascii="Times New Roman" w:eastAsia="Times New Roman" w:hAnsi="Times New Roman"/>
                <w:b/>
              </w:rPr>
            </w:pPr>
            <w:ins w:id="2494"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DD83E55" w14:textId="77777777" w:rsidR="005659E9" w:rsidRPr="00F374E3" w:rsidRDefault="005659E9" w:rsidP="00082ED8">
            <w:pPr>
              <w:spacing w:after="0" w:line="240" w:lineRule="auto"/>
              <w:jc w:val="center"/>
              <w:rPr>
                <w:ins w:id="2495" w:author="ERCOT" w:date="2025-07-16T18:32:00Z" w16du:dateUtc="2025-07-16T23:32:00Z"/>
                <w:rFonts w:ascii="Times New Roman" w:eastAsia="Times New Roman" w:hAnsi="Times New Roman"/>
                <w:b/>
              </w:rPr>
            </w:pPr>
            <w:ins w:id="249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BDC4481" w14:textId="77777777" w:rsidR="005659E9" w:rsidRPr="00F374E3" w:rsidRDefault="005659E9" w:rsidP="00082ED8">
            <w:pPr>
              <w:tabs>
                <w:tab w:val="right" w:pos="9360"/>
              </w:tabs>
              <w:spacing w:after="0" w:line="240" w:lineRule="auto"/>
              <w:jc w:val="center"/>
              <w:rPr>
                <w:ins w:id="2497" w:author="ERCOT" w:date="2025-07-16T18:32:00Z" w16du:dateUtc="2025-07-16T23:32:00Z"/>
                <w:rFonts w:ascii="Times New Roman" w:eastAsia="Times New Roman" w:hAnsi="Times New Roman"/>
                <w:b/>
              </w:rPr>
            </w:pPr>
            <w:ins w:id="2498" w:author="ERCOT" w:date="2025-07-16T18:32:00Z" w16du:dateUtc="2025-07-16T23:32:00Z">
              <w:r w:rsidRPr="00F374E3">
                <w:rPr>
                  <w:rFonts w:ascii="Times New Roman" w:eastAsia="Times New Roman" w:hAnsi="Times New Roman"/>
                  <w:b/>
                </w:rPr>
                <w:t>Format</w:t>
              </w:r>
            </w:ins>
          </w:p>
        </w:tc>
      </w:tr>
      <w:tr w:rsidR="005659E9" w:rsidRPr="00F374E3" w14:paraId="7E03959D" w14:textId="77777777" w:rsidTr="00082ED8">
        <w:trPr>
          <w:cantSplit/>
          <w:trHeight w:val="518"/>
          <w:jc w:val="center"/>
          <w:ins w:id="2499" w:author="ERCOT" w:date="2025-07-16T18:32:00Z"/>
        </w:trPr>
        <w:tc>
          <w:tcPr>
            <w:tcW w:w="1165" w:type="dxa"/>
            <w:tcMar>
              <w:top w:w="43" w:type="dxa"/>
              <w:left w:w="43" w:type="dxa"/>
              <w:bottom w:w="43" w:type="dxa"/>
              <w:right w:w="43" w:type="dxa"/>
            </w:tcMar>
            <w:vAlign w:val="center"/>
          </w:tcPr>
          <w:p w14:paraId="4836551A" w14:textId="77777777" w:rsidR="005659E9" w:rsidRPr="00F374E3" w:rsidRDefault="005659E9" w:rsidP="00082ED8">
            <w:pPr>
              <w:spacing w:after="0" w:line="240" w:lineRule="auto"/>
              <w:jc w:val="center"/>
              <w:rPr>
                <w:ins w:id="2500" w:author="ERCOT" w:date="2025-07-16T18:32:00Z" w16du:dateUtc="2025-07-16T23:32:00Z"/>
                <w:rFonts w:ascii="Times New Roman" w:eastAsia="Times New Roman" w:hAnsi="Times New Roman"/>
              </w:rPr>
            </w:pPr>
            <w:ins w:id="2501" w:author="ERCOT" w:date="2025-07-16T18:32:00Z" w16du:dateUtc="2025-07-16T23:32:00Z">
              <w:r w:rsidRPr="00F374E3">
                <w:rPr>
                  <w:rFonts w:ascii="Times New Roman" w:eastAsia="Times New Roman" w:hAnsi="Times New Roman"/>
                </w:rPr>
                <w:t>Record Type</w:t>
              </w:r>
            </w:ins>
          </w:p>
        </w:tc>
        <w:tc>
          <w:tcPr>
            <w:tcW w:w="1710" w:type="dxa"/>
            <w:tcMar>
              <w:top w:w="43" w:type="dxa"/>
              <w:left w:w="43" w:type="dxa"/>
              <w:bottom w:w="43" w:type="dxa"/>
              <w:right w:w="43" w:type="dxa"/>
            </w:tcMar>
            <w:vAlign w:val="center"/>
          </w:tcPr>
          <w:p w14:paraId="676B9A96" w14:textId="77777777" w:rsidR="005659E9" w:rsidRPr="00F374E3" w:rsidRDefault="005659E9" w:rsidP="00082ED8">
            <w:pPr>
              <w:spacing w:after="0" w:line="240" w:lineRule="auto"/>
              <w:jc w:val="center"/>
              <w:rPr>
                <w:ins w:id="2502" w:author="ERCOT" w:date="2025-07-16T18:32:00Z" w16du:dateUtc="2025-07-16T23:32:00Z"/>
                <w:rFonts w:ascii="Times New Roman" w:eastAsia="Times New Roman" w:hAnsi="Times New Roman"/>
              </w:rPr>
            </w:pPr>
            <w:ins w:id="2503"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166C06" w14:textId="77777777" w:rsidR="005659E9" w:rsidRPr="00F374E3" w:rsidRDefault="005659E9" w:rsidP="00082ED8">
            <w:pPr>
              <w:spacing w:after="0" w:line="240" w:lineRule="auto"/>
              <w:jc w:val="center"/>
              <w:rPr>
                <w:ins w:id="2504" w:author="ERCOT" w:date="2025-07-16T18:32:00Z" w16du:dateUtc="2025-07-16T23:32:00Z"/>
                <w:rFonts w:ascii="Times New Roman" w:eastAsia="Times New Roman" w:hAnsi="Times New Roman"/>
              </w:rPr>
            </w:pPr>
            <w:ins w:id="250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453ADB80" w14:textId="77777777" w:rsidR="005659E9" w:rsidRPr="00F374E3" w:rsidRDefault="005659E9" w:rsidP="00082ED8">
            <w:pPr>
              <w:spacing w:after="0" w:line="240" w:lineRule="auto"/>
              <w:jc w:val="center"/>
              <w:rPr>
                <w:ins w:id="2506" w:author="ERCOT" w:date="2025-07-16T18:32:00Z" w16du:dateUtc="2025-07-16T23:32:00Z"/>
                <w:rFonts w:ascii="Times New Roman" w:eastAsia="Times New Roman" w:hAnsi="Times New Roman"/>
              </w:rPr>
            </w:pPr>
            <w:ins w:id="2507" w:author="ERCOT" w:date="2025-07-16T18:32:00Z" w16du:dateUtc="2025-07-16T23:32:00Z">
              <w:r w:rsidRPr="00F374E3">
                <w:rPr>
                  <w:rFonts w:ascii="Times New Roman" w:eastAsia="Times New Roman" w:hAnsi="Times New Roman"/>
                </w:rPr>
                <w:t>Alpha numeric (3)</w:t>
              </w:r>
            </w:ins>
          </w:p>
        </w:tc>
      </w:tr>
      <w:tr w:rsidR="005659E9" w:rsidRPr="00F374E3" w14:paraId="201141E8" w14:textId="77777777" w:rsidTr="00082ED8">
        <w:trPr>
          <w:cantSplit/>
          <w:trHeight w:val="518"/>
          <w:jc w:val="center"/>
          <w:ins w:id="2508" w:author="ERCOT" w:date="2025-07-16T18:32:00Z"/>
        </w:trPr>
        <w:tc>
          <w:tcPr>
            <w:tcW w:w="1165" w:type="dxa"/>
            <w:tcMar>
              <w:top w:w="43" w:type="dxa"/>
              <w:left w:w="43" w:type="dxa"/>
              <w:bottom w:w="43" w:type="dxa"/>
              <w:right w:w="43" w:type="dxa"/>
            </w:tcMar>
            <w:vAlign w:val="center"/>
          </w:tcPr>
          <w:p w14:paraId="6A8F9940" w14:textId="77777777" w:rsidR="005659E9" w:rsidRPr="00F374E3" w:rsidRDefault="005659E9" w:rsidP="00082ED8">
            <w:pPr>
              <w:spacing w:after="0" w:line="240" w:lineRule="auto"/>
              <w:jc w:val="center"/>
              <w:rPr>
                <w:ins w:id="2509" w:author="ERCOT" w:date="2025-07-16T18:32:00Z" w16du:dateUtc="2025-07-16T23:32:00Z"/>
                <w:rFonts w:ascii="Times New Roman" w:eastAsia="Times New Roman" w:hAnsi="Times New Roman"/>
              </w:rPr>
            </w:pPr>
            <w:ins w:id="2510" w:author="ERCOT" w:date="2025-07-16T18:32:00Z" w16du:dateUtc="2025-07-16T23:32:00Z">
              <w:r w:rsidRPr="00F374E3">
                <w:rPr>
                  <w:rFonts w:ascii="Times New Roman" w:eastAsia="Times New Roman" w:hAnsi="Times New Roman"/>
                </w:rPr>
                <w:t>Total Number of DET Records</w:t>
              </w:r>
            </w:ins>
          </w:p>
        </w:tc>
        <w:tc>
          <w:tcPr>
            <w:tcW w:w="1710" w:type="dxa"/>
            <w:tcMar>
              <w:top w:w="43" w:type="dxa"/>
              <w:left w:w="43" w:type="dxa"/>
              <w:bottom w:w="43" w:type="dxa"/>
              <w:right w:w="43" w:type="dxa"/>
            </w:tcMar>
            <w:vAlign w:val="center"/>
          </w:tcPr>
          <w:p w14:paraId="21F717C6" w14:textId="77777777" w:rsidR="005659E9" w:rsidRPr="00F374E3" w:rsidRDefault="005659E9" w:rsidP="00082ED8">
            <w:pPr>
              <w:spacing w:after="0" w:line="240" w:lineRule="auto"/>
              <w:jc w:val="center"/>
              <w:rPr>
                <w:ins w:id="2511" w:author="ERCOT" w:date="2025-07-16T18:32:00Z" w16du:dateUtc="2025-07-16T23:32:00Z"/>
                <w:rFonts w:ascii="Times New Roman" w:eastAsia="Times New Roman" w:hAnsi="Times New Roman"/>
              </w:rPr>
            </w:pPr>
            <w:ins w:id="2512"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F57D382" w14:textId="77777777" w:rsidR="005659E9" w:rsidRPr="00F374E3" w:rsidRDefault="005659E9" w:rsidP="00082ED8">
            <w:pPr>
              <w:spacing w:after="0" w:line="240" w:lineRule="auto"/>
              <w:jc w:val="center"/>
              <w:rPr>
                <w:ins w:id="2513" w:author="ERCOT" w:date="2025-07-16T18:32:00Z" w16du:dateUtc="2025-07-16T23:32:00Z"/>
                <w:rFonts w:ascii="Times New Roman" w:eastAsia="Times New Roman" w:hAnsi="Times New Roman"/>
              </w:rPr>
            </w:pPr>
            <w:ins w:id="2514"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759EE22" w14:textId="77777777" w:rsidR="005659E9" w:rsidRPr="00F374E3" w:rsidRDefault="005659E9" w:rsidP="00082ED8">
            <w:pPr>
              <w:spacing w:after="0" w:line="240" w:lineRule="auto"/>
              <w:jc w:val="center"/>
              <w:rPr>
                <w:ins w:id="2515" w:author="ERCOT" w:date="2025-07-16T18:32:00Z" w16du:dateUtc="2025-07-16T23:32:00Z"/>
                <w:rFonts w:ascii="Times New Roman" w:eastAsia="Times New Roman" w:hAnsi="Times New Roman"/>
              </w:rPr>
            </w:pPr>
            <w:ins w:id="2516" w:author="ERCOT" w:date="2025-07-16T18:32:00Z" w16du:dateUtc="2025-07-16T23:32:00Z">
              <w:r w:rsidRPr="00F374E3">
                <w:rPr>
                  <w:rFonts w:ascii="Times New Roman" w:eastAsia="Times New Roman" w:hAnsi="Times New Roman"/>
                </w:rPr>
                <w:t>Numeric (8)</w:t>
              </w:r>
            </w:ins>
          </w:p>
        </w:tc>
      </w:tr>
      <w:tr w:rsidR="005659E9" w:rsidRPr="00F374E3" w14:paraId="142EB90D" w14:textId="77777777" w:rsidTr="00082ED8">
        <w:trPr>
          <w:cantSplit/>
          <w:trHeight w:val="518"/>
          <w:jc w:val="center"/>
          <w:ins w:id="2517" w:author="ERCOT" w:date="2025-07-16T18:32:00Z"/>
        </w:trPr>
        <w:tc>
          <w:tcPr>
            <w:tcW w:w="1165" w:type="dxa"/>
            <w:tcMar>
              <w:top w:w="43" w:type="dxa"/>
              <w:left w:w="43" w:type="dxa"/>
              <w:bottom w:w="43" w:type="dxa"/>
              <w:right w:w="43" w:type="dxa"/>
            </w:tcMar>
            <w:vAlign w:val="center"/>
          </w:tcPr>
          <w:p w14:paraId="511A138F" w14:textId="77777777" w:rsidR="005659E9" w:rsidRPr="00F374E3" w:rsidRDefault="005659E9" w:rsidP="00082ED8">
            <w:pPr>
              <w:spacing w:after="0" w:line="240" w:lineRule="auto"/>
              <w:jc w:val="center"/>
              <w:rPr>
                <w:ins w:id="2518" w:author="ERCOT" w:date="2025-07-16T18:32:00Z" w16du:dateUtc="2025-07-16T23:32:00Z"/>
                <w:rFonts w:ascii="Times New Roman" w:eastAsia="Times New Roman" w:hAnsi="Times New Roman"/>
              </w:rPr>
            </w:pPr>
            <w:ins w:id="251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710" w:type="dxa"/>
            <w:tcMar>
              <w:top w:w="43" w:type="dxa"/>
              <w:left w:w="43" w:type="dxa"/>
              <w:bottom w:w="43" w:type="dxa"/>
              <w:right w:w="43" w:type="dxa"/>
            </w:tcMar>
            <w:vAlign w:val="center"/>
          </w:tcPr>
          <w:p w14:paraId="706D2A37" w14:textId="77777777" w:rsidR="005659E9" w:rsidRPr="00F374E3" w:rsidRDefault="005659E9" w:rsidP="00082ED8">
            <w:pPr>
              <w:spacing w:after="0" w:line="240" w:lineRule="auto"/>
              <w:jc w:val="center"/>
              <w:rPr>
                <w:ins w:id="2520" w:author="ERCOT" w:date="2025-07-16T18:32:00Z" w16du:dateUtc="2025-07-16T23:32:00Z"/>
                <w:rFonts w:ascii="Times New Roman" w:eastAsia="Times New Roman" w:hAnsi="Times New Roman"/>
              </w:rPr>
            </w:pPr>
            <w:ins w:id="2521"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F974F2" w14:textId="77777777" w:rsidR="005659E9" w:rsidRPr="00F374E3" w:rsidRDefault="005659E9" w:rsidP="00082ED8">
            <w:pPr>
              <w:spacing w:after="0" w:line="240" w:lineRule="auto"/>
              <w:jc w:val="center"/>
              <w:rPr>
                <w:ins w:id="2522" w:author="ERCOT" w:date="2025-07-16T18:32:00Z" w16du:dateUtc="2025-07-16T23:32:00Z"/>
                <w:rFonts w:ascii="Times New Roman" w:eastAsia="Times New Roman" w:hAnsi="Times New Roman"/>
              </w:rPr>
            </w:pPr>
            <w:ins w:id="2523"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B083038" w14:textId="77777777" w:rsidR="005659E9" w:rsidRPr="00F374E3" w:rsidRDefault="005659E9" w:rsidP="00082ED8">
            <w:pPr>
              <w:spacing w:after="0" w:line="240" w:lineRule="auto"/>
              <w:jc w:val="center"/>
              <w:rPr>
                <w:ins w:id="2524" w:author="ERCOT" w:date="2025-07-16T18:32:00Z" w16du:dateUtc="2025-07-16T23:32:00Z"/>
                <w:rFonts w:ascii="Times New Roman" w:eastAsia="Times New Roman" w:hAnsi="Times New Roman"/>
              </w:rPr>
            </w:pPr>
            <w:ins w:id="2525" w:author="ERCOT" w:date="2025-07-16T18:32:00Z" w16du:dateUtc="2025-07-16T23:32:00Z">
              <w:r w:rsidRPr="00F374E3">
                <w:rPr>
                  <w:rFonts w:ascii="Times New Roman" w:eastAsia="Times New Roman" w:hAnsi="Times New Roman"/>
                </w:rPr>
                <w:t>Numeric (8)</w:t>
              </w:r>
            </w:ins>
          </w:p>
        </w:tc>
      </w:tr>
      <w:tr w:rsidR="005659E9" w:rsidRPr="00F374E3" w14:paraId="295E7FD3" w14:textId="77777777" w:rsidTr="00082ED8">
        <w:trPr>
          <w:cantSplit/>
          <w:trHeight w:val="518"/>
          <w:jc w:val="center"/>
          <w:ins w:id="2526" w:author="ERCOT" w:date="2025-07-16T18:32:00Z"/>
        </w:trPr>
        <w:tc>
          <w:tcPr>
            <w:tcW w:w="1165" w:type="dxa"/>
            <w:tcMar>
              <w:top w:w="43" w:type="dxa"/>
              <w:left w:w="43" w:type="dxa"/>
              <w:bottom w:w="43" w:type="dxa"/>
              <w:right w:w="43" w:type="dxa"/>
            </w:tcMar>
            <w:vAlign w:val="center"/>
          </w:tcPr>
          <w:p w14:paraId="5F7DDFFE" w14:textId="77777777" w:rsidR="005659E9" w:rsidRPr="00F374E3" w:rsidRDefault="005659E9" w:rsidP="00082ED8">
            <w:pPr>
              <w:spacing w:after="0" w:line="240" w:lineRule="auto"/>
              <w:jc w:val="center"/>
              <w:rPr>
                <w:ins w:id="2527" w:author="ERCOT" w:date="2025-07-16T18:32:00Z" w16du:dateUtc="2025-07-16T23:32:00Z"/>
                <w:rFonts w:ascii="Times New Roman" w:eastAsia="Times New Roman" w:hAnsi="Times New Roman"/>
              </w:rPr>
            </w:pPr>
            <w:ins w:id="2528" w:author="ERCOT" w:date="2025-07-16T18:32:00Z" w16du:dateUtc="2025-07-16T23:32:00Z">
              <w:r w:rsidRPr="00F374E3">
                <w:rPr>
                  <w:rFonts w:ascii="Times New Roman" w:eastAsia="Times New Roman" w:hAnsi="Times New Roman"/>
                </w:rPr>
                <w:t>Total Number of Error Records</w:t>
              </w:r>
            </w:ins>
          </w:p>
        </w:tc>
        <w:tc>
          <w:tcPr>
            <w:tcW w:w="1710" w:type="dxa"/>
            <w:tcMar>
              <w:top w:w="43" w:type="dxa"/>
              <w:left w:w="43" w:type="dxa"/>
              <w:bottom w:w="43" w:type="dxa"/>
              <w:right w:w="43" w:type="dxa"/>
            </w:tcMar>
            <w:vAlign w:val="center"/>
          </w:tcPr>
          <w:p w14:paraId="7B06FCEB" w14:textId="77777777" w:rsidR="005659E9" w:rsidRPr="00F374E3" w:rsidRDefault="005659E9" w:rsidP="00082ED8">
            <w:pPr>
              <w:spacing w:after="0" w:line="240" w:lineRule="auto"/>
              <w:jc w:val="center"/>
              <w:rPr>
                <w:ins w:id="2529" w:author="ERCOT" w:date="2025-07-16T18:32:00Z" w16du:dateUtc="2025-07-16T23:32:00Z"/>
                <w:rFonts w:ascii="Times New Roman" w:eastAsia="Times New Roman" w:hAnsi="Times New Roman"/>
              </w:rPr>
            </w:pPr>
            <w:ins w:id="2530" w:author="ERCOT" w:date="2025-07-16T18:32:00Z" w16du:dateUtc="2025-07-16T23:32:00Z">
              <w:r w:rsidRPr="00F374E3">
                <w:rPr>
                  <w:rFonts w:ascii="Times New Roman" w:eastAsia="Times New Roman" w:hAnsi="Times New Roman"/>
                </w:rPr>
                <w:t>Conditional</w:t>
              </w:r>
            </w:ins>
          </w:p>
        </w:tc>
        <w:tc>
          <w:tcPr>
            <w:tcW w:w="3960" w:type="dxa"/>
            <w:tcMar>
              <w:top w:w="43" w:type="dxa"/>
              <w:left w:w="43" w:type="dxa"/>
              <w:bottom w:w="43" w:type="dxa"/>
              <w:right w:w="43" w:type="dxa"/>
            </w:tcMar>
            <w:vAlign w:val="center"/>
          </w:tcPr>
          <w:p w14:paraId="5621C7EB" w14:textId="77777777" w:rsidR="005659E9" w:rsidRPr="00F374E3" w:rsidRDefault="005659E9" w:rsidP="00082ED8">
            <w:pPr>
              <w:spacing w:after="0" w:line="240" w:lineRule="auto"/>
              <w:jc w:val="center"/>
              <w:rPr>
                <w:ins w:id="2531" w:author="ERCOT" w:date="2025-07-16T18:32:00Z" w16du:dateUtc="2025-07-16T23:32:00Z"/>
                <w:rFonts w:ascii="Times New Roman" w:eastAsia="Times New Roman" w:hAnsi="Times New Roman"/>
              </w:rPr>
            </w:pPr>
            <w:ins w:id="253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68FF68A5" w14:textId="77777777" w:rsidR="005659E9" w:rsidRPr="00F374E3" w:rsidRDefault="005659E9" w:rsidP="00082ED8">
            <w:pPr>
              <w:spacing w:after="0" w:line="240" w:lineRule="auto"/>
              <w:jc w:val="center"/>
              <w:rPr>
                <w:ins w:id="2533" w:author="ERCOT" w:date="2025-07-16T18:32:00Z" w16du:dateUtc="2025-07-16T23:32:00Z"/>
                <w:rFonts w:ascii="Times New Roman" w:eastAsia="Times New Roman" w:hAnsi="Times New Roman"/>
              </w:rPr>
            </w:pPr>
            <w:ins w:id="2534" w:author="ERCOT" w:date="2025-07-16T18:32:00Z" w16du:dateUtc="2025-07-16T23:32:00Z">
              <w:r w:rsidRPr="00F374E3">
                <w:rPr>
                  <w:rFonts w:ascii="Times New Roman" w:eastAsia="Times New Roman" w:hAnsi="Times New Roman"/>
                </w:rPr>
                <w:t>Numeric (8)</w:t>
              </w:r>
            </w:ins>
          </w:p>
        </w:tc>
      </w:tr>
    </w:tbl>
    <w:p w14:paraId="295A7B20" w14:textId="77777777" w:rsidR="005659E9" w:rsidRPr="00F374E3" w:rsidRDefault="005659E9" w:rsidP="005659E9">
      <w:pPr>
        <w:spacing w:after="0" w:line="240" w:lineRule="auto"/>
        <w:rPr>
          <w:ins w:id="2535" w:author="ERCOT" w:date="2025-07-16T18:32:00Z" w16du:dateUtc="2025-07-16T23:32:00Z"/>
          <w:rFonts w:ascii="Times New Roman" w:hAnsi="Times New Roman"/>
        </w:rPr>
      </w:pPr>
    </w:p>
    <w:p w14:paraId="0F323A51" w14:textId="77777777" w:rsidR="005659E9" w:rsidRPr="00F374E3" w:rsidRDefault="005659E9" w:rsidP="005659E9">
      <w:pPr>
        <w:pStyle w:val="ListParagraph"/>
        <w:ind w:left="2880" w:hanging="720"/>
        <w:rPr>
          <w:ins w:id="2536" w:author="ERCOT" w:date="2025-07-16T18:32:00Z" w16du:dateUtc="2025-07-16T23:32:00Z"/>
          <w:rFonts w:ascii="Times New Roman" w:hAnsi="Times New Roman"/>
          <w:b/>
        </w:rPr>
      </w:pPr>
      <w:ins w:id="2537" w:author="ERCOT" w:date="2025-07-16T18:32:00Z" w16du:dateUtc="2025-07-16T23:32:00Z">
        <w:r>
          <w:rPr>
            <w:rFonts w:ascii="Times New Roman" w:hAnsi="Times New Roman"/>
          </w:rPr>
          <w:t>(D)</w:t>
        </w:r>
        <w:r w:rsidRPr="00F374E3">
          <w:rPr>
            <w:rFonts w:ascii="Times New Roman" w:hAnsi="Times New Roman"/>
          </w:rPr>
          <w:tab/>
        </w:r>
        <w:r w:rsidRPr="00F374E3">
          <w:rPr>
            <w:rFonts w:ascii="Times New Roman" w:hAnsi="Times New Roman"/>
            <w:b/>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5659E9" w:rsidRPr="00F374E3" w14:paraId="31818926" w14:textId="77777777" w:rsidTr="00082ED8">
        <w:trPr>
          <w:cantSplit/>
          <w:trHeight w:val="525"/>
          <w:jc w:val="center"/>
          <w:ins w:id="2538" w:author="ERCOT" w:date="2025-07-16T18:32:00Z"/>
        </w:trPr>
        <w:tc>
          <w:tcPr>
            <w:tcW w:w="1741" w:type="dxa"/>
            <w:shd w:val="clear" w:color="auto" w:fill="D0CECE"/>
            <w:tcMar>
              <w:top w:w="43" w:type="dxa"/>
              <w:left w:w="43" w:type="dxa"/>
              <w:bottom w:w="43" w:type="dxa"/>
              <w:right w:w="43" w:type="dxa"/>
            </w:tcMar>
            <w:vAlign w:val="center"/>
          </w:tcPr>
          <w:p w14:paraId="14F3F80A" w14:textId="77777777" w:rsidR="005659E9" w:rsidRPr="00F374E3" w:rsidRDefault="005659E9" w:rsidP="00082ED8">
            <w:pPr>
              <w:spacing w:after="0" w:line="240" w:lineRule="auto"/>
              <w:jc w:val="center"/>
              <w:rPr>
                <w:ins w:id="2539" w:author="ERCOT" w:date="2025-07-16T18:32:00Z" w16du:dateUtc="2025-07-16T23:32:00Z"/>
                <w:rFonts w:ascii="Times New Roman" w:eastAsia="Times New Roman" w:hAnsi="Times New Roman"/>
                <w:b/>
              </w:rPr>
            </w:pPr>
            <w:ins w:id="2540" w:author="ERCOT" w:date="2025-07-16T18:32:00Z" w16du:dateUtc="2025-07-16T23:32:00Z">
              <w:r w:rsidRPr="00F374E3">
                <w:rPr>
                  <w:rFonts w:ascii="Times New Roman" w:eastAsia="Times New Roman" w:hAnsi="Times New Roman"/>
                  <w:b/>
                </w:rPr>
                <w:lastRenderedPageBreak/>
                <w:t>Error Description</w:t>
              </w:r>
            </w:ins>
          </w:p>
        </w:tc>
        <w:tc>
          <w:tcPr>
            <w:tcW w:w="3538" w:type="dxa"/>
            <w:shd w:val="clear" w:color="auto" w:fill="D0CECE"/>
            <w:tcMar>
              <w:top w:w="43" w:type="dxa"/>
              <w:left w:w="43" w:type="dxa"/>
              <w:bottom w:w="43" w:type="dxa"/>
              <w:right w:w="43" w:type="dxa"/>
            </w:tcMar>
            <w:vAlign w:val="center"/>
          </w:tcPr>
          <w:p w14:paraId="6E7F5D77" w14:textId="77777777" w:rsidR="005659E9" w:rsidRPr="00F374E3" w:rsidRDefault="005659E9" w:rsidP="00082ED8">
            <w:pPr>
              <w:spacing w:after="0" w:line="240" w:lineRule="auto"/>
              <w:jc w:val="center"/>
              <w:rPr>
                <w:ins w:id="2541" w:author="ERCOT" w:date="2025-07-16T18:32:00Z" w16du:dateUtc="2025-07-16T23:32:00Z"/>
                <w:rFonts w:ascii="Times New Roman" w:eastAsia="Times New Roman" w:hAnsi="Times New Roman"/>
                <w:b/>
              </w:rPr>
            </w:pPr>
            <w:ins w:id="2542" w:author="ERCOT" w:date="2025-07-16T18:32:00Z" w16du:dateUtc="2025-07-16T23:32:00Z">
              <w:r w:rsidRPr="00F374E3">
                <w:rPr>
                  <w:rFonts w:ascii="Times New Roman" w:eastAsia="Times New Roman" w:hAnsi="Times New Roman"/>
                  <w:b/>
                </w:rPr>
                <w:t>Long Description</w:t>
              </w:r>
            </w:ins>
          </w:p>
        </w:tc>
        <w:tc>
          <w:tcPr>
            <w:tcW w:w="3242" w:type="dxa"/>
            <w:shd w:val="clear" w:color="auto" w:fill="D0CECE"/>
            <w:vAlign w:val="center"/>
          </w:tcPr>
          <w:p w14:paraId="27318329" w14:textId="77777777" w:rsidR="005659E9" w:rsidRPr="00F374E3" w:rsidRDefault="005659E9" w:rsidP="00082ED8">
            <w:pPr>
              <w:spacing w:after="0" w:line="240" w:lineRule="auto"/>
              <w:jc w:val="center"/>
              <w:rPr>
                <w:ins w:id="2543" w:author="ERCOT" w:date="2025-07-16T18:32:00Z" w16du:dateUtc="2025-07-16T23:32:00Z"/>
                <w:rFonts w:ascii="Times New Roman" w:eastAsia="Times New Roman" w:hAnsi="Times New Roman"/>
                <w:b/>
              </w:rPr>
            </w:pPr>
            <w:ins w:id="2544" w:author="ERCOT" w:date="2025-07-16T18:32:00Z" w16du:dateUtc="2025-07-16T23:32:00Z">
              <w:r w:rsidRPr="00F374E3">
                <w:rPr>
                  <w:rFonts w:ascii="Times New Roman" w:eastAsia="Times New Roman" w:hAnsi="Times New Roman"/>
                  <w:b/>
                </w:rPr>
                <w:t>Common Fixes</w:t>
              </w:r>
            </w:ins>
          </w:p>
        </w:tc>
      </w:tr>
      <w:tr w:rsidR="005659E9" w:rsidRPr="00F374E3" w14:paraId="20314DA9" w14:textId="77777777" w:rsidTr="00082ED8">
        <w:trPr>
          <w:cantSplit/>
          <w:trHeight w:val="525"/>
          <w:jc w:val="center"/>
          <w:ins w:id="2545" w:author="ERCOT" w:date="2025-07-16T18:32:00Z"/>
        </w:trPr>
        <w:tc>
          <w:tcPr>
            <w:tcW w:w="1741" w:type="dxa"/>
            <w:tcMar>
              <w:top w:w="43" w:type="dxa"/>
              <w:left w:w="43" w:type="dxa"/>
              <w:bottom w:w="43" w:type="dxa"/>
              <w:right w:w="43" w:type="dxa"/>
            </w:tcMar>
            <w:vAlign w:val="center"/>
          </w:tcPr>
          <w:p w14:paraId="517734B2" w14:textId="77777777" w:rsidR="005659E9" w:rsidRPr="00F374E3" w:rsidRDefault="005659E9" w:rsidP="00082ED8">
            <w:pPr>
              <w:spacing w:after="0" w:line="240" w:lineRule="auto"/>
              <w:jc w:val="center"/>
              <w:rPr>
                <w:ins w:id="2546" w:author="ERCOT" w:date="2025-07-16T18:32:00Z" w16du:dateUtc="2025-07-16T23:32:00Z"/>
                <w:rFonts w:ascii="Times New Roman" w:eastAsia="Times New Roman" w:hAnsi="Times New Roman"/>
              </w:rPr>
            </w:pPr>
            <w:ins w:id="2547" w:author="ERCOT" w:date="2025-07-16T18:32:00Z" w16du:dateUtc="2025-07-16T23:32:00Z">
              <w:r w:rsidRPr="00F374E3">
                <w:rPr>
                  <w:rFonts w:ascii="Times New Roman" w:eastAsia="Times New Roman" w:hAnsi="Times New Roman"/>
                </w:rPr>
                <w:t>Invalid-</w:t>
              </w:r>
              <w:r>
                <w:rPr>
                  <w:rFonts w:ascii="Times New Roman" w:eastAsia="Times New Roman" w:hAnsi="Times New Roman"/>
                </w:rPr>
                <w:t>UMI</w:t>
              </w:r>
            </w:ins>
          </w:p>
        </w:tc>
        <w:tc>
          <w:tcPr>
            <w:tcW w:w="3538" w:type="dxa"/>
            <w:tcMar>
              <w:top w:w="43" w:type="dxa"/>
              <w:left w:w="43" w:type="dxa"/>
              <w:bottom w:w="43" w:type="dxa"/>
              <w:right w:w="43" w:type="dxa"/>
            </w:tcMar>
            <w:vAlign w:val="center"/>
          </w:tcPr>
          <w:p w14:paraId="652D6BDA" w14:textId="77777777" w:rsidR="005659E9" w:rsidRDefault="005659E9" w:rsidP="00082ED8">
            <w:pPr>
              <w:spacing w:after="0" w:line="240" w:lineRule="auto"/>
              <w:jc w:val="center"/>
              <w:rPr>
                <w:ins w:id="2548" w:author="ERCOT" w:date="2025-07-16T18:32:00Z" w16du:dateUtc="2025-07-16T23:32:00Z"/>
                <w:rFonts w:ascii="Times New Roman" w:eastAsia="Times New Roman" w:hAnsi="Times New Roman"/>
              </w:rPr>
            </w:pPr>
            <w:ins w:id="2549" w:author="ERCOT" w:date="2025-07-16T18:32:00Z" w16du:dateUtc="2025-07-16T23:32:00Z">
              <w:r>
                <w:rPr>
                  <w:rFonts w:ascii="Times New Roman" w:eastAsia="Times New Roman" w:hAnsi="Times New Roman"/>
                </w:rPr>
                <w:t xml:space="preserve">Unique Meter ID </w:t>
              </w:r>
              <w:r w:rsidRPr="00F374E3">
                <w:rPr>
                  <w:rFonts w:ascii="Times New Roman" w:eastAsia="Times New Roman" w:hAnsi="Times New Roman"/>
                </w:rPr>
                <w:t xml:space="preserve">is not found in </w:t>
              </w:r>
              <w:r>
                <w:rPr>
                  <w:rFonts w:ascii="Times New Roman" w:eastAsia="Times New Roman" w:hAnsi="Times New Roman"/>
                </w:rPr>
                <w:t xml:space="preserve">either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Participant</w:t>
              </w:r>
              <w:proofErr w:type="spellEnd"/>
              <w:r w:rsidRPr="00F374E3">
                <w:rPr>
                  <w:rFonts w:ascii="Times New Roman" w:eastAsia="Times New Roman" w:hAnsi="Times New Roman"/>
                </w:rPr>
                <w:t xml:space="preserve"> file</w:t>
              </w:r>
            </w:ins>
          </w:p>
          <w:p w14:paraId="1A8F6636" w14:textId="77777777" w:rsidR="005659E9" w:rsidRPr="00F374E3" w:rsidRDefault="005659E9" w:rsidP="00082ED8">
            <w:pPr>
              <w:spacing w:after="0" w:line="240" w:lineRule="auto"/>
              <w:jc w:val="center"/>
              <w:rPr>
                <w:ins w:id="2550" w:author="ERCOT" w:date="2025-07-16T18:32:00Z" w16du:dateUtc="2025-07-16T23:32:00Z"/>
                <w:rFonts w:ascii="Times New Roman" w:eastAsia="Times New Roman" w:hAnsi="Times New Roman"/>
              </w:rPr>
            </w:pPr>
            <w:ins w:id="2551" w:author="ERCOT" w:date="2025-07-16T18:32:00Z" w16du:dateUtc="2025-07-16T23:32:00Z">
              <w:r>
                <w:rPr>
                  <w:rFonts w:ascii="Times New Roman" w:eastAsia="Times New Roman" w:hAnsi="Times New Roman"/>
                </w:rPr>
                <w:t xml:space="preserve">or the </w:t>
              </w:r>
              <w:proofErr w:type="spellStart"/>
              <w:r>
                <w:rPr>
                  <w:rFonts w:ascii="Times New Roman" w:eastAsia="Times New Roman" w:hAnsi="Times New Roman"/>
                </w:rPr>
                <w:t>RDRERCOTMatchSites</w:t>
              </w:r>
              <w:proofErr w:type="spellEnd"/>
              <w:r>
                <w:rPr>
                  <w:rFonts w:ascii="Times New Roman" w:eastAsia="Times New Roman" w:hAnsi="Times New Roman"/>
                </w:rPr>
                <w:t xml:space="preserve"> file.</w:t>
              </w:r>
            </w:ins>
          </w:p>
        </w:tc>
        <w:tc>
          <w:tcPr>
            <w:tcW w:w="3242" w:type="dxa"/>
          </w:tcPr>
          <w:p w14:paraId="0A50DB32" w14:textId="77777777" w:rsidR="005659E9" w:rsidRPr="00F374E3" w:rsidRDefault="005659E9" w:rsidP="00082ED8">
            <w:pPr>
              <w:spacing w:after="0" w:line="240" w:lineRule="auto"/>
              <w:jc w:val="center"/>
              <w:rPr>
                <w:ins w:id="2552" w:author="ERCOT" w:date="2025-07-16T18:32:00Z" w16du:dateUtc="2025-07-16T23:32:00Z"/>
                <w:rFonts w:ascii="Times New Roman" w:eastAsia="Times New Roman" w:hAnsi="Times New Roman"/>
              </w:rPr>
            </w:pPr>
            <w:ins w:id="2553" w:author="ERCOT" w:date="2025-07-16T18:32:00Z" w16du:dateUtc="2025-07-16T23:32:00Z">
              <w:r w:rsidRPr="00F374E3">
                <w:rPr>
                  <w:rFonts w:ascii="Times New Roman" w:eastAsia="Times New Roman" w:hAnsi="Times New Roman"/>
                </w:rPr>
                <w:t xml:space="preserve">Check that all significant digits of </w:t>
              </w:r>
              <w:r>
                <w:rPr>
                  <w:rFonts w:ascii="Times New Roman" w:eastAsia="Times New Roman" w:hAnsi="Times New Roman"/>
                </w:rPr>
                <w:t>UMI</w:t>
              </w:r>
              <w:r w:rsidRPr="00F374E3">
                <w:rPr>
                  <w:rFonts w:ascii="Times New Roman" w:eastAsia="Times New Roman" w:hAnsi="Times New Roman"/>
                </w:rPr>
                <w:t xml:space="preserve"> were entered and none inadvertently set to zero with copying/pasting processes.</w:t>
              </w:r>
              <w:r w:rsidRPr="00F374E3">
                <w:rPr>
                  <w:rFonts w:ascii="Times New Roman" w:eastAsia="Times New Roman" w:hAnsi="Times New Roman"/>
                </w:rPr>
                <w:br/>
              </w:r>
            </w:ins>
          </w:p>
          <w:p w14:paraId="5AF5BBC5" w14:textId="77777777" w:rsidR="005659E9" w:rsidRPr="00F374E3" w:rsidRDefault="005659E9" w:rsidP="00082ED8">
            <w:pPr>
              <w:spacing w:after="0" w:line="240" w:lineRule="auto"/>
              <w:jc w:val="center"/>
              <w:rPr>
                <w:ins w:id="2554" w:author="ERCOT" w:date="2025-07-16T18:32:00Z" w16du:dateUtc="2025-07-16T23:32:00Z"/>
                <w:rFonts w:ascii="Times New Roman" w:eastAsia="Times New Roman" w:hAnsi="Times New Roman"/>
              </w:rPr>
            </w:pPr>
            <w:ins w:id="2555" w:author="ERCOT" w:date="2025-07-16T18:32:00Z" w16du:dateUtc="2025-07-16T23:32:00Z">
              <w:r w:rsidRPr="00F374E3">
                <w:rPr>
                  <w:rFonts w:ascii="Times New Roman" w:eastAsia="Times New Roman" w:hAnsi="Times New Roman"/>
                </w:rPr>
                <w:t xml:space="preserve">Check whether the </w:t>
              </w:r>
              <w:r>
                <w:rPr>
                  <w:rFonts w:ascii="Times New Roman" w:eastAsia="Times New Roman" w:hAnsi="Times New Roman"/>
                </w:rPr>
                <w:t>UMI</w:t>
              </w:r>
              <w:r w:rsidRPr="00F374E3">
                <w:rPr>
                  <w:rFonts w:ascii="Times New Roman" w:eastAsia="Times New Roman" w:hAnsi="Times New Roman"/>
                </w:rPr>
                <w:t xml:space="preserve"> has been omitted from the </w:t>
              </w:r>
              <w:proofErr w:type="spellStart"/>
              <w:r w:rsidRPr="00F374E3">
                <w:rPr>
                  <w:rFonts w:ascii="Times New Roman" w:eastAsia="Times New Roman" w:hAnsi="Times New Roman"/>
                </w:rPr>
                <w:t>RDPParticipant</w:t>
              </w:r>
              <w:proofErr w:type="spellEnd"/>
              <w:r w:rsidRPr="00F374E3">
                <w:rPr>
                  <w:rFonts w:ascii="Times New Roman" w:eastAsia="Times New Roman" w:hAnsi="Times New Roman"/>
                </w:rPr>
                <w:t xml:space="preserve"> file.</w:t>
              </w:r>
            </w:ins>
          </w:p>
        </w:tc>
      </w:tr>
    </w:tbl>
    <w:p w14:paraId="6D2EB9A2" w14:textId="77777777" w:rsidR="000473A4" w:rsidRPr="0075474F" w:rsidRDefault="000473A4" w:rsidP="000473A4">
      <w:pPr>
        <w:keepNext/>
        <w:widowControl w:val="0"/>
        <w:tabs>
          <w:tab w:val="left" w:pos="1260"/>
        </w:tabs>
        <w:spacing w:before="240" w:after="240" w:line="240" w:lineRule="auto"/>
        <w:ind w:left="1260" w:hanging="1260"/>
        <w:outlineLvl w:val="3"/>
        <w:rPr>
          <w:ins w:id="2556" w:author="ERCOT" w:date="2025-07-16T18:31:00Z" w16du:dateUtc="2025-07-16T23:31:00Z"/>
          <w:rFonts w:ascii="Times New Roman" w:eastAsia="Times New Roman" w:hAnsi="Times New Roman" w:cs="Times New Roman"/>
          <w:b/>
          <w:bCs/>
          <w:snapToGrid w:val="0"/>
          <w:kern w:val="0"/>
          <w14:ligatures w14:val="none"/>
        </w:rPr>
      </w:pPr>
      <w:ins w:id="2557" w:author="ERCOT" w:date="2025-07-16T18:31:00Z" w16du:dateUtc="2025-07-16T23:31:00Z">
        <w:r w:rsidRPr="0075474F">
          <w:rPr>
            <w:rFonts w:ascii="Times New Roman" w:eastAsia="Times New Roman" w:hAnsi="Times New Roman" w:cs="Times New Roman"/>
            <w:b/>
            <w:bCs/>
            <w:snapToGrid w:val="0"/>
            <w:kern w:val="0"/>
            <w14:ligatures w14:val="none"/>
          </w:rPr>
          <w:t>8.1.4.</w:t>
        </w:r>
        <w:r>
          <w:rPr>
            <w:rFonts w:ascii="Times New Roman" w:eastAsia="Times New Roman" w:hAnsi="Times New Roman" w:cs="Times New Roman"/>
            <w:b/>
            <w:bCs/>
            <w:snapToGrid w:val="0"/>
            <w:kern w:val="0"/>
            <w14:ligatures w14:val="none"/>
          </w:rPr>
          <w:t>3</w:t>
        </w:r>
        <w:r>
          <w:rPr>
            <w:rFonts w:ascii="Times New Roman" w:eastAsia="Times New Roman" w:hAnsi="Times New Roman" w:cs="Times New Roman"/>
            <w:b/>
            <w:bCs/>
            <w:snapToGrid w:val="0"/>
            <w:kern w:val="0"/>
            <w14:ligatures w14:val="none"/>
          </w:rPr>
          <w:tab/>
        </w:r>
        <w:r w:rsidRPr="0075474F">
          <w:rPr>
            <w:rFonts w:ascii="Times New Roman" w:eastAsia="Times New Roman" w:hAnsi="Times New Roman" w:cs="Times New Roman"/>
            <w:b/>
            <w:bCs/>
            <w:snapToGrid w:val="0"/>
            <w:kern w:val="0"/>
            <w14:ligatures w14:val="none"/>
          </w:rPr>
          <w:t xml:space="preserve">Performance Criteria for REPs and </w:t>
        </w:r>
        <w:r w:rsidRPr="00C76809">
          <w:rPr>
            <w:rFonts w:ascii="Times New Roman" w:eastAsia="Calibri" w:hAnsi="Times New Roman" w:cs="Times New Roman"/>
            <w:b/>
            <w:bCs/>
          </w:rPr>
          <w:t xml:space="preserve">NOIE LSEs </w:t>
        </w:r>
        <w:r w:rsidRPr="0075474F">
          <w:rPr>
            <w:rFonts w:ascii="Times New Roman" w:eastAsia="Times New Roman" w:hAnsi="Times New Roman" w:cs="Times New Roman"/>
            <w:b/>
            <w:bCs/>
            <w:snapToGrid w:val="0"/>
            <w:kern w:val="0"/>
            <w14:ligatures w14:val="none"/>
          </w:rPr>
          <w:t>Participating in ERCOT’s Residential Demand Response Program</w:t>
        </w:r>
      </w:ins>
    </w:p>
    <w:p w14:paraId="72120BB5" w14:textId="6DDD0492" w:rsidR="00C76809" w:rsidRPr="00895FDB" w:rsidRDefault="00C76809" w:rsidP="004821E3">
      <w:pPr>
        <w:spacing w:before="240" w:after="240" w:line="240" w:lineRule="auto"/>
        <w:ind w:left="720" w:hanging="720"/>
        <w:rPr>
          <w:ins w:id="2558" w:author="ERCOT" w:date="2025-07-14T09:33:00Z" w16du:dateUtc="2025-07-14T14:33:00Z"/>
          <w:rFonts w:ascii="Times New Roman" w:eastAsia="Times New Roman" w:hAnsi="Times New Roman" w:cs="Times New Roman"/>
        </w:rPr>
      </w:pPr>
      <w:ins w:id="2559" w:author="ERCOT" w:date="2025-07-14T09:33:00Z" w16du:dateUtc="2025-07-14T14:33:00Z">
        <w:r w:rsidRPr="264BB9A2">
          <w:rPr>
            <w:rFonts w:ascii="Times New Roman" w:eastAsia="Times New Roman" w:hAnsi="Times New Roman" w:cs="Times New Roman"/>
          </w:rPr>
          <w:t>(1)</w:t>
        </w:r>
      </w:ins>
      <w:ins w:id="2560" w:author="ERCOT" w:date="2025-07-14T09:41:00Z" w16du:dateUtc="2025-07-14T14:41:00Z">
        <w:r w:rsidR="004821E3">
          <w:rPr>
            <w:rFonts w:ascii="Times New Roman" w:eastAsia="Times New Roman" w:hAnsi="Times New Roman" w:cs="Times New Roman"/>
          </w:rPr>
          <w:tab/>
        </w:r>
      </w:ins>
      <w:ins w:id="2561" w:author="ERCOT" w:date="2025-07-14T09:33:00Z" w16du:dateUtc="2025-07-14T14:33:00Z">
        <w:r w:rsidRPr="264BB9A2">
          <w:rPr>
            <w:rFonts w:ascii="Times New Roman" w:eastAsia="Times New Roman" w:hAnsi="Times New Roman" w:cs="Times New Roman"/>
          </w:rPr>
          <w:t>ERCOT shall use the REP and NOIE LSE data submitted in accordance with Section 8.1.4.1</w:t>
        </w:r>
      </w:ins>
      <w:ins w:id="2562" w:author="ERCOT" w:date="2025-07-14T09:43:00Z" w16du:dateUtc="2025-07-14T14:43:00Z">
        <w:r w:rsidR="004821E3">
          <w:rPr>
            <w:rFonts w:ascii="Times New Roman" w:eastAsia="Times New Roman" w:hAnsi="Times New Roman" w:cs="Times New Roman"/>
          </w:rPr>
          <w:t>,</w:t>
        </w:r>
      </w:ins>
      <w:ins w:id="2563" w:author="ERCOT" w:date="2025-07-14T09:33:00Z" w16du:dateUtc="2025-07-14T14:33:00Z">
        <w:r w:rsidRPr="264BB9A2">
          <w:rPr>
            <w:rFonts w:ascii="Times New Roman" w:eastAsia="Times New Roman" w:hAnsi="Times New Roman" w:cs="Times New Roman"/>
          </w:rPr>
          <w:t xml:space="preserve"> REP and NOIE Data Submission Requirements for RDR Program Participation</w:t>
        </w:r>
      </w:ins>
      <w:ins w:id="2564" w:author="ERCOT" w:date="2025-07-14T09:43:00Z" w16du:dateUtc="2025-07-14T14:43:00Z">
        <w:r w:rsidR="004821E3">
          <w:rPr>
            <w:rFonts w:ascii="Times New Roman" w:eastAsia="Times New Roman" w:hAnsi="Times New Roman" w:cs="Times New Roman"/>
          </w:rPr>
          <w:t>,</w:t>
        </w:r>
      </w:ins>
      <w:ins w:id="2565" w:author="ERCOT" w:date="2025-07-14T09:33:00Z" w16du:dateUtc="2025-07-14T14:33:00Z">
        <w:r w:rsidRPr="264BB9A2">
          <w:rPr>
            <w:rFonts w:ascii="Times New Roman" w:eastAsia="Times New Roman" w:hAnsi="Times New Roman" w:cs="Times New Roman"/>
          </w:rPr>
          <w:t xml:space="preserve"> to determine the highest total MWh load reductions that were realized from deployments of their RDR Programs during each of the highest net load hours in a Seasonal Assessment Period as specified in Section 3.26.3</w:t>
        </w:r>
      </w:ins>
      <w:ins w:id="2566" w:author="ERCOT" w:date="2025-07-14T09:44:00Z" w16du:dateUtc="2025-07-14T14:44:00Z">
        <w:r w:rsidR="004821E3">
          <w:rPr>
            <w:rFonts w:ascii="Times New Roman" w:eastAsia="Times New Roman" w:hAnsi="Times New Roman" w:cs="Times New Roman"/>
          </w:rPr>
          <w:t>,</w:t>
        </w:r>
      </w:ins>
      <w:ins w:id="2567" w:author="ERCOT" w:date="2025-07-14T09:33:00Z" w16du:dateUtc="2025-07-14T14:33:00Z">
        <w:r w:rsidRPr="264BB9A2">
          <w:rPr>
            <w:rFonts w:ascii="Times New Roman" w:eastAsia="Times New Roman" w:hAnsi="Times New Roman" w:cs="Times New Roman"/>
          </w:rPr>
          <w:t xml:space="preserve"> Assessment Periods</w:t>
        </w:r>
        <w:r w:rsidRPr="004821E3">
          <w:rPr>
            <w:rFonts w:ascii="Times New Roman" w:eastAsia="Times New Roman" w:hAnsi="Times New Roman" w:cs="Times New Roman"/>
          </w:rPr>
          <w:t xml:space="preserve">. </w:t>
        </w:r>
      </w:ins>
      <w:ins w:id="2568" w:author="ERCOT" w:date="2025-07-14T09:44:00Z" w16du:dateUtc="2025-07-14T14:44:00Z">
        <w:r w:rsidR="004821E3">
          <w:rPr>
            <w:rFonts w:ascii="Times New Roman" w:eastAsia="Times New Roman" w:hAnsi="Times New Roman" w:cs="Times New Roman"/>
          </w:rPr>
          <w:t xml:space="preserve"> </w:t>
        </w:r>
      </w:ins>
      <w:ins w:id="2569" w:author="ERCOT" w:date="2025-07-14T09:33:00Z" w16du:dateUtc="2025-07-14T14:33:00Z">
        <w:r w:rsidRPr="264BB9A2">
          <w:rPr>
            <w:rFonts w:ascii="Times New Roman" w:eastAsia="Times New Roman" w:hAnsi="Times New Roman" w:cs="Times New Roman"/>
          </w:rPr>
          <w:t>If a REP or NOIE LSE issues as recall for a deployment during one of the highest net load hours, any load increase following the recall will be treated as reducing the load reduction for that hour.</w:t>
        </w:r>
      </w:ins>
    </w:p>
    <w:p w14:paraId="3958191D" w14:textId="0257DAAE" w:rsidR="00C76809" w:rsidRPr="00895FDB" w:rsidRDefault="00C76809" w:rsidP="004821E3">
      <w:pPr>
        <w:spacing w:before="240" w:after="240" w:line="240" w:lineRule="auto"/>
        <w:ind w:left="720" w:hanging="720"/>
        <w:rPr>
          <w:ins w:id="2570" w:author="ERCOT" w:date="2025-07-14T09:33:00Z" w16du:dateUtc="2025-07-14T14:33:00Z"/>
          <w:rFonts w:ascii="Times New Roman" w:eastAsia="Times New Roman" w:hAnsi="Times New Roman" w:cs="Times New Roman"/>
        </w:rPr>
      </w:pPr>
      <w:ins w:id="2571" w:author="ERCOT" w:date="2025-07-14T09:33:00Z" w16du:dateUtc="2025-07-14T14:33:00Z">
        <w:r w:rsidRPr="264BB9A2">
          <w:rPr>
            <w:rFonts w:ascii="Times New Roman" w:eastAsia="Times New Roman" w:hAnsi="Times New Roman" w:cs="Times New Roman"/>
          </w:rPr>
          <w:t>(2)</w:t>
        </w:r>
      </w:ins>
      <w:ins w:id="2572" w:author="ERCOT" w:date="2025-07-14T09:35:00Z" w16du:dateUtc="2025-07-14T14:35:00Z">
        <w:r>
          <w:rPr>
            <w:rFonts w:ascii="Times New Roman" w:eastAsia="Times New Roman" w:hAnsi="Times New Roman" w:cs="Times New Roman"/>
          </w:rPr>
          <w:tab/>
        </w:r>
      </w:ins>
      <w:ins w:id="2573" w:author="ERCOT" w:date="2025-07-14T09:33:00Z" w16du:dateUtc="2025-07-14T14:33:00Z">
        <w:r w:rsidRPr="264BB9A2">
          <w:rPr>
            <w:rFonts w:ascii="Times New Roman" w:eastAsia="Times New Roman" w:hAnsi="Times New Roman" w:cs="Times New Roman"/>
          </w:rPr>
          <w:t>ERCOT will calculate the MWh load reduction for each interval of each of the hours specified in Section 3.26.3 as</w:t>
        </w:r>
      </w:ins>
      <w:ins w:id="2574" w:author="ERCOT" w:date="2025-07-14T09:35:00Z" w16du:dateUtc="2025-07-14T14:35:00Z">
        <w:r>
          <w:rPr>
            <w:rFonts w:ascii="Times New Roman" w:eastAsia="Times New Roman" w:hAnsi="Times New Roman" w:cs="Times New Roman"/>
          </w:rPr>
          <w:t xml:space="preserve"> follows:</w:t>
        </w:r>
      </w:ins>
      <w:ins w:id="2575" w:author="ERCOT" w:date="2025-07-14T09:33:00Z" w16du:dateUtc="2025-07-14T14:33:00Z">
        <w:r w:rsidRPr="264BB9A2">
          <w:rPr>
            <w:rFonts w:ascii="Times New Roman" w:eastAsia="Times New Roman" w:hAnsi="Times New Roman" w:cs="Times New Roman"/>
          </w:rPr>
          <w:t xml:space="preserve"> </w:t>
        </w:r>
      </w:ins>
    </w:p>
    <w:p w14:paraId="03C838D8" w14:textId="15113AAD" w:rsidR="00C76809" w:rsidRPr="00895FDB" w:rsidRDefault="00C76809" w:rsidP="00015D94">
      <w:pPr>
        <w:spacing w:after="240" w:line="240" w:lineRule="auto"/>
        <w:ind w:firstLine="720"/>
        <w:rPr>
          <w:ins w:id="2576" w:author="ERCOT" w:date="2025-07-14T09:33:00Z" w16du:dateUtc="2025-07-14T14:33:00Z"/>
          <w:rFonts w:ascii="Times New Roman" w:eastAsia="Times New Roman" w:hAnsi="Times New Roman" w:cs="Times New Roman"/>
          <w:i/>
          <w:iCs/>
          <w:vertAlign w:val="subscript"/>
        </w:rPr>
      </w:pPr>
      <w:ins w:id="2577" w:author="ERCOT" w:date="2025-07-14T09:33:00Z" w16du:dateUtc="2025-07-14T14:33:00Z">
        <w:r w:rsidRPr="264BB9A2">
          <w:rPr>
            <w:rFonts w:ascii="Times New Roman" w:eastAsia="Times New Roman" w:hAnsi="Times New Roman" w:cs="Times New Roman"/>
          </w:rPr>
          <w:t xml:space="preserve">RESDRDEP </w:t>
        </w:r>
        <w:r w:rsidRPr="264BB9A2">
          <w:rPr>
            <w:rFonts w:ascii="Times New Roman" w:eastAsia="Times New Roman" w:hAnsi="Times New Roman" w:cs="Times New Roman"/>
            <w:i/>
            <w:iCs/>
            <w:vertAlign w:val="subscript"/>
          </w:rPr>
          <w:t>l,</w:t>
        </w:r>
      </w:ins>
      <w:ins w:id="2578" w:author="ERCOT" w:date="2025-07-14T09:42:00Z" w16du:dateUtc="2025-07-14T14:42:00Z">
        <w:r w:rsidR="004821E3">
          <w:rPr>
            <w:rFonts w:ascii="Times New Roman" w:eastAsia="Times New Roman" w:hAnsi="Times New Roman" w:cs="Times New Roman"/>
            <w:i/>
            <w:iCs/>
            <w:vertAlign w:val="subscript"/>
          </w:rPr>
          <w:t xml:space="preserve"> </w:t>
        </w:r>
      </w:ins>
      <w:ins w:id="2579" w:author="ERCOT" w:date="2025-07-14T09:33:00Z" w16du:dateUtc="2025-07-14T14:33:00Z">
        <w:r w:rsidRPr="264BB9A2">
          <w:rPr>
            <w:rFonts w:ascii="Times New Roman" w:eastAsia="Times New Roman" w:hAnsi="Times New Roman" w:cs="Times New Roman"/>
            <w:i/>
            <w:iCs/>
            <w:vertAlign w:val="subscript"/>
          </w:rPr>
          <w:t>s,</w:t>
        </w:r>
      </w:ins>
      <w:ins w:id="2580" w:author="ERCOT" w:date="2025-07-14T09:42:00Z" w16du:dateUtc="2025-07-14T14:42:00Z">
        <w:r w:rsidR="004821E3">
          <w:rPr>
            <w:rFonts w:ascii="Times New Roman" w:eastAsia="Times New Roman" w:hAnsi="Times New Roman" w:cs="Times New Roman"/>
            <w:i/>
            <w:iCs/>
            <w:vertAlign w:val="subscript"/>
          </w:rPr>
          <w:t xml:space="preserve"> </w:t>
        </w:r>
      </w:ins>
      <w:ins w:id="2581"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r w:rsidRPr="264BB9A2">
          <w:rPr>
            <w:rFonts w:ascii="Times New Roman" w:eastAsia="Times New Roman" w:hAnsi="Times New Roman" w:cs="Times New Roman"/>
          </w:rPr>
          <w:t xml:space="preserve">= RDRPBASETOT </w:t>
        </w:r>
        <w:r w:rsidRPr="264BB9A2">
          <w:rPr>
            <w:rFonts w:ascii="Times New Roman" w:eastAsia="Times New Roman" w:hAnsi="Times New Roman" w:cs="Times New Roman"/>
            <w:i/>
            <w:iCs/>
            <w:vertAlign w:val="subscript"/>
          </w:rPr>
          <w:t>l,</w:t>
        </w:r>
      </w:ins>
      <w:ins w:id="2582" w:author="ERCOT" w:date="2025-07-14T09:42:00Z" w16du:dateUtc="2025-07-14T14:42:00Z">
        <w:r w:rsidR="004821E3">
          <w:rPr>
            <w:rFonts w:ascii="Times New Roman" w:eastAsia="Times New Roman" w:hAnsi="Times New Roman" w:cs="Times New Roman"/>
            <w:i/>
            <w:iCs/>
            <w:vertAlign w:val="subscript"/>
          </w:rPr>
          <w:t xml:space="preserve"> </w:t>
        </w:r>
      </w:ins>
      <w:ins w:id="2583" w:author="ERCOT" w:date="2025-07-14T09:33:00Z" w16du:dateUtc="2025-07-14T14:33:00Z">
        <w:r w:rsidRPr="264BB9A2">
          <w:rPr>
            <w:rFonts w:ascii="Times New Roman" w:eastAsia="Times New Roman" w:hAnsi="Times New Roman" w:cs="Times New Roman"/>
            <w:i/>
            <w:iCs/>
            <w:vertAlign w:val="subscript"/>
          </w:rPr>
          <w:t>s,</w:t>
        </w:r>
      </w:ins>
      <w:ins w:id="2584" w:author="ERCOT" w:date="2025-07-14T09:42:00Z" w16du:dateUtc="2025-07-14T14:42:00Z">
        <w:r w:rsidR="004821E3">
          <w:rPr>
            <w:rFonts w:ascii="Times New Roman" w:eastAsia="Times New Roman" w:hAnsi="Times New Roman" w:cs="Times New Roman"/>
            <w:i/>
            <w:iCs/>
            <w:vertAlign w:val="subscript"/>
          </w:rPr>
          <w:t xml:space="preserve"> </w:t>
        </w:r>
      </w:ins>
      <w:ins w:id="2585"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ins>
      <w:ins w:id="2586" w:author="ERCOT" w:date="2025-07-14T09:44:00Z" w16du:dateUtc="2025-07-14T14:44:00Z">
        <w:r w:rsidR="004821E3">
          <w:rPr>
            <w:rFonts w:ascii="Times New Roman" w:eastAsia="Times New Roman" w:hAnsi="Times New Roman" w:cs="Times New Roman"/>
          </w:rPr>
          <w:t>-</w:t>
        </w:r>
      </w:ins>
      <w:ins w:id="2587" w:author="ERCOT" w:date="2025-07-14T09:33:00Z" w16du:dateUtc="2025-07-14T14:33:00Z">
        <w:r w:rsidRPr="264BB9A2">
          <w:rPr>
            <w:rFonts w:ascii="Times New Roman" w:eastAsia="Times New Roman" w:hAnsi="Times New Roman" w:cs="Times New Roman"/>
          </w:rPr>
          <w:t xml:space="preserve"> RDRPACTTOT </w:t>
        </w:r>
        <w:r w:rsidRPr="264BB9A2">
          <w:rPr>
            <w:rFonts w:ascii="Times New Roman" w:eastAsia="Times New Roman" w:hAnsi="Times New Roman" w:cs="Times New Roman"/>
            <w:i/>
            <w:iCs/>
            <w:vertAlign w:val="subscript"/>
          </w:rPr>
          <w:t>l,</w:t>
        </w:r>
      </w:ins>
      <w:ins w:id="2588" w:author="ERCOT" w:date="2025-07-14T09:44:00Z" w16du:dateUtc="2025-07-14T14:44:00Z">
        <w:r w:rsidR="004821E3">
          <w:rPr>
            <w:rFonts w:ascii="Times New Roman" w:eastAsia="Times New Roman" w:hAnsi="Times New Roman" w:cs="Times New Roman"/>
            <w:i/>
            <w:iCs/>
            <w:vertAlign w:val="subscript"/>
          </w:rPr>
          <w:t xml:space="preserve"> </w:t>
        </w:r>
      </w:ins>
      <w:ins w:id="2589" w:author="ERCOT" w:date="2025-07-14T09:33:00Z" w16du:dateUtc="2025-07-14T14:33:00Z">
        <w:r w:rsidRPr="264BB9A2">
          <w:rPr>
            <w:rFonts w:ascii="Times New Roman" w:eastAsia="Times New Roman" w:hAnsi="Times New Roman" w:cs="Times New Roman"/>
            <w:i/>
            <w:iCs/>
            <w:vertAlign w:val="subscript"/>
          </w:rPr>
          <w:t>s,</w:t>
        </w:r>
      </w:ins>
      <w:ins w:id="2590" w:author="ERCOT" w:date="2025-07-14T09:44:00Z" w16du:dateUtc="2025-07-14T14:44:00Z">
        <w:r w:rsidR="004821E3">
          <w:rPr>
            <w:rFonts w:ascii="Times New Roman" w:eastAsia="Times New Roman" w:hAnsi="Times New Roman" w:cs="Times New Roman"/>
            <w:i/>
            <w:iCs/>
            <w:vertAlign w:val="subscript"/>
          </w:rPr>
          <w:t xml:space="preserve"> </w:t>
        </w:r>
      </w:ins>
      <w:ins w:id="2591" w:author="ERCOT" w:date="2025-07-14T09:33:00Z" w16du:dateUtc="2025-07-14T14:33:00Z">
        <w:r w:rsidRPr="264BB9A2">
          <w:rPr>
            <w:rFonts w:ascii="Times New Roman" w:eastAsia="Times New Roman" w:hAnsi="Times New Roman" w:cs="Times New Roman"/>
            <w:i/>
            <w:iCs/>
            <w:vertAlign w:val="subscript"/>
          </w:rPr>
          <w:t>i</w:t>
        </w:r>
      </w:ins>
    </w:p>
    <w:p w14:paraId="333958A3" w14:textId="77777777" w:rsidR="00C76809" w:rsidRPr="00895FDB" w:rsidRDefault="00C76809" w:rsidP="00C76809">
      <w:pPr>
        <w:spacing w:after="240" w:line="240" w:lineRule="auto"/>
        <w:ind w:firstLine="720"/>
        <w:rPr>
          <w:ins w:id="2592" w:author="ERCOT" w:date="2025-07-14T09:33:00Z" w16du:dateUtc="2025-07-14T14:33:00Z"/>
          <w:rFonts w:ascii="Times New Roman" w:eastAsia="Times New Roman" w:hAnsi="Times New Roman" w:cs="Times New Roman"/>
        </w:rPr>
      </w:pPr>
      <w:proofErr w:type="gramStart"/>
      <w:ins w:id="2593" w:author="ERCOT" w:date="2025-07-14T09:33:00Z" w16du:dateUtc="2025-07-14T14:33:00Z">
        <w:r w:rsidRPr="264BB9A2">
          <w:rPr>
            <w:rFonts w:ascii="Times New Roman" w:eastAsia="Times New Roman" w:hAnsi="Times New Roman" w:cs="Times New Roman"/>
          </w:rPr>
          <w:t>Where</w:t>
        </w:r>
        <w:proofErr w:type="gramEnd"/>
      </w:ins>
    </w:p>
    <w:p w14:paraId="3A0A3876" w14:textId="349D889B" w:rsidR="00C76809" w:rsidRPr="00895FDB" w:rsidRDefault="00C76809" w:rsidP="00C76809">
      <w:pPr>
        <w:spacing w:after="240" w:line="240" w:lineRule="auto"/>
        <w:ind w:firstLine="720"/>
        <w:rPr>
          <w:ins w:id="2594" w:author="ERCOT" w:date="2025-07-14T09:33:00Z" w16du:dateUtc="2025-07-14T14:33:00Z"/>
          <w:rFonts w:ascii="Times New Roman" w:eastAsia="Times New Roman" w:hAnsi="Times New Roman" w:cs="Times New Roman"/>
          <w:vertAlign w:val="subscript"/>
        </w:rPr>
      </w:pPr>
      <w:ins w:id="2595" w:author="ERCOT" w:date="2025-07-14T09:33:00Z" w16du:dateUtc="2025-07-14T14:33:00Z">
        <w:r w:rsidRPr="264BB9A2">
          <w:rPr>
            <w:rFonts w:ascii="Times New Roman" w:eastAsia="Times New Roman" w:hAnsi="Times New Roman" w:cs="Times New Roman"/>
          </w:rPr>
          <w:t xml:space="preserve">RDRPBASETOT </w:t>
        </w:r>
        <w:r w:rsidRPr="264BB9A2">
          <w:rPr>
            <w:rFonts w:ascii="Times New Roman" w:eastAsia="Times New Roman" w:hAnsi="Times New Roman" w:cs="Times New Roman"/>
            <w:i/>
            <w:iCs/>
            <w:vertAlign w:val="subscript"/>
          </w:rPr>
          <w:t>l,</w:t>
        </w:r>
      </w:ins>
      <w:ins w:id="2596" w:author="ERCOT" w:date="2025-07-14T09:44:00Z" w16du:dateUtc="2025-07-14T14:44:00Z">
        <w:r w:rsidR="004821E3">
          <w:rPr>
            <w:rFonts w:ascii="Times New Roman" w:eastAsia="Times New Roman" w:hAnsi="Times New Roman" w:cs="Times New Roman"/>
            <w:i/>
            <w:iCs/>
            <w:vertAlign w:val="subscript"/>
          </w:rPr>
          <w:t xml:space="preserve"> </w:t>
        </w:r>
      </w:ins>
      <w:ins w:id="2597" w:author="ERCOT" w:date="2025-07-14T09:33:00Z" w16du:dateUtc="2025-07-14T14:33:00Z">
        <w:r w:rsidRPr="264BB9A2">
          <w:rPr>
            <w:rFonts w:ascii="Times New Roman" w:eastAsia="Times New Roman" w:hAnsi="Times New Roman" w:cs="Times New Roman"/>
            <w:i/>
            <w:iCs/>
            <w:vertAlign w:val="subscript"/>
          </w:rPr>
          <w:t>s,</w:t>
        </w:r>
      </w:ins>
      <w:ins w:id="2598" w:author="ERCOT" w:date="2025-07-14T09:44:00Z" w16du:dateUtc="2025-07-14T14:44:00Z">
        <w:r w:rsidR="004821E3">
          <w:rPr>
            <w:rFonts w:ascii="Times New Roman" w:eastAsia="Times New Roman" w:hAnsi="Times New Roman" w:cs="Times New Roman"/>
            <w:i/>
            <w:iCs/>
            <w:vertAlign w:val="subscript"/>
          </w:rPr>
          <w:t xml:space="preserve"> </w:t>
        </w:r>
      </w:ins>
      <w:ins w:id="2599"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r w:rsidRPr="264BB9A2">
          <w:rPr>
            <w:rFonts w:ascii="Times New Roman" w:eastAsia="Times New Roman" w:hAnsi="Times New Roman" w:cs="Times New Roman"/>
            <w:vertAlign w:val="subscript"/>
          </w:rPr>
          <w:t xml:space="preserve"> </w:t>
        </w:r>
      </w:ins>
      <w:r w:rsidR="00DD3F06">
        <w:rPr>
          <w:rFonts w:ascii="Times New Roman" w:eastAsia="Times New Roman" w:hAnsi="Times New Roman" w:cs="Times New Roman"/>
          <w:vertAlign w:val="subscript"/>
        </w:rPr>
        <w:t xml:space="preserve"> </w:t>
      </w:r>
      <m:oMath>
        <m:nary>
          <m:naryPr>
            <m:chr m:val="∑"/>
            <m:limLoc m:val="subSup"/>
            <m:supHide m:val="1"/>
            <m:ctrlPr>
              <w:ins w:id="2600" w:author="ERCOT" w:date="2025-07-15T07:52:00Z" w16du:dateUtc="2025-07-15T12:52:00Z">
                <w:rPr>
                  <w:rFonts w:ascii="Cambria Math" w:eastAsia="Times New Roman" w:hAnsi="Cambria Math" w:cs="Times New Roman"/>
                  <w:i/>
                  <w:vertAlign w:val="subscript"/>
                </w:rPr>
              </w:ins>
            </m:ctrlPr>
          </m:naryPr>
          <m:sub>
            <m:r>
              <w:ins w:id="2601" w:author="ERCOT" w:date="2025-07-15T07:52:00Z" w16du:dateUtc="2025-07-15T12:52:00Z">
                <w:rPr>
                  <w:rFonts w:ascii="Cambria Math" w:eastAsia="Times New Roman" w:hAnsi="Cambria Math" w:cs="Times New Roman"/>
                  <w:vertAlign w:val="subscript"/>
                </w:rPr>
                <m:t>c</m:t>
              </w:ins>
            </m:r>
          </m:sub>
          <m:sup/>
          <m:e>
            <m:sSub>
              <m:sSubPr>
                <m:ctrlPr>
                  <w:ins w:id="2602" w:author="ERCOT" w:date="2025-07-15T07:53:00Z" w16du:dateUtc="2025-07-15T12:53:00Z">
                    <w:rPr>
                      <w:rFonts w:ascii="Cambria Math" w:eastAsia="Times New Roman" w:hAnsi="Cambria Math" w:cs="Times New Roman"/>
                      <w:i/>
                      <w:vertAlign w:val="subscript"/>
                    </w:rPr>
                  </w:ins>
                </m:ctrlPr>
              </m:sSubPr>
              <m:e>
                <m:r>
                  <w:ins w:id="2603" w:author="ERCOT" w:date="2025-07-15T07:53:00Z" w16du:dateUtc="2025-07-15T12:53:00Z">
                    <w:rPr>
                      <w:rFonts w:ascii="Cambria Math" w:eastAsia="Times New Roman" w:hAnsi="Cambria Math" w:cs="Times New Roman"/>
                      <w:vertAlign w:val="subscript"/>
                    </w:rPr>
                    <m:t>RDRPBASE</m:t>
                  </w:ins>
                </m:r>
              </m:e>
              <m:sub>
                <m:r>
                  <w:ins w:id="2604" w:author="ERCOT" w:date="2025-07-15T07:53:00Z" w16du:dateUtc="2025-07-15T12:53:00Z">
                    <w:rPr>
                      <w:rFonts w:ascii="Cambria Math" w:eastAsia="Times New Roman" w:hAnsi="Cambria Math" w:cs="Times New Roman"/>
                      <w:vertAlign w:val="subscript"/>
                    </w:rPr>
                    <m:t xml:space="preserve">c, l, s,  i </m:t>
                  </w:ins>
                </m:r>
              </m:sub>
            </m:sSub>
          </m:e>
        </m:nary>
      </m:oMath>
    </w:p>
    <w:p w14:paraId="3524D924" w14:textId="1C7979DE" w:rsidR="00C76809" w:rsidRPr="00895FDB" w:rsidRDefault="00C76809" w:rsidP="00C76809">
      <w:pPr>
        <w:spacing w:after="240" w:line="240" w:lineRule="auto"/>
        <w:ind w:left="720"/>
        <w:rPr>
          <w:ins w:id="2605" w:author="ERCOT" w:date="2025-07-14T09:33:00Z" w16du:dateUtc="2025-07-14T14:33:00Z"/>
          <w:rFonts w:ascii="Times New Roman" w:eastAsia="Times New Roman" w:hAnsi="Times New Roman" w:cs="Times New Roman"/>
          <w:vertAlign w:val="subscript"/>
        </w:rPr>
      </w:pPr>
      <w:ins w:id="2606" w:author="ERCOT" w:date="2025-07-14T09:33:00Z" w16du:dateUtc="2025-07-14T14:33:00Z">
        <w:r w:rsidRPr="264BB9A2">
          <w:rPr>
            <w:rFonts w:ascii="Times New Roman" w:eastAsia="Times New Roman" w:hAnsi="Times New Roman" w:cs="Times New Roman"/>
          </w:rPr>
          <w:t xml:space="preserve">RDRPACTTOT </w:t>
        </w:r>
        <w:r w:rsidRPr="264BB9A2">
          <w:rPr>
            <w:rFonts w:ascii="Times New Roman" w:eastAsia="Times New Roman" w:hAnsi="Times New Roman" w:cs="Times New Roman"/>
            <w:i/>
            <w:iCs/>
            <w:vertAlign w:val="subscript"/>
          </w:rPr>
          <w:t>l,</w:t>
        </w:r>
      </w:ins>
      <w:ins w:id="2607" w:author="ERCOT" w:date="2025-07-14T09:44:00Z" w16du:dateUtc="2025-07-14T14:44:00Z">
        <w:r w:rsidR="004821E3">
          <w:rPr>
            <w:rFonts w:ascii="Times New Roman" w:eastAsia="Times New Roman" w:hAnsi="Times New Roman" w:cs="Times New Roman"/>
            <w:i/>
            <w:iCs/>
            <w:vertAlign w:val="subscript"/>
          </w:rPr>
          <w:t xml:space="preserve"> </w:t>
        </w:r>
      </w:ins>
      <w:ins w:id="2608" w:author="ERCOT" w:date="2025-07-14T09:33:00Z" w16du:dateUtc="2025-07-14T14:33:00Z">
        <w:r w:rsidRPr="264BB9A2">
          <w:rPr>
            <w:rFonts w:ascii="Times New Roman" w:eastAsia="Times New Roman" w:hAnsi="Times New Roman" w:cs="Times New Roman"/>
            <w:i/>
            <w:iCs/>
            <w:vertAlign w:val="subscript"/>
          </w:rPr>
          <w:t>s,</w:t>
        </w:r>
      </w:ins>
      <w:ins w:id="2609" w:author="ERCOT" w:date="2025-07-14T09:44:00Z" w16du:dateUtc="2025-07-14T14:44:00Z">
        <w:r w:rsidR="004821E3">
          <w:rPr>
            <w:rFonts w:ascii="Times New Roman" w:eastAsia="Times New Roman" w:hAnsi="Times New Roman" w:cs="Times New Roman"/>
            <w:i/>
            <w:iCs/>
            <w:vertAlign w:val="subscript"/>
          </w:rPr>
          <w:t xml:space="preserve"> </w:t>
        </w:r>
      </w:ins>
      <w:ins w:id="2610"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ins>
      <w:ins w:id="2611" w:author="ERCOT" w:date="2025-07-15T07:54:00Z" w16du:dateUtc="2025-07-15T12:54:00Z">
        <w:r w:rsidR="00DD3F06">
          <w:rPr>
            <w:rFonts w:ascii="Times New Roman" w:eastAsia="Times New Roman" w:hAnsi="Times New Roman" w:cs="Times New Roman"/>
          </w:rPr>
          <w:t xml:space="preserve"> </w:t>
        </w:r>
      </w:ins>
      <w:ins w:id="2612" w:author="ERCOT" w:date="2025-07-14T09:33:00Z" w16du:dateUtc="2025-07-14T14:33:00Z">
        <w:r w:rsidRPr="264BB9A2">
          <w:rPr>
            <w:rFonts w:ascii="Times New Roman" w:eastAsia="Times New Roman" w:hAnsi="Times New Roman" w:cs="Times New Roman"/>
            <w:vertAlign w:val="subscript"/>
          </w:rPr>
          <w:t xml:space="preserve"> </w:t>
        </w:r>
      </w:ins>
      <m:oMath>
        <m:nary>
          <m:naryPr>
            <m:chr m:val="∑"/>
            <m:limLoc m:val="subSup"/>
            <m:supHide m:val="1"/>
            <m:ctrlPr>
              <w:ins w:id="2613" w:author="ERCOT" w:date="2025-07-15T07:53:00Z" w16du:dateUtc="2025-07-15T12:53:00Z">
                <w:rPr>
                  <w:rFonts w:ascii="Cambria Math" w:eastAsia="Times New Roman" w:hAnsi="Cambria Math" w:cs="Times New Roman"/>
                  <w:i/>
                  <w:vertAlign w:val="subscript"/>
                </w:rPr>
              </w:ins>
            </m:ctrlPr>
          </m:naryPr>
          <m:sub>
            <m:r>
              <w:ins w:id="2614" w:author="ERCOT" w:date="2025-07-15T07:53:00Z" w16du:dateUtc="2025-07-15T12:53:00Z">
                <w:rPr>
                  <w:rFonts w:ascii="Cambria Math" w:eastAsia="Times New Roman" w:hAnsi="Cambria Math" w:cs="Times New Roman"/>
                  <w:vertAlign w:val="subscript"/>
                </w:rPr>
                <m:t>c</m:t>
              </w:ins>
            </m:r>
          </m:sub>
          <m:sup/>
          <m:e>
            <m:sSub>
              <m:sSubPr>
                <m:ctrlPr>
                  <w:ins w:id="2615" w:author="ERCOT" w:date="2025-07-15T07:53:00Z" w16du:dateUtc="2025-07-15T12:53:00Z">
                    <w:rPr>
                      <w:rFonts w:ascii="Cambria Math" w:eastAsia="Times New Roman" w:hAnsi="Cambria Math" w:cs="Times New Roman"/>
                      <w:i/>
                      <w:vertAlign w:val="subscript"/>
                    </w:rPr>
                  </w:ins>
                </m:ctrlPr>
              </m:sSubPr>
              <m:e>
                <m:r>
                  <w:ins w:id="2616" w:author="ERCOT" w:date="2025-07-15T07:53:00Z" w16du:dateUtc="2025-07-15T12:53:00Z">
                    <w:rPr>
                      <w:rFonts w:ascii="Cambria Math" w:eastAsia="Times New Roman" w:hAnsi="Cambria Math" w:cs="Times New Roman"/>
                      <w:vertAlign w:val="subscript"/>
                    </w:rPr>
                    <m:t>RDRPACT</m:t>
                  </w:ins>
                </m:r>
              </m:e>
              <m:sub>
                <m:r>
                  <w:ins w:id="2617" w:author="ERCOT" w:date="2025-07-15T07:53:00Z" w16du:dateUtc="2025-07-15T12:53:00Z">
                    <w:rPr>
                      <w:rFonts w:ascii="Cambria Math" w:eastAsia="Times New Roman" w:hAnsi="Cambria Math" w:cs="Times New Roman"/>
                      <w:vertAlign w:val="subscript"/>
                    </w:rPr>
                    <m:t xml:space="preserve">c, l, s,  i </m:t>
                  </w:ins>
                </m:r>
              </m:sub>
            </m:sSub>
          </m:e>
        </m:nary>
      </m:oMath>
    </w:p>
    <w:p w14:paraId="61AAFE7C" w14:textId="77777777" w:rsidR="00C76809" w:rsidRPr="00895FDB" w:rsidRDefault="00C76809" w:rsidP="00C76809">
      <w:pPr>
        <w:spacing w:after="0" w:line="240" w:lineRule="auto"/>
        <w:rPr>
          <w:ins w:id="2618" w:author="ERCOT" w:date="2025-07-14T09:33:00Z" w16du:dateUtc="2025-07-14T14:33:00Z"/>
          <w:rFonts w:ascii="Times New Roman" w:eastAsia="Times New Roman" w:hAnsi="Times New Roman" w:cs="Times New Roman"/>
        </w:rPr>
      </w:pPr>
      <w:ins w:id="2619" w:author="ERCOT" w:date="2025-07-14T09:33:00Z" w16du:dateUtc="2025-07-14T14:33:00Z">
        <w:r w:rsidRPr="264BB9A2">
          <w:rPr>
            <w:rFonts w:ascii="Times New Roman" w:eastAsia="Times New Roman" w:hAnsi="Times New Roman" w:cs="Times New Roman"/>
          </w:rPr>
          <w:t>The above variables are defined as follows:</w:t>
        </w:r>
      </w:ins>
    </w:p>
    <w:tbl>
      <w:tblPr>
        <w:tblW w:w="0" w:type="auto"/>
        <w:tblLayout w:type="fixed"/>
        <w:tblLook w:val="01E0" w:firstRow="1" w:lastRow="1" w:firstColumn="1" w:lastColumn="1" w:noHBand="0" w:noVBand="0"/>
      </w:tblPr>
      <w:tblGrid>
        <w:gridCol w:w="2196"/>
        <w:gridCol w:w="764"/>
        <w:gridCol w:w="5765"/>
      </w:tblGrid>
      <w:tr w:rsidR="00C76809" w:rsidRPr="00C76809" w14:paraId="453562E4" w14:textId="77777777" w:rsidTr="00C76809">
        <w:trPr>
          <w:trHeight w:val="300"/>
          <w:ins w:id="262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7F1D507" w14:textId="77777777" w:rsidR="00C76809" w:rsidRPr="00C76809" w:rsidRDefault="00C76809" w:rsidP="00C76809">
            <w:pPr>
              <w:spacing w:before="60" w:after="60"/>
              <w:rPr>
                <w:ins w:id="2621" w:author="ERCOT" w:date="2025-07-14T09:33:00Z" w16du:dateUtc="2025-07-14T14:33:00Z"/>
                <w:rFonts w:ascii="Times New Roman" w:eastAsia="Times New Roman" w:hAnsi="Times New Roman" w:cs="Times New Roman"/>
                <w:b/>
                <w:bCs/>
                <w:sz w:val="20"/>
                <w:szCs w:val="20"/>
              </w:rPr>
            </w:pPr>
            <w:ins w:id="2622" w:author="ERCOT" w:date="2025-07-14T09:33:00Z" w16du:dateUtc="2025-07-14T14:33:00Z">
              <w:r w:rsidRPr="00C76809">
                <w:rPr>
                  <w:rFonts w:ascii="Times New Roman" w:eastAsia="Times New Roman" w:hAnsi="Times New Roman" w:cs="Times New Roman"/>
                  <w:b/>
                  <w:bCs/>
                  <w:sz w:val="20"/>
                  <w:szCs w:val="20"/>
                </w:rPr>
                <w:t>Variable</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38662A9" w14:textId="77777777" w:rsidR="00C76809" w:rsidRPr="00C76809" w:rsidRDefault="00C76809" w:rsidP="00C76809">
            <w:pPr>
              <w:spacing w:before="60" w:after="60"/>
              <w:rPr>
                <w:ins w:id="2623" w:author="ERCOT" w:date="2025-07-14T09:33:00Z" w16du:dateUtc="2025-07-14T14:33:00Z"/>
                <w:rFonts w:ascii="Times New Roman" w:eastAsia="Times New Roman" w:hAnsi="Times New Roman" w:cs="Times New Roman"/>
                <w:b/>
                <w:bCs/>
                <w:sz w:val="20"/>
                <w:szCs w:val="20"/>
              </w:rPr>
            </w:pPr>
            <w:ins w:id="2624" w:author="ERCOT" w:date="2025-07-14T09:33:00Z" w16du:dateUtc="2025-07-14T14:33:00Z">
              <w:r w:rsidRPr="00C76809">
                <w:rPr>
                  <w:rFonts w:ascii="Times New Roman" w:eastAsia="Times New Roman" w:hAnsi="Times New Roman" w:cs="Times New Roman"/>
                  <w:b/>
                  <w:bCs/>
                  <w:sz w:val="20"/>
                  <w:szCs w:val="20"/>
                </w:rPr>
                <w:t>Unit</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25839D47" w14:textId="77777777" w:rsidR="00C76809" w:rsidRPr="00C76809" w:rsidRDefault="00C76809" w:rsidP="00C76809">
            <w:pPr>
              <w:spacing w:before="60" w:after="60"/>
              <w:rPr>
                <w:ins w:id="2625" w:author="ERCOT" w:date="2025-07-14T09:33:00Z" w16du:dateUtc="2025-07-14T14:33:00Z"/>
                <w:rFonts w:ascii="Times New Roman" w:eastAsia="Times New Roman" w:hAnsi="Times New Roman" w:cs="Times New Roman"/>
                <w:b/>
                <w:bCs/>
                <w:sz w:val="20"/>
                <w:szCs w:val="20"/>
              </w:rPr>
            </w:pPr>
            <w:ins w:id="2626" w:author="ERCOT" w:date="2025-07-14T09:33:00Z" w16du:dateUtc="2025-07-14T14:33:00Z">
              <w:r w:rsidRPr="00C76809">
                <w:rPr>
                  <w:rFonts w:ascii="Times New Roman" w:eastAsia="Times New Roman" w:hAnsi="Times New Roman" w:cs="Times New Roman"/>
                  <w:b/>
                  <w:bCs/>
                  <w:sz w:val="20"/>
                  <w:szCs w:val="20"/>
                </w:rPr>
                <w:t>Description</w:t>
              </w:r>
            </w:ins>
          </w:p>
        </w:tc>
      </w:tr>
      <w:tr w:rsidR="00C76809" w:rsidRPr="00C76809" w14:paraId="25C11BF2" w14:textId="77777777" w:rsidTr="00C76809">
        <w:trPr>
          <w:trHeight w:val="300"/>
          <w:ins w:id="262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C1FA437" w14:textId="5C9B3D32" w:rsidR="00C76809" w:rsidRPr="00C76809" w:rsidRDefault="00C76809" w:rsidP="00C76809">
            <w:pPr>
              <w:spacing w:before="60" w:after="60"/>
              <w:rPr>
                <w:ins w:id="2628" w:author="ERCOT" w:date="2025-07-14T09:33:00Z" w16du:dateUtc="2025-07-14T14:33:00Z"/>
                <w:rFonts w:ascii="Times New Roman" w:eastAsia="Times New Roman" w:hAnsi="Times New Roman" w:cs="Times New Roman"/>
                <w:i/>
                <w:iCs/>
                <w:sz w:val="20"/>
                <w:szCs w:val="20"/>
                <w:vertAlign w:val="subscript"/>
              </w:rPr>
            </w:pPr>
            <w:ins w:id="2629" w:author="ERCOT" w:date="2025-07-14T09:33:00Z" w16du:dateUtc="2025-07-14T14:33:00Z">
              <w:r w:rsidRPr="00C76809">
                <w:rPr>
                  <w:rFonts w:ascii="Times New Roman" w:eastAsia="Times New Roman" w:hAnsi="Times New Roman" w:cs="Times New Roman"/>
                  <w:sz w:val="20"/>
                  <w:szCs w:val="20"/>
                </w:rPr>
                <w:t xml:space="preserve">RESDRDEP </w:t>
              </w:r>
              <w:r w:rsidRPr="00C76809">
                <w:rPr>
                  <w:rFonts w:ascii="Times New Roman" w:eastAsia="Times New Roman" w:hAnsi="Times New Roman" w:cs="Times New Roman"/>
                  <w:i/>
                  <w:iCs/>
                  <w:sz w:val="20"/>
                  <w:szCs w:val="20"/>
                  <w:vertAlign w:val="subscript"/>
                </w:rPr>
                <w:t>l,</w:t>
              </w:r>
            </w:ins>
            <w:ins w:id="2630" w:author="ERCOT" w:date="2025-07-14T09:36:00Z" w16du:dateUtc="2025-07-14T14:36:00Z">
              <w:r>
                <w:rPr>
                  <w:rFonts w:ascii="Times New Roman" w:eastAsia="Times New Roman" w:hAnsi="Times New Roman" w:cs="Times New Roman"/>
                  <w:i/>
                  <w:iCs/>
                  <w:sz w:val="20"/>
                  <w:szCs w:val="20"/>
                  <w:vertAlign w:val="subscript"/>
                </w:rPr>
                <w:t xml:space="preserve"> </w:t>
              </w:r>
            </w:ins>
            <w:ins w:id="2631" w:author="ERCOT" w:date="2025-07-14T09:33:00Z" w16du:dateUtc="2025-07-14T14:33:00Z">
              <w:r w:rsidRPr="00C76809">
                <w:rPr>
                  <w:rFonts w:ascii="Times New Roman" w:eastAsia="Times New Roman" w:hAnsi="Times New Roman" w:cs="Times New Roman"/>
                  <w:i/>
                  <w:iCs/>
                  <w:sz w:val="20"/>
                  <w:szCs w:val="20"/>
                  <w:vertAlign w:val="subscript"/>
                </w:rPr>
                <w:t>s,</w:t>
              </w:r>
            </w:ins>
            <w:ins w:id="2632" w:author="ERCOT" w:date="2025-07-14T09:36:00Z" w16du:dateUtc="2025-07-14T14:36:00Z">
              <w:r>
                <w:rPr>
                  <w:rFonts w:ascii="Times New Roman" w:eastAsia="Times New Roman" w:hAnsi="Times New Roman" w:cs="Times New Roman"/>
                  <w:i/>
                  <w:iCs/>
                  <w:sz w:val="20"/>
                  <w:szCs w:val="20"/>
                  <w:vertAlign w:val="subscript"/>
                </w:rPr>
                <w:t xml:space="preserve"> </w:t>
              </w:r>
            </w:ins>
            <w:ins w:id="2633"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4EB8E39" w14:textId="77777777" w:rsidR="00C76809" w:rsidRPr="00C76809" w:rsidRDefault="00C76809" w:rsidP="00C76809">
            <w:pPr>
              <w:spacing w:before="60" w:after="60"/>
              <w:rPr>
                <w:ins w:id="2634" w:author="ERCOT" w:date="2025-07-14T09:33:00Z" w16du:dateUtc="2025-07-14T14:33:00Z"/>
                <w:rFonts w:ascii="Times New Roman" w:eastAsia="Times New Roman" w:hAnsi="Times New Roman" w:cs="Times New Roman"/>
                <w:sz w:val="20"/>
                <w:szCs w:val="20"/>
              </w:rPr>
            </w:pPr>
            <w:ins w:id="2635"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6BBBFC0B" w14:textId="3DB4C327" w:rsidR="00C76809" w:rsidRPr="00C76809" w:rsidRDefault="00DD3F06" w:rsidP="00C76809">
            <w:pPr>
              <w:spacing w:before="60" w:after="60"/>
              <w:rPr>
                <w:ins w:id="2636" w:author="ERCOT" w:date="2025-07-14T09:33:00Z" w16du:dateUtc="2025-07-14T14:33:00Z"/>
                <w:rFonts w:ascii="Times New Roman" w:eastAsia="Times New Roman" w:hAnsi="Times New Roman" w:cs="Times New Roman"/>
                <w:i/>
                <w:iCs/>
                <w:sz w:val="20"/>
                <w:szCs w:val="20"/>
              </w:rPr>
            </w:pPr>
            <w:ins w:id="2637" w:author="ERCOT" w:date="2025-07-15T07:46:00Z" w16du:dateUtc="2025-07-15T12:46:00Z">
              <w:r>
                <w:rPr>
                  <w:rFonts w:ascii="Times New Roman" w:eastAsia="Times New Roman" w:hAnsi="Times New Roman" w:cs="Times New Roman"/>
                  <w:i/>
                  <w:iCs/>
                  <w:sz w:val="20"/>
                  <w:szCs w:val="20"/>
                </w:rPr>
                <w:t>Residential Demand Response Deployment–</w:t>
              </w:r>
            </w:ins>
            <w:ins w:id="2638" w:author="ERCOT" w:date="2025-07-14T09:33:00Z" w16du:dateUtc="2025-07-14T14:33:00Z">
              <w:r w:rsidR="00C76809" w:rsidRPr="00DD3F06">
                <w:rPr>
                  <w:rFonts w:ascii="Times New Roman" w:eastAsia="Times New Roman" w:hAnsi="Times New Roman" w:cs="Times New Roman"/>
                  <w:sz w:val="20"/>
                  <w:szCs w:val="20"/>
                </w:rPr>
                <w:t xml:space="preserve">Load Reduction during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all deployed participants of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ins>
            <w:ins w:id="2639" w:author="ERCOT" w:date="2025-07-16T18:42:00Z" w16du:dateUtc="2025-07-16T23:42:00Z">
              <w:r w:rsidR="008D4B87">
                <w:rPr>
                  <w:rFonts w:ascii="Times New Roman" w:eastAsia="Times New Roman" w:hAnsi="Times New Roman" w:cs="Times New Roman"/>
                  <w:sz w:val="20"/>
                  <w:szCs w:val="20"/>
                </w:rPr>
                <w:t>.</w:t>
              </w:r>
            </w:ins>
          </w:p>
        </w:tc>
      </w:tr>
      <w:tr w:rsidR="00C76809" w:rsidRPr="00C76809" w14:paraId="2C2552E4" w14:textId="77777777" w:rsidTr="00C76809">
        <w:trPr>
          <w:trHeight w:val="300"/>
          <w:ins w:id="264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C59E6C1" w14:textId="2BCCC185" w:rsidR="00C76809" w:rsidRPr="00C76809" w:rsidRDefault="00C76809" w:rsidP="00C76809">
            <w:pPr>
              <w:spacing w:before="60" w:after="60"/>
              <w:rPr>
                <w:ins w:id="2641" w:author="ERCOT" w:date="2025-07-14T09:33:00Z" w16du:dateUtc="2025-07-14T14:33:00Z"/>
                <w:rFonts w:ascii="Times New Roman" w:eastAsia="Times New Roman" w:hAnsi="Times New Roman" w:cs="Times New Roman"/>
                <w:i/>
                <w:iCs/>
                <w:sz w:val="20"/>
                <w:szCs w:val="20"/>
                <w:vertAlign w:val="subscript"/>
              </w:rPr>
            </w:pPr>
            <w:ins w:id="2642" w:author="ERCOT" w:date="2025-07-14T09:33:00Z" w16du:dateUtc="2025-07-14T14:33:00Z">
              <w:r w:rsidRPr="00C76809">
                <w:rPr>
                  <w:rFonts w:ascii="Times New Roman" w:eastAsia="Times New Roman" w:hAnsi="Times New Roman" w:cs="Times New Roman"/>
                  <w:sz w:val="20"/>
                  <w:szCs w:val="20"/>
                </w:rPr>
                <w:t xml:space="preserve">RDRPBASETOT </w:t>
              </w:r>
              <w:r w:rsidRPr="00C76809">
                <w:rPr>
                  <w:rFonts w:ascii="Times New Roman" w:eastAsia="Times New Roman" w:hAnsi="Times New Roman" w:cs="Times New Roman"/>
                  <w:i/>
                  <w:iCs/>
                  <w:sz w:val="20"/>
                  <w:szCs w:val="20"/>
                  <w:vertAlign w:val="subscript"/>
                </w:rPr>
                <w:t>l,</w:t>
              </w:r>
            </w:ins>
            <w:ins w:id="2643" w:author="ERCOT" w:date="2025-07-14T09:36:00Z" w16du:dateUtc="2025-07-14T14:36:00Z">
              <w:r>
                <w:rPr>
                  <w:rFonts w:ascii="Times New Roman" w:eastAsia="Times New Roman" w:hAnsi="Times New Roman" w:cs="Times New Roman"/>
                  <w:i/>
                  <w:iCs/>
                  <w:sz w:val="20"/>
                  <w:szCs w:val="20"/>
                  <w:vertAlign w:val="subscript"/>
                </w:rPr>
                <w:t xml:space="preserve"> </w:t>
              </w:r>
            </w:ins>
            <w:ins w:id="2644" w:author="ERCOT" w:date="2025-07-14T09:33:00Z" w16du:dateUtc="2025-07-14T14:33:00Z">
              <w:r w:rsidRPr="00C76809">
                <w:rPr>
                  <w:rFonts w:ascii="Times New Roman" w:eastAsia="Times New Roman" w:hAnsi="Times New Roman" w:cs="Times New Roman"/>
                  <w:i/>
                  <w:iCs/>
                  <w:sz w:val="20"/>
                  <w:szCs w:val="20"/>
                  <w:vertAlign w:val="subscript"/>
                </w:rPr>
                <w:t>s,</w:t>
              </w:r>
            </w:ins>
            <w:ins w:id="2645" w:author="ERCOT" w:date="2025-07-14T09:36:00Z" w16du:dateUtc="2025-07-14T14:36:00Z">
              <w:r>
                <w:rPr>
                  <w:rFonts w:ascii="Times New Roman" w:eastAsia="Times New Roman" w:hAnsi="Times New Roman" w:cs="Times New Roman"/>
                  <w:i/>
                  <w:iCs/>
                  <w:sz w:val="20"/>
                  <w:szCs w:val="20"/>
                  <w:vertAlign w:val="subscript"/>
                </w:rPr>
                <w:t xml:space="preserve"> </w:t>
              </w:r>
            </w:ins>
            <w:ins w:id="2646"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FF68422" w14:textId="77777777" w:rsidR="00C76809" w:rsidRPr="00C76809" w:rsidRDefault="00C76809" w:rsidP="00C76809">
            <w:pPr>
              <w:spacing w:before="60" w:after="60"/>
              <w:rPr>
                <w:ins w:id="2647" w:author="ERCOT" w:date="2025-07-14T09:33:00Z" w16du:dateUtc="2025-07-14T14:33:00Z"/>
                <w:rFonts w:ascii="Times New Roman" w:eastAsia="Times New Roman" w:hAnsi="Times New Roman" w:cs="Times New Roman"/>
                <w:sz w:val="20"/>
                <w:szCs w:val="20"/>
              </w:rPr>
            </w:pPr>
            <w:ins w:id="2648"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F37D64E" w14:textId="2F4E5F9F" w:rsidR="00C76809" w:rsidRPr="00C76809" w:rsidRDefault="00DD3F06" w:rsidP="00C76809">
            <w:pPr>
              <w:spacing w:before="60" w:after="60"/>
              <w:rPr>
                <w:ins w:id="2649" w:author="ERCOT" w:date="2025-07-14T09:33:00Z" w16du:dateUtc="2025-07-14T14:33:00Z"/>
                <w:rFonts w:ascii="Times New Roman" w:eastAsia="Times New Roman" w:hAnsi="Times New Roman" w:cs="Times New Roman"/>
                <w:i/>
                <w:iCs/>
                <w:sz w:val="20"/>
                <w:szCs w:val="20"/>
                <w:vertAlign w:val="subscript"/>
              </w:rPr>
            </w:pPr>
            <w:ins w:id="2650" w:author="ERCOT" w:date="2025-07-15T07:47:00Z" w16du:dateUtc="2025-07-15T12:47:00Z">
              <w:r>
                <w:rPr>
                  <w:rFonts w:ascii="Times New Roman" w:eastAsia="Times New Roman" w:hAnsi="Times New Roman" w:cs="Times New Roman"/>
                  <w:i/>
                  <w:iCs/>
                  <w:sz w:val="20"/>
                  <w:szCs w:val="20"/>
                </w:rPr>
                <w:t xml:space="preserve">Residential Demand Response </w:t>
              </w:r>
            </w:ins>
            <w:ins w:id="2651" w:author="ERCOT" w:date="2025-07-15T07:49:00Z" w16du:dateUtc="2025-07-15T12:49:00Z">
              <w:r>
                <w:rPr>
                  <w:rFonts w:ascii="Times New Roman" w:eastAsia="Times New Roman" w:hAnsi="Times New Roman" w:cs="Times New Roman"/>
                  <w:i/>
                  <w:iCs/>
                  <w:sz w:val="20"/>
                  <w:szCs w:val="20"/>
                </w:rPr>
                <w:t>Program</w:t>
              </w:r>
            </w:ins>
            <w:ins w:id="2652" w:author="ERCOT" w:date="2025-07-15T07:47:00Z" w16du:dateUtc="2025-07-15T12:47:00Z">
              <w:r>
                <w:rPr>
                  <w:rFonts w:ascii="Times New Roman" w:eastAsia="Times New Roman" w:hAnsi="Times New Roman" w:cs="Times New Roman"/>
                  <w:i/>
                  <w:iCs/>
                  <w:sz w:val="20"/>
                  <w:szCs w:val="20"/>
                </w:rPr>
                <w:t xml:space="preserve"> Baseline Total—</w:t>
              </w:r>
            </w:ins>
            <w:ins w:id="2653" w:author="ERCOT" w:date="2025-07-15T07:49:00Z" w16du:dateUtc="2025-07-15T12:49:00Z">
              <w:r w:rsidRPr="00DD3F06">
                <w:rPr>
                  <w:rFonts w:ascii="Times New Roman" w:eastAsia="Times New Roman" w:hAnsi="Times New Roman" w:cs="Times New Roman"/>
                  <w:sz w:val="20"/>
                  <w:szCs w:val="20"/>
                </w:rPr>
                <w:t>The s</w:t>
              </w:r>
            </w:ins>
            <w:ins w:id="2654"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w:t>
              </w:r>
              <w:r w:rsidR="00C76809" w:rsidRPr="00DD3F06">
                <w:rPr>
                  <w:rFonts w:ascii="Times New Roman" w:eastAsia="Times New Roman" w:hAnsi="Times New Roman" w:cs="Times New Roman"/>
                  <w:i/>
                  <w:iCs/>
                  <w:sz w:val="20"/>
                  <w:szCs w:val="20"/>
                </w:rPr>
                <w:t>c</w:t>
              </w:r>
              <w:r w:rsidR="00C76809" w:rsidRPr="00DD3F06">
                <w:rPr>
                  <w:rFonts w:ascii="Times New Roman" w:eastAsia="Times New Roman" w:hAnsi="Times New Roman" w:cs="Times New Roman"/>
                  <w:sz w:val="20"/>
                  <w:szCs w:val="20"/>
                </w:rPr>
                <w:t xml:space="preserve"> for LSE </w:t>
              </w:r>
              <w:r w:rsidR="00C76809" w:rsidRPr="00DD3F06">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DD3F06">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DD3F06">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baseline MWH values RDRPBASE</w:t>
              </w:r>
            </w:ins>
            <w:ins w:id="2655" w:author="ERCOT" w:date="2025-07-14T09:45:00Z" w16du:dateUtc="2025-07-14T14:45:00Z">
              <w:r w:rsidR="004821E3">
                <w:rPr>
                  <w:rFonts w:ascii="Times New Roman" w:eastAsia="Times New Roman" w:hAnsi="Times New Roman" w:cs="Times New Roman"/>
                  <w:i/>
                  <w:iCs/>
                  <w:sz w:val="20"/>
                  <w:szCs w:val="20"/>
                </w:rPr>
                <w:t xml:space="preserve"> </w:t>
              </w:r>
            </w:ins>
            <w:ins w:id="2656" w:author="ERCOT" w:date="2025-07-14T09:33:00Z" w16du:dateUtc="2025-07-14T14:33:00Z">
              <w:r w:rsidR="00C76809" w:rsidRPr="00C76809">
                <w:rPr>
                  <w:rFonts w:ascii="Times New Roman" w:eastAsia="Times New Roman" w:hAnsi="Times New Roman" w:cs="Times New Roman"/>
                  <w:i/>
                  <w:iCs/>
                  <w:sz w:val="20"/>
                  <w:szCs w:val="20"/>
                  <w:vertAlign w:val="subscript"/>
                </w:rPr>
                <w:t>c,</w:t>
              </w:r>
            </w:ins>
            <w:ins w:id="2657"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58" w:author="ERCOT" w:date="2025-07-14T09:33:00Z" w16du:dateUtc="2025-07-14T14:33:00Z">
              <w:r w:rsidR="00C76809" w:rsidRPr="00C76809">
                <w:rPr>
                  <w:rFonts w:ascii="Times New Roman" w:eastAsia="Times New Roman" w:hAnsi="Times New Roman" w:cs="Times New Roman"/>
                  <w:i/>
                  <w:iCs/>
                  <w:sz w:val="20"/>
                  <w:szCs w:val="20"/>
                  <w:vertAlign w:val="subscript"/>
                </w:rPr>
                <w:t>l,</w:t>
              </w:r>
            </w:ins>
            <w:ins w:id="2659"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0" w:author="ERCOT" w:date="2025-07-14T09:33:00Z" w16du:dateUtc="2025-07-14T14:33:00Z">
              <w:r w:rsidR="00C76809" w:rsidRPr="00C76809">
                <w:rPr>
                  <w:rFonts w:ascii="Times New Roman" w:eastAsia="Times New Roman" w:hAnsi="Times New Roman" w:cs="Times New Roman"/>
                  <w:i/>
                  <w:iCs/>
                  <w:sz w:val="20"/>
                  <w:szCs w:val="20"/>
                  <w:vertAlign w:val="subscript"/>
                </w:rPr>
                <w:t>s,</w:t>
              </w:r>
            </w:ins>
            <w:ins w:id="2661"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2" w:author="ERCOT" w:date="2025-07-14T09:33:00Z" w16du:dateUtc="2025-07-14T14:33:00Z">
              <w:r w:rsidR="00C76809" w:rsidRPr="00C76809">
                <w:rPr>
                  <w:rFonts w:ascii="Times New Roman" w:eastAsia="Times New Roman" w:hAnsi="Times New Roman" w:cs="Times New Roman"/>
                  <w:i/>
                  <w:iCs/>
                  <w:sz w:val="20"/>
                  <w:szCs w:val="20"/>
                  <w:vertAlign w:val="subscript"/>
                </w:rPr>
                <w:t>i</w:t>
              </w:r>
            </w:ins>
          </w:p>
        </w:tc>
      </w:tr>
      <w:tr w:rsidR="00C76809" w:rsidRPr="00C76809" w14:paraId="32C6A434" w14:textId="77777777" w:rsidTr="00C76809">
        <w:trPr>
          <w:trHeight w:val="300"/>
          <w:ins w:id="266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EE9C587" w14:textId="25A01F94" w:rsidR="00C76809" w:rsidRPr="00C76809" w:rsidRDefault="00C76809" w:rsidP="004821E3">
            <w:pPr>
              <w:spacing w:before="60" w:after="60"/>
              <w:rPr>
                <w:ins w:id="2664" w:author="ERCOT" w:date="2025-07-14T09:33:00Z" w16du:dateUtc="2025-07-14T14:33:00Z"/>
                <w:rFonts w:ascii="Times New Roman" w:eastAsia="Times New Roman" w:hAnsi="Times New Roman" w:cs="Times New Roman"/>
                <w:i/>
                <w:iCs/>
                <w:sz w:val="20"/>
                <w:szCs w:val="20"/>
                <w:vertAlign w:val="subscript"/>
              </w:rPr>
            </w:pPr>
            <w:ins w:id="2665" w:author="ERCOT" w:date="2025-07-14T09:33:00Z" w16du:dateUtc="2025-07-14T14:33:00Z">
              <w:r w:rsidRPr="00C76809">
                <w:rPr>
                  <w:rFonts w:ascii="Times New Roman" w:eastAsia="Times New Roman" w:hAnsi="Times New Roman" w:cs="Times New Roman"/>
                  <w:sz w:val="20"/>
                  <w:szCs w:val="20"/>
                </w:rPr>
                <w:t xml:space="preserve">RDRPACTTOT </w:t>
              </w:r>
              <w:r w:rsidRPr="00C76809">
                <w:rPr>
                  <w:rFonts w:ascii="Times New Roman" w:eastAsia="Times New Roman" w:hAnsi="Times New Roman" w:cs="Times New Roman"/>
                  <w:i/>
                  <w:iCs/>
                  <w:sz w:val="20"/>
                  <w:szCs w:val="20"/>
                  <w:vertAlign w:val="subscript"/>
                </w:rPr>
                <w:t>l,</w:t>
              </w:r>
            </w:ins>
            <w:ins w:id="2666" w:author="ERCOT" w:date="2025-07-14T09:36:00Z" w16du:dateUtc="2025-07-14T14:36:00Z">
              <w:r>
                <w:rPr>
                  <w:rFonts w:ascii="Times New Roman" w:eastAsia="Times New Roman" w:hAnsi="Times New Roman" w:cs="Times New Roman"/>
                  <w:i/>
                  <w:iCs/>
                  <w:sz w:val="20"/>
                  <w:szCs w:val="20"/>
                  <w:vertAlign w:val="subscript"/>
                </w:rPr>
                <w:t xml:space="preserve"> </w:t>
              </w:r>
            </w:ins>
            <w:ins w:id="2667" w:author="ERCOT" w:date="2025-07-14T09:33:00Z" w16du:dateUtc="2025-07-14T14:33:00Z">
              <w:r w:rsidRPr="00C76809">
                <w:rPr>
                  <w:rFonts w:ascii="Times New Roman" w:eastAsia="Times New Roman" w:hAnsi="Times New Roman" w:cs="Times New Roman"/>
                  <w:i/>
                  <w:iCs/>
                  <w:sz w:val="20"/>
                  <w:szCs w:val="20"/>
                  <w:vertAlign w:val="subscript"/>
                </w:rPr>
                <w:t>s,</w:t>
              </w:r>
            </w:ins>
            <w:ins w:id="2668" w:author="ERCOT" w:date="2025-07-14T09:36:00Z" w16du:dateUtc="2025-07-14T14:36:00Z">
              <w:r>
                <w:rPr>
                  <w:rFonts w:ascii="Times New Roman" w:eastAsia="Times New Roman" w:hAnsi="Times New Roman" w:cs="Times New Roman"/>
                  <w:i/>
                  <w:iCs/>
                  <w:sz w:val="20"/>
                  <w:szCs w:val="20"/>
                  <w:vertAlign w:val="subscript"/>
                </w:rPr>
                <w:t xml:space="preserve"> </w:t>
              </w:r>
            </w:ins>
            <w:ins w:id="2669"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94B9792" w14:textId="77777777" w:rsidR="00C76809" w:rsidRPr="00C76809" w:rsidRDefault="00C76809" w:rsidP="004821E3">
            <w:pPr>
              <w:spacing w:before="60" w:after="60"/>
              <w:rPr>
                <w:ins w:id="2670" w:author="ERCOT" w:date="2025-07-14T09:33:00Z" w16du:dateUtc="2025-07-14T14:33:00Z"/>
                <w:rFonts w:ascii="Times New Roman" w:eastAsia="Times New Roman" w:hAnsi="Times New Roman" w:cs="Times New Roman"/>
                <w:sz w:val="20"/>
                <w:szCs w:val="20"/>
              </w:rPr>
            </w:pPr>
            <w:ins w:id="2671"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402997A" w14:textId="1FC582B9" w:rsidR="00C76809" w:rsidRPr="00C76809" w:rsidRDefault="00DD3F06" w:rsidP="004821E3">
            <w:pPr>
              <w:spacing w:before="60" w:after="60"/>
              <w:rPr>
                <w:ins w:id="2672" w:author="ERCOT" w:date="2025-07-14T09:33:00Z" w16du:dateUtc="2025-07-14T14:33:00Z"/>
                <w:rFonts w:ascii="Times New Roman" w:eastAsia="Times New Roman" w:hAnsi="Times New Roman" w:cs="Times New Roman"/>
                <w:sz w:val="20"/>
                <w:szCs w:val="20"/>
              </w:rPr>
            </w:pPr>
            <w:ins w:id="2673" w:author="ERCOT" w:date="2025-07-15T07:48:00Z" w16du:dateUtc="2025-07-15T12:48:00Z">
              <w:r>
                <w:rPr>
                  <w:rFonts w:ascii="Times New Roman" w:eastAsia="Times New Roman" w:hAnsi="Times New Roman" w:cs="Times New Roman"/>
                  <w:i/>
                  <w:iCs/>
                  <w:sz w:val="20"/>
                  <w:szCs w:val="20"/>
                </w:rPr>
                <w:t>Residential Demand Response</w:t>
              </w:r>
            </w:ins>
            <w:ins w:id="2674" w:author="ERCOT" w:date="2025-07-15T07:49:00Z" w16du:dateUtc="2025-07-15T12:49:00Z">
              <w:r>
                <w:rPr>
                  <w:rFonts w:ascii="Times New Roman" w:eastAsia="Times New Roman" w:hAnsi="Times New Roman" w:cs="Times New Roman"/>
                  <w:i/>
                  <w:iCs/>
                  <w:sz w:val="20"/>
                  <w:szCs w:val="20"/>
                </w:rPr>
                <w:t xml:space="preserve"> Program Actual Total –</w:t>
              </w:r>
              <w:r w:rsidRPr="00DD3F06">
                <w:rPr>
                  <w:rFonts w:ascii="Times New Roman" w:eastAsia="Times New Roman" w:hAnsi="Times New Roman" w:cs="Times New Roman"/>
                  <w:sz w:val="20"/>
                  <w:szCs w:val="20"/>
                </w:rPr>
                <w:t>The s</w:t>
              </w:r>
            </w:ins>
            <w:ins w:id="2675"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for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actual MWH load RDRPACT.</w:t>
              </w:r>
            </w:ins>
          </w:p>
        </w:tc>
      </w:tr>
      <w:tr w:rsidR="008D4B87" w:rsidRPr="00C76809" w14:paraId="26582360" w14:textId="77777777" w:rsidTr="00C76809">
        <w:trPr>
          <w:trHeight w:val="300"/>
          <w:ins w:id="2676"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959356C" w14:textId="46D4D06E" w:rsidR="008D4B87" w:rsidRPr="00C76809" w:rsidRDefault="008D4B87" w:rsidP="008D4B87">
            <w:pPr>
              <w:spacing w:before="60" w:after="60"/>
              <w:rPr>
                <w:ins w:id="2677" w:author="ERCOT" w:date="2025-07-15T07:54:00Z" w16du:dateUtc="2025-07-15T12:54:00Z"/>
                <w:rFonts w:ascii="Times New Roman" w:eastAsia="Times New Roman" w:hAnsi="Times New Roman" w:cs="Times New Roman"/>
                <w:sz w:val="20"/>
                <w:szCs w:val="20"/>
              </w:rPr>
            </w:pPr>
            <w:ins w:id="2678" w:author="ERCOT" w:date="2025-07-15T07:54:00Z" w16du:dateUtc="2025-07-15T12:54:00Z">
              <w:r>
                <w:rPr>
                  <w:rFonts w:ascii="Times New Roman" w:eastAsia="Times New Roman" w:hAnsi="Times New Roman" w:cs="Times New Roman"/>
                  <w:sz w:val="20"/>
                  <w:szCs w:val="20"/>
                </w:rPr>
                <w:lastRenderedPageBreak/>
                <w:t xml:space="preserve">RDRPBASE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7E63402E" w14:textId="6A5F5B69" w:rsidR="008D4B87" w:rsidRPr="00C76809" w:rsidRDefault="008D4B87" w:rsidP="008D4B87">
            <w:pPr>
              <w:spacing w:before="60" w:after="60"/>
              <w:rPr>
                <w:ins w:id="2679" w:author="ERCOT" w:date="2025-07-15T07:54:00Z" w16du:dateUtc="2025-07-15T12:54:00Z"/>
                <w:rFonts w:ascii="Times New Roman" w:eastAsia="Times New Roman" w:hAnsi="Times New Roman" w:cs="Times New Roman"/>
                <w:sz w:val="20"/>
                <w:szCs w:val="20"/>
              </w:rPr>
            </w:pPr>
            <w:ins w:id="2680"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0A21DA5" w14:textId="6742C367" w:rsidR="008D4B87" w:rsidRDefault="008D4B87" w:rsidP="008D4B87">
            <w:pPr>
              <w:spacing w:before="60" w:after="60"/>
              <w:rPr>
                <w:ins w:id="2681" w:author="ERCOT" w:date="2025-07-15T07:54:00Z" w16du:dateUtc="2025-07-15T12:54:00Z"/>
                <w:rFonts w:ascii="Times New Roman" w:eastAsia="Times New Roman" w:hAnsi="Times New Roman" w:cs="Times New Roman"/>
                <w:i/>
                <w:iCs/>
                <w:sz w:val="20"/>
                <w:szCs w:val="20"/>
              </w:rPr>
            </w:pPr>
            <w:ins w:id="2682" w:author="ERCOT" w:date="2025-07-16T18:40:00Z" w16du:dateUtc="2025-07-16T23:40:00Z">
              <w:r>
                <w:rPr>
                  <w:rFonts w:ascii="Times New Roman" w:eastAsia="Times New Roman" w:hAnsi="Times New Roman" w:cs="Times New Roman"/>
                  <w:i/>
                  <w:iCs/>
                  <w:sz w:val="20"/>
                  <w:szCs w:val="20"/>
                </w:rPr>
                <w:t>Residential Demand Response Program Base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matching sites baseline value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8D4B87" w:rsidRPr="00C76809" w14:paraId="3715F735" w14:textId="77777777" w:rsidTr="00C76809">
        <w:trPr>
          <w:trHeight w:val="300"/>
          <w:ins w:id="2683"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79C223F" w14:textId="754BCFB3" w:rsidR="008D4B87" w:rsidRPr="00C76809" w:rsidRDefault="008D4B87" w:rsidP="008D4B87">
            <w:pPr>
              <w:spacing w:before="60" w:after="60"/>
              <w:rPr>
                <w:ins w:id="2684" w:author="ERCOT" w:date="2025-07-15T07:54:00Z" w16du:dateUtc="2025-07-15T12:54:00Z"/>
                <w:rFonts w:ascii="Times New Roman" w:eastAsia="Times New Roman" w:hAnsi="Times New Roman" w:cs="Times New Roman"/>
                <w:sz w:val="20"/>
                <w:szCs w:val="20"/>
              </w:rPr>
            </w:pPr>
            <w:ins w:id="2685" w:author="ERCOT" w:date="2025-07-15T07:54:00Z" w16du:dateUtc="2025-07-15T12:54:00Z">
              <w:r>
                <w:rPr>
                  <w:rFonts w:ascii="Times New Roman" w:eastAsia="Times New Roman" w:hAnsi="Times New Roman" w:cs="Times New Roman"/>
                  <w:sz w:val="20"/>
                  <w:szCs w:val="20"/>
                </w:rPr>
                <w:t xml:space="preserve">RDRPPACT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BDAC578" w14:textId="074F34B7" w:rsidR="008D4B87" w:rsidRPr="00C76809" w:rsidRDefault="008D4B87" w:rsidP="008D4B87">
            <w:pPr>
              <w:spacing w:before="60" w:after="60"/>
              <w:rPr>
                <w:ins w:id="2686" w:author="ERCOT" w:date="2025-07-15T07:54:00Z" w16du:dateUtc="2025-07-15T12:54:00Z"/>
                <w:rFonts w:ascii="Times New Roman" w:eastAsia="Times New Roman" w:hAnsi="Times New Roman" w:cs="Times New Roman"/>
                <w:sz w:val="20"/>
                <w:szCs w:val="20"/>
              </w:rPr>
            </w:pPr>
            <w:ins w:id="2687"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2D66CBA" w14:textId="04A61259" w:rsidR="008D4B87" w:rsidRDefault="008D4B87" w:rsidP="008D4B87">
            <w:pPr>
              <w:spacing w:before="60" w:after="60"/>
              <w:rPr>
                <w:ins w:id="2688" w:author="ERCOT" w:date="2025-07-15T07:54:00Z" w16du:dateUtc="2025-07-15T12:54:00Z"/>
                <w:rFonts w:ascii="Times New Roman" w:eastAsia="Times New Roman" w:hAnsi="Times New Roman" w:cs="Times New Roman"/>
                <w:i/>
                <w:iCs/>
                <w:sz w:val="20"/>
                <w:szCs w:val="20"/>
              </w:rPr>
            </w:pPr>
            <w:ins w:id="2689" w:author="ERCOT" w:date="2025-07-16T18:40:00Z" w16du:dateUtc="2025-07-16T23:40:00Z">
              <w:r>
                <w:rPr>
                  <w:rFonts w:ascii="Times New Roman" w:eastAsia="Times New Roman" w:hAnsi="Times New Roman" w:cs="Times New Roman"/>
                  <w:i/>
                  <w:iCs/>
                  <w:sz w:val="20"/>
                  <w:szCs w:val="20"/>
                </w:rPr>
                <w:t>Residential Demand Response Program Actual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actual metered import or export values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C76809" w:rsidRPr="00C76809" w14:paraId="4CEC7DD0" w14:textId="77777777" w:rsidTr="00C76809">
        <w:trPr>
          <w:trHeight w:val="300"/>
          <w:ins w:id="269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0996324A" w14:textId="4591CCC9" w:rsidR="00C76809" w:rsidRPr="00C76809" w:rsidRDefault="001B6C6B" w:rsidP="004821E3">
            <w:pPr>
              <w:spacing w:before="60" w:after="60"/>
              <w:rPr>
                <w:ins w:id="2691" w:author="ERCOT" w:date="2025-07-14T09:33:00Z" w16du:dateUtc="2025-07-14T14:33:00Z"/>
                <w:rFonts w:ascii="Times New Roman" w:eastAsia="Times New Roman" w:hAnsi="Times New Roman" w:cs="Times New Roman"/>
                <w:i/>
                <w:iCs/>
                <w:sz w:val="20"/>
                <w:szCs w:val="20"/>
              </w:rPr>
            </w:pPr>
            <w:ins w:id="2692" w:author="ERCOT" w:date="2025-07-15T07:55:00Z" w16du:dateUtc="2025-07-15T12:55:00Z">
              <w:r>
                <w:rPr>
                  <w:rFonts w:ascii="Times New Roman" w:eastAsia="Times New Roman" w:hAnsi="Times New Roman" w:cs="Times New Roman"/>
                  <w:i/>
                  <w:iCs/>
                  <w:sz w:val="20"/>
                  <w:szCs w:val="20"/>
                </w:rPr>
                <w:t>c</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213FABA" w14:textId="77777777" w:rsidR="00C76809" w:rsidRPr="00C76809" w:rsidRDefault="00C76809" w:rsidP="004821E3">
            <w:pPr>
              <w:spacing w:before="60" w:after="60"/>
              <w:rPr>
                <w:ins w:id="2693" w:author="ERCOT" w:date="2025-07-14T09:33:00Z" w16du:dateUtc="2025-07-14T14:33:00Z"/>
                <w:rFonts w:ascii="Times New Roman" w:eastAsia="Times New Roman" w:hAnsi="Times New Roman" w:cs="Times New Roman"/>
                <w:sz w:val="20"/>
                <w:szCs w:val="20"/>
              </w:rPr>
            </w:pPr>
            <w:ins w:id="2694"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3386941A" w14:textId="77777777" w:rsidR="00C76809" w:rsidRPr="00C76809" w:rsidRDefault="00C76809" w:rsidP="004821E3">
            <w:pPr>
              <w:spacing w:before="60" w:after="60"/>
              <w:rPr>
                <w:ins w:id="2695" w:author="ERCOT" w:date="2025-07-14T09:33:00Z" w16du:dateUtc="2025-07-14T14:33:00Z"/>
                <w:rFonts w:ascii="Times New Roman" w:eastAsia="Times New Roman" w:hAnsi="Times New Roman" w:cs="Times New Roman"/>
                <w:sz w:val="20"/>
                <w:szCs w:val="20"/>
              </w:rPr>
            </w:pPr>
            <w:ins w:id="2696" w:author="ERCOT" w:date="2025-07-14T09:33:00Z" w16du:dateUtc="2025-07-14T14:33:00Z">
              <w:r w:rsidRPr="00C76809">
                <w:rPr>
                  <w:rFonts w:ascii="Times New Roman" w:eastAsia="Times New Roman" w:hAnsi="Times New Roman" w:cs="Times New Roman"/>
                  <w:sz w:val="20"/>
                  <w:szCs w:val="20"/>
                </w:rPr>
                <w:t>A deployed participant.</w:t>
              </w:r>
            </w:ins>
          </w:p>
        </w:tc>
      </w:tr>
      <w:tr w:rsidR="00C76809" w:rsidRPr="00C76809" w14:paraId="1800725D" w14:textId="77777777" w:rsidTr="00C76809">
        <w:trPr>
          <w:trHeight w:val="300"/>
          <w:ins w:id="269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7A382A2" w14:textId="057219BB" w:rsidR="00C76809" w:rsidRPr="00C76809" w:rsidRDefault="001B6C6B" w:rsidP="004821E3">
            <w:pPr>
              <w:spacing w:before="60" w:after="60"/>
              <w:rPr>
                <w:ins w:id="2698" w:author="ERCOT" w:date="2025-07-14T09:33:00Z" w16du:dateUtc="2025-07-14T14:33:00Z"/>
                <w:rFonts w:ascii="Times New Roman" w:eastAsia="Times New Roman" w:hAnsi="Times New Roman" w:cs="Times New Roman"/>
                <w:i/>
                <w:iCs/>
                <w:sz w:val="20"/>
                <w:szCs w:val="20"/>
              </w:rPr>
            </w:pPr>
            <w:ins w:id="2699" w:author="ERCOT" w:date="2025-07-15T07:55:00Z" w16du:dateUtc="2025-07-15T12:55:00Z">
              <w:r>
                <w:rPr>
                  <w:rFonts w:ascii="Times New Roman" w:eastAsia="Times New Roman" w:hAnsi="Times New Roman" w:cs="Times New Roman"/>
                  <w:i/>
                  <w:iCs/>
                  <w:sz w:val="20"/>
                  <w:szCs w:val="20"/>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46D7542C" w14:textId="77777777" w:rsidR="00C76809" w:rsidRPr="00C76809" w:rsidRDefault="00C76809" w:rsidP="004821E3">
            <w:pPr>
              <w:spacing w:before="60" w:after="60"/>
              <w:rPr>
                <w:ins w:id="2700" w:author="ERCOT" w:date="2025-07-14T09:33:00Z" w16du:dateUtc="2025-07-14T14:33:00Z"/>
                <w:rFonts w:ascii="Times New Roman" w:eastAsia="Times New Roman" w:hAnsi="Times New Roman" w:cs="Times New Roman"/>
                <w:sz w:val="20"/>
                <w:szCs w:val="20"/>
              </w:rPr>
            </w:pPr>
            <w:ins w:id="2701"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DC4F539" w14:textId="77777777" w:rsidR="00C76809" w:rsidRPr="00C76809" w:rsidRDefault="00C76809" w:rsidP="004821E3">
            <w:pPr>
              <w:spacing w:before="60" w:after="60"/>
              <w:rPr>
                <w:ins w:id="2702" w:author="ERCOT" w:date="2025-07-14T09:33:00Z" w16du:dateUtc="2025-07-14T14:33:00Z"/>
                <w:rFonts w:ascii="Times New Roman" w:eastAsia="Times New Roman" w:hAnsi="Times New Roman" w:cs="Times New Roman"/>
                <w:sz w:val="20"/>
                <w:szCs w:val="20"/>
              </w:rPr>
            </w:pPr>
            <w:ins w:id="2703" w:author="ERCOT" w:date="2025-07-14T09:33:00Z" w16du:dateUtc="2025-07-14T14:33:00Z">
              <w:r w:rsidRPr="00C76809">
                <w:rPr>
                  <w:rFonts w:ascii="Times New Roman" w:eastAsia="Times New Roman" w:hAnsi="Times New Roman" w:cs="Times New Roman"/>
                  <w:sz w:val="20"/>
                  <w:szCs w:val="20"/>
                </w:rPr>
                <w:t>An interval in that is included in a high net load hour specified in Section 3.26.3 Assessment Periods.</w:t>
              </w:r>
            </w:ins>
          </w:p>
        </w:tc>
      </w:tr>
      <w:tr w:rsidR="00C76809" w:rsidRPr="00C76809" w14:paraId="66726617" w14:textId="77777777" w:rsidTr="00C76809">
        <w:trPr>
          <w:trHeight w:val="300"/>
          <w:ins w:id="2704"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430076A" w14:textId="39BB5066" w:rsidR="00C76809" w:rsidRPr="00C76809" w:rsidRDefault="00C76809" w:rsidP="004821E3">
            <w:pPr>
              <w:spacing w:before="60" w:after="60"/>
              <w:rPr>
                <w:ins w:id="2705" w:author="ERCOT" w:date="2025-07-14T09:33:00Z" w16du:dateUtc="2025-07-14T14:33:00Z"/>
                <w:rFonts w:ascii="Times New Roman" w:eastAsia="Times New Roman" w:hAnsi="Times New Roman" w:cs="Times New Roman"/>
                <w:i/>
                <w:iCs/>
                <w:sz w:val="20"/>
                <w:szCs w:val="20"/>
              </w:rPr>
            </w:pPr>
            <w:ins w:id="2706" w:author="ERCOT" w:date="2025-07-14T09:36:00Z" w16du:dateUtc="2025-07-14T14:36:00Z">
              <w:r>
                <w:rPr>
                  <w:rFonts w:ascii="Times New Roman" w:eastAsia="Times New Roman" w:hAnsi="Times New Roman" w:cs="Times New Roman"/>
                  <w:i/>
                  <w:iCs/>
                  <w:sz w:val="20"/>
                  <w:szCs w:val="20"/>
                </w:rPr>
                <w:t>l</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21995F1A" w14:textId="77777777" w:rsidR="00C76809" w:rsidRPr="00C76809" w:rsidRDefault="00C76809" w:rsidP="004821E3">
            <w:pPr>
              <w:spacing w:before="60" w:after="60"/>
              <w:rPr>
                <w:ins w:id="2707" w:author="ERCOT" w:date="2025-07-14T09:33:00Z" w16du:dateUtc="2025-07-14T14:33:00Z"/>
                <w:rFonts w:ascii="Times New Roman" w:eastAsia="Times New Roman" w:hAnsi="Times New Roman" w:cs="Times New Roman"/>
                <w:sz w:val="20"/>
                <w:szCs w:val="20"/>
              </w:rPr>
            </w:pPr>
            <w:ins w:id="2708"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13E22A03" w14:textId="77777777" w:rsidR="00C76809" w:rsidRPr="00C76809" w:rsidRDefault="00C76809" w:rsidP="004821E3">
            <w:pPr>
              <w:spacing w:before="60" w:after="60"/>
              <w:rPr>
                <w:ins w:id="2709" w:author="ERCOT" w:date="2025-07-14T09:33:00Z" w16du:dateUtc="2025-07-14T14:33:00Z"/>
                <w:rFonts w:ascii="Times New Roman" w:eastAsia="Times New Roman" w:hAnsi="Times New Roman" w:cs="Times New Roman"/>
                <w:sz w:val="20"/>
                <w:szCs w:val="20"/>
              </w:rPr>
            </w:pPr>
            <w:ins w:id="2710" w:author="ERCOT" w:date="2025-07-14T09:33:00Z" w16du:dateUtc="2025-07-14T14:33:00Z">
              <w:r w:rsidRPr="00C76809">
                <w:rPr>
                  <w:rFonts w:ascii="Times New Roman" w:eastAsia="Times New Roman" w:hAnsi="Times New Roman" w:cs="Times New Roman"/>
                  <w:sz w:val="20"/>
                  <w:szCs w:val="20"/>
                </w:rPr>
                <w:t>An LSE.</w:t>
              </w:r>
            </w:ins>
          </w:p>
        </w:tc>
      </w:tr>
      <w:tr w:rsidR="00C76809" w:rsidRPr="00C76809" w14:paraId="63B240E6" w14:textId="77777777" w:rsidTr="00C76809">
        <w:trPr>
          <w:trHeight w:val="300"/>
          <w:ins w:id="2711"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DC3789D" w14:textId="7FBB1C94" w:rsidR="00C76809" w:rsidRPr="00C76809" w:rsidRDefault="00C76809" w:rsidP="004821E3">
            <w:pPr>
              <w:spacing w:before="60" w:after="60"/>
              <w:rPr>
                <w:ins w:id="2712" w:author="ERCOT" w:date="2025-07-14T09:33:00Z" w16du:dateUtc="2025-07-14T14:33:00Z"/>
                <w:rFonts w:ascii="Times New Roman" w:eastAsia="Times New Roman" w:hAnsi="Times New Roman" w:cs="Times New Roman"/>
                <w:i/>
                <w:iCs/>
                <w:sz w:val="20"/>
                <w:szCs w:val="20"/>
              </w:rPr>
            </w:pPr>
            <w:ins w:id="2713" w:author="ERCOT" w:date="2025-07-14T09:36:00Z" w16du:dateUtc="2025-07-14T14:36:00Z">
              <w:r>
                <w:rPr>
                  <w:rFonts w:ascii="Times New Roman" w:eastAsia="Times New Roman" w:hAnsi="Times New Roman" w:cs="Times New Roman"/>
                  <w:i/>
                  <w:iCs/>
                  <w:sz w:val="20"/>
                  <w:szCs w:val="20"/>
                </w:rPr>
                <w:t>s</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EF70D54" w14:textId="77777777" w:rsidR="00C76809" w:rsidRPr="00C76809" w:rsidRDefault="00C76809" w:rsidP="004821E3">
            <w:pPr>
              <w:spacing w:before="60" w:after="60"/>
              <w:rPr>
                <w:ins w:id="2714" w:author="ERCOT" w:date="2025-07-14T09:33:00Z" w16du:dateUtc="2025-07-14T14:33:00Z"/>
                <w:rFonts w:ascii="Times New Roman" w:eastAsia="Times New Roman" w:hAnsi="Times New Roman" w:cs="Times New Roman"/>
                <w:sz w:val="20"/>
                <w:szCs w:val="20"/>
              </w:rPr>
            </w:pPr>
            <w:ins w:id="2715"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6C737BE" w14:textId="618842F7" w:rsidR="00C76809" w:rsidRPr="00C76809" w:rsidRDefault="00C76809" w:rsidP="004821E3">
            <w:pPr>
              <w:spacing w:before="60" w:after="60"/>
              <w:rPr>
                <w:ins w:id="2716" w:author="ERCOT" w:date="2025-07-14T09:33:00Z" w16du:dateUtc="2025-07-14T14:33:00Z"/>
                <w:rFonts w:ascii="Times New Roman" w:eastAsia="Times New Roman" w:hAnsi="Times New Roman" w:cs="Times New Roman"/>
                <w:sz w:val="20"/>
                <w:szCs w:val="20"/>
              </w:rPr>
            </w:pPr>
            <w:ins w:id="2717" w:author="ERCOT" w:date="2025-07-14T09:33:00Z" w16du:dateUtc="2025-07-14T14:33:00Z">
              <w:r w:rsidRPr="00C76809">
                <w:rPr>
                  <w:rFonts w:ascii="Times New Roman" w:eastAsia="Times New Roman" w:hAnsi="Times New Roman" w:cs="Times New Roman"/>
                  <w:sz w:val="20"/>
                  <w:szCs w:val="20"/>
                </w:rPr>
                <w:t xml:space="preserve">The Season in the Residential Demand Response </w:t>
              </w:r>
            </w:ins>
            <w:ins w:id="2718" w:author="ERCOT" w:date="2025-07-16T18:41:00Z" w16du:dateUtc="2025-07-16T23:41:00Z">
              <w:r w:rsidR="008D4B87">
                <w:rPr>
                  <w:rFonts w:ascii="Times New Roman" w:eastAsia="Times New Roman" w:hAnsi="Times New Roman" w:cs="Times New Roman"/>
                  <w:sz w:val="20"/>
                  <w:szCs w:val="20"/>
                </w:rPr>
                <w:t xml:space="preserve">(RDR) </w:t>
              </w:r>
            </w:ins>
            <w:ins w:id="2719" w:author="ERCOT" w:date="2025-07-14T09:33:00Z" w16du:dateUtc="2025-07-14T14:33:00Z">
              <w:r w:rsidRPr="00C76809">
                <w:rPr>
                  <w:rFonts w:ascii="Times New Roman" w:eastAsia="Times New Roman" w:hAnsi="Times New Roman" w:cs="Times New Roman"/>
                  <w:sz w:val="20"/>
                  <w:szCs w:val="20"/>
                </w:rPr>
                <w:t xml:space="preserve">Program. </w:t>
              </w:r>
            </w:ins>
          </w:p>
        </w:tc>
      </w:tr>
    </w:tbl>
    <w:p w14:paraId="1AADB014" w14:textId="073D7E2A" w:rsidR="008D4B87" w:rsidRDefault="00C76809" w:rsidP="008D4B87">
      <w:pPr>
        <w:spacing w:before="240" w:after="240" w:line="240" w:lineRule="auto"/>
        <w:ind w:left="720" w:hanging="720"/>
        <w:rPr>
          <w:rFonts w:ascii="Times New Roman" w:eastAsia="Times New Roman" w:hAnsi="Times New Roman" w:cs="Times New Roman"/>
        </w:rPr>
      </w:pPr>
      <w:ins w:id="2720" w:author="ERCOT" w:date="2025-07-14T09:33:00Z" w16du:dateUtc="2025-07-14T14:33:00Z">
        <w:r w:rsidRPr="264BB9A2">
          <w:rPr>
            <w:rFonts w:ascii="Times New Roman" w:eastAsia="Times New Roman" w:hAnsi="Times New Roman" w:cs="Times New Roman"/>
          </w:rPr>
          <w:t>(3)</w:t>
        </w:r>
      </w:ins>
      <w:ins w:id="2721" w:author="ERCOT" w:date="2025-07-16T18:44:00Z" w16du:dateUtc="2025-07-16T23:44:00Z">
        <w:r w:rsidR="008D4B87" w:rsidRPr="008D4B87">
          <w:rPr>
            <w:rFonts w:ascii="Times New Roman" w:eastAsia="Times New Roman" w:hAnsi="Times New Roman" w:cs="Times New Roman"/>
          </w:rPr>
          <w:t xml:space="preserve"> </w:t>
        </w:r>
        <w:r w:rsidR="008D4B87">
          <w:rPr>
            <w:rFonts w:ascii="Times New Roman" w:eastAsia="Times New Roman" w:hAnsi="Times New Roman" w:cs="Times New Roman"/>
          </w:rPr>
          <w:tab/>
        </w:r>
        <w:r w:rsidR="008D4B87" w:rsidRPr="264BB9A2">
          <w:rPr>
            <w:rFonts w:ascii="Times New Roman" w:eastAsia="Times New Roman" w:hAnsi="Times New Roman" w:cs="Times New Roman"/>
          </w:rPr>
          <w:t xml:space="preserve">ERCOT will sum the </w:t>
        </w:r>
        <w:r w:rsidR="008D4B87" w:rsidRPr="008D4B87">
          <w:rPr>
            <w:rFonts w:ascii="Times New Roman" w:eastAsia="Times New Roman" w:hAnsi="Times New Roman" w:cs="Times New Roman"/>
          </w:rPr>
          <w:t>Residential Demand Response Deploymen</w:t>
        </w:r>
        <w:r w:rsidR="008D4B87">
          <w:rPr>
            <w:rFonts w:ascii="Times New Roman" w:eastAsia="Times New Roman" w:hAnsi="Times New Roman" w:cs="Times New Roman"/>
          </w:rPr>
          <w:t>t</w:t>
        </w:r>
        <w:r w:rsidR="008D4B87" w:rsidRPr="264BB9A2">
          <w:rPr>
            <w:rFonts w:ascii="Times New Roman" w:eastAsia="Times New Roman" w:hAnsi="Times New Roman" w:cs="Times New Roman"/>
          </w:rPr>
          <w:t xml:space="preserve"> values calculated in paragraph (2) above across the intervals in a high net Load hour to quantify the Load reduction realized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in </w:t>
        </w:r>
        <w:r w:rsidR="008D4B87">
          <w:rPr>
            <w:rFonts w:ascii="Times New Roman" w:eastAsia="Times New Roman" w:hAnsi="Times New Roman" w:cs="Times New Roman"/>
          </w:rPr>
          <w:t>S</w:t>
        </w:r>
        <w:r w:rsidR="008D4B87" w:rsidRPr="264BB9A2">
          <w:rPr>
            <w:rFonts w:ascii="Times New Roman" w:eastAsia="Times New Roman" w:hAnsi="Times New Roman" w:cs="Times New Roman"/>
          </w:rPr>
          <w:t xml:space="preserve">eason </w:t>
        </w:r>
        <w:r w:rsidR="008D4B87" w:rsidRPr="00497450">
          <w:rPr>
            <w:rFonts w:ascii="Times New Roman" w:eastAsia="Times New Roman" w:hAnsi="Times New Roman" w:cs="Times New Roman"/>
            <w:i/>
            <w:iCs/>
          </w:rPr>
          <w:t>s</w:t>
        </w:r>
        <w:r w:rsidR="008D4B87" w:rsidRPr="264BB9A2">
          <w:rPr>
            <w:rFonts w:ascii="Times New Roman" w:eastAsia="Times New Roman" w:hAnsi="Times New Roman" w:cs="Times New Roman"/>
          </w:rPr>
          <w:t xml:space="preserve"> and identify the hours with the highest hourly Load reductions from among the hours specified </w:t>
        </w:r>
        <w:r w:rsidR="008D4B87">
          <w:rPr>
            <w:rFonts w:ascii="Times New Roman" w:eastAsia="Times New Roman" w:hAnsi="Times New Roman" w:cs="Times New Roman"/>
          </w:rPr>
          <w:t xml:space="preserve">for Season </w:t>
        </w:r>
        <w:r w:rsidR="008D4B87" w:rsidRPr="008D4B87">
          <w:rPr>
            <w:rFonts w:ascii="Times New Roman" w:eastAsia="Times New Roman" w:hAnsi="Times New Roman" w:cs="Times New Roman"/>
            <w:i/>
            <w:iCs/>
          </w:rPr>
          <w:t>s</w:t>
        </w:r>
        <w:r w:rsidR="008D4B87">
          <w:rPr>
            <w:rFonts w:ascii="Times New Roman" w:eastAsia="Times New Roman" w:hAnsi="Times New Roman" w:cs="Times New Roman"/>
          </w:rPr>
          <w:t xml:space="preserve"> </w:t>
        </w:r>
        <w:r w:rsidR="008D4B87" w:rsidRPr="264BB9A2">
          <w:rPr>
            <w:rFonts w:ascii="Times New Roman" w:eastAsia="Times New Roman" w:hAnsi="Times New Roman" w:cs="Times New Roman"/>
          </w:rPr>
          <w:t>in Section 3.26.3</w:t>
        </w:r>
        <w:r w:rsidR="008D4B87">
          <w:rPr>
            <w:rFonts w:ascii="Times New Roman" w:eastAsia="Times New Roman" w:hAnsi="Times New Roman" w:cs="Times New Roman"/>
          </w:rPr>
          <w:t>,</w:t>
        </w:r>
        <w:r w:rsidR="008D4B87" w:rsidRPr="264BB9A2">
          <w:rPr>
            <w:rFonts w:ascii="Times New Roman" w:eastAsia="Times New Roman" w:hAnsi="Times New Roman" w:cs="Times New Roman"/>
          </w:rPr>
          <w:t xml:space="preserve"> Assessment Periods. The sum of those Load Reduction values for the </w:t>
        </w:r>
      </w:ins>
      <w:ins w:id="2722" w:author="ERCOT" w:date="2025-08-26T11:20:00Z" w16du:dateUtc="2025-08-26T16:20:00Z">
        <w:r w:rsidR="004850AC">
          <w:rPr>
            <w:rFonts w:ascii="Times New Roman" w:eastAsia="Times New Roman" w:hAnsi="Times New Roman" w:cs="Times New Roman"/>
          </w:rPr>
          <w:t>S</w:t>
        </w:r>
      </w:ins>
      <w:ins w:id="2723" w:author="ERCOT" w:date="2025-07-16T18:44:00Z" w16du:dateUtc="2025-07-16T23:44:00Z">
        <w:r w:rsidR="008D4B87" w:rsidRPr="264BB9A2">
          <w:rPr>
            <w:rFonts w:ascii="Times New Roman" w:eastAsia="Times New Roman" w:hAnsi="Times New Roman" w:cs="Times New Roman"/>
          </w:rPr>
          <w:t xml:space="preserve">eason will establish the MWh </w:t>
        </w:r>
        <w:r w:rsidR="008D4B87">
          <w:rPr>
            <w:rFonts w:ascii="Times New Roman" w:eastAsia="Times New Roman" w:hAnsi="Times New Roman" w:cs="Times New Roman"/>
          </w:rPr>
          <w:t>De</w:t>
        </w:r>
        <w:r w:rsidR="008D4B87" w:rsidRPr="264BB9A2">
          <w:rPr>
            <w:rFonts w:ascii="Times New Roman" w:eastAsia="Times New Roman" w:hAnsi="Times New Roman" w:cs="Times New Roman"/>
          </w:rPr>
          <w:t xml:space="preserve">mand </w:t>
        </w:r>
        <w:r w:rsidR="008D4B87">
          <w:rPr>
            <w:rFonts w:ascii="Times New Roman" w:eastAsia="Times New Roman" w:hAnsi="Times New Roman" w:cs="Times New Roman"/>
          </w:rPr>
          <w:t>r</w:t>
        </w:r>
        <w:r w:rsidR="008D4B87" w:rsidRPr="264BB9A2">
          <w:rPr>
            <w:rFonts w:ascii="Times New Roman" w:eastAsia="Times New Roman" w:hAnsi="Times New Roman" w:cs="Times New Roman"/>
          </w:rPr>
          <w:t xml:space="preserve">esponse for QSE </w:t>
        </w:r>
        <w:r w:rsidR="008D4B87" w:rsidRPr="00497450">
          <w:rPr>
            <w:rFonts w:ascii="Times New Roman" w:eastAsia="Times New Roman" w:hAnsi="Times New Roman" w:cs="Times New Roman"/>
            <w:i/>
            <w:iCs/>
          </w:rPr>
          <w:t>q</w:t>
        </w:r>
        <w:r w:rsidR="008D4B87" w:rsidRPr="264BB9A2">
          <w:rPr>
            <w:rFonts w:ascii="Times New Roman" w:eastAsia="Times New Roman" w:hAnsi="Times New Roman" w:cs="Times New Roman"/>
          </w:rPr>
          <w:t xml:space="preserve">,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and Season </w:t>
        </w:r>
        <w:r w:rsidR="008D4B87" w:rsidRPr="00497450">
          <w:rPr>
            <w:rFonts w:ascii="Times New Roman" w:eastAsia="Times New Roman" w:hAnsi="Times New Roman" w:cs="Times New Roman"/>
            <w:i/>
            <w:iCs/>
          </w:rPr>
          <w:t>s</w:t>
        </w:r>
        <w:r w:rsidR="008D4B87" w:rsidRPr="004821E3">
          <w:rPr>
            <w:rFonts w:ascii="Times New Roman" w:eastAsia="Times New Roman" w:hAnsi="Times New Roman" w:cs="Times New Roman"/>
          </w:rPr>
          <w:t xml:space="preserve"> </w:t>
        </w:r>
        <w:r w:rsidR="008D4B87" w:rsidRPr="264BB9A2">
          <w:rPr>
            <w:rFonts w:ascii="Times New Roman" w:eastAsia="Times New Roman" w:hAnsi="Times New Roman" w:cs="Times New Roman"/>
          </w:rPr>
          <w:t>value RESDR</w:t>
        </w:r>
        <w:r w:rsidR="008D4B87" w:rsidRPr="004821E3">
          <w:rPr>
            <w:rFonts w:ascii="Times New Roman" w:eastAsia="Times New Roman" w:hAnsi="Times New Roman" w:cs="Times New Roman"/>
          </w:rPr>
          <w:t xml:space="preserve">LSE </w:t>
        </w:r>
        <w:r w:rsidR="008D4B87" w:rsidRPr="00497450">
          <w:rPr>
            <w:rFonts w:ascii="Times New Roman" w:eastAsia="Times New Roman" w:hAnsi="Times New Roman" w:cs="Times New Roman"/>
            <w:i/>
            <w:iCs/>
            <w:vertAlign w:val="subscript"/>
          </w:rPr>
          <w:t>l, q, s</w:t>
        </w:r>
        <w:r w:rsidR="008D4B87" w:rsidRPr="264BB9A2">
          <w:rPr>
            <w:rFonts w:ascii="Times New Roman" w:eastAsia="Times New Roman" w:hAnsi="Times New Roman" w:cs="Times New Roman"/>
          </w:rPr>
          <w:t>.</w:t>
        </w:r>
      </w:ins>
    </w:p>
    <w:p w14:paraId="2B451499" w14:textId="63D8E401" w:rsidR="00F660B0" w:rsidRPr="00015D94" w:rsidRDefault="00F660B0" w:rsidP="00F660B0">
      <w:pPr>
        <w:spacing w:before="240" w:after="240" w:line="240" w:lineRule="auto"/>
        <w:ind w:left="720" w:hanging="720"/>
        <w:rPr>
          <w:ins w:id="2724" w:author="ERCOT" w:date="2025-08-22T09:18:00Z" w16du:dateUtc="2025-08-22T14:18:00Z"/>
          <w:rFonts w:ascii="Times New Roman" w:eastAsia="Times New Roman" w:hAnsi="Times New Roman" w:cs="Times New Roman"/>
        </w:rPr>
      </w:pPr>
      <w:ins w:id="2725" w:author="ERCOT" w:date="2025-08-22T09:18:00Z" w16du:dateUtc="2025-08-22T14:18:00Z">
        <w:r w:rsidRPr="00015D94">
          <w:rPr>
            <w:rFonts w:ascii="Times New Roman" w:eastAsia="Times New Roman" w:hAnsi="Times New Roman" w:cs="Times New Roman"/>
          </w:rPr>
          <w:t xml:space="preserve">(4) </w:t>
        </w:r>
        <w:r w:rsidRPr="00015D94">
          <w:rPr>
            <w:rFonts w:ascii="Times New Roman" w:eastAsia="Times New Roman" w:hAnsi="Times New Roman" w:cs="Times New Roman"/>
          </w:rPr>
          <w:tab/>
          <w:t xml:space="preserve">For purposes of the calculations described above in paragraph (3), if ERCOT finds that data submitted by a REP or NOIE LSE is missing or invalid for a participant that participant will be excluded from the calculations for the Season. </w:t>
        </w:r>
        <w:r>
          <w:rPr>
            <w:rFonts w:ascii="Times New Roman" w:eastAsia="Times New Roman" w:hAnsi="Times New Roman" w:cs="Times New Roman"/>
          </w:rPr>
          <w:t xml:space="preserve"> </w:t>
        </w:r>
        <w:r w:rsidRPr="00015D94">
          <w:rPr>
            <w:rFonts w:ascii="Times New Roman" w:eastAsia="Times New Roman" w:hAnsi="Times New Roman" w:cs="Times New Roman"/>
          </w:rPr>
          <w:t xml:space="preserve">If ERCOT finds that data submitted by a REP or NOIE LSE is missing or invalid for a specific deployment event, ERCOT </w:t>
        </w:r>
        <w:r w:rsidR="00D81224">
          <w:rPr>
            <w:rFonts w:ascii="Times New Roman" w:eastAsia="Times New Roman" w:hAnsi="Times New Roman" w:cs="Times New Roman"/>
          </w:rPr>
          <w:t xml:space="preserve">will </w:t>
        </w:r>
        <w:r w:rsidRPr="00015D94">
          <w:rPr>
            <w:rFonts w:ascii="Times New Roman" w:eastAsia="Times New Roman" w:hAnsi="Times New Roman" w:cs="Times New Roman"/>
          </w:rPr>
          <w:t>treat that participant as not being deployed for that event.</w:t>
        </w:r>
      </w:ins>
    </w:p>
    <w:p w14:paraId="636D8CF0" w14:textId="77777777" w:rsidR="00D81224" w:rsidRPr="00895FDB" w:rsidRDefault="00D81224" w:rsidP="00D81224">
      <w:pPr>
        <w:spacing w:before="240" w:after="240" w:line="240" w:lineRule="auto"/>
        <w:ind w:left="720" w:hanging="720"/>
        <w:rPr>
          <w:ins w:id="2726" w:author="ERCOT" w:date="2025-08-22T09:19:00Z" w16du:dateUtc="2025-08-22T14:19:00Z"/>
          <w:rFonts w:ascii="Times New Roman" w:eastAsia="Times New Roman" w:hAnsi="Times New Roman" w:cs="Times New Roman"/>
        </w:rPr>
      </w:pPr>
      <w:ins w:id="2727"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5</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 xml:space="preserve">For participants with on-site PV and/or wind generation during REP </w:t>
        </w:r>
        <w:r>
          <w:rPr>
            <w:rFonts w:ascii="Times New Roman" w:eastAsia="Times New Roman" w:hAnsi="Times New Roman" w:cs="Times New Roman"/>
          </w:rPr>
          <w:t>or</w:t>
        </w:r>
        <w:r w:rsidRPr="264BB9A2">
          <w:rPr>
            <w:rFonts w:ascii="Times New Roman" w:eastAsia="Times New Roman" w:hAnsi="Times New Roman" w:cs="Times New Roman"/>
          </w:rPr>
          <w:t xml:space="preserve"> NOIE LSE deployment events, if ERCOT determines that an increase in the MWh export was realized during an hour, that increase will be added to the load reduction calculated in paragraph (1) above.</w:t>
        </w:r>
      </w:ins>
    </w:p>
    <w:p w14:paraId="7CC4CFF1" w14:textId="77777777" w:rsidR="00D81224" w:rsidRPr="004821E3" w:rsidRDefault="00D81224" w:rsidP="00D81224">
      <w:pPr>
        <w:spacing w:after="240" w:line="240" w:lineRule="auto"/>
        <w:ind w:left="720" w:hanging="720"/>
        <w:rPr>
          <w:ins w:id="2728" w:author="ERCOT" w:date="2025-08-22T09:19:00Z" w16du:dateUtc="2025-08-22T14:19:00Z"/>
          <w:rFonts w:ascii="Times New Roman" w:eastAsia="Times New Roman" w:hAnsi="Times New Roman" w:cs="Times New Roman"/>
        </w:rPr>
      </w:pPr>
      <w:ins w:id="2729"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6</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For participants with other type</w:t>
        </w:r>
        <w:r>
          <w:rPr>
            <w:rFonts w:ascii="Times New Roman" w:eastAsia="Times New Roman" w:hAnsi="Times New Roman" w:cs="Times New Roman"/>
          </w:rPr>
          <w:t>s</w:t>
        </w:r>
        <w:r w:rsidRPr="264BB9A2">
          <w:rPr>
            <w:rFonts w:ascii="Times New Roman" w:eastAsia="Times New Roman" w:hAnsi="Times New Roman" w:cs="Times New Roman"/>
          </w:rPr>
          <w:t xml:space="preserve"> of on-site generation, ERCOT will not attempt to quantify changes in export and will not include any such increases in export to the grid in the load reduction calculated in paragraph (1) abo</w:t>
        </w:r>
        <w:r w:rsidRPr="004821E3">
          <w:rPr>
            <w:rFonts w:ascii="Times New Roman" w:eastAsia="Times New Roman" w:hAnsi="Times New Roman" w:cs="Times New Roman"/>
          </w:rPr>
          <w:t>ve.</w:t>
        </w:r>
      </w:ins>
    </w:p>
    <w:p w14:paraId="256A3AF3" w14:textId="77777777" w:rsidR="00D81224" w:rsidRDefault="00D81224" w:rsidP="00D81224">
      <w:pPr>
        <w:spacing w:after="240" w:line="240" w:lineRule="auto"/>
        <w:ind w:left="720" w:hanging="720"/>
        <w:rPr>
          <w:ins w:id="2730" w:author="ERCOT" w:date="2025-08-22T09:19:00Z" w16du:dateUtc="2025-08-22T14:19:00Z"/>
          <w:rFonts w:ascii="Times New Roman" w:eastAsia="Times New Roman" w:hAnsi="Times New Roman" w:cs="Times New Roman"/>
        </w:rPr>
      </w:pPr>
      <w:ins w:id="2731" w:author="ERCOT" w:date="2025-08-22T09:19:00Z" w16du:dateUtc="2025-08-22T14:19:00Z">
        <w:r w:rsidRPr="004821E3">
          <w:rPr>
            <w:rFonts w:ascii="Times New Roman" w:eastAsia="Times New Roman" w:hAnsi="Times New Roman" w:cs="Times New Roman"/>
          </w:rPr>
          <w:t>(</w:t>
        </w:r>
        <w:r>
          <w:rPr>
            <w:rFonts w:ascii="Times New Roman" w:eastAsia="Times New Roman" w:hAnsi="Times New Roman" w:cs="Times New Roman"/>
          </w:rPr>
          <w:t>7</w:t>
        </w:r>
        <w:r w:rsidRPr="004821E3">
          <w:rPr>
            <w:rFonts w:ascii="Times New Roman" w:eastAsia="Times New Roman" w:hAnsi="Times New Roman" w:cs="Times New Roman"/>
          </w:rPr>
          <w:t>)</w:t>
        </w:r>
        <w:r>
          <w:rPr>
            <w:rFonts w:ascii="Times New Roman" w:eastAsia="Times New Roman" w:hAnsi="Times New Roman" w:cs="Times New Roman"/>
          </w:rPr>
          <w:tab/>
        </w:r>
        <w:r w:rsidRPr="004821E3">
          <w:rPr>
            <w:rFonts w:ascii="Times New Roman" w:eastAsia="Times New Roman" w:hAnsi="Times New Roman" w:cs="Times New Roman"/>
          </w:rPr>
          <w:t xml:space="preserve">ERCOT then shall calculate RESDRLSE </w:t>
        </w:r>
        <w:r w:rsidRPr="004821E3">
          <w:rPr>
            <w:rFonts w:ascii="Times New Roman" w:eastAsia="Times New Roman" w:hAnsi="Times New Roman" w:cs="Times New Roman"/>
            <w:i/>
            <w:iCs/>
            <w:vertAlign w:val="subscript"/>
          </w:rPr>
          <w:t>l, q, s</w:t>
        </w:r>
        <w:r w:rsidRPr="004821E3">
          <w:rPr>
            <w:rFonts w:ascii="Times New Roman" w:eastAsia="Times New Roman" w:hAnsi="Times New Roman" w:cs="Times New Roman"/>
          </w:rPr>
          <w:t xml:space="preserve"> values to be used for </w:t>
        </w:r>
        <w:r>
          <w:rPr>
            <w:rFonts w:ascii="Times New Roman" w:eastAsia="Times New Roman" w:hAnsi="Times New Roman" w:cs="Times New Roman"/>
          </w:rPr>
          <w:t>S</w:t>
        </w:r>
        <w:r w:rsidRPr="004821E3">
          <w:rPr>
            <w:rFonts w:ascii="Times New Roman" w:eastAsia="Times New Roman" w:hAnsi="Times New Roman" w:cs="Times New Roman"/>
          </w:rPr>
          <w:t>ettlement purposes as the sum of the MWh load reductions by interval a</w:t>
        </w:r>
        <w:r w:rsidRPr="264BB9A2">
          <w:rPr>
            <w:rFonts w:ascii="Times New Roman" w:eastAsia="Times New Roman" w:hAnsi="Times New Roman" w:cs="Times New Roman"/>
          </w:rPr>
          <w:t xml:space="preserve">cross those hours for the </w:t>
        </w:r>
        <w:r>
          <w:rPr>
            <w:rFonts w:ascii="Times New Roman" w:eastAsia="Times New Roman" w:hAnsi="Times New Roman" w:cs="Times New Roman"/>
          </w:rPr>
          <w:t>S</w:t>
        </w:r>
        <w:r w:rsidRPr="264BB9A2">
          <w:rPr>
            <w:rFonts w:ascii="Times New Roman" w:eastAsia="Times New Roman" w:hAnsi="Times New Roman" w:cs="Times New Roman"/>
          </w:rPr>
          <w:t>eason for each REP and NOIE LSE.</w:t>
        </w:r>
      </w:ins>
    </w:p>
    <w:p w14:paraId="7764536A" w14:textId="77777777" w:rsidR="00D81224" w:rsidRPr="00895FDB" w:rsidRDefault="00D81224" w:rsidP="00D81224">
      <w:pPr>
        <w:spacing w:after="240" w:line="240" w:lineRule="auto"/>
        <w:ind w:left="720" w:hanging="720"/>
        <w:rPr>
          <w:ins w:id="2732" w:author="ERCOT" w:date="2025-08-22T09:19:00Z" w16du:dateUtc="2025-08-22T14:19:00Z"/>
          <w:rFonts w:ascii="Times New Roman" w:eastAsia="Times New Roman" w:hAnsi="Times New Roman" w:cs="Times New Roman"/>
        </w:rPr>
      </w:pPr>
      <w:ins w:id="2733" w:author="ERCOT" w:date="2025-08-22T09:19:00Z" w16du:dateUtc="2025-08-22T14:19:00Z">
        <w:r w:rsidRPr="40BAB7ED">
          <w:rPr>
            <w:rFonts w:ascii="Times New Roman" w:eastAsia="Times New Roman" w:hAnsi="Times New Roman" w:cs="Times New Roman"/>
          </w:rPr>
          <w:t>(8)       The RESDRLSE</w:t>
        </w:r>
        <w:r w:rsidRPr="40BAB7ED">
          <w:rPr>
            <w:rFonts w:ascii="Times New Roman" w:eastAsia="Times New Roman" w:hAnsi="Times New Roman" w:cs="Times New Roman"/>
            <w:i/>
            <w:iCs/>
            <w:vertAlign w:val="subscript"/>
          </w:rPr>
          <w:t xml:space="preserve"> l, q, s</w:t>
        </w:r>
        <w:r w:rsidRPr="40BAB7ED">
          <w:rPr>
            <w:rFonts w:ascii="Times New Roman" w:eastAsia="Times New Roman" w:hAnsi="Times New Roman" w:cs="Times New Roman"/>
          </w:rPr>
          <w:t xml:space="preserve"> value calculated by ERCOT will only be recalculated for settlements </w:t>
        </w:r>
        <w:proofErr w:type="gramStart"/>
        <w:r w:rsidRPr="40BAB7ED">
          <w:rPr>
            <w:rFonts w:ascii="Times New Roman" w:eastAsia="Times New Roman" w:hAnsi="Times New Roman" w:cs="Times New Roman"/>
          </w:rPr>
          <w:t>subsequent to</w:t>
        </w:r>
        <w:proofErr w:type="gramEnd"/>
        <w:r w:rsidRPr="40BAB7ED">
          <w:rPr>
            <w:rFonts w:ascii="Times New Roman" w:eastAsia="Times New Roman" w:hAnsi="Times New Roman" w:cs="Times New Roman"/>
          </w:rPr>
          <w:t xml:space="preserve"> the final settlement for errors in calculation or granted disputes.  </w:t>
        </w:r>
      </w:ins>
    </w:p>
    <w:p w14:paraId="5EE11339" w14:textId="77777777" w:rsidR="00D81224" w:rsidRDefault="00D81224" w:rsidP="00D81224">
      <w:pPr>
        <w:spacing w:after="240" w:line="240" w:lineRule="auto"/>
        <w:ind w:left="720" w:hanging="720"/>
        <w:rPr>
          <w:ins w:id="2734" w:author="ERCOT" w:date="2025-08-22T09:19:00Z" w16du:dateUtc="2025-08-22T14:19:00Z"/>
          <w:rFonts w:ascii="Times New Roman" w:eastAsia="Times New Roman" w:hAnsi="Times New Roman" w:cs="Times New Roman"/>
        </w:rPr>
      </w:pPr>
      <w:ins w:id="2735" w:author="ERCOT" w:date="2025-08-22T09:19:00Z" w16du:dateUtc="2025-08-22T14:19:00Z">
        <w:r w:rsidRPr="40BAB7ED">
          <w:rPr>
            <w:rFonts w:ascii="Times New Roman" w:eastAsia="Times New Roman" w:hAnsi="Times New Roman" w:cs="Times New Roman"/>
          </w:rPr>
          <w:t>(9)</w:t>
        </w:r>
        <w:r>
          <w:rPr>
            <w:rFonts w:ascii="Times New Roman" w:eastAsia="Times New Roman" w:hAnsi="Times New Roman" w:cs="Times New Roman"/>
          </w:rPr>
          <w:tab/>
        </w:r>
        <w:r w:rsidRPr="40BAB7ED">
          <w:rPr>
            <w:rFonts w:ascii="Times New Roman" w:eastAsia="Times New Roman" w:hAnsi="Times New Roman" w:cs="Times New Roman"/>
          </w:rPr>
          <w:t xml:space="preserve">ERCOT shall post a </w:t>
        </w:r>
        <w:r>
          <w:rPr>
            <w:rFonts w:ascii="Times New Roman" w:eastAsia="Times New Roman" w:hAnsi="Times New Roman" w:cs="Times New Roman"/>
          </w:rPr>
          <w:t>report</w:t>
        </w:r>
        <w:r w:rsidRPr="40BAB7ED">
          <w:rPr>
            <w:rFonts w:ascii="Times New Roman" w:eastAsia="Times New Roman" w:hAnsi="Times New Roman" w:cs="Times New Roman"/>
          </w:rPr>
          <w:t xml:space="preserve"> to the MIS Certified Area for each </w:t>
        </w:r>
        <w:proofErr w:type="gramStart"/>
        <w:r w:rsidRPr="40BAB7ED">
          <w:rPr>
            <w:rFonts w:ascii="Times New Roman" w:eastAsia="Times New Roman" w:hAnsi="Times New Roman" w:cs="Times New Roman"/>
          </w:rPr>
          <w:t>participating</w:t>
        </w:r>
        <w:proofErr w:type="gramEnd"/>
        <w:r w:rsidRPr="40BAB7ED">
          <w:rPr>
            <w:rFonts w:ascii="Times New Roman" w:eastAsia="Times New Roman" w:hAnsi="Times New Roman" w:cs="Times New Roman"/>
          </w:rPr>
          <w:t xml:space="preserve"> REP and NOIE LSE containing the details of the performance during deployment events that are subject to payment for a Season. </w:t>
        </w:r>
      </w:ins>
    </w:p>
    <w:p w14:paraId="0D80CA5A" w14:textId="77777777" w:rsidR="008D4B87" w:rsidRPr="00FD2520" w:rsidRDefault="008D4B87" w:rsidP="00FD2520">
      <w:pPr>
        <w:keepNext/>
        <w:widowControl w:val="0"/>
        <w:tabs>
          <w:tab w:val="left" w:pos="1260"/>
        </w:tabs>
        <w:spacing w:before="240" w:after="240" w:line="240" w:lineRule="auto"/>
        <w:ind w:left="1260" w:hanging="1260"/>
        <w:outlineLvl w:val="3"/>
        <w:rPr>
          <w:ins w:id="2736" w:author="ERCOT" w:date="2025-07-16T18:35:00Z" w16du:dateUtc="2025-07-16T23:35:00Z"/>
          <w:rFonts w:ascii="Times New Roman" w:eastAsia="Times New Roman" w:hAnsi="Times New Roman" w:cs="Times New Roman"/>
          <w:b/>
          <w:bCs/>
          <w:snapToGrid w:val="0"/>
          <w:kern w:val="0"/>
          <w14:ligatures w14:val="none"/>
        </w:rPr>
      </w:pPr>
      <w:ins w:id="2737" w:author="ERCOT" w:date="2025-07-16T18:35:00Z" w16du:dateUtc="2025-07-16T23:35:00Z">
        <w:r w:rsidRPr="00FD2520">
          <w:rPr>
            <w:rFonts w:ascii="Times New Roman" w:eastAsia="Times New Roman" w:hAnsi="Times New Roman" w:cs="Times New Roman"/>
            <w:b/>
            <w:bCs/>
            <w:snapToGrid w:val="0"/>
            <w:kern w:val="0"/>
            <w14:ligatures w14:val="none"/>
          </w:rPr>
          <w:lastRenderedPageBreak/>
          <w:t>8.1.4.4</w:t>
        </w:r>
        <w:r w:rsidRPr="00FD2520">
          <w:rPr>
            <w:rFonts w:ascii="Times New Roman" w:eastAsia="Times New Roman" w:hAnsi="Times New Roman" w:cs="Times New Roman"/>
            <w:b/>
            <w:bCs/>
            <w:snapToGrid w:val="0"/>
            <w:kern w:val="0"/>
            <w14:ligatures w14:val="none"/>
          </w:rPr>
          <w:tab/>
          <w:t>Baselines for Residential Demand Response Program</w:t>
        </w:r>
      </w:ins>
    </w:p>
    <w:p w14:paraId="20DFA4FB" w14:textId="77777777" w:rsidR="008D4B87" w:rsidRPr="00C76809" w:rsidRDefault="008D4B87" w:rsidP="008D4B87">
      <w:pPr>
        <w:spacing w:after="240" w:line="240" w:lineRule="auto"/>
        <w:ind w:left="720" w:hanging="720"/>
        <w:rPr>
          <w:ins w:id="2738" w:author="ERCOT" w:date="2025-07-16T18:35:00Z" w16du:dateUtc="2025-07-16T23:35:00Z"/>
          <w:rFonts w:ascii="Times New Roman" w:eastAsia="Times New Roman" w:hAnsi="Times New Roman" w:cs="Times New Roman"/>
        </w:rPr>
      </w:pPr>
      <w:ins w:id="2739" w:author="ERCOT" w:date="2025-07-16T18:35:00Z" w16du:dateUtc="2025-07-16T23:35:00Z">
        <w:r w:rsidRPr="264BB9A2">
          <w:rPr>
            <w:rFonts w:ascii="Times New Roman" w:eastAsia="Times New Roman" w:hAnsi="Times New Roman" w:cs="Times New Roman"/>
          </w:rPr>
          <w:t>(1)</w:t>
        </w:r>
        <w:r>
          <w:rPr>
            <w:rFonts w:ascii="Times New Roman" w:eastAsia="Times New Roman" w:hAnsi="Times New Roman" w:cs="Times New Roman"/>
          </w:rPr>
          <w:tab/>
        </w:r>
        <w:r w:rsidRPr="264BB9A2">
          <w:rPr>
            <w:rFonts w:ascii="Times New Roman" w:eastAsia="Times New Roman" w:hAnsi="Times New Roman" w:cs="Times New Roman"/>
          </w:rPr>
          <w:t xml:space="preserve">ERCOT applies a variety of baseline methodologies for Demand </w:t>
        </w:r>
        <w:r>
          <w:rPr>
            <w:rFonts w:ascii="Times New Roman" w:eastAsia="Times New Roman" w:hAnsi="Times New Roman" w:cs="Times New Roman"/>
          </w:rPr>
          <w:t>r</w:t>
        </w:r>
        <w:r w:rsidRPr="264BB9A2">
          <w:rPr>
            <w:rFonts w:ascii="Times New Roman" w:eastAsia="Times New Roman" w:hAnsi="Times New Roman" w:cs="Times New Roman"/>
          </w:rPr>
          <w:t xml:space="preserve">esponse quantification </w:t>
        </w:r>
        <w:r w:rsidRPr="00C76809">
          <w:rPr>
            <w:rFonts w:ascii="Times New Roman" w:eastAsia="Times New Roman" w:hAnsi="Times New Roman" w:cs="Times New Roman"/>
          </w:rPr>
          <w:t xml:space="preserve">purposes; the methodologies are documented on the ERCOT website at the following URL: </w:t>
        </w:r>
        <w:r w:rsidRPr="00C76809">
          <w:rPr>
            <w:rFonts w:ascii="Times New Roman" w:eastAsia="Times New Roman" w:hAnsi="Times New Roman" w:cs="Times New Roman"/>
          </w:rPr>
          <w:fldChar w:fldCharType="begin"/>
        </w:r>
        <w:r w:rsidRPr="00C76809">
          <w:rPr>
            <w:rFonts w:ascii="Times New Roman" w:eastAsia="Times New Roman" w:hAnsi="Times New Roman" w:cs="Times New Roman"/>
          </w:rPr>
          <w:instrText xml:space="preserve">HYPERLINK "https://www.ercot.com/services/programs/load" </w:instrText>
        </w:r>
        <w:r w:rsidRPr="00C76809">
          <w:rPr>
            <w:rFonts w:ascii="Times New Roman" w:eastAsia="Times New Roman" w:hAnsi="Times New Roman" w:cs="Times New Roman"/>
          </w:rPr>
        </w:r>
        <w:r w:rsidRPr="00C76809">
          <w:rPr>
            <w:rFonts w:ascii="Times New Roman" w:eastAsia="Times New Roman" w:hAnsi="Times New Roman" w:cs="Times New Roman"/>
          </w:rPr>
          <w:fldChar w:fldCharType="separate"/>
        </w:r>
        <w:r w:rsidRPr="00C76809">
          <w:rPr>
            <w:rFonts w:ascii="Times New Roman" w:hAnsi="Times New Roman" w:cs="Times New Roman"/>
          </w:rPr>
          <w:t>https://www.ercot.com/services/programs/load</w:t>
        </w:r>
        <w:r w:rsidRPr="00C76809">
          <w:rPr>
            <w:rFonts w:ascii="Times New Roman" w:eastAsia="Times New Roman" w:hAnsi="Times New Roman" w:cs="Times New Roman"/>
          </w:rPr>
          <w:fldChar w:fldCharType="end"/>
        </w:r>
        <w:r w:rsidRPr="00C76809">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Baseline methodology options for Residential Loads are typically limited to three of those methodologies: Statistical Regression, Control Group, and Matching Sites.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For purposes of the RDR Program ERCOT expects to apply the Matching Sites methodology but may consider </w:t>
        </w:r>
        <w:r>
          <w:rPr>
            <w:rFonts w:ascii="Times New Roman" w:eastAsia="Times New Roman" w:hAnsi="Times New Roman" w:cs="Times New Roman"/>
          </w:rPr>
          <w:t xml:space="preserve">using </w:t>
        </w:r>
        <w:r w:rsidRPr="00C76809">
          <w:rPr>
            <w:rFonts w:ascii="Times New Roman" w:eastAsia="Times New Roman" w:hAnsi="Times New Roman" w:cs="Times New Roman"/>
          </w:rPr>
          <w:t xml:space="preserve">the </w:t>
        </w:r>
        <w:r>
          <w:rPr>
            <w:rFonts w:ascii="Times New Roman" w:eastAsia="Times New Roman" w:hAnsi="Times New Roman" w:cs="Times New Roman"/>
          </w:rPr>
          <w:t>Statistical Regression baseline if</w:t>
        </w:r>
        <w:r w:rsidRPr="00C76809">
          <w:rPr>
            <w:rFonts w:ascii="Times New Roman" w:eastAsia="Times New Roman" w:hAnsi="Times New Roman" w:cs="Times New Roman"/>
          </w:rPr>
          <w:t xml:space="preserve"> deemed by ERCOT to be necessary.</w:t>
        </w:r>
      </w:ins>
    </w:p>
    <w:p w14:paraId="721F6356" w14:textId="7D057D46" w:rsidR="00C76809" w:rsidRPr="00C76809" w:rsidRDefault="00C76809" w:rsidP="00C76809">
      <w:pPr>
        <w:spacing w:after="240" w:line="240" w:lineRule="auto"/>
        <w:ind w:left="720" w:hanging="720"/>
        <w:rPr>
          <w:ins w:id="2740" w:author="ERCOT" w:date="2025-07-14T09:33:00Z" w16du:dateUtc="2025-07-14T14:33:00Z"/>
          <w:rFonts w:ascii="Times New Roman" w:eastAsia="Times New Roman" w:hAnsi="Times New Roman" w:cs="Times New Roman"/>
        </w:rPr>
      </w:pPr>
      <w:ins w:id="2741" w:author="ERCOT" w:date="2025-07-14T09:33:00Z" w16du:dateUtc="2025-07-14T14:33:00Z">
        <w:r w:rsidRPr="00C76809">
          <w:rPr>
            <w:rFonts w:ascii="Times New Roman" w:eastAsia="Times New Roman" w:hAnsi="Times New Roman" w:cs="Times New Roman"/>
          </w:rPr>
          <w:t>(2)</w:t>
        </w:r>
        <w:r w:rsidRPr="00C76809">
          <w:rPr>
            <w:rFonts w:ascii="Times New Roman" w:eastAsia="Times New Roman" w:hAnsi="Times New Roman" w:cs="Times New Roman"/>
          </w:rPr>
          <w:tab/>
          <w:t>Since the Matching Sites methodology does not produce an inherently unbiased baseline, ERCOT also expects to apply the ‘Event Day Adjustment Methodology’ described in the document cited in paragraph (1) above to further improve the baseline accuracy.</w:t>
        </w:r>
      </w:ins>
    </w:p>
    <w:p w14:paraId="3932DB7F" w14:textId="1F14A831" w:rsidR="00C76809" w:rsidRPr="00C76809" w:rsidRDefault="00C76809" w:rsidP="00C76809">
      <w:pPr>
        <w:spacing w:after="240" w:line="240" w:lineRule="auto"/>
        <w:ind w:left="720" w:hanging="720"/>
        <w:rPr>
          <w:ins w:id="2742" w:author="ERCOT" w:date="2025-07-14T09:33:00Z" w16du:dateUtc="2025-07-14T14:33:00Z"/>
          <w:rFonts w:ascii="Times New Roman" w:eastAsia="Times New Roman" w:hAnsi="Times New Roman" w:cs="Times New Roman"/>
        </w:rPr>
      </w:pPr>
      <w:ins w:id="2743" w:author="ERCOT" w:date="2025-07-14T09:33:00Z" w16du:dateUtc="2025-07-14T14:33:00Z">
        <w:r w:rsidRPr="00C76809">
          <w:rPr>
            <w:rFonts w:ascii="Times New Roman" w:eastAsia="Times New Roman" w:hAnsi="Times New Roman" w:cs="Times New Roman"/>
          </w:rPr>
          <w:t>(3)</w:t>
        </w:r>
        <w:r w:rsidRPr="00C76809">
          <w:rPr>
            <w:rFonts w:ascii="Times New Roman" w:eastAsia="Times New Roman" w:hAnsi="Times New Roman" w:cs="Times New Roman"/>
          </w:rPr>
          <w:tab/>
          <w:t xml:space="preserve">A critical requirement for using the Matching Sites methodology is to ensure that the Sites selected are not participating in programs that result in or encourage changes to the </w:t>
        </w:r>
      </w:ins>
      <w:ins w:id="2744" w:author="ERCOT" w:date="2025-07-15T07:57:00Z" w16du:dateUtc="2025-07-15T12:57:00Z">
        <w:r w:rsidR="001B6C6B">
          <w:rPr>
            <w:rFonts w:ascii="Times New Roman" w:eastAsia="Times New Roman" w:hAnsi="Times New Roman" w:cs="Times New Roman"/>
          </w:rPr>
          <w:t>L</w:t>
        </w:r>
      </w:ins>
      <w:ins w:id="2745" w:author="ERCOT" w:date="2025-07-14T09:33:00Z" w16du:dateUtc="2025-07-14T14:33:00Z">
        <w:r w:rsidRPr="00C76809">
          <w:rPr>
            <w:rFonts w:ascii="Times New Roman" w:eastAsia="Times New Roman" w:hAnsi="Times New Roman" w:cs="Times New Roman"/>
          </w:rPr>
          <w:t>oad shape characteristics on event days.</w:t>
        </w:r>
      </w:ins>
      <w:ins w:id="2746" w:author="ERCOT" w:date="2025-07-14T09:34:00Z" w16du:dateUtc="2025-07-14T14:34:00Z">
        <w:r>
          <w:rPr>
            <w:rFonts w:ascii="Times New Roman" w:eastAsia="Times New Roman" w:hAnsi="Times New Roman" w:cs="Times New Roman"/>
          </w:rPr>
          <w:t xml:space="preserve"> </w:t>
        </w:r>
      </w:ins>
      <w:ins w:id="2747" w:author="ERCOT" w:date="2025-07-14T09:33:00Z" w16du:dateUtc="2025-07-14T14:33:00Z">
        <w:r w:rsidRPr="00C76809">
          <w:rPr>
            <w:rFonts w:ascii="Times New Roman" w:eastAsia="Times New Roman" w:hAnsi="Times New Roman" w:cs="Times New Roman"/>
          </w:rPr>
          <w:t xml:space="preserve"> ERCOT expects to accomplish this by using the data submitted by NOIE LSEs and by using data already available in ERCOT systems or from surveys conducted by ERCOT.</w:t>
        </w:r>
      </w:ins>
    </w:p>
    <w:p w14:paraId="38C09D59" w14:textId="77777777" w:rsidR="00E951E2" w:rsidRDefault="00E951E2" w:rsidP="00E951E2">
      <w:pPr>
        <w:spacing w:after="240" w:line="240" w:lineRule="auto"/>
        <w:ind w:left="720" w:hanging="720"/>
        <w:rPr>
          <w:ins w:id="2748" w:author="ERCOT" w:date="2025-08-22T09:20:00Z" w16du:dateUtc="2025-08-22T14:20:00Z"/>
          <w:rFonts w:ascii="Times New Roman" w:eastAsia="Times New Roman" w:hAnsi="Times New Roman" w:cs="Times New Roman"/>
        </w:rPr>
      </w:pPr>
      <w:bookmarkStart w:id="2749" w:name="_Toc309731044"/>
      <w:bookmarkStart w:id="2750" w:name="_Toc405814019"/>
      <w:bookmarkStart w:id="2751" w:name="_Toc422207909"/>
      <w:bookmarkStart w:id="2752" w:name="_Toc438044823"/>
      <w:bookmarkStart w:id="2753" w:name="_Toc447622606"/>
      <w:bookmarkStart w:id="2754" w:name="_Toc80175256"/>
      <w:ins w:id="2755" w:author="ERCOT" w:date="2025-08-22T09:20:00Z" w16du:dateUtc="2025-08-22T14:20:00Z">
        <w:r w:rsidRPr="641C9952">
          <w:rPr>
            <w:rFonts w:ascii="Times New Roman" w:eastAsia="Times New Roman" w:hAnsi="Times New Roman" w:cs="Times New Roman"/>
          </w:rPr>
          <w:t>(4)</w:t>
        </w:r>
        <w:r>
          <w:tab/>
        </w:r>
        <w:r w:rsidRPr="641C9952">
          <w:rPr>
            <w:rFonts w:ascii="Times New Roman" w:eastAsia="Times New Roman" w:hAnsi="Times New Roman" w:cs="Times New Roman"/>
          </w:rPr>
          <w:t>Interval-by-interval baseline values will be determined for each deployed ESI ID/Unique Meter Identifier (UMI) for each interval of a deployment that is included in one of the highest Net Load hours in a Seasonal Assessment Period as specified in Section 3.26.3, Assessment Periods.</w:t>
        </w:r>
      </w:ins>
    </w:p>
    <w:p w14:paraId="50613E6A" w14:textId="77777777" w:rsidR="00E951E2" w:rsidRPr="00E951E2" w:rsidRDefault="00E951E2" w:rsidP="00E951E2">
      <w:pPr>
        <w:spacing w:after="240" w:line="240" w:lineRule="auto"/>
        <w:ind w:left="720" w:hanging="720"/>
        <w:rPr>
          <w:ins w:id="2756" w:author="ERCOT" w:date="2025-08-22T09:20:00Z" w16du:dateUtc="2025-08-22T14:20:00Z"/>
          <w:rFonts w:ascii="Times New Roman" w:eastAsia="Times New Roman" w:hAnsi="Times New Roman" w:cs="Times New Roman"/>
        </w:rPr>
      </w:pPr>
      <w:ins w:id="2757" w:author="ERCOT" w:date="2025-08-22T09:20:00Z" w16du:dateUtc="2025-08-22T14:20:00Z">
        <w:r w:rsidRPr="641C9952">
          <w:rPr>
            <w:rFonts w:ascii="Times New Roman" w:eastAsia="Times New Roman" w:hAnsi="Times New Roman" w:cs="Times New Roman"/>
          </w:rPr>
          <w:t>(5)</w:t>
        </w:r>
        <w:r>
          <w:rPr>
            <w:rFonts w:ascii="Times New Roman" w:eastAsia="Times New Roman" w:hAnsi="Times New Roman" w:cs="Times New Roman"/>
          </w:rPr>
          <w:tab/>
        </w:r>
        <w:r w:rsidRPr="641C9952">
          <w:rPr>
            <w:rFonts w:ascii="Times New Roman" w:eastAsia="Times New Roman" w:hAnsi="Times New Roman" w:cs="Times New Roman"/>
          </w:rPr>
          <w:t xml:space="preserve">If ERCOT is unable to find suitable matching sites for a participant or that participant will be excluded from the performance calculations described in Section 8.1.4.3 </w:t>
        </w:r>
        <w:r w:rsidRPr="00E951E2">
          <w:rPr>
            <w:rFonts w:ascii="Times New Roman" w:eastAsia="Times New Roman" w:hAnsi="Times New Roman" w:cs="Times New Roman"/>
          </w:rPr>
          <w:t xml:space="preserve">Performance Criteria for REPs and </w:t>
        </w:r>
        <w:r w:rsidRPr="00E951E2">
          <w:rPr>
            <w:rFonts w:ascii="Times New Roman" w:eastAsia="Calibri" w:hAnsi="Times New Roman" w:cs="Times New Roman"/>
          </w:rPr>
          <w:t xml:space="preserve">NOIE LSEs </w:t>
        </w:r>
        <w:r w:rsidRPr="00E951E2">
          <w:rPr>
            <w:rFonts w:ascii="Times New Roman" w:eastAsia="Times New Roman" w:hAnsi="Times New Roman" w:cs="Times New Roman"/>
          </w:rPr>
          <w:t>Participating in ERCOT’s Residential Demand Response Program</w:t>
        </w:r>
        <w:r w:rsidRPr="641C9952">
          <w:rPr>
            <w:rFonts w:ascii="Times New Roman" w:eastAsia="Times New Roman" w:hAnsi="Times New Roman" w:cs="Times New Roman"/>
          </w:rPr>
          <w:t>.</w:t>
        </w:r>
      </w:ins>
    </w:p>
    <w:p w14:paraId="177E88AE" w14:textId="77777777" w:rsidR="00C90FE4" w:rsidRPr="00C90FE4" w:rsidRDefault="00C90FE4" w:rsidP="00C90FE4">
      <w:pPr>
        <w:keepNext/>
        <w:tabs>
          <w:tab w:val="left" w:pos="1080"/>
        </w:tabs>
        <w:spacing w:before="240" w:after="240" w:line="240" w:lineRule="auto"/>
        <w:ind w:left="1080" w:hanging="1080"/>
        <w:outlineLvl w:val="2"/>
        <w:rPr>
          <w:rFonts w:ascii="Times New Roman" w:eastAsia="Calibri" w:hAnsi="Times New Roman" w:cs="Times New Roman"/>
          <w:bCs/>
        </w:rPr>
      </w:pPr>
      <w:commentRangeStart w:id="2758"/>
      <w:r w:rsidRPr="00C90FE4">
        <w:rPr>
          <w:rFonts w:ascii="Times New Roman" w:eastAsia="Calibri" w:hAnsi="Times New Roman" w:cs="Times New Roman"/>
          <w:b/>
          <w:bCs/>
          <w:i/>
        </w:rPr>
        <w:t>9.5.3</w:t>
      </w:r>
      <w:commentRangeEnd w:id="2758"/>
      <w:r w:rsidR="00FD2520">
        <w:rPr>
          <w:rStyle w:val="CommentReference"/>
          <w:rFonts w:ascii="Calibri" w:eastAsia="Calibri" w:hAnsi="Calibri" w:cs="Times New Roman"/>
          <w:kern w:val="0"/>
          <w14:ligatures w14:val="none"/>
        </w:rPr>
        <w:commentReference w:id="2758"/>
      </w:r>
      <w:r w:rsidRPr="00C90FE4">
        <w:rPr>
          <w:rFonts w:ascii="Times New Roman" w:eastAsia="Calibri" w:hAnsi="Times New Roman" w:cs="Times New Roman"/>
          <w:b/>
          <w:bCs/>
          <w:i/>
        </w:rPr>
        <w:tab/>
        <w:t>Real-Time Market Settlement Charge Types</w:t>
      </w:r>
      <w:bookmarkEnd w:id="2749"/>
      <w:bookmarkEnd w:id="2750"/>
      <w:bookmarkEnd w:id="2751"/>
      <w:bookmarkEnd w:id="2752"/>
      <w:bookmarkEnd w:id="2753"/>
      <w:bookmarkEnd w:id="2754"/>
    </w:p>
    <w:p w14:paraId="6C4E4550" w14:textId="77777777" w:rsidR="00C90FE4" w:rsidRPr="00C90FE4" w:rsidRDefault="00C90FE4" w:rsidP="00C90FE4">
      <w:pPr>
        <w:spacing w:after="240" w:line="240" w:lineRule="auto"/>
        <w:ind w:left="720" w:hanging="720"/>
        <w:rPr>
          <w:rFonts w:ascii="Times New Roman" w:eastAsia="Calibri" w:hAnsi="Times New Roman" w:cs="Times New Roman"/>
        </w:rPr>
      </w:pPr>
      <w:r w:rsidRPr="00C90FE4">
        <w:rPr>
          <w:rFonts w:ascii="Times New Roman" w:eastAsia="Calibri" w:hAnsi="Times New Roman" w:cs="Times New Roman"/>
        </w:rPr>
        <w:t>(1)</w:t>
      </w:r>
      <w:r w:rsidRPr="00C90FE4">
        <w:rPr>
          <w:rFonts w:ascii="Times New Roman" w:eastAsia="Calibri" w:hAnsi="Times New Roman" w:cs="Times New Roman"/>
        </w:rPr>
        <w:tab/>
        <w:t>ERCOT shall provide, on each RTM Settlement Statement, the dollar amount for each RTM Settlement charge and payment.  The RTM Settlement “Charge Types” are:</w:t>
      </w:r>
    </w:p>
    <w:p w14:paraId="11C6008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w:t>
      </w:r>
      <w:r w:rsidRPr="00C90FE4">
        <w:rPr>
          <w:rFonts w:ascii="Times New Roman" w:eastAsia="Calibri" w:hAnsi="Times New Roman" w:cs="Times New Roman"/>
        </w:rPr>
        <w:tab/>
        <w:t>Section 5.7.1, RUC Make-Whole Payment;</w:t>
      </w:r>
    </w:p>
    <w:p w14:paraId="741010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w:t>
      </w:r>
      <w:r w:rsidRPr="00C90FE4">
        <w:rPr>
          <w:rFonts w:ascii="Times New Roman" w:eastAsia="Calibri" w:hAnsi="Times New Roman" w:cs="Times New Roman"/>
        </w:rPr>
        <w:tab/>
        <w:t xml:space="preserve">Section 5.7.2, RUC </w:t>
      </w:r>
      <w:proofErr w:type="spellStart"/>
      <w:r w:rsidRPr="00C90FE4">
        <w:rPr>
          <w:rFonts w:ascii="Times New Roman" w:eastAsia="Calibri" w:hAnsi="Times New Roman" w:cs="Times New Roman"/>
        </w:rPr>
        <w:t>Clawback</w:t>
      </w:r>
      <w:proofErr w:type="spellEnd"/>
      <w:r w:rsidRPr="00C90FE4">
        <w:rPr>
          <w:rFonts w:ascii="Times New Roman" w:eastAsia="Calibri" w:hAnsi="Times New Roman" w:cs="Times New Roman"/>
        </w:rPr>
        <w:t xml:space="preserve"> Charge;</w:t>
      </w:r>
    </w:p>
    <w:p w14:paraId="2744424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w:t>
      </w:r>
      <w:r w:rsidRPr="00C90FE4">
        <w:rPr>
          <w:rFonts w:ascii="Times New Roman" w:eastAsia="Calibri" w:hAnsi="Times New Roman" w:cs="Times New Roman"/>
        </w:rPr>
        <w:tab/>
        <w:t>Section 5.7.3, Payment When ERCOT Decommits a QSE-Committed Resource;</w:t>
      </w:r>
    </w:p>
    <w:p w14:paraId="00AF4DF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(d)</w:t>
      </w:r>
      <w:r w:rsidRPr="00C90FE4">
        <w:rPr>
          <w:rFonts w:ascii="Times New Roman" w:eastAsia="Calibri" w:hAnsi="Times New Roman" w:cs="Times New Roman"/>
        </w:rPr>
        <w:tab/>
        <w:t>Section 5.7.4.1, RUC Capacity-Short Charge;</w:t>
      </w:r>
    </w:p>
    <w:p w14:paraId="604F1B6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w:t>
      </w:r>
      <w:r w:rsidRPr="00C90FE4">
        <w:rPr>
          <w:rFonts w:ascii="Times New Roman" w:eastAsia="Calibri" w:hAnsi="Times New Roman" w:cs="Times New Roman"/>
        </w:rPr>
        <w:tab/>
        <w:t>Section 5.7.4.2, RUC Make-Whole Uplift Charge;</w:t>
      </w:r>
    </w:p>
    <w:p w14:paraId="55DC19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w:t>
      </w:r>
      <w:r w:rsidRPr="00C90FE4">
        <w:rPr>
          <w:rFonts w:ascii="Times New Roman" w:eastAsia="Calibri" w:hAnsi="Times New Roman" w:cs="Times New Roman"/>
        </w:rPr>
        <w:tab/>
        <w:t xml:space="preserve">Section </w:t>
      </w:r>
      <w:hyperlink r:id="rId21" w:anchor="_Toc109528011" w:history="1">
        <w:r w:rsidRPr="00C90FE4">
          <w:rPr>
            <w:rFonts w:ascii="Times New Roman" w:eastAsia="Calibri" w:hAnsi="Times New Roman" w:cs="Times New Roman"/>
          </w:rPr>
          <w:t xml:space="preserve">5.7.5, RUC </w:t>
        </w:r>
        <w:proofErr w:type="spellStart"/>
        <w:r w:rsidRPr="00C90FE4">
          <w:rPr>
            <w:rFonts w:ascii="Times New Roman" w:eastAsia="Calibri" w:hAnsi="Times New Roman" w:cs="Times New Roman"/>
          </w:rPr>
          <w:t>Clawback</w:t>
        </w:r>
        <w:proofErr w:type="spellEnd"/>
        <w:r w:rsidRPr="00C90FE4">
          <w:rPr>
            <w:rFonts w:ascii="Times New Roman" w:eastAsia="Calibri" w:hAnsi="Times New Roman" w:cs="Times New Roman"/>
          </w:rPr>
          <w:t xml:space="preserve"> Payment</w:t>
        </w:r>
      </w:hyperlink>
      <w:r w:rsidRPr="00C90FE4">
        <w:rPr>
          <w:rFonts w:ascii="Times New Roman" w:eastAsia="Calibri" w:hAnsi="Times New Roman" w:cs="Times New Roman"/>
        </w:rPr>
        <w:t>;</w:t>
      </w:r>
    </w:p>
    <w:p w14:paraId="77D8FC7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(g)</w:t>
      </w:r>
      <w:r w:rsidRPr="00C90FE4">
        <w:rPr>
          <w:rFonts w:ascii="Times New Roman" w:eastAsia="Calibri" w:hAnsi="Times New Roman" w:cs="Times New Roman"/>
        </w:rPr>
        <w:tab/>
        <w:t xml:space="preserve">Section </w:t>
      </w:r>
      <w:hyperlink r:id="rId22" w:anchor="_Toc109528014" w:history="1">
        <w:r w:rsidRPr="00C90FE4">
          <w:rPr>
            <w:rFonts w:ascii="Times New Roman" w:eastAsia="Calibri" w:hAnsi="Times New Roman" w:cs="Times New Roman"/>
          </w:rPr>
          <w:t>5.7.6, RUC Decommitment Charge</w:t>
        </w:r>
      </w:hyperlink>
      <w:r w:rsidRPr="00C90FE4">
        <w:rPr>
          <w:rFonts w:ascii="Times New Roman" w:eastAsia="Calibri" w:hAnsi="Times New Roman" w:cs="Times New Roman"/>
        </w:rPr>
        <w:t>;</w:t>
      </w:r>
    </w:p>
    <w:p w14:paraId="5A5B330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(h)</w:t>
      </w:r>
      <w:r w:rsidRPr="00C90FE4">
        <w:rPr>
          <w:rFonts w:ascii="Times New Roman" w:eastAsia="Calibri" w:hAnsi="Times New Roman" w:cs="Times New Roman"/>
        </w:rPr>
        <w:tab/>
        <w:t xml:space="preserve">Section 6.6.3.1, Real-Time Energy Imbalance Payment or Charge at a Resource Node; </w:t>
      </w:r>
    </w:p>
    <w:p w14:paraId="77C0A74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w:t>
      </w:r>
      <w:r w:rsidRPr="00C90FE4">
        <w:rPr>
          <w:rFonts w:ascii="Times New Roman" w:eastAsia="Calibri" w:hAnsi="Times New Roman" w:cs="Times New Roman"/>
        </w:rPr>
        <w:tab/>
        <w:t>Section 6.6.3.2, Real-Time Energy Imbalance Payment or Charge at a Load Zone;</w:t>
      </w:r>
    </w:p>
    <w:p w14:paraId="34DDF03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(j)</w:t>
      </w:r>
      <w:r w:rsidRPr="00C90FE4">
        <w:rPr>
          <w:rFonts w:ascii="Times New Roman" w:eastAsia="Calibri" w:hAnsi="Times New Roman" w:cs="Times New Roman"/>
        </w:rPr>
        <w:tab/>
        <w:t>Section 6.6.3.3, Real-Time Energy Imbalance Payment or Charge at a Hub;</w:t>
      </w:r>
    </w:p>
    <w:p w14:paraId="415522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w:t>
      </w:r>
      <w:r w:rsidRPr="00C90FE4">
        <w:rPr>
          <w:rFonts w:ascii="Times New Roman" w:eastAsia="Calibri" w:hAnsi="Times New Roman" w:cs="Times New Roman"/>
        </w:rPr>
        <w:tab/>
        <w:t>Section 6.6.3.4, Real-Time Energy Payment for DC Tie Import;</w:t>
      </w:r>
    </w:p>
    <w:p w14:paraId="7A08562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(l)</w:t>
      </w:r>
      <w:r w:rsidRPr="00C90FE4">
        <w:rPr>
          <w:rFonts w:ascii="Times New Roman" w:eastAsia="Calibri" w:hAnsi="Times New Roman" w:cs="Times New Roman"/>
        </w:rPr>
        <w:tab/>
        <w:t>Section 6.6.3.5, Real-Time Payment for a Block Load Transfer Point;</w:t>
      </w:r>
    </w:p>
    <w:p w14:paraId="2CDD81D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w:t>
      </w:r>
      <w:r w:rsidRPr="00C90FE4">
        <w:rPr>
          <w:rFonts w:ascii="Times New Roman" w:eastAsia="Calibri" w:hAnsi="Times New Roman" w:cs="Times New Roman"/>
        </w:rPr>
        <w:tab/>
        <w:t>Section 6.6.3.6, Real-Time High Dispatch Limit Override Energy Payment;</w:t>
      </w:r>
    </w:p>
    <w:p w14:paraId="48CBCC9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(n)</w:t>
      </w:r>
      <w:r w:rsidRPr="00C90FE4">
        <w:rPr>
          <w:rFonts w:ascii="Times New Roman" w:eastAsia="Calibri" w:hAnsi="Times New Roman" w:cs="Times New Roman"/>
        </w:rPr>
        <w:tab/>
        <w:t>Section 6.6.3.7, Real-Time High Dispatch Limit Override Energy Charge;</w:t>
      </w:r>
    </w:p>
    <w:p w14:paraId="4D744D0A"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(o)</w:t>
      </w:r>
      <w:r w:rsidRPr="00C90FE4">
        <w:rPr>
          <w:rFonts w:ascii="Times New Roman" w:eastAsia="Times New Roman" w:hAnsi="Times New Roman" w:cs="Times New Roman"/>
          <w:kern w:val="0"/>
          <w14:ligatures w14:val="none"/>
        </w:rPr>
        <w:tab/>
        <w:t>Section 6.6.3.8, Real-Time Payment or Charge for Energy from a Settlement Only Distribution Generator (SODG) or a Settlement Only Transmission Generator (SOTG);</w:t>
      </w:r>
    </w:p>
    <w:p w14:paraId="01BC5B7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w:t>
      </w:r>
      <w:r w:rsidRPr="00C90FE4">
        <w:rPr>
          <w:rFonts w:ascii="Times New Roman" w:eastAsia="Calibri" w:hAnsi="Times New Roman" w:cs="Times New Roman"/>
        </w:rPr>
        <w:tab/>
        <w:t>Section 6.6.4, Real-Time Congestion Payment or Charge for Self-Schedules;</w:t>
      </w:r>
    </w:p>
    <w:p w14:paraId="320DAE1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(q)</w:t>
      </w:r>
      <w:r w:rsidRPr="00C90FE4">
        <w:rPr>
          <w:rFonts w:ascii="Times New Roman" w:eastAsia="Calibri" w:hAnsi="Times New Roman" w:cs="Times New Roman"/>
        </w:rPr>
        <w:tab/>
        <w:t xml:space="preserve">Section 6.6.5.1.1.1, Base Point Deviation Charge for Over Generation; </w:t>
      </w:r>
    </w:p>
    <w:p w14:paraId="51DD45C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(r)</w:t>
      </w:r>
      <w:r w:rsidRPr="00C90FE4">
        <w:rPr>
          <w:rFonts w:ascii="Times New Roman" w:eastAsia="Calibri" w:hAnsi="Times New Roman" w:cs="Times New Roman"/>
        </w:rPr>
        <w:tab/>
        <w:t xml:space="preserve">Section 6.6.5.1.1.2, Base Point Deviation Charge for Under Generation; </w:t>
      </w:r>
    </w:p>
    <w:p w14:paraId="30CA0F4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(s)</w:t>
      </w:r>
      <w:r w:rsidRPr="00C90FE4">
        <w:rPr>
          <w:rFonts w:ascii="Times New Roman" w:eastAsia="Calibri" w:hAnsi="Times New Roman" w:cs="Times New Roman"/>
        </w:rPr>
        <w:tab/>
        <w:t xml:space="preserve">Section 6.6.5.2, IRR Generation Resource Base Point Deviation Charge; </w:t>
      </w:r>
    </w:p>
    <w:p w14:paraId="52B9BF0F" w14:textId="77777777" w:rsidR="00C90FE4" w:rsidRPr="00C90FE4" w:rsidRDefault="00C90FE4" w:rsidP="00C90FE4">
      <w:pPr>
        <w:spacing w:after="240" w:line="240" w:lineRule="auto"/>
        <w:ind w:left="1440" w:hanging="720"/>
        <w:rPr>
          <w:rFonts w:ascii="Times New Roman" w:eastAsia="Calibri" w:hAnsi="Times New Roman" w:cs="Times New Roman"/>
        </w:rPr>
      </w:pPr>
      <w:proofErr w:type="gramStart"/>
      <w:r w:rsidRPr="00C90FE4">
        <w:rPr>
          <w:rFonts w:ascii="Times New Roman" w:eastAsia="Calibri" w:hAnsi="Times New Roman" w:cs="Times New Roman"/>
        </w:rPr>
        <w:t>(t)</w:t>
      </w:r>
      <w:r w:rsidRPr="00C90FE4">
        <w:rPr>
          <w:rFonts w:ascii="Times New Roman" w:eastAsia="Calibri" w:hAnsi="Times New Roman" w:cs="Times New Roman"/>
        </w:rPr>
        <w:tab/>
        <w:t>Section</w:t>
      </w:r>
      <w:proofErr w:type="gramEnd"/>
      <w:r w:rsidRPr="00C90FE4">
        <w:rPr>
          <w:rFonts w:ascii="Times New Roman" w:eastAsia="Calibri" w:hAnsi="Times New Roman" w:cs="Times New Roman"/>
        </w:rPr>
        <w:t xml:space="preserve"> 6.6.5.4, Base Point Deviation </w:t>
      </w:r>
      <w:proofErr w:type="gramStart"/>
      <w:r w:rsidRPr="00C90FE4">
        <w:rPr>
          <w:rFonts w:ascii="Times New Roman" w:eastAsia="Calibri" w:hAnsi="Times New Roman" w:cs="Times New Roman"/>
        </w:rPr>
        <w:t>Payment;</w:t>
      </w:r>
      <w:proofErr w:type="gramEnd"/>
    </w:p>
    <w:p w14:paraId="3AE3843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(u)</w:t>
      </w:r>
      <w:r w:rsidRPr="00C90FE4">
        <w:rPr>
          <w:rFonts w:ascii="Times New Roman" w:eastAsia="Calibri" w:hAnsi="Times New Roman" w:cs="Times New Roman"/>
        </w:rPr>
        <w:tab/>
        <w:t>Section 6.6.6.1, RMR Standby Payment;</w:t>
      </w:r>
    </w:p>
    <w:p w14:paraId="4554A6D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(v)</w:t>
      </w:r>
      <w:r w:rsidRPr="00C90FE4">
        <w:rPr>
          <w:rFonts w:ascii="Times New Roman" w:eastAsia="Calibri" w:hAnsi="Times New Roman" w:cs="Times New Roman"/>
        </w:rPr>
        <w:tab/>
        <w:t>Section 6.6.6.2, RMR Payment for Energy;</w:t>
      </w:r>
    </w:p>
    <w:p w14:paraId="5B919D6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w:t>
      </w:r>
      <w:r w:rsidRPr="00C90FE4">
        <w:rPr>
          <w:rFonts w:ascii="Times New Roman" w:eastAsia="Calibri" w:hAnsi="Times New Roman" w:cs="Times New Roman"/>
        </w:rPr>
        <w:tab/>
        <w:t>Section 6.6.6.3, RMR Adjustment Charge;</w:t>
      </w:r>
    </w:p>
    <w:p w14:paraId="7C4FAE8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w:t>
      </w:r>
      <w:r w:rsidRPr="00C90FE4">
        <w:rPr>
          <w:rFonts w:ascii="Times New Roman" w:eastAsia="Calibri" w:hAnsi="Times New Roman" w:cs="Times New Roman"/>
        </w:rPr>
        <w:tab/>
        <w:t>Section 6.6.6.4, RMR Charge for Unexcused Misconduct;</w:t>
      </w:r>
    </w:p>
    <w:p w14:paraId="17E7BA3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(y)</w:t>
      </w:r>
      <w:r w:rsidRPr="00C90FE4">
        <w:rPr>
          <w:rFonts w:ascii="Times New Roman" w:eastAsia="Calibri" w:hAnsi="Times New Roman" w:cs="Times New Roman"/>
        </w:rPr>
        <w:tab/>
        <w:t>Section 6.6.6.5, RMR Service Charge;</w:t>
      </w:r>
    </w:p>
    <w:p w14:paraId="2FE011AC"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proofErr w:type="gramStart"/>
      <w:r w:rsidRPr="00C90FE4">
        <w:rPr>
          <w:rFonts w:ascii="Times New Roman" w:eastAsia="Times New Roman" w:hAnsi="Times New Roman" w:cs="Times New Roman"/>
          <w:kern w:val="0"/>
          <w14:ligatures w14:val="none"/>
        </w:rPr>
        <w:t>(z)</w:t>
      </w:r>
      <w:r w:rsidRPr="00C90FE4">
        <w:rPr>
          <w:rFonts w:ascii="Times New Roman" w:eastAsia="Times New Roman" w:hAnsi="Times New Roman" w:cs="Times New Roman"/>
          <w:kern w:val="0"/>
          <w14:ligatures w14:val="none"/>
        </w:rPr>
        <w:tab/>
        <w:t>Section</w:t>
      </w:r>
      <w:proofErr w:type="gramEnd"/>
      <w:r w:rsidRPr="00C90FE4">
        <w:rPr>
          <w:rFonts w:ascii="Times New Roman" w:eastAsia="Times New Roman" w:hAnsi="Times New Roman" w:cs="Times New Roman"/>
          <w:kern w:val="0"/>
          <w14:ligatures w14:val="none"/>
        </w:rPr>
        <w:t xml:space="preserve"> 6.6.6.6, Method for Reconciling RMR Actual Eligible Costs, RMR and MRA Contributed Capital Expenditures, and Miscellaneous RMR Incurred </w:t>
      </w:r>
      <w:proofErr w:type="gramStart"/>
      <w:r w:rsidRPr="00C90FE4">
        <w:rPr>
          <w:rFonts w:ascii="Times New Roman" w:eastAsia="Times New Roman" w:hAnsi="Times New Roman" w:cs="Times New Roman"/>
          <w:kern w:val="0"/>
          <w14:ligatures w14:val="none"/>
        </w:rPr>
        <w:t>Expenses;</w:t>
      </w:r>
      <w:proofErr w:type="gramEnd"/>
    </w:p>
    <w:p w14:paraId="4212BBB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(aa)</w:t>
      </w:r>
      <w:r w:rsidRPr="00C90FE4">
        <w:rPr>
          <w:rFonts w:ascii="Times New Roman" w:eastAsia="Calibri" w:hAnsi="Times New Roman" w:cs="Times New Roman"/>
        </w:rPr>
        <w:tab/>
        <w:t>Paragraph (2) of Section 6.6.7.1, Voltage Support Service Payments;</w:t>
      </w:r>
    </w:p>
    <w:p w14:paraId="63B8393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(bb)</w:t>
      </w:r>
      <w:r w:rsidRPr="00C90FE4">
        <w:rPr>
          <w:rFonts w:ascii="Times New Roman" w:eastAsia="Calibri" w:hAnsi="Times New Roman" w:cs="Times New Roman"/>
        </w:rPr>
        <w:tab/>
        <w:t>Paragraph (4) of Section 6.6.7.1;</w:t>
      </w:r>
    </w:p>
    <w:p w14:paraId="2D77D5B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w:t>
      </w:r>
      <w:r w:rsidRPr="00C90FE4">
        <w:rPr>
          <w:rFonts w:ascii="Times New Roman" w:eastAsia="Calibri" w:hAnsi="Times New Roman" w:cs="Times New Roman"/>
        </w:rPr>
        <w:tab/>
        <w:t>Section 6.6.7.2, Voltage Support Charge;</w:t>
      </w:r>
    </w:p>
    <w:p w14:paraId="694F769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(dd)</w:t>
      </w:r>
      <w:r w:rsidRPr="00C90FE4">
        <w:rPr>
          <w:rFonts w:ascii="Times New Roman" w:eastAsia="Calibri" w:hAnsi="Times New Roman" w:cs="Times New Roman"/>
        </w:rPr>
        <w:tab/>
        <w:t>Section 6.6.8.1, Black Start Hourly Standby Fee Payment;</w:t>
      </w:r>
    </w:p>
    <w:p w14:paraId="2884A0B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(ee)</w:t>
      </w:r>
      <w:r w:rsidRPr="00C90FE4">
        <w:rPr>
          <w:rFonts w:ascii="Times New Roman" w:eastAsia="Calibri" w:hAnsi="Times New Roman" w:cs="Times New Roman"/>
        </w:rPr>
        <w:tab/>
        <w:t>Section 6.6.8.2, Black Start Capacity Charge;</w:t>
      </w:r>
    </w:p>
    <w:p w14:paraId="031793D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(ff)</w:t>
      </w:r>
      <w:r w:rsidRPr="00C90FE4">
        <w:rPr>
          <w:rFonts w:ascii="Times New Roman" w:eastAsia="Calibri" w:hAnsi="Times New Roman" w:cs="Times New Roman"/>
        </w:rPr>
        <w:tab/>
        <w:t>Section 6.6.9.1, Payment for Emergency Power Increase Directed by ERCOT;</w:t>
      </w:r>
    </w:p>
    <w:p w14:paraId="3A8F21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gramStart"/>
      <w:r w:rsidRPr="00C90FE4">
        <w:rPr>
          <w:rFonts w:ascii="Times New Roman" w:eastAsia="Calibri" w:hAnsi="Times New Roman" w:cs="Times New Roman"/>
        </w:rPr>
        <w:t>gg</w:t>
      </w:r>
      <w:proofErr w:type="gramEnd"/>
      <w:r w:rsidRPr="00C90FE4">
        <w:rPr>
          <w:rFonts w:ascii="Times New Roman" w:eastAsia="Calibri" w:hAnsi="Times New Roman" w:cs="Times New Roman"/>
        </w:rPr>
        <w:t>)</w:t>
      </w:r>
      <w:r w:rsidRPr="00C90FE4">
        <w:rPr>
          <w:rFonts w:ascii="Times New Roman" w:eastAsia="Calibri" w:hAnsi="Times New Roman" w:cs="Times New Roman"/>
        </w:rPr>
        <w:tab/>
        <w:t xml:space="preserve">Section 6.6.9.2, Charge for Emergency Power </w:t>
      </w:r>
      <w:proofErr w:type="gramStart"/>
      <w:r w:rsidRPr="00C90FE4">
        <w:rPr>
          <w:rFonts w:ascii="Times New Roman" w:eastAsia="Calibri" w:hAnsi="Times New Roman" w:cs="Times New Roman"/>
        </w:rPr>
        <w:t>Increases;</w:t>
      </w:r>
      <w:proofErr w:type="gramEnd"/>
    </w:p>
    <w:p w14:paraId="1FF3E54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6.6.10, Real-Time Revenue Neutrality Allocation;</w:t>
      </w:r>
    </w:p>
    <w:p w14:paraId="6AB0122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(ii)</w:t>
      </w:r>
      <w:r w:rsidRPr="00C90FE4">
        <w:rPr>
          <w:rFonts w:ascii="Times New Roman" w:eastAsia="Times New Roman" w:hAnsi="Times New Roman" w:cs="Times New Roman"/>
          <w:kern w:val="0"/>
          <w14:ligatures w14:val="none"/>
        </w:rPr>
        <w:tab/>
        <w:t>Section 6.6.14.2, Firm Fuel Supply Service Hourly Standby Fee Payment and Fuel Replacement Cost Recovery;</w:t>
      </w:r>
    </w:p>
    <w:p w14:paraId="7FB4A2C6"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jj</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Section 6.6.14.3, Firm Fuel Supply Service Capacity Charge;</w:t>
      </w:r>
    </w:p>
    <w:p w14:paraId="4FD592D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(kk)</w:t>
      </w:r>
      <w:r w:rsidRPr="00C90FE4">
        <w:rPr>
          <w:rFonts w:ascii="Times New Roman" w:eastAsia="Calibri" w:hAnsi="Times New Roman" w:cs="Times New Roman"/>
        </w:rPr>
        <w:tab/>
        <w:t>Paragraph (1)(a) of Section 6.7.1, Payments for Ancillary Service Capacity Sold in a Supplemental Ancillary Services Market (SASM) or Reconfiguration Supplemental Ancillary Services Market (RSASM);</w:t>
      </w:r>
    </w:p>
    <w:p w14:paraId="4F70421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6.7.1;</w:t>
      </w:r>
    </w:p>
    <w:p w14:paraId="20A528D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w:t>
      </w:r>
      <w:r w:rsidRPr="00C90FE4">
        <w:rPr>
          <w:rFonts w:ascii="Times New Roman" w:eastAsia="Calibri" w:hAnsi="Times New Roman" w:cs="Times New Roman"/>
        </w:rPr>
        <w:tab/>
        <w:t>Paragraph (1)(c) of Section 6.7.1;</w:t>
      </w:r>
    </w:p>
    <w:p w14:paraId="7B1D169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nn</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(1)(d) of Section 6.7.1; </w:t>
      </w:r>
    </w:p>
    <w:p w14:paraId="25F9D36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oo</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 xml:space="preserve">Paragraph (1)(e) of Section 6.7.1; </w:t>
      </w:r>
    </w:p>
    <w:p w14:paraId="7C2F601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(pp)</w:t>
      </w:r>
      <w:r w:rsidRPr="00C90FE4">
        <w:rPr>
          <w:rFonts w:ascii="Times New Roman" w:eastAsia="Calibri" w:hAnsi="Times New Roman" w:cs="Times New Roman"/>
        </w:rPr>
        <w:tab/>
        <w:t>Paragraph (1)(a) of Section 6.7.2, Payments for Ancillary Service Capacity Assigned in Real-Time Operations;</w:t>
      </w:r>
    </w:p>
    <w:p w14:paraId="40865E7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qq</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6.7.2;</w:t>
      </w:r>
    </w:p>
    <w:p w14:paraId="7DE3153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rr</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 xml:space="preserve">Paragraph (1)(c) of Section 6.7.2; </w:t>
      </w:r>
    </w:p>
    <w:p w14:paraId="0BB17683"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(ss)</w:t>
      </w:r>
      <w:r w:rsidRPr="00C90FE4">
        <w:rPr>
          <w:rFonts w:ascii="Times New Roman" w:eastAsia="Times New Roman" w:hAnsi="Times New Roman" w:cs="Times New Roman"/>
          <w:kern w:val="0"/>
          <w14:ligatures w14:val="none"/>
        </w:rPr>
        <w:tab/>
        <w:t>Paragraph (1)(a) of Section 6.7.2.1, Charges for Infeasible Ancillary Service Capacity Due to Transmission Constraints;</w:t>
      </w:r>
    </w:p>
    <w:p w14:paraId="321C3491"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tt</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(1)(b) of Section 6.7.2.1;</w:t>
      </w:r>
    </w:p>
    <w:p w14:paraId="7F19624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uu</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(1)(c) of Section 6.7.2.1;</w:t>
      </w:r>
    </w:p>
    <w:p w14:paraId="0BDB78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vv</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(1)(d) of Section 6.7.2.1;</w:t>
      </w:r>
    </w:p>
    <w:p w14:paraId="7D98C70F"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(ww)</w:t>
      </w:r>
      <w:r w:rsidRPr="00C90FE4">
        <w:rPr>
          <w:rFonts w:ascii="Times New Roman" w:eastAsia="Times New Roman" w:hAnsi="Times New Roman" w:cs="Times New Roman"/>
          <w:kern w:val="0"/>
          <w14:ligatures w14:val="none"/>
        </w:rPr>
        <w:tab/>
        <w:t>Paragraph (1)(e) of Section 6.7.2.1;</w:t>
      </w:r>
    </w:p>
    <w:p w14:paraId="691989D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(xx)</w:t>
      </w:r>
      <w:r w:rsidRPr="00C90FE4">
        <w:rPr>
          <w:rFonts w:ascii="Times New Roman" w:eastAsia="Calibri" w:hAnsi="Times New Roman" w:cs="Times New Roman"/>
        </w:rPr>
        <w:tab/>
        <w:t>Paragraph (1)(a) of Section 6.7.3, Charges for Ancillary Service Capacity Replaced Due to Failure to Provide;</w:t>
      </w:r>
    </w:p>
    <w:p w14:paraId="13C95BC4"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yy</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(1)(b) of Section 6.7.3;</w:t>
      </w:r>
    </w:p>
    <w:p w14:paraId="2ED2283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w:t>
      </w:r>
      <w:proofErr w:type="spellStart"/>
      <w:r w:rsidRPr="00C90FE4">
        <w:rPr>
          <w:rFonts w:ascii="Times New Roman" w:eastAsia="Calibri" w:hAnsi="Times New Roman" w:cs="Times New Roman"/>
        </w:rPr>
        <w:t>zz</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(1)(c) of Section 6.7.3;</w:t>
      </w:r>
    </w:p>
    <w:p w14:paraId="4F5CF6A1"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aaa</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(1)(d) of Section 6.7.3;</w:t>
      </w:r>
    </w:p>
    <w:p w14:paraId="3C6E70FB"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bbb</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(1)(e) of Section 6.7.3;</w:t>
      </w:r>
    </w:p>
    <w:p w14:paraId="73F115A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(ccc)</w:t>
      </w:r>
      <w:r w:rsidRPr="00C90FE4">
        <w:rPr>
          <w:rFonts w:ascii="Times New Roman" w:eastAsia="Calibri" w:hAnsi="Times New Roman" w:cs="Times New Roman"/>
        </w:rPr>
        <w:tab/>
        <w:t>Paragraph (2) of Section 6.7.4, Adjustments to Cost Allocations for Ancillary Services Procurement;</w:t>
      </w:r>
    </w:p>
    <w:p w14:paraId="02D800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ddd</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(3) of Section 6.7.4;</w:t>
      </w:r>
    </w:p>
    <w:p w14:paraId="33A5A81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eee</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(4) of Section 6.7.4;</w:t>
      </w:r>
    </w:p>
    <w:p w14:paraId="752EBF6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fff</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(5) of Section 6.7.4; </w:t>
      </w:r>
    </w:p>
    <w:p w14:paraId="1D7251C7"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ggg</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(6) of Section 6.7.4;</w:t>
      </w:r>
    </w:p>
    <w:p w14:paraId="45B7F3F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(7) of Section 6.7.5, Real-Time Ancillary Service Imbalance Payment or Charge (Real-Time Ancillary Service Imbalance Amount);</w:t>
      </w:r>
    </w:p>
    <w:p w14:paraId="3D173F2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(iii)</w:t>
      </w:r>
      <w:r w:rsidRPr="00C90FE4">
        <w:rPr>
          <w:rFonts w:ascii="Times New Roman" w:eastAsia="Calibri" w:hAnsi="Times New Roman" w:cs="Times New Roman"/>
        </w:rPr>
        <w:tab/>
        <w:t>Paragraph (7) of Section 6.7.5, (Real-Time Reliability Deployment Ancillary Service Imbalance Amount);</w:t>
      </w:r>
    </w:p>
    <w:p w14:paraId="3FDF38C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jjj</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RUC Ancillary Service Reserve Amount); </w:t>
      </w:r>
    </w:p>
    <w:p w14:paraId="7192E4B0"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kkk</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Reliability Deployment RUC Ancillary Service Reserve Amount); </w:t>
      </w:r>
    </w:p>
    <w:p w14:paraId="2B5C3A6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6.7.6, Real-Time Ancillary Service Imbalance Revenue Neutrality Allocation (Load-Allocated Ancillary Service Imbalance Revenue Neutrality Amount);</w:t>
      </w:r>
    </w:p>
    <w:p w14:paraId="0C3A8FF7" w14:textId="77777777" w:rsid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(mmm)</w:t>
      </w:r>
      <w:r w:rsidRPr="00C90FE4">
        <w:rPr>
          <w:rFonts w:ascii="Times New Roman" w:eastAsia="Calibri" w:hAnsi="Times New Roman" w:cs="Times New Roman"/>
        </w:rPr>
        <w:tab/>
        <w:t>Section 6.7.6, (Load-Allocated Reliability Deployment Ancillary Service Imbalance Revenue Neutrality Amount);</w:t>
      </w:r>
    </w:p>
    <w:p w14:paraId="685521F2" w14:textId="77777777" w:rsidR="00C76809" w:rsidRPr="002055EF" w:rsidRDefault="00C76809" w:rsidP="00C76809">
      <w:pPr>
        <w:spacing w:after="240" w:line="240" w:lineRule="auto"/>
        <w:ind w:left="1440" w:hanging="720"/>
        <w:rPr>
          <w:ins w:id="2759" w:author="ERCOT" w:date="2025-07-14T09:30:00Z" w16du:dateUtc="2025-07-14T14:30:00Z"/>
          <w:rFonts w:ascii="Times New Roman" w:eastAsia="Calibri" w:hAnsi="Times New Roman" w:cs="Times New Roman"/>
        </w:rPr>
      </w:pPr>
      <w:ins w:id="2760"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nnn</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25043FFF" w14:textId="77777777" w:rsidR="00C76809" w:rsidRPr="002055EF" w:rsidRDefault="00C76809" w:rsidP="00C76809">
      <w:pPr>
        <w:spacing w:after="240" w:line="240" w:lineRule="auto"/>
        <w:ind w:left="1440" w:hanging="720"/>
        <w:rPr>
          <w:ins w:id="2761" w:author="ERCOT" w:date="2025-07-14T09:30:00Z" w16du:dateUtc="2025-07-14T14:30:00Z"/>
          <w:rFonts w:ascii="Times New Roman" w:eastAsia="Calibri" w:hAnsi="Times New Roman" w:cs="Times New Roman"/>
        </w:rPr>
      </w:pPr>
      <w:ins w:id="2762"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ooo</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2E726B49" w14:textId="4673EFA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3" w:author="ERCOT" w:date="2025-07-14T09:30:00Z" w16du:dateUtc="2025-07-14T14:30:00Z">
        <w:r w:rsidR="00C76809">
          <w:rPr>
            <w:rFonts w:ascii="Times New Roman" w:eastAsia="Calibri" w:hAnsi="Times New Roman" w:cs="Times New Roman"/>
          </w:rPr>
          <w:t>ppp</w:t>
        </w:r>
      </w:ins>
      <w:proofErr w:type="spellEnd"/>
      <w:del w:id="2764" w:author="ERCOT" w:date="2025-07-14T09:30:00Z" w16du:dateUtc="2025-07-14T14:30:00Z">
        <w:r w:rsidRPr="00C90FE4" w:rsidDel="00C76809">
          <w:rPr>
            <w:rFonts w:ascii="Times New Roman" w:eastAsia="Calibri" w:hAnsi="Times New Roman" w:cs="Times New Roman"/>
          </w:rPr>
          <w:delText>nnn</w:delText>
        </w:r>
      </w:del>
      <w:r w:rsidRPr="00C90FE4">
        <w:rPr>
          <w:rFonts w:ascii="Times New Roman" w:eastAsia="Calibri" w:hAnsi="Times New Roman" w:cs="Times New Roman"/>
        </w:rPr>
        <w:t>) Section 7.9.2.1, Payments and Charges for PTP Obligations Settled in Real-Time; and</w:t>
      </w:r>
    </w:p>
    <w:p w14:paraId="768AA10A" w14:textId="0E3F1CE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5" w:author="ERCOT" w:date="2025-07-14T09:30:00Z" w16du:dateUtc="2025-07-14T14:30:00Z">
        <w:r w:rsidR="00C76809">
          <w:rPr>
            <w:rFonts w:ascii="Times New Roman" w:eastAsia="Calibri" w:hAnsi="Times New Roman" w:cs="Times New Roman"/>
          </w:rPr>
          <w:t>qqq</w:t>
        </w:r>
      </w:ins>
      <w:proofErr w:type="spellEnd"/>
      <w:del w:id="2766" w:author="ERCOT" w:date="2025-07-14T09:30:00Z" w16du:dateUtc="2025-07-14T14:30:00Z">
        <w:r w:rsidRPr="00C90FE4" w:rsidDel="00C76809">
          <w:rPr>
            <w:rFonts w:ascii="Times New Roman" w:eastAsia="Calibri" w:hAnsi="Times New Roman" w:cs="Times New Roman"/>
          </w:rPr>
          <w:delText>ooo</w:delText>
        </w:r>
      </w:del>
      <w:r w:rsidRPr="00C90FE4">
        <w:rPr>
          <w:rFonts w:ascii="Times New Roman" w:eastAsia="Calibri" w:hAnsi="Times New Roman" w:cs="Times New Roman"/>
        </w:rPr>
        <w:t>) 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575F" w:rsidRPr="002D575F" w14:paraId="463A4166" w14:textId="77777777" w:rsidTr="00082ED8">
        <w:tc>
          <w:tcPr>
            <w:tcW w:w="9766" w:type="dxa"/>
            <w:tcBorders>
              <w:top w:val="single" w:sz="4" w:space="0" w:color="auto"/>
              <w:left w:val="single" w:sz="4" w:space="0" w:color="auto"/>
              <w:bottom w:val="single" w:sz="4" w:space="0" w:color="auto"/>
              <w:right w:val="single" w:sz="4" w:space="0" w:color="auto"/>
            </w:tcBorders>
            <w:shd w:val="pct12" w:color="auto" w:fill="auto"/>
          </w:tcPr>
          <w:p w14:paraId="516E2048" w14:textId="77777777" w:rsidR="002D575F" w:rsidRPr="002D575F" w:rsidRDefault="002D575F" w:rsidP="002D575F">
            <w:pPr>
              <w:spacing w:before="120" w:after="240" w:line="240" w:lineRule="auto"/>
              <w:rPr>
                <w:rFonts w:ascii="Times New Roman" w:eastAsia="Times New Roman" w:hAnsi="Times New Roman" w:cs="Times New Roman"/>
                <w:b/>
                <w:i/>
                <w:iCs/>
                <w:kern w:val="0"/>
                <w:szCs w:val="20"/>
                <w14:ligatures w14:val="none"/>
              </w:rPr>
            </w:pPr>
            <w:r w:rsidRPr="002D575F">
              <w:rPr>
                <w:rFonts w:ascii="Times New Roman" w:eastAsia="Times New Roman" w:hAnsi="Times New Roman" w:cs="Times New Roman"/>
                <w:b/>
                <w:i/>
                <w:iCs/>
                <w:kern w:val="0"/>
                <w:szCs w:val="20"/>
                <w14:ligatures w14:val="none"/>
              </w:rPr>
              <w:t xml:space="preserve">[NPRR841, NPRR885, NPRR963, NPRR995, NPRR1012, NPRR1014, and NPRR1216:  Replace applicable portions of paragraph (1) above with the following upon system implementation for NPRR841, NPRR885, NPRR963, NPRR995, NPRR1014, or NPRR1216 </w:t>
            </w:r>
            <w:r w:rsidRPr="002D575F">
              <w:rPr>
                <w:rFonts w:ascii="Times New Roman" w:eastAsia="Times New Roman" w:hAnsi="Times New Roman" w:cs="Times New Roman"/>
                <w:b/>
                <w:i/>
                <w:iCs/>
                <w:kern w:val="0"/>
                <w:szCs w:val="20"/>
                <w14:ligatures w14:val="none"/>
              </w:rPr>
              <w:lastRenderedPageBreak/>
              <w:t>(Phase 2); or upon system implementation of the Real-Time Co-Optimization (RTC) project for NPRR1012:]</w:t>
            </w:r>
          </w:p>
          <w:p w14:paraId="08D95B9A" w14:textId="77777777" w:rsidR="002D575F" w:rsidRPr="002D575F" w:rsidRDefault="002D575F" w:rsidP="002D575F">
            <w:pPr>
              <w:spacing w:after="240" w:line="240" w:lineRule="auto"/>
              <w:ind w:left="72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(1)</w:t>
            </w:r>
            <w:r w:rsidRPr="002D575F">
              <w:rPr>
                <w:rFonts w:ascii="Times New Roman" w:eastAsia="Times New Roman" w:hAnsi="Times New Roman" w:cs="Times New Roman"/>
                <w:kern w:val="0"/>
                <w:szCs w:val="20"/>
                <w14:ligatures w14:val="none"/>
              </w:rPr>
              <w:tab/>
              <w:t>ERCOT shall provide, on each RTM Settlement Statement, the dollar amount for each RTM Settlement charge and payment.  The RTM Settlement “Charge Types” are:</w:t>
            </w:r>
          </w:p>
          <w:p w14:paraId="159BD69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w:t>
            </w:r>
            <w:r w:rsidRPr="002D575F">
              <w:rPr>
                <w:rFonts w:ascii="Times New Roman" w:eastAsia="Times New Roman" w:hAnsi="Times New Roman" w:cs="Times New Roman"/>
                <w:kern w:val="0"/>
                <w:szCs w:val="20"/>
                <w14:ligatures w14:val="none"/>
              </w:rPr>
              <w:tab/>
              <w:t>Section 5.7.1, RUC Make-Whole Payment;</w:t>
            </w:r>
          </w:p>
          <w:p w14:paraId="16837EA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w:t>
            </w:r>
            <w:r w:rsidRPr="002D575F">
              <w:rPr>
                <w:rFonts w:ascii="Times New Roman" w:eastAsia="Times New Roman" w:hAnsi="Times New Roman" w:cs="Times New Roman"/>
                <w:kern w:val="0"/>
                <w:szCs w:val="20"/>
                <w14:ligatures w14:val="none"/>
              </w:rPr>
              <w:tab/>
              <w:t xml:space="preserve">Section 5.7.2, RUC </w:t>
            </w:r>
            <w:proofErr w:type="spellStart"/>
            <w:r w:rsidRPr="002D575F">
              <w:rPr>
                <w:rFonts w:ascii="Times New Roman" w:eastAsia="Times New Roman" w:hAnsi="Times New Roman" w:cs="Times New Roman"/>
                <w:kern w:val="0"/>
                <w:szCs w:val="20"/>
                <w14:ligatures w14:val="none"/>
              </w:rPr>
              <w:t>Clawback</w:t>
            </w:r>
            <w:proofErr w:type="spellEnd"/>
            <w:r w:rsidRPr="002D575F">
              <w:rPr>
                <w:rFonts w:ascii="Times New Roman" w:eastAsia="Times New Roman" w:hAnsi="Times New Roman" w:cs="Times New Roman"/>
                <w:kern w:val="0"/>
                <w:szCs w:val="20"/>
                <w14:ligatures w14:val="none"/>
              </w:rPr>
              <w:t xml:space="preserve"> Charge;</w:t>
            </w:r>
          </w:p>
          <w:p w14:paraId="4D9E777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w:t>
            </w:r>
            <w:r w:rsidRPr="002D575F">
              <w:rPr>
                <w:rFonts w:ascii="Times New Roman" w:eastAsia="Times New Roman" w:hAnsi="Times New Roman" w:cs="Times New Roman"/>
                <w:kern w:val="0"/>
                <w:szCs w:val="20"/>
                <w14:ligatures w14:val="none"/>
              </w:rPr>
              <w:tab/>
              <w:t>Section 5.7.3, Payment When ERCOT Decommits a QSE-Committed Resource;</w:t>
            </w:r>
          </w:p>
          <w:p w14:paraId="53596C1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w:t>
            </w:r>
            <w:r w:rsidRPr="002D575F">
              <w:rPr>
                <w:rFonts w:ascii="Times New Roman" w:eastAsia="Times New Roman" w:hAnsi="Times New Roman" w:cs="Times New Roman"/>
                <w:kern w:val="0"/>
                <w:szCs w:val="20"/>
                <w14:ligatures w14:val="none"/>
              </w:rPr>
              <w:tab/>
              <w:t>Section 5.7.4.1, RUC Capacity-Short Charge;</w:t>
            </w:r>
          </w:p>
          <w:p w14:paraId="28957F9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w:t>
            </w:r>
            <w:r w:rsidRPr="002D575F">
              <w:rPr>
                <w:rFonts w:ascii="Times New Roman" w:eastAsia="Times New Roman" w:hAnsi="Times New Roman" w:cs="Times New Roman"/>
                <w:kern w:val="0"/>
                <w:szCs w:val="20"/>
                <w14:ligatures w14:val="none"/>
              </w:rPr>
              <w:tab/>
              <w:t>Section 5.7.4.2, RUC Make-Whole Uplift Charge;</w:t>
            </w:r>
          </w:p>
          <w:p w14:paraId="0A4D4C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w:t>
            </w:r>
            <w:r w:rsidRPr="002D575F">
              <w:rPr>
                <w:rFonts w:ascii="Times New Roman" w:eastAsia="Times New Roman" w:hAnsi="Times New Roman" w:cs="Times New Roman"/>
                <w:kern w:val="0"/>
                <w:szCs w:val="20"/>
                <w14:ligatures w14:val="none"/>
              </w:rPr>
              <w:tab/>
              <w:t xml:space="preserve">Section </w:t>
            </w:r>
            <w:hyperlink w:anchor="_Toc109528011" w:history="1">
              <w:r w:rsidRPr="002D575F">
                <w:rPr>
                  <w:rFonts w:ascii="Times New Roman" w:eastAsia="Times New Roman" w:hAnsi="Times New Roman" w:cs="Times New Roman"/>
                  <w:kern w:val="0"/>
                  <w:szCs w:val="20"/>
                  <w14:ligatures w14:val="none"/>
                </w:rPr>
                <w:t xml:space="preserve">5.7.5, RUC </w:t>
              </w:r>
              <w:proofErr w:type="spellStart"/>
              <w:r w:rsidRPr="002D575F">
                <w:rPr>
                  <w:rFonts w:ascii="Times New Roman" w:eastAsia="Times New Roman" w:hAnsi="Times New Roman" w:cs="Times New Roman"/>
                  <w:kern w:val="0"/>
                  <w:szCs w:val="20"/>
                  <w14:ligatures w14:val="none"/>
                </w:rPr>
                <w:t>Clawback</w:t>
              </w:r>
              <w:proofErr w:type="spellEnd"/>
              <w:r w:rsidRPr="002D575F">
                <w:rPr>
                  <w:rFonts w:ascii="Times New Roman" w:eastAsia="Times New Roman" w:hAnsi="Times New Roman" w:cs="Times New Roman"/>
                  <w:kern w:val="0"/>
                  <w:szCs w:val="20"/>
                  <w14:ligatures w14:val="none"/>
                </w:rPr>
                <w:t xml:space="preserve"> Payment</w:t>
              </w:r>
            </w:hyperlink>
            <w:r w:rsidRPr="002D575F">
              <w:rPr>
                <w:rFonts w:ascii="Times New Roman" w:eastAsia="Times New Roman" w:hAnsi="Times New Roman" w:cs="Times New Roman"/>
                <w:kern w:val="0"/>
                <w:szCs w:val="20"/>
                <w14:ligatures w14:val="none"/>
              </w:rPr>
              <w:t>;</w:t>
            </w:r>
          </w:p>
          <w:p w14:paraId="5288391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(g)</w:t>
            </w:r>
            <w:r w:rsidRPr="002D575F">
              <w:rPr>
                <w:rFonts w:ascii="Times New Roman" w:eastAsia="Times New Roman" w:hAnsi="Times New Roman" w:cs="Times New Roman"/>
                <w:kern w:val="0"/>
                <w:szCs w:val="20"/>
                <w14:ligatures w14:val="none"/>
              </w:rPr>
              <w:tab/>
              <w:t xml:space="preserve">Section </w:t>
            </w:r>
            <w:hyperlink w:anchor="_Toc109528014" w:history="1">
              <w:r w:rsidRPr="002D575F">
                <w:rPr>
                  <w:rFonts w:ascii="Times New Roman" w:eastAsia="Times New Roman" w:hAnsi="Times New Roman" w:cs="Times New Roman"/>
                  <w:kern w:val="0"/>
                  <w:szCs w:val="20"/>
                  <w14:ligatures w14:val="none"/>
                </w:rPr>
                <w:t>5.7.6, RUC Decommitment Charge</w:t>
              </w:r>
            </w:hyperlink>
            <w:r w:rsidRPr="002D575F">
              <w:rPr>
                <w:rFonts w:ascii="Times New Roman" w:eastAsia="Times New Roman" w:hAnsi="Times New Roman" w:cs="Times New Roman"/>
                <w:kern w:val="0"/>
                <w:szCs w:val="20"/>
                <w14:ligatures w14:val="none"/>
              </w:rPr>
              <w:t>;</w:t>
            </w:r>
          </w:p>
          <w:p w14:paraId="4F03721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(h)</w:t>
            </w:r>
            <w:r w:rsidRPr="002D575F">
              <w:rPr>
                <w:rFonts w:ascii="Times New Roman" w:eastAsia="Times New Roman" w:hAnsi="Times New Roman" w:cs="Times New Roman"/>
                <w:kern w:val="0"/>
                <w:szCs w:val="20"/>
                <w14:ligatures w14:val="none"/>
              </w:rPr>
              <w:tab/>
              <w:t xml:space="preserve">Section 6.6.3.1, Real-Time Energy Imbalance Payment or Charge at a Resource Node; </w:t>
            </w:r>
          </w:p>
          <w:p w14:paraId="523D89F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w:t>
            </w:r>
            <w:r w:rsidRPr="002D575F">
              <w:rPr>
                <w:rFonts w:ascii="Times New Roman" w:eastAsia="Times New Roman" w:hAnsi="Times New Roman" w:cs="Times New Roman"/>
                <w:kern w:val="0"/>
                <w:szCs w:val="20"/>
                <w14:ligatures w14:val="none"/>
              </w:rPr>
              <w:tab/>
              <w:t>Section 6.6.3.2, Real-Time Energy Imbalance Payment or Charge at a Load Zone;</w:t>
            </w:r>
          </w:p>
          <w:p w14:paraId="1DE1C05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(j)</w:t>
            </w:r>
            <w:r w:rsidRPr="002D575F">
              <w:rPr>
                <w:rFonts w:ascii="Times New Roman" w:eastAsia="Times New Roman" w:hAnsi="Times New Roman" w:cs="Times New Roman"/>
                <w:kern w:val="0"/>
                <w:szCs w:val="20"/>
                <w14:ligatures w14:val="none"/>
              </w:rPr>
              <w:tab/>
              <w:t>Section 6.6.3.3, Real-Time Energy Imbalance Payment or Charge at a Hub;</w:t>
            </w:r>
          </w:p>
          <w:p w14:paraId="789D732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w:t>
            </w:r>
            <w:r w:rsidRPr="002D575F">
              <w:rPr>
                <w:rFonts w:ascii="Times New Roman" w:eastAsia="Times New Roman" w:hAnsi="Times New Roman" w:cs="Times New Roman"/>
                <w:kern w:val="0"/>
                <w:szCs w:val="20"/>
                <w14:ligatures w14:val="none"/>
              </w:rPr>
              <w:tab/>
              <w:t>Section 6.6.3.4, Real-Time Energy Payment for DC Tie Import;</w:t>
            </w:r>
          </w:p>
          <w:p w14:paraId="4B5737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(l)</w:t>
            </w:r>
            <w:r w:rsidRPr="002D575F">
              <w:rPr>
                <w:rFonts w:ascii="Times New Roman" w:eastAsia="Times New Roman" w:hAnsi="Times New Roman" w:cs="Times New Roman"/>
                <w:kern w:val="0"/>
                <w:szCs w:val="20"/>
                <w14:ligatures w14:val="none"/>
              </w:rPr>
              <w:tab/>
              <w:t>Section 6.6.3.5, Real-Time Payment for a Block Load Transfer Point;</w:t>
            </w:r>
          </w:p>
          <w:p w14:paraId="6BFCA47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w:t>
            </w:r>
            <w:r w:rsidRPr="002D575F">
              <w:rPr>
                <w:rFonts w:ascii="Times New Roman" w:eastAsia="Times New Roman" w:hAnsi="Times New Roman" w:cs="Times New Roman"/>
                <w:kern w:val="0"/>
                <w:szCs w:val="20"/>
                <w14:ligatures w14:val="none"/>
              </w:rPr>
              <w:tab/>
              <w:t>Section 6.6.3.6, Real-Time High Dispatch Limit Override Energy Payment;</w:t>
            </w:r>
          </w:p>
          <w:p w14:paraId="563DAEA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(n)</w:t>
            </w:r>
            <w:r w:rsidRPr="002D575F">
              <w:rPr>
                <w:rFonts w:ascii="Times New Roman" w:eastAsia="Times New Roman" w:hAnsi="Times New Roman" w:cs="Times New Roman"/>
                <w:kern w:val="0"/>
                <w:szCs w:val="20"/>
                <w14:ligatures w14:val="none"/>
              </w:rPr>
              <w:tab/>
              <w:t>Section 6.6.3.7, Real-Time High Dispatch Limit Override Energy Charge;</w:t>
            </w:r>
          </w:p>
          <w:p w14:paraId="17617B8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(o)</w:t>
            </w:r>
            <w:r w:rsidRPr="002D575F">
              <w:rPr>
                <w:rFonts w:ascii="Times New Roman" w:eastAsia="Times New Roman" w:hAnsi="Times New Roman" w:cs="Times New Roman"/>
                <w:kern w:val="0"/>
                <w:szCs w:val="20"/>
                <w14:ligatures w14:val="none"/>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1CDD659"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(p)</w:t>
            </w:r>
            <w:r w:rsidRPr="002D575F">
              <w:rPr>
                <w:rFonts w:ascii="Times New Roman" w:eastAsia="Times New Roman" w:hAnsi="Times New Roman" w:cs="Times New Roman"/>
                <w:kern w:val="0"/>
                <w:szCs w:val="20"/>
                <w14:ligatures w14:val="none"/>
              </w:rPr>
              <w:tab/>
              <w:t>Section 6.6.4, Real-Time Congestion Payment or Charge for Self-Schedules;</w:t>
            </w:r>
          </w:p>
          <w:p w14:paraId="20A4CD0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(q)</w:t>
            </w:r>
            <w:r w:rsidRPr="002D575F">
              <w:rPr>
                <w:rFonts w:ascii="Times New Roman" w:eastAsia="Times New Roman" w:hAnsi="Times New Roman" w:cs="Times New Roman"/>
                <w:kern w:val="0"/>
                <w:szCs w:val="20"/>
                <w14:ligatures w14:val="none"/>
              </w:rPr>
              <w:tab/>
              <w:t xml:space="preserve">Section 6.6.5.2, Set Point Deviation Charge for Over Generation; </w:t>
            </w:r>
          </w:p>
          <w:p w14:paraId="6D5B58D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(r)</w:t>
            </w:r>
            <w:r w:rsidRPr="002D575F">
              <w:rPr>
                <w:rFonts w:ascii="Times New Roman" w:eastAsia="Times New Roman" w:hAnsi="Times New Roman" w:cs="Times New Roman"/>
                <w:kern w:val="0"/>
                <w:szCs w:val="20"/>
                <w14:ligatures w14:val="none"/>
              </w:rPr>
              <w:tab/>
              <w:t xml:space="preserve">Section 6.6.5.2.1, Set Point Deviation Charge for Under Generation; </w:t>
            </w:r>
          </w:p>
          <w:p w14:paraId="646B35B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w:t>
            </w:r>
            <w:r w:rsidRPr="002D575F">
              <w:rPr>
                <w:rFonts w:ascii="Times New Roman" w:eastAsia="Times New Roman" w:hAnsi="Times New Roman" w:cs="Times New Roman"/>
                <w:kern w:val="0"/>
                <w:szCs w:val="20"/>
                <w14:ligatures w14:val="none"/>
              </w:rPr>
              <w:tab/>
              <w:t xml:space="preserve">Section 6.6.5.3, Controllable Load Resource Set Point Deviation Charge for Over Consumption; </w:t>
            </w:r>
          </w:p>
          <w:p w14:paraId="7FF9C8E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(t)</w:t>
            </w:r>
            <w:r w:rsidRPr="002D575F">
              <w:rPr>
                <w:rFonts w:ascii="Times New Roman" w:eastAsia="Times New Roman" w:hAnsi="Times New Roman" w:cs="Times New Roman"/>
                <w:kern w:val="0"/>
                <w:szCs w:val="20"/>
                <w14:ligatures w14:val="none"/>
              </w:rPr>
              <w:tab/>
              <w:t>Section 6.6.5.3.1, Controllable Load Resource Set Point Deviation Charge for Under Consumption;</w:t>
            </w:r>
          </w:p>
          <w:p w14:paraId="2C9D7B6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(u)</w:t>
            </w:r>
            <w:r w:rsidRPr="002D575F">
              <w:rPr>
                <w:rFonts w:ascii="Times New Roman" w:eastAsia="Times New Roman" w:hAnsi="Times New Roman" w:cs="Times New Roman"/>
                <w:kern w:val="0"/>
                <w:szCs w:val="20"/>
                <w14:ligatures w14:val="none"/>
              </w:rPr>
              <w:tab/>
              <w:t xml:space="preserve">Section 6.6.5.4, IRR Generation Resource Set Point Deviation Charge; </w:t>
            </w:r>
          </w:p>
          <w:p w14:paraId="3093A92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(v)</w:t>
            </w:r>
            <w:r w:rsidRPr="002D575F">
              <w:rPr>
                <w:rFonts w:ascii="Times New Roman" w:eastAsia="Times New Roman" w:hAnsi="Times New Roman" w:cs="Times New Roman"/>
                <w:kern w:val="0"/>
                <w:szCs w:val="20"/>
                <w14:ligatures w14:val="none"/>
              </w:rPr>
              <w:tab/>
              <w:t>Section 6.6.5.4, Set Point Deviation Payment;</w:t>
            </w:r>
          </w:p>
          <w:p w14:paraId="2BCC563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t>
            </w:r>
            <w:r w:rsidRPr="002D575F">
              <w:rPr>
                <w:rFonts w:ascii="Times New Roman" w:eastAsia="Times New Roman" w:hAnsi="Times New Roman" w:cs="Times New Roman"/>
                <w:kern w:val="0"/>
                <w:szCs w:val="20"/>
                <w14:ligatures w14:val="none"/>
              </w:rPr>
              <w:tab/>
              <w:t xml:space="preserve">Section 6.6.5.5, Energy Storage Resource Set Point Deviation Charge for Over Performance; </w:t>
            </w:r>
          </w:p>
          <w:p w14:paraId="5914662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w:t>
            </w:r>
            <w:r w:rsidRPr="002D575F">
              <w:rPr>
                <w:rFonts w:ascii="Times New Roman" w:eastAsia="Times New Roman" w:hAnsi="Times New Roman" w:cs="Times New Roman"/>
                <w:kern w:val="0"/>
                <w:szCs w:val="20"/>
                <w14:ligatures w14:val="none"/>
              </w:rPr>
              <w:tab/>
              <w:t xml:space="preserve">Section 6.6.5.5.1, Energy Storage Resource Set Point Deviation Charge for Under Performance; </w:t>
            </w:r>
          </w:p>
          <w:p w14:paraId="7E9FCEC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(y)</w:t>
            </w:r>
            <w:r w:rsidRPr="002D575F">
              <w:rPr>
                <w:rFonts w:ascii="Times New Roman" w:eastAsia="Times New Roman" w:hAnsi="Times New Roman" w:cs="Times New Roman"/>
                <w:kern w:val="0"/>
                <w:szCs w:val="20"/>
                <w14:ligatures w14:val="none"/>
              </w:rPr>
              <w:tab/>
              <w:t>Section 6.6.6.1, RMR Standby Payment;</w:t>
            </w:r>
          </w:p>
          <w:p w14:paraId="53CC24E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(z)</w:t>
            </w:r>
            <w:r w:rsidRPr="002D575F">
              <w:rPr>
                <w:rFonts w:ascii="Times New Roman" w:eastAsia="Times New Roman" w:hAnsi="Times New Roman" w:cs="Times New Roman"/>
                <w:kern w:val="0"/>
                <w:szCs w:val="20"/>
                <w14:ligatures w14:val="none"/>
              </w:rPr>
              <w:tab/>
              <w:t>Section 6.6.6.2, RMR Payment for Energy;</w:t>
            </w:r>
          </w:p>
          <w:p w14:paraId="59B144F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(aa)</w:t>
            </w:r>
            <w:r w:rsidRPr="002D575F">
              <w:rPr>
                <w:rFonts w:ascii="Times New Roman" w:eastAsia="Times New Roman" w:hAnsi="Times New Roman" w:cs="Times New Roman"/>
                <w:kern w:val="0"/>
                <w:szCs w:val="20"/>
                <w14:ligatures w14:val="none"/>
              </w:rPr>
              <w:tab/>
              <w:t>Section 6.6.6.3, RMR Adjustment Charge;</w:t>
            </w:r>
          </w:p>
          <w:p w14:paraId="00B0237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(bb)</w:t>
            </w:r>
            <w:r w:rsidRPr="002D575F">
              <w:rPr>
                <w:rFonts w:ascii="Times New Roman" w:eastAsia="Times New Roman" w:hAnsi="Times New Roman" w:cs="Times New Roman"/>
                <w:kern w:val="0"/>
                <w:szCs w:val="20"/>
                <w14:ligatures w14:val="none"/>
              </w:rPr>
              <w:tab/>
              <w:t>Section 6.6.6.4, RMR Charge for Unexcused Misconduct;</w:t>
            </w:r>
          </w:p>
          <w:p w14:paraId="004D03E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w:t>
            </w:r>
            <w:r w:rsidRPr="002D575F">
              <w:rPr>
                <w:rFonts w:ascii="Times New Roman" w:eastAsia="Times New Roman" w:hAnsi="Times New Roman" w:cs="Times New Roman"/>
                <w:kern w:val="0"/>
                <w:szCs w:val="20"/>
                <w14:ligatures w14:val="none"/>
              </w:rPr>
              <w:tab/>
              <w:t>Section 6.6.6.5, RMR Service Charge;</w:t>
            </w:r>
          </w:p>
          <w:p w14:paraId="259BFB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(dd)</w:t>
            </w:r>
            <w:r w:rsidRPr="002D575F">
              <w:rPr>
                <w:rFonts w:ascii="Times New Roman" w:eastAsia="Times New Roman" w:hAnsi="Times New Roman" w:cs="Times New Roman"/>
                <w:kern w:val="0"/>
                <w:szCs w:val="20"/>
                <w14:ligatures w14:val="none"/>
              </w:rPr>
              <w:tab/>
              <w:t>Section 6.6.6.6, Method for Reconciling RMR Actual Eligible Costs, RMR and MRA Contributed Capital Expenditures, and Miscellaneous RMR Incurred Expenses;</w:t>
            </w:r>
          </w:p>
          <w:p w14:paraId="6C1129B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(ee)</w:t>
            </w:r>
            <w:r w:rsidRPr="002D575F">
              <w:rPr>
                <w:rFonts w:ascii="Times New Roman" w:eastAsia="Times New Roman" w:hAnsi="Times New Roman" w:cs="Times New Roman"/>
                <w:kern w:val="0"/>
                <w:szCs w:val="20"/>
                <w14:ligatures w14:val="none"/>
              </w:rPr>
              <w:tab/>
              <w:t>Section 6.6.6.7, MRA Standby Payment;</w:t>
            </w:r>
          </w:p>
          <w:p w14:paraId="697B085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(ff)</w:t>
            </w:r>
            <w:r w:rsidRPr="002D575F">
              <w:rPr>
                <w:rFonts w:ascii="Times New Roman" w:eastAsia="Times New Roman" w:hAnsi="Times New Roman" w:cs="Times New Roman"/>
                <w:kern w:val="0"/>
                <w:szCs w:val="20"/>
                <w14:ligatures w14:val="none"/>
              </w:rPr>
              <w:tab/>
              <w:t>Section 6.6.6.8, MRA Contributed Capital Expenditures Payment;</w:t>
            </w:r>
          </w:p>
          <w:p w14:paraId="2FFC7D0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gramStart"/>
            <w:r w:rsidRPr="002D575F">
              <w:rPr>
                <w:rFonts w:ascii="Times New Roman" w:eastAsia="Times New Roman" w:hAnsi="Times New Roman" w:cs="Times New Roman"/>
                <w:kern w:val="0"/>
                <w:szCs w:val="20"/>
                <w14:ligatures w14:val="none"/>
              </w:rPr>
              <w:t>gg</w:t>
            </w:r>
            <w:proofErr w:type="gram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6.6.6.9, MRA Payment for Deployment </w:t>
            </w:r>
            <w:proofErr w:type="gramStart"/>
            <w:r w:rsidRPr="002D575F">
              <w:rPr>
                <w:rFonts w:ascii="Times New Roman" w:eastAsia="Times New Roman" w:hAnsi="Times New Roman" w:cs="Times New Roman"/>
                <w:kern w:val="0"/>
                <w:szCs w:val="20"/>
                <w14:ligatures w14:val="none"/>
              </w:rPr>
              <w:t>Event;</w:t>
            </w:r>
            <w:proofErr w:type="gramEnd"/>
          </w:p>
          <w:p w14:paraId="0455339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hh</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6.6.6.10, MRA Variable Payment for Deployment; </w:t>
            </w:r>
          </w:p>
          <w:p w14:paraId="53A8C4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(ii)</w:t>
            </w:r>
            <w:r w:rsidRPr="002D575F">
              <w:rPr>
                <w:rFonts w:ascii="Times New Roman" w:eastAsia="Times New Roman" w:hAnsi="Times New Roman" w:cs="Times New Roman"/>
                <w:kern w:val="0"/>
                <w:szCs w:val="20"/>
                <w14:ligatures w14:val="none"/>
              </w:rPr>
              <w:tab/>
              <w:t>Section 6.6.6.11, MRA Charge for Unexcused Misconduct;</w:t>
            </w:r>
          </w:p>
          <w:p w14:paraId="0C7DC56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jj</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6.6.6.12, MRA Service Charge;</w:t>
            </w:r>
          </w:p>
          <w:p w14:paraId="500A1D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(kk)</w:t>
            </w:r>
            <w:r w:rsidRPr="002D575F">
              <w:rPr>
                <w:rFonts w:ascii="Times New Roman" w:eastAsia="Times New Roman" w:hAnsi="Times New Roman" w:cs="Times New Roman"/>
                <w:kern w:val="0"/>
                <w:szCs w:val="20"/>
                <w14:ligatures w14:val="none"/>
              </w:rPr>
              <w:tab/>
              <w:t>Paragraph (3) of Section 6.6.7.1, Voltage Support Service Payments;</w:t>
            </w:r>
          </w:p>
          <w:p w14:paraId="2F126DC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ll</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Paragraph (5) of Section 6.6.7.1;</w:t>
            </w:r>
          </w:p>
          <w:p w14:paraId="710B747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(mm)</w:t>
            </w:r>
            <w:r w:rsidRPr="002D575F">
              <w:rPr>
                <w:rFonts w:ascii="Times New Roman" w:eastAsia="Times New Roman" w:hAnsi="Times New Roman" w:cs="Times New Roman"/>
                <w:kern w:val="0"/>
                <w:szCs w:val="20"/>
                <w14:ligatures w14:val="none"/>
              </w:rPr>
              <w:tab/>
              <w:t>Section 6.6.7.2, Voltage Support Charge;</w:t>
            </w:r>
          </w:p>
          <w:p w14:paraId="5F7EEF8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nn</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6.6.8.1, Black Start Hourly Standby Fee Payment;</w:t>
            </w:r>
          </w:p>
          <w:p w14:paraId="23B7542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oo</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6.6.8.2, Black Start Capacity Charge;</w:t>
            </w:r>
          </w:p>
          <w:p w14:paraId="4B2319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(pp)</w:t>
            </w:r>
            <w:r w:rsidRPr="002D575F">
              <w:rPr>
                <w:rFonts w:ascii="Times New Roman" w:eastAsia="Times New Roman" w:hAnsi="Times New Roman" w:cs="Times New Roman"/>
                <w:kern w:val="0"/>
                <w:szCs w:val="20"/>
                <w14:ligatures w14:val="none"/>
              </w:rPr>
              <w:tab/>
              <w:t>Section 6.6.9.1, Payment for Emergency Operations Settlement;</w:t>
            </w:r>
          </w:p>
          <w:p w14:paraId="1CA1C6E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qq</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6.6.9.2, Charge for Emergency Operations Settlement;</w:t>
            </w:r>
          </w:p>
          <w:p w14:paraId="0559832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rr</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6.6.10, Real-Time Revenue Neutrality Allocation;</w:t>
            </w:r>
          </w:p>
          <w:p w14:paraId="5609888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(ss)</w:t>
            </w:r>
            <w:r w:rsidRPr="002D575F">
              <w:rPr>
                <w:rFonts w:ascii="Times New Roman" w:eastAsia="Times New Roman" w:hAnsi="Times New Roman" w:cs="Times New Roman"/>
                <w:kern w:val="0"/>
                <w:szCs w:val="20"/>
                <w14:ligatures w14:val="none"/>
              </w:rPr>
              <w:tab/>
              <w:t xml:space="preserve">Section 6.6.11.1, Emergency Response Service Capacity Payments; </w:t>
            </w:r>
          </w:p>
          <w:p w14:paraId="46C835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tt</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6.6.11.2, Emergency Response Service Capacity Charge; </w:t>
            </w:r>
          </w:p>
          <w:p w14:paraId="09C21C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uu</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6.6.14.2, Firm Fuel Supply Service Hourly Standby Fee Payment and Fuel Replacement Cost Recovery;</w:t>
            </w:r>
          </w:p>
          <w:p w14:paraId="76D4E49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vv</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6.6.14.3, Firm Fuel Supply Service Capacity Charge;</w:t>
            </w:r>
          </w:p>
          <w:p w14:paraId="6052203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w:t>
            </w:r>
            <w:r w:rsidRPr="002D575F">
              <w:rPr>
                <w:rFonts w:ascii="Times New Roman" w:eastAsia="Times New Roman" w:hAnsi="Times New Roman" w:cs="Times New Roman"/>
                <w:kern w:val="0"/>
                <w:szCs w:val="20"/>
                <w14:ligatures w14:val="none"/>
              </w:rPr>
              <w:tab/>
              <w:t>Section 6.7.4, Real-Time Settlement for Updated Day-Ahead Market Ancillary Service Obligations;</w:t>
            </w:r>
          </w:p>
          <w:p w14:paraId="49ABA4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(xx)</w:t>
            </w:r>
            <w:r w:rsidRPr="002D575F">
              <w:rPr>
                <w:rFonts w:ascii="Times New Roman" w:eastAsia="Times New Roman" w:hAnsi="Times New Roman" w:cs="Times New Roman"/>
                <w:kern w:val="0"/>
                <w:szCs w:val="20"/>
                <w14:ligatures w14:val="none"/>
              </w:rPr>
              <w:tab/>
              <w:t>Section 6.7.5.2, Regulation Up Service Payments and Charges;</w:t>
            </w:r>
          </w:p>
          <w:p w14:paraId="58D62C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yy</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6.7.5.3, Regulation Down Service Payments and Charges;</w:t>
            </w:r>
          </w:p>
          <w:p w14:paraId="2B6E01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zz</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6.7.5.4, Responsive Reserve Payments and Charges;</w:t>
            </w:r>
          </w:p>
          <w:p w14:paraId="3632E37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aaa</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6.7.5.5</w:t>
            </w:r>
            <w:r w:rsidRPr="002D575F">
              <w:rPr>
                <w:rFonts w:ascii="Times New Roman" w:eastAsia="Times New Roman" w:hAnsi="Times New Roman" w:cs="Times New Roman"/>
                <w:kern w:val="0"/>
                <w:szCs w:val="20"/>
                <w14:ligatures w14:val="none"/>
              </w:rPr>
              <w:tab/>
              <w:t>, Non-Spinning Reserve Service Payments and Charges;</w:t>
            </w:r>
          </w:p>
          <w:p w14:paraId="594C552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bbb</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6.7.5.6</w:t>
            </w:r>
            <w:r w:rsidRPr="002D575F">
              <w:rPr>
                <w:rFonts w:ascii="Times New Roman" w:eastAsia="Times New Roman" w:hAnsi="Times New Roman" w:cs="Times New Roman"/>
                <w:kern w:val="0"/>
                <w:szCs w:val="20"/>
                <w14:ligatures w14:val="none"/>
              </w:rPr>
              <w:tab/>
              <w:t>, ERCOT Contingency Reserve Service Payments and Charges;</w:t>
            </w:r>
          </w:p>
          <w:p w14:paraId="606C3AC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(ccc)</w:t>
            </w:r>
            <w:r w:rsidRPr="002D575F">
              <w:rPr>
                <w:rFonts w:ascii="Times New Roman" w:eastAsia="Times New Roman" w:hAnsi="Times New Roman" w:cs="Times New Roman"/>
                <w:kern w:val="0"/>
                <w:szCs w:val="20"/>
                <w14:ligatures w14:val="none"/>
              </w:rPr>
              <w:tab/>
              <w:t>Section 6.7.5.7</w:t>
            </w:r>
            <w:r w:rsidRPr="002D575F">
              <w:rPr>
                <w:rFonts w:ascii="Times New Roman" w:eastAsia="Times New Roman" w:hAnsi="Times New Roman" w:cs="Times New Roman"/>
                <w:kern w:val="0"/>
                <w:szCs w:val="20"/>
                <w14:ligatures w14:val="none"/>
              </w:rPr>
              <w:tab/>
              <w:t>, Real-Time Derated Ancillary Service Capability Payment;</w:t>
            </w:r>
          </w:p>
          <w:p w14:paraId="331783D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ddd</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6.7.5.8</w:t>
            </w:r>
            <w:r w:rsidRPr="002D575F">
              <w:rPr>
                <w:rFonts w:ascii="Times New Roman" w:eastAsia="Times New Roman" w:hAnsi="Times New Roman" w:cs="Times New Roman"/>
                <w:kern w:val="0"/>
                <w:szCs w:val="20"/>
                <w14:ligatures w14:val="none"/>
              </w:rPr>
              <w:tab/>
              <w:t>, Real-Time Derated Ancillary Service Capability Charge;</w:t>
            </w:r>
          </w:p>
          <w:p w14:paraId="282994A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eee</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6.7.6, Real-Time Ancillary Service Revenue Neutrality Allocation;</w:t>
            </w:r>
          </w:p>
          <w:p w14:paraId="5E3820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fff</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6.8.2, Recovery of Operating Losses During an LCAP or ECAP Effective Period;</w:t>
            </w:r>
          </w:p>
          <w:p w14:paraId="6FE8CB80" w14:textId="36F6CFB4"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ggg</w:t>
            </w:r>
            <w:proofErr w:type="spellEnd"/>
            <w:r w:rsidRPr="002D575F">
              <w:rPr>
                <w:rFonts w:ascii="Times New Roman" w:eastAsia="Times New Roman" w:hAnsi="Times New Roman" w:cs="Times New Roman"/>
                <w:kern w:val="0"/>
                <w:szCs w:val="20"/>
                <w14:ligatures w14:val="none"/>
              </w:rPr>
              <w:t>)   Section 6.8.3, Charges for Operating Losses During an LCAP or ECAP Effective Period;</w:t>
            </w:r>
          </w:p>
          <w:p w14:paraId="67E25ED4" w14:textId="7D14BEA3" w:rsidR="00C76809" w:rsidRPr="002055EF" w:rsidRDefault="00C76809" w:rsidP="00C76809">
            <w:pPr>
              <w:spacing w:after="240" w:line="240" w:lineRule="auto"/>
              <w:ind w:left="1440" w:hanging="720"/>
              <w:rPr>
                <w:ins w:id="2767" w:author="ERCOT" w:date="2025-07-14T09:30:00Z" w16du:dateUtc="2025-07-14T14:30:00Z"/>
                <w:rFonts w:ascii="Times New Roman" w:eastAsia="Calibri" w:hAnsi="Times New Roman" w:cs="Times New Roman"/>
              </w:rPr>
            </w:pPr>
            <w:ins w:id="2768" w:author="ERCOT" w:date="2025-07-14T09:30:00Z" w16du:dateUtc="2025-07-14T14:30:00Z">
              <w:r w:rsidRPr="002055EF">
                <w:rPr>
                  <w:rFonts w:ascii="Times New Roman" w:eastAsia="Calibri" w:hAnsi="Times New Roman" w:cs="Times New Roman"/>
                </w:rPr>
                <w:t>(</w:t>
              </w:r>
            </w:ins>
            <w:proofErr w:type="spellStart"/>
            <w:ins w:id="2769" w:author="ERCOT" w:date="2025-07-14T09:31:00Z" w16du:dateUtc="2025-07-14T14:31:00Z">
              <w:r>
                <w:rPr>
                  <w:rFonts w:ascii="Times New Roman" w:eastAsia="Calibri" w:hAnsi="Times New Roman" w:cs="Times New Roman"/>
                </w:rPr>
                <w:t>hhh</w:t>
              </w:r>
            </w:ins>
            <w:proofErr w:type="spellEnd"/>
            <w:ins w:id="2770"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725CC96C" w14:textId="525CA1A1" w:rsidR="00C76809" w:rsidRPr="002055EF" w:rsidRDefault="00C76809" w:rsidP="00C76809">
            <w:pPr>
              <w:spacing w:after="240" w:line="240" w:lineRule="auto"/>
              <w:ind w:left="1440" w:hanging="720"/>
              <w:rPr>
                <w:ins w:id="2771" w:author="ERCOT" w:date="2025-07-14T09:30:00Z" w16du:dateUtc="2025-07-14T14:30:00Z"/>
                <w:rFonts w:ascii="Times New Roman" w:eastAsia="Calibri" w:hAnsi="Times New Roman" w:cs="Times New Roman"/>
              </w:rPr>
            </w:pPr>
            <w:ins w:id="2772" w:author="ERCOT" w:date="2025-07-14T09:30:00Z" w16du:dateUtc="2025-07-14T14:30:00Z">
              <w:r w:rsidRPr="002055EF">
                <w:rPr>
                  <w:rFonts w:ascii="Times New Roman" w:eastAsia="Calibri" w:hAnsi="Times New Roman" w:cs="Times New Roman"/>
                </w:rPr>
                <w:t>(</w:t>
              </w:r>
            </w:ins>
            <w:ins w:id="2773" w:author="ERCOT" w:date="2025-07-14T09:31:00Z" w16du:dateUtc="2025-07-14T14:31:00Z">
              <w:r>
                <w:rPr>
                  <w:rFonts w:ascii="Times New Roman" w:eastAsia="Calibri" w:hAnsi="Times New Roman" w:cs="Times New Roman"/>
                </w:rPr>
                <w:t>iii</w:t>
              </w:r>
            </w:ins>
            <w:ins w:id="2774"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44A7B161" w14:textId="18FCC0BF"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5" w:author="ERCOT" w:date="2025-07-14T09:31:00Z" w16du:dateUtc="2025-07-14T14:31:00Z">
              <w:r w:rsidR="00C76809">
                <w:rPr>
                  <w:rFonts w:ascii="Times New Roman" w:eastAsia="Times New Roman" w:hAnsi="Times New Roman" w:cs="Times New Roman"/>
                  <w:kern w:val="0"/>
                  <w:szCs w:val="20"/>
                  <w14:ligatures w14:val="none"/>
                </w:rPr>
                <w:t>jjj</w:t>
              </w:r>
            </w:ins>
            <w:proofErr w:type="spellEnd"/>
            <w:del w:id="2776" w:author="ERCOT" w:date="2025-07-14T09:31:00Z" w16du:dateUtc="2025-07-14T14:31:00Z">
              <w:r w:rsidRPr="002D575F" w:rsidDel="00C76809">
                <w:rPr>
                  <w:rFonts w:ascii="Times New Roman" w:eastAsia="Times New Roman" w:hAnsi="Times New Roman" w:cs="Times New Roman"/>
                  <w:kern w:val="0"/>
                  <w:szCs w:val="20"/>
                  <w14:ligatures w14:val="none"/>
                </w:rPr>
                <w:delText>hhh</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7.9.2.1, Payments and Charges for PTP Obligations Settled in Real-Time; and</w:t>
            </w:r>
          </w:p>
          <w:p w14:paraId="704C9D45" w14:textId="55D45DEE"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7" w:author="ERCOT" w:date="2025-07-14T09:31:00Z" w16du:dateUtc="2025-07-14T14:31:00Z">
              <w:r w:rsidR="00C76809">
                <w:rPr>
                  <w:rFonts w:ascii="Times New Roman" w:eastAsia="Times New Roman" w:hAnsi="Times New Roman" w:cs="Times New Roman"/>
                  <w:kern w:val="0"/>
                  <w:szCs w:val="20"/>
                  <w14:ligatures w14:val="none"/>
                </w:rPr>
                <w:t>kkk</w:t>
              </w:r>
            </w:ins>
            <w:proofErr w:type="spellEnd"/>
            <w:del w:id="2778" w:author="ERCOT" w:date="2025-07-14T09:31:00Z" w16du:dateUtc="2025-07-14T14:31:00Z">
              <w:r w:rsidRPr="002D575F" w:rsidDel="00C76809">
                <w:rPr>
                  <w:rFonts w:ascii="Times New Roman" w:eastAsia="Times New Roman" w:hAnsi="Times New Roman" w:cs="Times New Roman"/>
                  <w:kern w:val="0"/>
                  <w:szCs w:val="20"/>
                  <w14:ligatures w14:val="none"/>
                </w:rPr>
                <w:delText>iii</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9.16.1, ERCOT System Administration Fee.</w:t>
            </w:r>
          </w:p>
        </w:tc>
      </w:tr>
    </w:tbl>
    <w:p w14:paraId="1869D2D6" w14:textId="77777777" w:rsidR="002D575F" w:rsidRPr="002D575F" w:rsidRDefault="002D575F" w:rsidP="002D575F">
      <w:pPr>
        <w:spacing w:before="240" w:after="240" w:line="240" w:lineRule="auto"/>
        <w:ind w:left="720" w:hanging="720"/>
        <w:rPr>
          <w:rFonts w:ascii="Times New Roman" w:eastAsia="Calibri" w:hAnsi="Times New Roman" w:cs="Times New Roman"/>
        </w:rPr>
      </w:pPr>
      <w:r w:rsidRPr="002D575F">
        <w:rPr>
          <w:rFonts w:ascii="Times New Roman" w:eastAsia="Calibri" w:hAnsi="Times New Roman" w:cs="Times New Roman"/>
        </w:rPr>
        <w:lastRenderedPageBreak/>
        <w:t>(2)</w:t>
      </w:r>
      <w:r w:rsidRPr="002D575F">
        <w:rPr>
          <w:rFonts w:ascii="Times New Roman" w:eastAsia="Calibri" w:hAnsi="Times New Roman" w:cs="Times New Roman"/>
        </w:rPr>
        <w:tab/>
        <w:t xml:space="preserve">In the event that ERCOT is unable to execute the Day-Ahead Market (DAM), ERCOT shall provide, </w:t>
      </w:r>
      <w:proofErr w:type="gramStart"/>
      <w:r w:rsidRPr="002D575F">
        <w:rPr>
          <w:rFonts w:ascii="Times New Roman" w:eastAsia="Calibri" w:hAnsi="Times New Roman" w:cs="Times New Roman"/>
        </w:rPr>
        <w:t>on</w:t>
      </w:r>
      <w:proofErr w:type="gramEnd"/>
      <w:r w:rsidRPr="002D575F">
        <w:rPr>
          <w:rFonts w:ascii="Times New Roman" w:eastAsia="Calibri" w:hAnsi="Times New Roman" w:cs="Times New Roman"/>
        </w:rPr>
        <w:t xml:space="preserve"> each RTM Settlement Statement, the dollar amount for the following RTM Congestion Revenue Right (CRR) Settlement charges and payments:</w:t>
      </w:r>
    </w:p>
    <w:p w14:paraId="2ECA2B8B" w14:textId="77777777" w:rsidR="002D575F" w:rsidRPr="002D575F" w:rsidRDefault="002D575F" w:rsidP="002D575F">
      <w:pPr>
        <w:spacing w:after="240" w:line="240" w:lineRule="auto"/>
        <w:ind w:left="1440" w:hanging="720"/>
        <w:rPr>
          <w:rFonts w:ascii="Times New Roman" w:eastAsia="Calibri" w:hAnsi="Times New Roman" w:cs="Times New Roman"/>
        </w:rPr>
      </w:pPr>
      <w:r w:rsidRPr="002D575F">
        <w:rPr>
          <w:rFonts w:ascii="Times New Roman" w:eastAsia="Calibri" w:hAnsi="Times New Roman" w:cs="Times New Roman"/>
        </w:rPr>
        <w:t>(a)</w:t>
      </w:r>
      <w:r w:rsidRPr="002D575F">
        <w:rPr>
          <w:rFonts w:ascii="Times New Roman" w:eastAsia="Calibri" w:hAnsi="Times New Roman" w:cs="Times New Roman"/>
        </w:rPr>
        <w:tab/>
        <w:t>Section 7.9.2.4, Payments for FGRs in Real-Time; and</w:t>
      </w:r>
    </w:p>
    <w:p w14:paraId="1CF53822" w14:textId="77777777" w:rsidR="002D575F" w:rsidRDefault="002D575F" w:rsidP="002D575F">
      <w:pPr>
        <w:spacing w:after="240" w:line="240" w:lineRule="auto"/>
        <w:ind w:left="1440" w:hanging="720"/>
        <w:rPr>
          <w:ins w:id="2779" w:author="ERCOT" w:date="2025-07-11T12:08:00Z" w16du:dateUtc="2025-07-11T17:08:00Z"/>
          <w:rFonts w:ascii="Times New Roman" w:eastAsia="Calibri" w:hAnsi="Times New Roman" w:cs="Times New Roman"/>
        </w:rPr>
      </w:pPr>
      <w:r w:rsidRPr="002D575F">
        <w:rPr>
          <w:rFonts w:ascii="Times New Roman" w:eastAsia="Calibri" w:hAnsi="Times New Roman" w:cs="Times New Roman"/>
        </w:rPr>
        <w:t>(b)</w:t>
      </w:r>
      <w:r w:rsidRPr="002D575F">
        <w:rPr>
          <w:rFonts w:ascii="Times New Roman" w:eastAsia="Calibri" w:hAnsi="Times New Roman" w:cs="Times New Roman"/>
        </w:rPr>
        <w:tab/>
        <w:t>Section 7.9.2.5, Payments and Charges for PTP Obligations with Refund in Real-Time.</w:t>
      </w:r>
    </w:p>
    <w:p w14:paraId="7863C683" w14:textId="67C1C7BB" w:rsidR="002055EF" w:rsidRPr="002055EF" w:rsidRDefault="002055EF" w:rsidP="002055EF">
      <w:pPr>
        <w:keepNext/>
        <w:tabs>
          <w:tab w:val="left" w:pos="1080"/>
        </w:tabs>
        <w:spacing w:before="240" w:after="240" w:line="240" w:lineRule="auto"/>
        <w:ind w:left="1080" w:hanging="1080"/>
        <w:outlineLvl w:val="2"/>
        <w:rPr>
          <w:ins w:id="2780" w:author="ERCOT" w:date="2025-07-11T12:08:00Z" w16du:dateUtc="2025-07-11T17:08:00Z"/>
          <w:rFonts w:ascii="Times New Roman" w:eastAsia="Calibri" w:hAnsi="Times New Roman" w:cs="Times New Roman"/>
          <w:b/>
          <w:bCs/>
          <w:i/>
        </w:rPr>
      </w:pPr>
      <w:ins w:id="2781" w:author="ERCOT" w:date="2025-07-11T12:08:00Z" w16du:dateUtc="2025-07-11T17:08:00Z">
        <w:r w:rsidRPr="002055EF">
          <w:rPr>
            <w:rFonts w:ascii="Times New Roman" w:eastAsia="Calibri" w:hAnsi="Times New Roman" w:cs="Times New Roman"/>
            <w:b/>
            <w:bCs/>
            <w:i/>
          </w:rPr>
          <w:t>9.5.13</w:t>
        </w:r>
        <w:r>
          <w:rPr>
            <w:rFonts w:ascii="Times New Roman" w:eastAsia="Calibri" w:hAnsi="Times New Roman" w:cs="Times New Roman"/>
            <w:b/>
            <w:bCs/>
            <w:i/>
          </w:rPr>
          <w:tab/>
        </w:r>
        <w:r w:rsidRPr="002055EF">
          <w:rPr>
            <w:rFonts w:ascii="Times New Roman" w:eastAsia="Calibri" w:hAnsi="Times New Roman" w:cs="Times New Roman"/>
            <w:b/>
            <w:bCs/>
            <w:i/>
          </w:rPr>
          <w:t xml:space="preserve">Settlement of Residential Demand Response </w:t>
        </w:r>
      </w:ins>
      <w:ins w:id="2782" w:author="ERCOT" w:date="2025-07-11T12:09:00Z" w16du:dateUtc="2025-07-11T17:09:00Z">
        <w:r>
          <w:rPr>
            <w:rFonts w:ascii="Times New Roman" w:eastAsia="Calibri" w:hAnsi="Times New Roman" w:cs="Times New Roman"/>
            <w:b/>
            <w:bCs/>
            <w:i/>
          </w:rPr>
          <w:t>Progr</w:t>
        </w:r>
      </w:ins>
      <w:ins w:id="2783" w:author="ERCOT" w:date="2025-07-11T12:08:00Z" w16du:dateUtc="2025-07-11T17:08:00Z">
        <w:r w:rsidRPr="002055EF">
          <w:rPr>
            <w:rFonts w:ascii="Times New Roman" w:eastAsia="Calibri" w:hAnsi="Times New Roman" w:cs="Times New Roman"/>
            <w:b/>
            <w:bCs/>
            <w:i/>
          </w:rPr>
          <w:t>am</w:t>
        </w:r>
      </w:ins>
    </w:p>
    <w:p w14:paraId="26C3847B" w14:textId="51FF6739" w:rsidR="002055EF" w:rsidRPr="00895FDB" w:rsidRDefault="002055EF" w:rsidP="002055EF">
      <w:pPr>
        <w:spacing w:before="240" w:after="240" w:line="240" w:lineRule="auto"/>
        <w:ind w:left="720" w:hanging="720"/>
        <w:rPr>
          <w:ins w:id="2784" w:author="ERCOT" w:date="2025-07-11T12:08:00Z" w16du:dateUtc="2025-07-11T17:08:00Z"/>
          <w:rFonts w:ascii="Times New Roman" w:eastAsia="Times New Roman" w:hAnsi="Times New Roman" w:cs="Times New Roman"/>
          <w:color w:val="000000"/>
          <w:kern w:val="0"/>
          <w14:ligatures w14:val="none"/>
        </w:rPr>
      </w:pPr>
      <w:ins w:id="2785" w:author="ERCOT" w:date="2025-07-11T12:08:00Z" w16du:dateUtc="2025-07-11T17:08:00Z">
        <w:r w:rsidRPr="00895FDB">
          <w:rPr>
            <w:rFonts w:ascii="Times New Roman" w:eastAsia="Times New Roman" w:hAnsi="Times New Roman" w:cs="Times New Roman"/>
            <w:color w:val="000000"/>
            <w:kern w:val="0"/>
            <w14:ligatures w14:val="none"/>
          </w:rPr>
          <w:t>(1)</w:t>
        </w:r>
        <w:r w:rsidRPr="00895FDB">
          <w:rPr>
            <w:rFonts w:ascii="Times New Roman" w:eastAsia="Times New Roman" w:hAnsi="Times New Roman" w:cs="Times New Roman"/>
            <w:color w:val="000000"/>
            <w:kern w:val="0"/>
            <w14:ligatures w14:val="none"/>
          </w:rPr>
          <w:tab/>
          <w:t xml:space="preserve">ERCOT shall post the </w:t>
        </w:r>
      </w:ins>
      <w:ins w:id="2786" w:author="ERCOT" w:date="2025-07-11T12:09:00Z" w16du:dateUtc="2025-07-11T17:09:00Z">
        <w:r>
          <w:rPr>
            <w:rFonts w:ascii="Times New Roman" w:eastAsia="Times New Roman" w:hAnsi="Times New Roman" w:cs="Times New Roman"/>
            <w:color w:val="000000"/>
            <w:kern w:val="0"/>
            <w14:ligatures w14:val="none"/>
          </w:rPr>
          <w:t>S</w:t>
        </w:r>
      </w:ins>
      <w:ins w:id="2787" w:author="ERCOT" w:date="2025-07-11T12:08:00Z" w16du:dateUtc="2025-07-11T17:08:00Z">
        <w:r w:rsidRPr="00895FDB">
          <w:rPr>
            <w:rFonts w:ascii="Times New Roman" w:eastAsia="Times New Roman" w:hAnsi="Times New Roman" w:cs="Times New Roman"/>
            <w:color w:val="000000"/>
            <w:kern w:val="0"/>
            <w14:ligatures w14:val="none"/>
          </w:rPr>
          <w:t xml:space="preserve">ettlement for the Residential Demand Response (RDR) Program 35 days after </w:t>
        </w:r>
        <w:r>
          <w:rPr>
            <w:rFonts w:ascii="Times New Roman" w:eastAsia="Times New Roman" w:hAnsi="Times New Roman" w:cs="Times New Roman"/>
            <w:color w:val="000000"/>
            <w:kern w:val="0"/>
            <w14:ligatures w14:val="none"/>
          </w:rPr>
          <w:t xml:space="preserve">the due date for the quarterly data submissions as described in paragraph (1)(a) in Section </w:t>
        </w:r>
        <w:r w:rsidRPr="004570C2">
          <w:rPr>
            <w:rFonts w:ascii="Times New Roman" w:eastAsia="Times New Roman" w:hAnsi="Times New Roman" w:cs="Times New Roman"/>
            <w:color w:val="000000"/>
            <w:kern w:val="0"/>
            <w14:ligatures w14:val="none"/>
          </w:rPr>
          <w:t>3.10.7.2.3</w:t>
        </w:r>
        <w:r>
          <w:rPr>
            <w:rFonts w:ascii="Times New Roman" w:eastAsia="Times New Roman" w:hAnsi="Times New Roman" w:cs="Times New Roman"/>
            <w:color w:val="000000"/>
            <w:kern w:val="0"/>
            <w14:ligatures w14:val="none"/>
          </w:rPr>
          <w:t xml:space="preserve">, </w:t>
        </w:r>
        <w:r w:rsidRPr="004570C2">
          <w:rPr>
            <w:rFonts w:ascii="Times New Roman" w:eastAsia="Times New Roman" w:hAnsi="Times New Roman" w:cs="Times New Roman"/>
            <w:color w:val="000000"/>
            <w:kern w:val="0"/>
            <w14:ligatures w14:val="none"/>
          </w:rPr>
          <w:t>Quarterly Residential Demand Response Data Submission</w:t>
        </w:r>
        <w:r>
          <w:rPr>
            <w:rFonts w:ascii="Times New Roman" w:eastAsia="Times New Roman" w:hAnsi="Times New Roman" w:cs="Times New Roman"/>
            <w:color w:val="000000"/>
            <w:kern w:val="0"/>
            <w14:ligatures w14:val="none"/>
          </w:rPr>
          <w:t xml:space="preserve">.   </w:t>
        </w:r>
        <w:r w:rsidRPr="00895FDB">
          <w:rPr>
            <w:rFonts w:ascii="Times New Roman" w:eastAsia="Times New Roman" w:hAnsi="Times New Roman" w:cs="Times New Roman"/>
            <w:color w:val="000000"/>
            <w:kern w:val="0"/>
            <w14:ligatures w14:val="none"/>
          </w:rPr>
          <w:t xml:space="preserve">  If the 35th day is not a Business Day, ERCOT will post the RDR Settlement on the next Business Day thereafter. </w:t>
        </w:r>
      </w:ins>
      <w:ins w:id="2788" w:author="ERCOT" w:date="2025-07-11T12:09:00Z" w16du:dateUtc="2025-07-11T17:09:00Z">
        <w:r>
          <w:rPr>
            <w:rFonts w:ascii="Times New Roman" w:eastAsia="Times New Roman" w:hAnsi="Times New Roman" w:cs="Times New Roman"/>
            <w:color w:val="000000"/>
            <w:kern w:val="0"/>
            <w14:ligatures w14:val="none"/>
          </w:rPr>
          <w:t xml:space="preserve"> </w:t>
        </w:r>
      </w:ins>
      <w:ins w:id="2789" w:author="ERCOT" w:date="2025-07-11T12:08:00Z" w16du:dateUtc="2025-07-11T17:08:00Z">
        <w:r w:rsidRPr="00895FDB">
          <w:rPr>
            <w:rFonts w:ascii="Times New Roman" w:eastAsia="Times New Roman" w:hAnsi="Times New Roman" w:cs="Times New Roman"/>
            <w:color w:val="000000"/>
            <w:kern w:val="0"/>
            <w14:ligatures w14:val="none"/>
          </w:rPr>
          <w:t xml:space="preserve">All disputes for the Settlement of the RDR Seasonal Period are due ten Business Days after the date that the RDR settlement was posted. </w:t>
        </w:r>
      </w:ins>
      <w:ins w:id="2790" w:author="ERCOT" w:date="2025-07-11T12:09:00Z" w16du:dateUtc="2025-07-11T17:09:00Z">
        <w:r>
          <w:rPr>
            <w:rFonts w:ascii="Times New Roman" w:eastAsia="Times New Roman" w:hAnsi="Times New Roman" w:cs="Times New Roman"/>
            <w:color w:val="000000"/>
            <w:kern w:val="0"/>
            <w14:ligatures w14:val="none"/>
          </w:rPr>
          <w:t xml:space="preserve"> </w:t>
        </w:r>
      </w:ins>
      <w:ins w:id="2791" w:author="ERCOT" w:date="2025-07-11T12:08:00Z" w16du:dateUtc="2025-07-11T17:08:00Z">
        <w:r w:rsidRPr="00895FDB">
          <w:rPr>
            <w:rFonts w:ascii="Times New Roman" w:eastAsia="Times New Roman" w:hAnsi="Times New Roman" w:cs="Times New Roman"/>
            <w:color w:val="000000"/>
            <w:kern w:val="0"/>
            <w14:ligatures w14:val="none"/>
          </w:rPr>
          <w:t>ERCOT shall resolve any approved disputes upon resettlement of the RDR Seasonal Period, as described in paragraph (2) below.</w:t>
        </w:r>
      </w:ins>
    </w:p>
    <w:p w14:paraId="3AF0B66F" w14:textId="5F64DF01" w:rsidR="00ED0477" w:rsidRDefault="00207088" w:rsidP="00207088">
      <w:pPr>
        <w:spacing w:before="240" w:after="240" w:line="240" w:lineRule="auto"/>
        <w:ind w:left="720" w:hanging="720"/>
        <w:rPr>
          <w:rFonts w:ascii="Times New Roman" w:eastAsia="Times New Roman" w:hAnsi="Times New Roman" w:cs="Times New Roman"/>
          <w:color w:val="000000"/>
          <w:kern w:val="0"/>
          <w14:ligatures w14:val="none"/>
        </w:rPr>
      </w:pPr>
      <w:ins w:id="2792" w:author="ERCOT" w:date="2025-08-22T09:20:00Z" w16du:dateUtc="2025-08-22T14:20:00Z">
        <w:r w:rsidRPr="0926AC20">
          <w:rPr>
            <w:rFonts w:ascii="Times New Roman" w:eastAsia="Times New Roman" w:hAnsi="Times New Roman" w:cs="Times New Roman"/>
            <w:color w:val="000000" w:themeColor="text1"/>
          </w:rPr>
          <w:t>(2)</w:t>
        </w:r>
        <w:r>
          <w:tab/>
        </w:r>
        <w:r w:rsidRPr="0926AC20">
          <w:rPr>
            <w:rFonts w:ascii="Times New Roman" w:eastAsia="Times New Roman" w:hAnsi="Times New Roman" w:cs="Times New Roman"/>
            <w:color w:val="000000" w:themeColor="text1"/>
          </w:rPr>
          <w:t>ERCOT shall post the resettlement for each RDR Seasonal Period on the True-Up Settlement for the Operating Day on which the charge was first settled, as described in paragraph (1) above.  RDR disputes filed based on a change in Load after the True-Up Settlement will be approved only if the Qualified Scheduling Entity’s (QSE’s) calculated Load reduction changes by 10% or more.  ERCOT shall resolve any approved RDR disputes no later than 30 Business Days after the date that the RDR resettlement was posted.</w:t>
        </w:r>
      </w:ins>
      <w:r w:rsidR="00ED0477">
        <w:rPr>
          <w:rFonts w:ascii="Times New Roman" w:eastAsia="Times New Roman" w:hAnsi="Times New Roman" w:cs="Times New Roman"/>
          <w:color w:val="000000"/>
          <w:kern w:val="0"/>
          <w14:ligatures w14:val="none"/>
        </w:rPr>
        <w:br w:type="page"/>
      </w:r>
    </w:p>
    <w:p w14:paraId="4887C6CB" w14:textId="77777777" w:rsidR="00ED0477" w:rsidRPr="00ED0477" w:rsidRDefault="00ED0477" w:rsidP="00ED0477">
      <w:pPr>
        <w:spacing w:before="2400" w:after="0" w:line="240" w:lineRule="auto"/>
        <w:jc w:val="center"/>
        <w:rPr>
          <w:rFonts w:ascii="Times New Roman" w:eastAsia="Times New Roman" w:hAnsi="Times New Roman" w:cs="Times New Roman"/>
          <w:b/>
          <w:kern w:val="0"/>
          <w:sz w:val="36"/>
          <w:szCs w:val="36"/>
          <w14:ligatures w14:val="none"/>
        </w:rPr>
      </w:pPr>
      <w:r w:rsidRPr="00ED0477">
        <w:rPr>
          <w:rFonts w:ascii="Times New Roman" w:eastAsia="Times New Roman" w:hAnsi="Times New Roman" w:cs="Times New Roman"/>
          <w:b/>
          <w:kern w:val="0"/>
          <w:sz w:val="36"/>
          <w14:ligatures w14:val="none"/>
        </w:rPr>
        <w:lastRenderedPageBreak/>
        <w:t xml:space="preserve">ERCOT Nodal Protocols </w:t>
      </w:r>
    </w:p>
    <w:p w14:paraId="1BE2226E"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p>
    <w:p w14:paraId="4D4F90C7"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r w:rsidRPr="00ED0477">
        <w:rPr>
          <w:rFonts w:ascii="Times New Roman" w:eastAsia="Times New Roman" w:hAnsi="Times New Roman" w:cs="Times New Roman"/>
          <w:b/>
          <w:kern w:val="0"/>
          <w:sz w:val="36"/>
          <w14:ligatures w14:val="none"/>
        </w:rPr>
        <w:t>Section 22</w:t>
      </w:r>
    </w:p>
    <w:p w14:paraId="007212B1" w14:textId="77777777" w:rsidR="00ED0477" w:rsidRPr="00ED0477" w:rsidRDefault="00ED0477" w:rsidP="00ED0477">
      <w:pPr>
        <w:spacing w:after="0" w:line="240" w:lineRule="auto"/>
        <w:jc w:val="center"/>
        <w:rPr>
          <w:rFonts w:ascii="Times New Roman" w:eastAsia="Times New Roman" w:hAnsi="Times New Roman" w:cs="Times New Roman"/>
          <w:b/>
          <w:kern w:val="0"/>
          <w:sz w:val="36"/>
          <w:szCs w:val="36"/>
          <w14:ligatures w14:val="none"/>
        </w:rPr>
      </w:pPr>
    </w:p>
    <w:p w14:paraId="7C2EB1CE" w14:textId="77777777" w:rsidR="005B2AA8" w:rsidRPr="005B2AA8" w:rsidRDefault="005B2AA8" w:rsidP="005B2AA8">
      <w:pPr>
        <w:spacing w:after="0" w:line="240" w:lineRule="auto"/>
        <w:jc w:val="center"/>
        <w:rPr>
          <w:rFonts w:ascii="Times New Roman" w:eastAsia="Times New Roman" w:hAnsi="Times New Roman" w:cs="Times New Roman"/>
          <w:b/>
          <w:kern w:val="0"/>
          <w:sz w:val="36"/>
          <w14:ligatures w14:val="none"/>
        </w:rPr>
      </w:pPr>
      <w:r w:rsidRPr="005B2AA8">
        <w:rPr>
          <w:rFonts w:ascii="Times New Roman" w:eastAsia="Times New Roman" w:hAnsi="Times New Roman" w:cs="Times New Roman"/>
          <w:b/>
          <w:kern w:val="0"/>
          <w:sz w:val="36"/>
          <w:szCs w:val="36"/>
          <w14:ligatures w14:val="none"/>
        </w:rPr>
        <w:t xml:space="preserve">Attachment O:  </w:t>
      </w:r>
      <w:bookmarkStart w:id="2793" w:name="_Hlk157607461"/>
      <w:r w:rsidRPr="005B2AA8">
        <w:rPr>
          <w:rFonts w:ascii="Times New Roman" w:eastAsia="Times New Roman" w:hAnsi="Times New Roman" w:cs="Times New Roman"/>
          <w:b/>
          <w:bCs/>
          <w:kern w:val="0"/>
          <w:sz w:val="36"/>
          <w:szCs w:val="36"/>
          <w14:ligatures w14:val="none"/>
        </w:rPr>
        <w:t xml:space="preserve">Requirements for </w:t>
      </w:r>
      <w:r w:rsidRPr="005B2AA8">
        <w:rPr>
          <w:rFonts w:ascii="Times New Roman" w:eastAsia="Times New Roman" w:hAnsi="Times New Roman" w:cs="Times New Roman"/>
          <w:b/>
          <w:bCs/>
          <w:kern w:val="0"/>
          <w:sz w:val="36"/>
          <w:szCs w:val="36"/>
          <w14:ligatures w14:val="none"/>
        </w:rPr>
        <w:br/>
        <w:t xml:space="preserve">Aggregate Load Resource Participation </w:t>
      </w:r>
      <w:r w:rsidRPr="005B2AA8">
        <w:rPr>
          <w:rFonts w:ascii="Times New Roman" w:eastAsia="Times New Roman" w:hAnsi="Times New Roman" w:cs="Times New Roman"/>
          <w:b/>
          <w:bCs/>
          <w:kern w:val="0"/>
          <w:sz w:val="36"/>
          <w:szCs w:val="36"/>
          <w14:ligatures w14:val="none"/>
        </w:rPr>
        <w:br/>
        <w:t>in the ERCOT Markets</w:t>
      </w:r>
      <w:bookmarkEnd w:id="2793"/>
    </w:p>
    <w:p w14:paraId="266822E6"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040F9D29"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660CEBEF" w14:textId="2802F79A"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ins w:id="2794" w:author="ERCOT" w:date="2025-08-22T09:22:00Z" w16du:dateUtc="2025-08-22T14:22:00Z">
        <w:r>
          <w:rPr>
            <w:rFonts w:ascii="Times New Roman" w:eastAsia="Times New Roman" w:hAnsi="Times New Roman" w:cs="Times New Roman"/>
            <w:b/>
            <w:kern w:val="0"/>
            <w14:ligatures w14:val="none"/>
          </w:rPr>
          <w:t>TBD</w:t>
        </w:r>
      </w:ins>
      <w:del w:id="2795" w:author="ERCOT" w:date="2025-08-22T09:22:00Z" w16du:dateUtc="2025-08-22T14:22:00Z">
        <w:r w:rsidRPr="005B2AA8" w:rsidDel="005B2AA8">
          <w:rPr>
            <w:rFonts w:ascii="Times New Roman" w:eastAsia="Times New Roman" w:hAnsi="Times New Roman" w:cs="Times New Roman"/>
            <w:b/>
            <w:kern w:val="0"/>
            <w14:ligatures w14:val="none"/>
          </w:rPr>
          <w:delText>March 1, 2024</w:delText>
        </w:r>
      </w:del>
    </w:p>
    <w:p w14:paraId="46A11EA9" w14:textId="77777777" w:rsidR="00ED0477" w:rsidRPr="00ED0477" w:rsidRDefault="00ED0477" w:rsidP="00ED0477"/>
    <w:p w14:paraId="781483E1"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796" w:name="_Toc389156940"/>
      <w:bookmarkStart w:id="2797" w:name="_Toc389141744"/>
      <w:bookmarkStart w:id="2798" w:name="_Toc389234521"/>
      <w:bookmarkStart w:id="2799" w:name="_Toc303339284"/>
      <w:r w:rsidRPr="00F145CF">
        <w:rPr>
          <w:rFonts w:ascii="Times New Roman" w:eastAsia="Times New Roman" w:hAnsi="Times New Roman" w:cs="Times New Roman"/>
          <w:b/>
          <w:bCs/>
          <w:caps/>
          <w:kern w:val="32"/>
          <w:sz w:val="32"/>
          <w:szCs w:val="32"/>
          <w14:ligatures w14:val="none"/>
        </w:rPr>
        <w:t>1</w:t>
      </w:r>
      <w:r w:rsidRPr="00F145CF">
        <w:rPr>
          <w:rFonts w:ascii="Times New Roman" w:eastAsia="Times New Roman" w:hAnsi="Times New Roman" w:cs="Times New Roman"/>
          <w:b/>
          <w:bCs/>
          <w:caps/>
          <w:kern w:val="32"/>
          <w:sz w:val="32"/>
          <w:szCs w:val="32"/>
          <w14:ligatures w14:val="none"/>
        </w:rPr>
        <w:tab/>
        <w:t>Background</w:t>
      </w:r>
      <w:r w:rsidRPr="00F145CF" w:rsidDel="00265396">
        <w:rPr>
          <w:rFonts w:ascii="Times New Roman" w:eastAsia="Times New Roman" w:hAnsi="Times New Roman" w:cs="Times New Roman"/>
          <w:b/>
          <w:bCs/>
          <w:caps/>
          <w:kern w:val="32"/>
          <w:sz w:val="32"/>
          <w:szCs w:val="32"/>
          <w14:ligatures w14:val="none"/>
        </w:rPr>
        <w:t xml:space="preserve"> </w:t>
      </w:r>
      <w:r w:rsidRPr="00F145CF">
        <w:rPr>
          <w:rFonts w:ascii="Times New Roman" w:eastAsia="Times New Roman" w:hAnsi="Times New Roman" w:cs="Times New Roman"/>
          <w:b/>
          <w:bCs/>
          <w:caps/>
          <w:kern w:val="32"/>
          <w:sz w:val="32"/>
          <w:szCs w:val="32"/>
          <w14:ligatures w14:val="none"/>
        </w:rPr>
        <w:t>and Introduction</w:t>
      </w:r>
      <w:bookmarkEnd w:id="2796"/>
      <w:bookmarkEnd w:id="2797"/>
      <w:bookmarkEnd w:id="2798"/>
    </w:p>
    <w:p w14:paraId="46143A7C"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Qualification as a Load Resource is a prerequisite for the provision of Demand response in the Ancillary Services markets and Real-Time Energy Market.   </w:t>
      </w:r>
    </w:p>
    <w:p w14:paraId="111488A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This attachment sets forth the detailed requirements for Aggregations of Loads (more than one single Load site) to qualify as Aggregate Load Resources (ALRs) and maintain such qualification, thus becoming eligible to provide Ancillary Services.  The attachment is limited to ALR qualification for participation in Security-Constrained Economic Dispatch (SCED) and the provision of Non-Spinning Reserve (Non-Spin).  </w:t>
      </w:r>
    </w:p>
    <w:p w14:paraId="5BCC48AF"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purposes of this attachment, the following terminology applies: </w:t>
      </w:r>
    </w:p>
    <w:p w14:paraId="470D5ABC"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“Device” refers to an appliance, implement, or instrument under control or otherwise being used to provide Demand response.  A Device is always located behind a Premise-level meter.</w:t>
      </w:r>
    </w:p>
    <w:p w14:paraId="665EAD1F"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“Resource” or “Aggregation” refers to an ALR, as defined in Section 2, Definitions and Acronyms.</w:t>
      </w:r>
    </w:p>
    <w:p w14:paraId="59245B65"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All references to ALR in this attachment refer to an ALR that is also a Controllable Load Resource.</w:t>
      </w:r>
      <w:r w:rsidRPr="00F145CF">
        <w:rPr>
          <w:rFonts w:ascii="Times New Roman" w:eastAsia="Times New Roman" w:hAnsi="Times New Roman" w:cs="Times New Roman"/>
          <w:kern w:val="0"/>
          <w:vertAlign w:val="superscript"/>
          <w14:ligatures w14:val="none"/>
        </w:rPr>
        <w:footnoteReference w:id="1"/>
      </w:r>
    </w:p>
    <w:p w14:paraId="62D3296D"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00" w:name="_Toc389156942"/>
      <w:bookmarkStart w:id="2801" w:name="_Toc389141746"/>
      <w:bookmarkStart w:id="2802" w:name="_Toc389234523"/>
      <w:r w:rsidRPr="00F145CF">
        <w:rPr>
          <w:rFonts w:ascii="Times New Roman" w:eastAsia="Times New Roman" w:hAnsi="Times New Roman" w:cs="Times New Roman"/>
          <w:b/>
          <w:bCs/>
          <w:caps/>
          <w:kern w:val="32"/>
          <w:sz w:val="32"/>
          <w:szCs w:val="32"/>
          <w14:ligatures w14:val="none"/>
        </w:rPr>
        <w:t>2</w:t>
      </w:r>
      <w:r w:rsidRPr="00F145CF">
        <w:rPr>
          <w:rFonts w:ascii="Times New Roman" w:eastAsia="Times New Roman" w:hAnsi="Times New Roman" w:cs="Times New Roman"/>
          <w:b/>
          <w:bCs/>
          <w:caps/>
          <w:kern w:val="32"/>
          <w:sz w:val="32"/>
          <w:szCs w:val="32"/>
          <w14:ligatures w14:val="none"/>
        </w:rPr>
        <w:tab/>
        <w:t xml:space="preserve">Telemetry </w:t>
      </w:r>
      <w:bookmarkEnd w:id="2800"/>
      <w:r w:rsidRPr="00F145CF">
        <w:rPr>
          <w:rFonts w:ascii="Times New Roman" w:eastAsia="Times New Roman" w:hAnsi="Times New Roman" w:cs="Times New Roman"/>
          <w:b/>
          <w:bCs/>
          <w:caps/>
          <w:kern w:val="32"/>
          <w:sz w:val="32"/>
          <w:szCs w:val="32"/>
          <w14:ligatures w14:val="none"/>
        </w:rPr>
        <w:t>and Metering Requirements</w:t>
      </w:r>
      <w:bookmarkEnd w:id="2801"/>
      <w:bookmarkEnd w:id="2802"/>
    </w:p>
    <w:p w14:paraId="59E91E7A"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3" w:name="_Toc389156943"/>
      <w:bookmarkStart w:id="2804" w:name="_Toc389141747"/>
      <w:bookmarkStart w:id="2805" w:name="_Toc389234524"/>
      <w:proofErr w:type="gramStart"/>
      <w:r w:rsidRPr="00F145CF">
        <w:rPr>
          <w:rFonts w:ascii="Times New Roman" w:eastAsia="Times New Roman" w:hAnsi="Times New Roman" w:cs="Times New Roman"/>
          <w:b/>
          <w:kern w:val="0"/>
          <w14:ligatures w14:val="none"/>
        </w:rPr>
        <w:t>A</w:t>
      </w:r>
      <w:r w:rsidRPr="00F145CF">
        <w:rPr>
          <w:rFonts w:ascii="Times New Roman" w:eastAsia="Times New Roman" w:hAnsi="Times New Roman" w:cs="Times New Roman"/>
          <w:b/>
          <w:kern w:val="0"/>
          <w14:ligatures w14:val="none"/>
        </w:rPr>
        <w:tab/>
        <w:t>QSE</w:t>
      </w:r>
      <w:proofErr w:type="gramEnd"/>
      <w:r w:rsidRPr="00F145CF">
        <w:rPr>
          <w:rFonts w:ascii="Times New Roman" w:eastAsia="Times New Roman" w:hAnsi="Times New Roman" w:cs="Times New Roman"/>
          <w:b/>
          <w:kern w:val="0"/>
          <w14:ligatures w14:val="none"/>
        </w:rPr>
        <w:t xml:space="preserve"> Telemetry</w:t>
      </w:r>
      <w:bookmarkEnd w:id="2803"/>
      <w:bookmarkEnd w:id="2804"/>
      <w:bookmarkEnd w:id="2805"/>
    </w:p>
    <w:p w14:paraId="5F430D0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Qualified Scheduling Entity (QSE) representing a Load Resource is required to send Resource-level Real-Time telemetry to ERCOT every two seconds per Section 6.5.5.2, Operational Data Requirements; Nodal Operating Guide, Section 7, Telemetry and </w:t>
      </w:r>
      <w:r w:rsidRPr="00F145CF">
        <w:rPr>
          <w:rFonts w:ascii="Times New Roman" w:eastAsia="Times New Roman" w:hAnsi="Times New Roman" w:cs="Times New Roman"/>
          <w:iCs/>
          <w:kern w:val="0"/>
          <w14:ligatures w14:val="none"/>
        </w:rPr>
        <w:lastRenderedPageBreak/>
        <w:t xml:space="preserve">Communication, and the ERCOT Nodal ICCP Communication Handbook available on the ERCOT website.  Telemetered data points are specific to the service being provided and are listed in detail in Section 6.5.5.2.  </w:t>
      </w:r>
    </w:p>
    <w:p w14:paraId="2A57B62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relevant telemetry signals shall represent one of the following:</w:t>
      </w:r>
    </w:p>
    <w:p w14:paraId="01F41CF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sum of the Load of all Premises in the ALR, or </w:t>
      </w:r>
    </w:p>
    <w:p w14:paraId="0D07C99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sum of the Load of the Devices under control.</w:t>
      </w:r>
    </w:p>
    <w:p w14:paraId="7ECD2627"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6" w:name="_Toc389156944"/>
      <w:bookmarkStart w:id="2807" w:name="_Toc389141748"/>
      <w:bookmarkStart w:id="2808" w:name="_Toc389234525"/>
      <w:r w:rsidRPr="00F145CF">
        <w:rPr>
          <w:rFonts w:ascii="Times New Roman" w:eastAsia="Times New Roman" w:hAnsi="Times New Roman" w:cs="Times New Roman"/>
          <w:b/>
          <w:kern w:val="0"/>
          <w14:ligatures w14:val="none"/>
        </w:rPr>
        <w:t>B</w:t>
      </w:r>
      <w:r w:rsidRPr="00F145CF">
        <w:rPr>
          <w:rFonts w:ascii="Times New Roman" w:eastAsia="Times New Roman" w:hAnsi="Times New Roman" w:cs="Times New Roman"/>
          <w:b/>
          <w:kern w:val="0"/>
          <w14:ligatures w14:val="none"/>
        </w:rPr>
        <w:tab/>
        <w:t>Premise-Level Interval Metering</w:t>
      </w:r>
      <w:bookmarkEnd w:id="2806"/>
      <w:bookmarkEnd w:id="2807"/>
      <w:bookmarkEnd w:id="2808"/>
    </w:p>
    <w:p w14:paraId="1F3DB2E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Premises in an ALR are required to have 15-minute interval meter data, whether Electric Service Identifier (ESI ID) data from the competitive choice areas of ERCOT or revenue-quality meter data within a Non Opt-In Entity (NOIE) territory.</w:t>
      </w:r>
      <w:r w:rsidRPr="00F145CF">
        <w:rPr>
          <w:rFonts w:ascii="Times New Roman" w:eastAsia="Times New Roman" w:hAnsi="Times New Roman" w:cs="Times New Roman"/>
          <w:kern w:val="0"/>
          <w:vertAlign w:val="superscript"/>
          <w14:ligatures w14:val="none"/>
        </w:rPr>
        <w:footnoteReference w:id="2"/>
      </w:r>
      <w:r w:rsidRPr="00F145CF">
        <w:rPr>
          <w:rFonts w:ascii="Times New Roman" w:eastAsia="Times New Roman" w:hAnsi="Times New Roman" w:cs="Times New Roman"/>
          <w:iCs/>
          <w:kern w:val="0"/>
          <w14:ligatures w14:val="none"/>
        </w:rPr>
        <w:t xml:space="preserve">  ERCOT will use this Premise-level interval meter data both as the foundation of the telemetry validation process and for event performance measurement and verification.  </w:t>
      </w:r>
    </w:p>
    <w:p w14:paraId="1D040AB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Interval meter data must be time-stamped within appropriate standards in correlation with ERCOT 15-minute Settlement clock intervals, and shall be provided to ERCOT for metered sites within the ALR through one of the following methods:</w:t>
      </w:r>
    </w:p>
    <w:p w14:paraId="3F1C42C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Section 9, Appendix G, ERCOT Specified File Format for Submission of Interval Data for Advanced Metering Systems, (for AMI metering); or</w:t>
      </w:r>
    </w:p>
    <w:p w14:paraId="3A39E75E" w14:textId="6D5D299C"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ALRs in a NOIE service area, the NOIE shall submit IDR, AMI, or equivalent Premise-level meter data, associated with a non-Settlement ESI ID or a designated </w:t>
      </w:r>
      <w:ins w:id="2809" w:author="ERCOT" w:date="2025-08-22T09:22:00Z" w16du:dateUtc="2025-08-22T14:22:00Z">
        <w:r w:rsidR="005B2AA8">
          <w:rPr>
            <w:rFonts w:ascii="Times New Roman" w:eastAsia="Times New Roman" w:hAnsi="Times New Roman" w:cs="Times New Roman"/>
            <w:iCs/>
            <w:kern w:val="0"/>
            <w14:ligatures w14:val="none"/>
          </w:rPr>
          <w:t>U</w:t>
        </w:r>
      </w:ins>
      <w:del w:id="2810" w:author="ERCOT" w:date="2025-08-22T09:22:00Z" w16du:dateUtc="2025-08-22T14:22:00Z">
        <w:r w:rsidRPr="00F145CF" w:rsidDel="005B2AA8">
          <w:rPr>
            <w:rFonts w:ascii="Times New Roman" w:eastAsia="Times New Roman" w:hAnsi="Times New Roman" w:cs="Times New Roman"/>
            <w:iCs/>
            <w:kern w:val="0"/>
            <w14:ligatures w14:val="none"/>
          </w:rPr>
          <w:delText>u</w:delText>
        </w:r>
      </w:del>
      <w:r w:rsidRPr="00F145CF">
        <w:rPr>
          <w:rFonts w:ascii="Times New Roman" w:eastAsia="Times New Roman" w:hAnsi="Times New Roman" w:cs="Times New Roman"/>
          <w:iCs/>
          <w:kern w:val="0"/>
          <w14:ligatures w14:val="none"/>
        </w:rPr>
        <w:t xml:space="preserve">nique </w:t>
      </w:r>
      <w:del w:id="2811" w:author="ERCOT" w:date="2025-08-22T09:23:00Z" w16du:dateUtc="2025-08-22T14:23:00Z">
        <w:r w:rsidRPr="00F145CF" w:rsidDel="00B0034D">
          <w:rPr>
            <w:rFonts w:ascii="Times New Roman" w:eastAsia="Times New Roman" w:hAnsi="Times New Roman" w:cs="Times New Roman"/>
            <w:iCs/>
            <w:kern w:val="0"/>
            <w14:ligatures w14:val="none"/>
          </w:rPr>
          <w:delText>m</w:delText>
        </w:r>
      </w:del>
      <w:ins w:id="2812" w:author="ERCOT" w:date="2025-08-22T09:23:00Z" w16du:dateUtc="2025-08-22T14:23:00Z">
        <w:r w:rsidR="00B0034D">
          <w:rPr>
            <w:rFonts w:ascii="Times New Roman" w:eastAsia="Times New Roman" w:hAnsi="Times New Roman" w:cs="Times New Roman"/>
            <w:iCs/>
            <w:kern w:val="0"/>
            <w14:ligatures w14:val="none"/>
          </w:rPr>
          <w:t>M</w:t>
        </w:r>
      </w:ins>
      <w:r w:rsidRPr="00F145CF">
        <w:rPr>
          <w:rFonts w:ascii="Times New Roman" w:eastAsia="Times New Roman" w:hAnsi="Times New Roman" w:cs="Times New Roman"/>
          <w:iCs/>
          <w:kern w:val="0"/>
          <w14:ligatures w14:val="none"/>
        </w:rPr>
        <w:t xml:space="preserve">eter </w:t>
      </w:r>
      <w:del w:id="2813" w:author="ERCOT" w:date="2025-08-22T09:23:00Z" w16du:dateUtc="2025-08-22T14:23:00Z">
        <w:r w:rsidRPr="00F145CF" w:rsidDel="00B0034D">
          <w:rPr>
            <w:rFonts w:ascii="Times New Roman" w:eastAsia="Times New Roman" w:hAnsi="Times New Roman" w:cs="Times New Roman"/>
            <w:iCs/>
            <w:kern w:val="0"/>
            <w14:ligatures w14:val="none"/>
          </w:rPr>
          <w:delText>i</w:delText>
        </w:r>
      </w:del>
      <w:ins w:id="2814" w:author="ERCOT" w:date="2025-08-22T09:23:00Z" w16du:dateUtc="2025-08-22T14:23:00Z">
        <w:r w:rsidR="00B0034D">
          <w:rPr>
            <w:rFonts w:ascii="Times New Roman" w:eastAsia="Times New Roman" w:hAnsi="Times New Roman" w:cs="Times New Roman"/>
            <w:iCs/>
            <w:kern w:val="0"/>
            <w14:ligatures w14:val="none"/>
          </w:rPr>
          <w:t>I</w:t>
        </w:r>
      </w:ins>
      <w:r w:rsidRPr="00F145CF">
        <w:rPr>
          <w:rFonts w:ascii="Times New Roman" w:eastAsia="Times New Roman" w:hAnsi="Times New Roman" w:cs="Times New Roman"/>
          <w:iCs/>
          <w:kern w:val="0"/>
          <w14:ligatures w14:val="none"/>
        </w:rPr>
        <w:t>dentifier</w:t>
      </w:r>
      <w:ins w:id="2815" w:author="ERCOT" w:date="2025-08-22T09:23:00Z" w16du:dateUtc="2025-08-22T14:23:00Z">
        <w:r w:rsidR="00B0034D">
          <w:rPr>
            <w:rFonts w:ascii="Times New Roman" w:eastAsia="Times New Roman" w:hAnsi="Times New Roman" w:cs="Times New Roman"/>
            <w:iCs/>
            <w:kern w:val="0"/>
            <w14:ligatures w14:val="none"/>
          </w:rPr>
          <w:t xml:space="preserve"> (UMI)</w:t>
        </w:r>
      </w:ins>
      <w:r w:rsidRPr="00F145CF">
        <w:rPr>
          <w:rFonts w:ascii="Times New Roman" w:eastAsia="Times New Roman" w:hAnsi="Times New Roman" w:cs="Times New Roman"/>
          <w:iCs/>
          <w:kern w:val="0"/>
          <w14:ligatures w14:val="none"/>
        </w:rPr>
        <w:t xml:space="preserve">.  Such meters shall be maintained and read by the NOIE meter-reading entity.  The data shall be submitted to ERCOT either via TX SET or in a format and transport method defined by ERCOT no later than 35 days after each corresponding Operating Day. </w:t>
      </w:r>
    </w:p>
    <w:p w14:paraId="5A6DC149" w14:textId="4C325ECF"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NOIE Premise-level </w:t>
      </w:r>
      <w:del w:id="2816"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17"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s must use ESI ID-style nomenclature, in which the NOIE TDSP Department of Energy (DOE) code comprises the first digits of the identifier.  The </w:t>
      </w:r>
      <w:del w:id="2818"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19"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 must remain constant in perpetuity at the Premise.  </w:t>
      </w:r>
    </w:p>
    <w:p w14:paraId="3F9CF9F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NOIE meter-reading entity shall validate Premise-level interval meter data; however, any gaps in the data should not be edited or estimated.  ERCOT will not use data with gaps, or data flagged by the NOIE or ERCOT as invalid. </w:t>
      </w:r>
    </w:p>
    <w:p w14:paraId="042D660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w:t>
      </w:r>
      <w:proofErr w:type="gramStart"/>
      <w:r w:rsidRPr="00F145CF">
        <w:rPr>
          <w:rFonts w:ascii="Times New Roman" w:eastAsia="Times New Roman" w:hAnsi="Times New Roman" w:cs="Times New Roman"/>
          <w:iCs/>
          <w:kern w:val="0"/>
          <w14:ligatures w14:val="none"/>
        </w:rPr>
        <w:t>timely meter</w:t>
      </w:r>
      <w:proofErr w:type="gramEnd"/>
      <w:r w:rsidRPr="00F145CF">
        <w:rPr>
          <w:rFonts w:ascii="Times New Roman" w:eastAsia="Times New Roman" w:hAnsi="Times New Roman" w:cs="Times New Roman"/>
          <w:iCs/>
          <w:kern w:val="0"/>
          <w14:ligatures w14:val="none"/>
        </w:rPr>
        <w:t xml:space="preserve"> data submissions.</w:t>
      </w:r>
    </w:p>
    <w:p w14:paraId="5CAFB4FE" w14:textId="77777777" w:rsidR="00F145CF" w:rsidRPr="00F145CF" w:rsidRDefault="00F145CF" w:rsidP="00F145CF">
      <w:pPr>
        <w:spacing w:after="240" w:line="240" w:lineRule="auto"/>
        <w:rPr>
          <w:rFonts w:ascii="Times New Roman" w:eastAsia="Times New Roman" w:hAnsi="Times New Roman" w:cs="Times New Roman"/>
          <w:kern w:val="0"/>
          <w14:ligatures w14:val="none"/>
        </w:rPr>
      </w:pPr>
      <w:r w:rsidRPr="00F145CF">
        <w:rPr>
          <w:rFonts w:ascii="Times New Roman" w:eastAsia="Times New Roman" w:hAnsi="Times New Roman" w:cs="Times New Roman"/>
          <w:iCs/>
          <w:kern w:val="0"/>
          <w14:ligatures w14:val="none"/>
        </w:rPr>
        <w:t>NOIEs shall archive Premise-level data sufficient to meet these requirements.</w:t>
      </w:r>
    </w:p>
    <w:p w14:paraId="5BBF52AF"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20" w:name="_Toc389156945"/>
      <w:bookmarkStart w:id="2821" w:name="_Toc389141749"/>
      <w:bookmarkStart w:id="2822" w:name="_Toc389234526"/>
      <w:r w:rsidRPr="00F145CF">
        <w:rPr>
          <w:rFonts w:ascii="Times New Roman" w:eastAsia="Times New Roman" w:hAnsi="Times New Roman" w:cs="Times New Roman"/>
          <w:b/>
          <w:kern w:val="0"/>
          <w14:ligatures w14:val="none"/>
        </w:rPr>
        <w:t>C</w:t>
      </w:r>
      <w:r w:rsidRPr="00F145CF">
        <w:rPr>
          <w:rFonts w:ascii="Times New Roman" w:eastAsia="Times New Roman" w:hAnsi="Times New Roman" w:cs="Times New Roman"/>
          <w:b/>
          <w:kern w:val="0"/>
          <w14:ligatures w14:val="none"/>
        </w:rPr>
        <w:tab/>
        <w:t>Statistical Sampling</w:t>
      </w:r>
      <w:bookmarkEnd w:id="2820"/>
      <w:bookmarkEnd w:id="2821"/>
      <w:bookmarkEnd w:id="2822"/>
    </w:p>
    <w:p w14:paraId="55D3D85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interval metering is not present or accessible for all sites in an ALR, ERCOT, at its discretion, may design a statistical sample consisting of a sufficient number of 15-minute interval-metered Premises to be consistent with industry best practices.</w:t>
      </w:r>
      <w:r w:rsidRPr="00F145CF">
        <w:rPr>
          <w:rFonts w:ascii="Times New Roman" w:eastAsia="Times New Roman" w:hAnsi="Times New Roman" w:cs="Times New Roman"/>
          <w:kern w:val="0"/>
          <w:vertAlign w:val="superscript"/>
          <w14:ligatures w14:val="none"/>
        </w:rPr>
        <w:footnoteReference w:id="3"/>
      </w:r>
      <w:r w:rsidRPr="00F145CF">
        <w:rPr>
          <w:rFonts w:ascii="Times New Roman" w:eastAsia="Times New Roman" w:hAnsi="Times New Roman" w:cs="Times New Roman"/>
          <w:iCs/>
          <w:kern w:val="0"/>
          <w14:ligatures w14:val="none"/>
        </w:rPr>
        <w:t xml:space="preserve">  ERCOT shall determine the sample size and composition for any statistical sample.  </w:t>
      </w:r>
    </w:p>
    <w:p w14:paraId="3B1E85F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statistical sampling is employed, the meter-reading entity shall provide at least 270 days of historical Premise-level 15-minute interval data for each Premise in the statistical sample.  If </w:t>
      </w:r>
      <w:proofErr w:type="gramStart"/>
      <w:r w:rsidRPr="00F145CF">
        <w:rPr>
          <w:rFonts w:ascii="Times New Roman" w:eastAsia="Times New Roman" w:hAnsi="Times New Roman" w:cs="Times New Roman"/>
          <w:iCs/>
          <w:kern w:val="0"/>
          <w14:ligatures w14:val="none"/>
        </w:rPr>
        <w:t>270 days</w:t>
      </w:r>
      <w:proofErr w:type="gramEnd"/>
      <w:r w:rsidRPr="00F145CF">
        <w:rPr>
          <w:rFonts w:ascii="Times New Roman" w:eastAsia="Times New Roman" w:hAnsi="Times New Roman" w:cs="Times New Roman"/>
          <w:iCs/>
          <w:kern w:val="0"/>
          <w14:ligatures w14:val="none"/>
        </w:rPr>
        <w:t xml:space="preserve">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1D0686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1E6410E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Identification of Transmission Substation and Load point (irrespective of the Load point associated with the ALR in the Network Model);</w:t>
      </w:r>
    </w:p>
    <w:p w14:paraId="7FE8832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House type (e.g., single-family, multi-family, manufactured); and</w:t>
      </w:r>
    </w:p>
    <w:p w14:paraId="15FC028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Devices subject to control (e.g., AC, heat pump, electric resistance heat, water heater, pool pump).</w:t>
      </w:r>
    </w:p>
    <w:p w14:paraId="7FF8BD3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Submitting Premise attributes may enable ERCOT to create a smaller statistical sample size.</w:t>
      </w:r>
    </w:p>
    <w:p w14:paraId="0480DE1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refresh the makeup of a statistical sample periodically based on population changes.  In addition, ERCOT may adjust the size of a statistical sample periodically to reflect the </w:t>
      </w:r>
      <w:proofErr w:type="gramStart"/>
      <w:r w:rsidRPr="00F145CF">
        <w:rPr>
          <w:rFonts w:ascii="Times New Roman" w:eastAsia="Times New Roman" w:hAnsi="Times New Roman" w:cs="Times New Roman"/>
          <w:iCs/>
          <w:kern w:val="0"/>
          <w14:ligatures w14:val="none"/>
        </w:rPr>
        <w:t>percent</w:t>
      </w:r>
      <w:proofErr w:type="gramEnd"/>
      <w:r w:rsidRPr="00F145CF">
        <w:rPr>
          <w:rFonts w:ascii="Times New Roman" w:eastAsia="Times New Roman" w:hAnsi="Times New Roman" w:cs="Times New Roman"/>
          <w:iCs/>
          <w:kern w:val="0"/>
          <w14:ligatures w14:val="none"/>
        </w:rPr>
        <w:t xml:space="preserve"> of valid data being provided.  When new Premises are added to a statistical sample, the meter-reading entity shall provide historical data for the new Premises consistent with the enrollment requirements cited in the preceding paragraph.  </w:t>
      </w:r>
    </w:p>
    <w:p w14:paraId="5ED43DC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a condition for allowing statistical sampling, ERCOT and the meter-reading entity shall establish a mutually agreeable goal of providing universal interval data at a date in the future.</w:t>
      </w:r>
    </w:p>
    <w:p w14:paraId="0F527142" w14:textId="77777777" w:rsidR="00F145CF" w:rsidRPr="00F145CF" w:rsidRDefault="00F145CF" w:rsidP="00F145CF">
      <w:pPr>
        <w:keepNext/>
        <w:spacing w:after="240" w:line="240" w:lineRule="auto"/>
        <w:outlineLvl w:val="0"/>
        <w:rPr>
          <w:rFonts w:ascii="Times New Roman" w:eastAsia="Times New Roman" w:hAnsi="Times New Roman" w:cs="Times New Roman"/>
          <w:b/>
          <w:bCs/>
          <w:caps/>
          <w:kern w:val="32"/>
          <w:sz w:val="32"/>
          <w:szCs w:val="32"/>
          <w14:ligatures w14:val="none"/>
        </w:rPr>
      </w:pPr>
      <w:bookmarkStart w:id="2823" w:name="_Toc389141750"/>
      <w:bookmarkStart w:id="2824" w:name="_Toc389234527"/>
      <w:bookmarkStart w:id="2825" w:name="_Toc389156946"/>
      <w:r w:rsidRPr="00F145CF">
        <w:rPr>
          <w:rFonts w:ascii="Times New Roman" w:eastAsia="Times New Roman" w:hAnsi="Times New Roman" w:cs="Times New Roman"/>
          <w:b/>
          <w:bCs/>
          <w:caps/>
          <w:kern w:val="32"/>
          <w:sz w:val="32"/>
          <w:szCs w:val="32"/>
          <w14:ligatures w14:val="none"/>
        </w:rPr>
        <w:lastRenderedPageBreak/>
        <w:t>3</w:t>
      </w:r>
      <w:r w:rsidRPr="00F145CF">
        <w:rPr>
          <w:rFonts w:ascii="Times New Roman" w:eastAsia="Times New Roman" w:hAnsi="Times New Roman" w:cs="Times New Roman"/>
          <w:b/>
          <w:bCs/>
          <w:caps/>
          <w:kern w:val="32"/>
          <w:sz w:val="32"/>
          <w:szCs w:val="32"/>
          <w14:ligatures w14:val="none"/>
        </w:rPr>
        <w:tab/>
        <w:t>Telemetry Validation</w:t>
      </w:r>
      <w:bookmarkEnd w:id="2823"/>
      <w:bookmarkEnd w:id="2824"/>
      <w:bookmarkEnd w:id="2825"/>
    </w:p>
    <w:p w14:paraId="68CF976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objective of ALR telemetry validation is to create an acceptable standard that provides ERCOT operations with assurance that the telemetered values from the QSE provide an accurate representation of the physical Load characteristics of the ALR.  This section describes the processes ERCOT will use to conduct qualification testing and validation for QSE telemetry, with the goal of insuring that an ALR’s telemetered data points provide a representation of ALR performance that meets </w:t>
      </w:r>
      <w:proofErr w:type="gramStart"/>
      <w:r w:rsidRPr="00F145CF">
        <w:rPr>
          <w:rFonts w:ascii="Times New Roman" w:eastAsia="Times New Roman" w:hAnsi="Times New Roman" w:cs="Times New Roman"/>
          <w:iCs/>
          <w:kern w:val="0"/>
          <w14:ligatures w14:val="none"/>
        </w:rPr>
        <w:t>reasonableness</w:t>
      </w:r>
      <w:proofErr w:type="gramEnd"/>
      <w:r w:rsidRPr="00F145CF">
        <w:rPr>
          <w:rFonts w:ascii="Times New Roman" w:eastAsia="Times New Roman" w:hAnsi="Times New Roman" w:cs="Times New Roman"/>
          <w:iCs/>
          <w:kern w:val="0"/>
          <w14:ligatures w14:val="none"/>
        </w:rPr>
        <w:t xml:space="preserve"> criteria consistent with good utility practice.  </w:t>
      </w:r>
    </w:p>
    <w:p w14:paraId="7EF09E5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ERCOT shall validate telemetry data by comparing aggregated Premise-level </w:t>
      </w:r>
      <w:proofErr w:type="gramStart"/>
      <w:r w:rsidRPr="00F145CF">
        <w:rPr>
          <w:rFonts w:ascii="Times New Roman" w:eastAsia="Times New Roman" w:hAnsi="Times New Roman" w:cs="Times New Roman"/>
          <w:kern w:val="0"/>
          <w14:ligatures w14:val="none"/>
        </w:rPr>
        <w:t>15 minute</w:t>
      </w:r>
      <w:proofErr w:type="gramEnd"/>
      <w:r w:rsidRPr="00F145CF">
        <w:rPr>
          <w:rFonts w:ascii="Times New Roman" w:eastAsia="Times New Roman" w:hAnsi="Times New Roman" w:cs="Times New Roman"/>
          <w:kern w:val="0"/>
          <w14:ligatures w14:val="none"/>
        </w:rPr>
        <w:t xml:space="preserve"> interval data to the ALR-level QSE telemetry signal, using the procedures described here.  </w:t>
      </w:r>
    </w:p>
    <w:p w14:paraId="6FF656F9"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6" w:name="_Toc389141751"/>
      <w:r w:rsidRPr="00F145CF">
        <w:rPr>
          <w:rFonts w:ascii="Times New Roman" w:eastAsia="Times New Roman" w:hAnsi="Times New Roman" w:cs="Times New Roman"/>
          <w:b/>
          <w:kern w:val="0"/>
          <w14:ligatures w14:val="none"/>
        </w:rPr>
        <w:t>Premise-Level Telemetry</w:t>
      </w:r>
      <w:bookmarkEnd w:id="2826"/>
    </w:p>
    <w:p w14:paraId="58738EA8"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In a case in which the ALR telemetry values represent the sum of the Load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Settlement intervals during the calendar month being evaluated.  </w:t>
      </w:r>
      <w:r w:rsidRPr="00F145CF">
        <w:rPr>
          <w:rFonts w:ascii="Times New Roman" w:eastAsia="Times New Roman" w:hAnsi="Times New Roman" w:cs="Times New Roman"/>
          <w:iCs/>
          <w:kern w:val="0"/>
          <w14:ligatures w14:val="none"/>
        </w:rPr>
        <w:t xml:space="preserve">The </w:t>
      </w:r>
      <w:proofErr w:type="gramStart"/>
      <w:r w:rsidRPr="00F145CF">
        <w:rPr>
          <w:rFonts w:ascii="Times New Roman" w:eastAsia="Times New Roman" w:hAnsi="Times New Roman" w:cs="Times New Roman"/>
          <w:iCs/>
          <w:kern w:val="0"/>
          <w14:ligatures w14:val="none"/>
        </w:rPr>
        <w:t>telemetry</w:t>
      </w:r>
      <w:proofErr w:type="gramEnd"/>
      <w:r w:rsidRPr="00F145CF">
        <w:rPr>
          <w:rFonts w:ascii="Times New Roman" w:eastAsia="Times New Roman" w:hAnsi="Times New Roman" w:cs="Times New Roman"/>
          <w:iCs/>
          <w:kern w:val="0"/>
          <w14:ligatures w14:val="none"/>
        </w:rPr>
        <w:t xml:space="preserve">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w:t>
      </w:r>
      <w:proofErr w:type="gramStart"/>
      <w:r w:rsidRPr="00F145CF">
        <w:rPr>
          <w:rFonts w:ascii="Times New Roman" w:eastAsia="Times New Roman" w:hAnsi="Times New Roman" w:cs="Times New Roman"/>
          <w:iCs/>
          <w:kern w:val="0"/>
          <w14:ligatures w14:val="none"/>
        </w:rPr>
        <w:t>to</w:t>
      </w:r>
      <w:proofErr w:type="gramEnd"/>
      <w:r w:rsidRPr="00F145CF">
        <w:rPr>
          <w:rFonts w:ascii="Times New Roman" w:eastAsia="Times New Roman" w:hAnsi="Times New Roman" w:cs="Times New Roman"/>
          <w:iCs/>
          <w:kern w:val="0"/>
          <w14:ligatures w14:val="none"/>
        </w:rPr>
        <w:t xml:space="preserve"> the following criteria</w:t>
      </w:r>
      <w:proofErr w:type="gramStart"/>
      <w:r w:rsidRPr="00F145CF">
        <w:rPr>
          <w:rFonts w:ascii="Times New Roman" w:eastAsia="Times New Roman" w:hAnsi="Times New Roman" w:cs="Times New Roman"/>
          <w:iCs/>
          <w:kern w:val="0"/>
          <w14:ligatures w14:val="none"/>
        </w:rPr>
        <w:t>:  for</w:t>
      </w:r>
      <w:proofErr w:type="gramEnd"/>
      <w:r w:rsidRPr="00F145CF">
        <w:rPr>
          <w:rFonts w:ascii="Times New Roman" w:eastAsia="Times New Roman" w:hAnsi="Times New Roman" w:cs="Times New Roman"/>
          <w:iCs/>
          <w:kern w:val="0"/>
          <w14:ligatures w14:val="none"/>
        </w:rPr>
        <w:t xml:space="preserve"> each month being evaluated, 90% of the 15-minute aggregated Net Real Power Consumption values must be within 10% of the resource-level interval meter data.  </w:t>
      </w:r>
    </w:p>
    <w:p w14:paraId="6434BB24"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7" w:name="_Toc389156948"/>
      <w:bookmarkStart w:id="2828" w:name="_Toc389141752"/>
      <w:r w:rsidRPr="00F145CF">
        <w:rPr>
          <w:rFonts w:ascii="Times New Roman" w:eastAsia="Times New Roman" w:hAnsi="Times New Roman" w:cs="Times New Roman"/>
          <w:b/>
          <w:kern w:val="0"/>
          <w14:ligatures w14:val="none"/>
        </w:rPr>
        <w:t>Device-Level Telemetry</w:t>
      </w:r>
      <w:bookmarkEnd w:id="2827"/>
      <w:bookmarkEnd w:id="2828"/>
    </w:p>
    <w:p w14:paraId="55FC346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 case in which the ALR telemetry values represent the sum of the Load of the Devices under control, ERCOT will compare aggregated (or extrapolated) Premise-level data to the ALR QSE telemetry values.  </w:t>
      </w:r>
    </w:p>
    <w:p w14:paraId="477476CB"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initial step in validating Device-level ALR telemetry, ERCOT shall compare the telemetered values for Net Real Power Consumption,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59FE15D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sidRPr="00F145CF">
        <w:rPr>
          <w:rFonts w:ascii="Times New Roman" w:eastAsia="Times New Roman" w:hAnsi="Times New Roman" w:cs="Times New Roman"/>
          <w:kern w:val="0"/>
          <w:vertAlign w:val="superscript"/>
          <w14:ligatures w14:val="none"/>
        </w:rPr>
        <w:footnoteReference w:id="4"/>
      </w:r>
      <w:r w:rsidRPr="00F145CF">
        <w:rPr>
          <w:rFonts w:ascii="Times New Roman" w:eastAsia="Times New Roman" w:hAnsi="Times New Roman" w:cs="Times New Roman"/>
          <w:kern w:val="0"/>
          <w:vertAlign w:val="superscript"/>
          <w14:ligatures w14:val="none"/>
        </w:rPr>
        <w:t>.</w:t>
      </w:r>
      <w:r w:rsidRPr="00F145CF">
        <w:rPr>
          <w:rFonts w:ascii="Times New Roman" w:eastAsia="Times New Roman" w:hAnsi="Times New Roman" w:cs="Times New Roman"/>
          <w:iCs/>
          <w:kern w:val="0"/>
          <w14:ligatures w14:val="none"/>
        </w:rPr>
        <w:t xml:space="preserve">  ERCOT will conduct this telemetry validation periodically with each test encompassing all 15-minute Settlement intervals during the calendar month being evaluated.  The following intervals will be subject to telemetry validation:  </w:t>
      </w:r>
    </w:p>
    <w:p w14:paraId="0399FAD6"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Any intervals in which the ALR was instructed by SCED to reduce its consumption to a level below its Scheduled Power Consumption by a MW value greater than 10% of the difference between its Scheduled Power Consumption and its Low Power Consumption;</w:t>
      </w:r>
    </w:p>
    <w:p w14:paraId="453889A8"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ALR was instructed by SCED to increase its consumption to a level greater than 110% of its current Net Real Power Consumption; and</w:t>
      </w:r>
    </w:p>
    <w:p w14:paraId="2505C86D"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QSE initiated an out-of-market deployment of the ALR and reported the deployment details to ERCOT, unless the QSE has notified ERCOT of a telemetry failure.</w:t>
      </w:r>
    </w:p>
    <w:p w14:paraId="69E6C1A1"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telemetry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to the following criteria</w:t>
      </w:r>
      <w:proofErr w:type="gramStart"/>
      <w:r w:rsidRPr="00F145CF">
        <w:rPr>
          <w:rFonts w:ascii="Times New Roman" w:eastAsia="Times New Roman" w:hAnsi="Times New Roman" w:cs="Times New Roman"/>
          <w:iCs/>
          <w:kern w:val="0"/>
          <w14:ligatures w14:val="none"/>
        </w:rPr>
        <w:t>:  for</w:t>
      </w:r>
      <w:proofErr w:type="gramEnd"/>
      <w:r w:rsidRPr="00F145CF">
        <w:rPr>
          <w:rFonts w:ascii="Times New Roman" w:eastAsia="Times New Roman" w:hAnsi="Times New Roman" w:cs="Times New Roman"/>
          <w:iCs/>
          <w:kern w:val="0"/>
          <w14:ligatures w14:val="none"/>
        </w:rPr>
        <w:t xml:space="preserve">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549F3AF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7BA705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addition, ERCOT will perform periodic telemetry validation as follows: </w:t>
      </w:r>
      <w:proofErr w:type="gramStart"/>
      <w:r w:rsidRPr="00F145CF">
        <w:rPr>
          <w:rFonts w:ascii="Times New Roman" w:eastAsia="Times New Roman" w:hAnsi="Times New Roman" w:cs="Times New Roman"/>
          <w:iCs/>
          <w:kern w:val="0"/>
          <w14:ligatures w14:val="none"/>
        </w:rPr>
        <w:t>on a monthly basis</w:t>
      </w:r>
      <w:proofErr w:type="gramEnd"/>
      <w:r w:rsidRPr="00F145CF">
        <w:rPr>
          <w:rFonts w:ascii="Times New Roman" w:eastAsia="Times New Roman" w:hAnsi="Times New Roman" w:cs="Times New Roman"/>
          <w:iCs/>
          <w:kern w:val="0"/>
          <w14:ligatures w14:val="none"/>
        </w:rPr>
        <w:t>, 80% of the 15-minute aggregated SPC+2 values must be within 10% of the Scheduled Power Consumption values for the corresponding interval.</w:t>
      </w:r>
    </w:p>
    <w:p w14:paraId="518FC5C8"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13A370D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002C79CB"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No later than April 1 of each year, ERCOT shall submit a report to TAC containing the results of telemetry validation testing for the prior calendar year.  The report shall contain, at a minimum:</w:t>
      </w:r>
    </w:p>
    <w:p w14:paraId="45490F20"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total number of qualified ALRs in the ERCOT Region;</w:t>
      </w:r>
    </w:p>
    <w:p w14:paraId="1ED6292D"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The number of telemetry validation tests conducted; and</w:t>
      </w:r>
    </w:p>
    <w:p w14:paraId="18F6707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number of telemetry validation test failures.</w:t>
      </w:r>
    </w:p>
    <w:p w14:paraId="4144C218"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29" w:name="_Toc389141753"/>
      <w:bookmarkStart w:id="2830" w:name="_Toc389234528"/>
      <w:bookmarkStart w:id="2831" w:name="_Toc389156949"/>
      <w:bookmarkEnd w:id="2799"/>
      <w:r w:rsidRPr="00F145CF">
        <w:rPr>
          <w:rFonts w:ascii="Times New Roman" w:eastAsia="Times New Roman" w:hAnsi="Times New Roman" w:cs="Times New Roman"/>
          <w:b/>
          <w:bCs/>
          <w:caps/>
          <w:kern w:val="32"/>
          <w:sz w:val="32"/>
          <w:szCs w:val="32"/>
          <w14:ligatures w14:val="none"/>
        </w:rPr>
        <w:t>4</w:t>
      </w:r>
      <w:r w:rsidRPr="00F145CF">
        <w:rPr>
          <w:rFonts w:ascii="Times New Roman" w:eastAsia="Times New Roman" w:hAnsi="Times New Roman" w:cs="Times New Roman"/>
          <w:b/>
          <w:bCs/>
          <w:caps/>
          <w:kern w:val="32"/>
          <w:sz w:val="32"/>
          <w:szCs w:val="32"/>
          <w14:ligatures w14:val="none"/>
        </w:rPr>
        <w:tab/>
        <w:t>Management of Changes to ALR Populations</w:t>
      </w:r>
      <w:bookmarkStart w:id="2832" w:name="_Toc456598592"/>
      <w:bookmarkStart w:id="2833" w:name="_Toc477925620"/>
      <w:bookmarkStart w:id="2834" w:name="_Toc477925826"/>
      <w:bookmarkEnd w:id="2829"/>
      <w:bookmarkEnd w:id="2830"/>
      <w:bookmarkEnd w:id="2831"/>
      <w:r w:rsidRPr="00F145CF">
        <w:rPr>
          <w:rFonts w:ascii="Times New Roman" w:eastAsia="Times New Roman" w:hAnsi="Times New Roman" w:cs="Times New Roman"/>
          <w:b/>
          <w:bCs/>
          <w:kern w:val="32"/>
          <w:sz w:val="32"/>
          <w14:ligatures w14:val="none"/>
        </w:rPr>
        <w:t xml:space="preserve"> </w:t>
      </w:r>
    </w:p>
    <w:p w14:paraId="05D6F62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Changing ALR parameters will be managed by the Resource Entity and the QSE using a market interface</w:t>
      </w:r>
      <w:r w:rsidRPr="00F145CF">
        <w:rPr>
          <w:rFonts w:ascii="Times New Roman" w:eastAsia="Times New Roman" w:hAnsi="Times New Roman" w:cs="Times New Roman"/>
          <w:kern w:val="0"/>
          <w:vertAlign w:val="superscript"/>
          <w14:ligatures w14:val="none"/>
        </w:rPr>
        <w:footnoteReference w:id="5"/>
      </w:r>
      <w:r w:rsidRPr="00F145CF">
        <w:rPr>
          <w:rFonts w:ascii="Times New Roman" w:eastAsia="Times New Roman" w:hAnsi="Times New Roman" w:cs="Times New Roman"/>
          <w:iCs/>
          <w:kern w:val="0"/>
          <w14:ligatures w14:val="none"/>
        </w:rPr>
        <w:t xml:space="preserve"> dedicated to ALR population maintenance.</w:t>
      </w:r>
    </w:p>
    <w:p w14:paraId="22ADEB1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ALR parameters will be established in the Network Model by the ALR’s Resource Entity using the approved Resource Registration process.  ALRs that are subject to dynamically changing populations should set their Resource Registration data parameters at levels that will accommodate several months of potential growth </w:t>
      </w:r>
      <w:proofErr w:type="gramStart"/>
      <w:r w:rsidRPr="00F145CF">
        <w:rPr>
          <w:rFonts w:ascii="Times New Roman" w:eastAsia="Times New Roman" w:hAnsi="Times New Roman" w:cs="Times New Roman"/>
          <w:iCs/>
          <w:kern w:val="0"/>
          <w14:ligatures w14:val="none"/>
        </w:rPr>
        <w:t>so as to</w:t>
      </w:r>
      <w:proofErr w:type="gramEnd"/>
      <w:r w:rsidRPr="00F145CF">
        <w:rPr>
          <w:rFonts w:ascii="Times New Roman" w:eastAsia="Times New Roman" w:hAnsi="Times New Roman" w:cs="Times New Roman"/>
          <w:iCs/>
          <w:kern w:val="0"/>
          <w14:ligatures w14:val="none"/>
        </w:rPr>
        <w:t xml:space="preserve"> reduce the need for frequent Resource Registration updates.</w:t>
      </w:r>
    </w:p>
    <w:p w14:paraId="051FCE2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QSE may add or subtract Premises from an ALR at any time.  The QSE shall update appropriate telemetry values when a change is made to the population,</w:t>
      </w:r>
    </w:p>
    <w:p w14:paraId="3034AC5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QSEs shall report to ERCOT its ALR population changes </w:t>
      </w:r>
      <w:proofErr w:type="gramStart"/>
      <w:r w:rsidRPr="00F145CF">
        <w:rPr>
          <w:rFonts w:ascii="Times New Roman" w:eastAsia="Times New Roman" w:hAnsi="Times New Roman" w:cs="Times New Roman"/>
          <w:iCs/>
          <w:kern w:val="0"/>
          <w14:ligatures w14:val="none"/>
        </w:rPr>
        <w:t>on a monthly basis</w:t>
      </w:r>
      <w:proofErr w:type="gramEnd"/>
      <w:r w:rsidRPr="00F145CF">
        <w:rPr>
          <w:rFonts w:ascii="Times New Roman" w:eastAsia="Times New Roman" w:hAnsi="Times New Roman" w:cs="Times New Roman"/>
          <w:iCs/>
          <w:kern w:val="0"/>
          <w14:ligatures w14:val="none"/>
        </w:rPr>
        <w:t xml:space="preserve"> via the market interface.</w:t>
      </w:r>
    </w:p>
    <w:p w14:paraId="6FC4A7AC"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66616D6A" w14:textId="4BC8AA1E"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competitive choice areas, QSEs will manage the ALR population by ESI ID, which ERCOT will then cross-reference to its internal systems.  In the NOIE territories, QSEs shall provide </w:t>
      </w:r>
      <w:ins w:id="2835" w:author="ERCOT" w:date="2025-08-22T09:23:00Z" w16du:dateUtc="2025-08-22T14:23:00Z">
        <w:r w:rsidR="00B0034D">
          <w:rPr>
            <w:rFonts w:ascii="Times New Roman" w:eastAsia="Times New Roman" w:hAnsi="Times New Roman" w:cs="Times New Roman"/>
            <w:iCs/>
            <w:kern w:val="0"/>
            <w14:ligatures w14:val="none"/>
          </w:rPr>
          <w:t>UMI</w:t>
        </w:r>
      </w:ins>
      <w:del w:id="2836"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r w:rsidRPr="00F145CF">
        <w:rPr>
          <w:rFonts w:ascii="Times New Roman" w:eastAsia="Times New Roman" w:hAnsi="Times New Roman" w:cs="Times New Roman"/>
          <w:iCs/>
          <w:kern w:val="0"/>
          <w14:ligatures w14:val="none"/>
        </w:rPr>
        <w:t xml:space="preserve">s consistent with the requirements detailed elsewhere in this attachment. </w:t>
      </w:r>
    </w:p>
    <w:p w14:paraId="42AF6622"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37" w:name="_Toc389141754"/>
      <w:bookmarkStart w:id="2838" w:name="_Toc389234529"/>
      <w:bookmarkStart w:id="2839" w:name="_Toc389156950"/>
      <w:r w:rsidRPr="00F145CF">
        <w:rPr>
          <w:rFonts w:ascii="Times New Roman" w:eastAsia="Times New Roman" w:hAnsi="Times New Roman" w:cs="Times New Roman"/>
          <w:b/>
          <w:bCs/>
          <w:caps/>
          <w:kern w:val="32"/>
          <w:sz w:val="32"/>
          <w:szCs w:val="32"/>
          <w14:ligatures w14:val="none"/>
        </w:rPr>
        <w:t>5</w:t>
      </w:r>
      <w:r w:rsidRPr="00F145CF">
        <w:rPr>
          <w:rFonts w:ascii="Times New Roman" w:eastAsia="Times New Roman" w:hAnsi="Times New Roman" w:cs="Times New Roman"/>
          <w:b/>
          <w:bCs/>
          <w:caps/>
          <w:kern w:val="32"/>
          <w:sz w:val="32"/>
          <w:szCs w:val="32"/>
          <w14:ligatures w14:val="none"/>
        </w:rPr>
        <w:tab/>
        <w:t>Network Modeling</w:t>
      </w:r>
      <w:bookmarkEnd w:id="2837"/>
      <w:bookmarkEnd w:id="2838"/>
      <w:bookmarkEnd w:id="2839"/>
      <w:r w:rsidRPr="00F145CF">
        <w:rPr>
          <w:rFonts w:ascii="Times New Roman" w:eastAsia="Times New Roman" w:hAnsi="Times New Roman" w:cs="Times New Roman"/>
          <w:b/>
          <w:bCs/>
          <w:kern w:val="32"/>
          <w:sz w:val="32"/>
          <w14:ligatures w14:val="none"/>
        </w:rPr>
        <w:t xml:space="preserve"> </w:t>
      </w:r>
    </w:p>
    <w:p w14:paraId="5DEDEC0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Opening the ERCOT markets to participation by aggregations of distribution-connected small commercial and residential Loads will require development of alternative Network Modeling provisions.  This section of the requirements attachment sets forth the criteria for the initial rollout of those provisions.</w:t>
      </w:r>
    </w:p>
    <w:p w14:paraId="0B84EC4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location of a Load Resource in the Network Model is identified in the Resource Asset Code.  During the initial phase of ALR participation in the ERCOT markets, membership in an ALR shall be limited to metered Load sites within the same ERCOT Load Zone.  Consistent with current practice for distribution-level single-site Load Resources, the TDSP in collaboration with the Resource Entity and ERCOT will assign each ALR to a single Load point in the ERCOT Common Information Model (CIM).  The total Demand response capability of all ALRs assigned </w:t>
      </w:r>
      <w:r w:rsidRPr="00F145CF">
        <w:rPr>
          <w:rFonts w:ascii="Times New Roman" w:eastAsia="Times New Roman" w:hAnsi="Times New Roman" w:cs="Times New Roman"/>
          <w:iCs/>
          <w:kern w:val="0"/>
          <w14:ligatures w14:val="none"/>
        </w:rPr>
        <w:lastRenderedPageBreak/>
        <w:t xml:space="preserve">to any single Load point shall be capped at 100% of the rating of the Load point.  The rating of a Load point is defined as the value estimated by the ERCOT State Estimator for that Load point at the time of the ERCOT historic </w:t>
      </w:r>
      <w:proofErr w:type="gramStart"/>
      <w:r w:rsidRPr="00F145CF">
        <w:rPr>
          <w:rFonts w:ascii="Times New Roman" w:eastAsia="Times New Roman" w:hAnsi="Times New Roman" w:cs="Times New Roman"/>
          <w:iCs/>
          <w:kern w:val="0"/>
          <w14:ligatures w14:val="none"/>
        </w:rPr>
        <w:t>coincident</w:t>
      </w:r>
      <w:proofErr w:type="gramEnd"/>
      <w:r w:rsidRPr="00F145CF">
        <w:rPr>
          <w:rFonts w:ascii="Times New Roman" w:eastAsia="Times New Roman" w:hAnsi="Times New Roman" w:cs="Times New Roman"/>
          <w:iCs/>
          <w:kern w:val="0"/>
          <w14:ligatures w14:val="none"/>
        </w:rPr>
        <w:t xml:space="preserve"> peak Demand.</w:t>
      </w:r>
    </w:p>
    <w:p w14:paraId="05689BC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long-term, ALR participation in the markets may require an ALR to associate with multiple Loads in the ERCOT CIM while preserving the ability of the ERCOT Independent System Operator (ISO) to dispatch Resources for congestion management based on their 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avoid system degradation (which could occur if large numbers of ALRs </w:t>
      </w:r>
      <w:proofErr w:type="gramStart"/>
      <w:r w:rsidRPr="00F145CF">
        <w:rPr>
          <w:rFonts w:ascii="Times New Roman" w:eastAsia="Times New Roman" w:hAnsi="Times New Roman" w:cs="Times New Roman"/>
          <w:iCs/>
          <w:kern w:val="0"/>
          <w14:ligatures w14:val="none"/>
        </w:rPr>
        <w:t>begin are</w:t>
      </w:r>
      <w:proofErr w:type="gramEnd"/>
      <w:r w:rsidRPr="00F145CF">
        <w:rPr>
          <w:rFonts w:ascii="Times New Roman" w:eastAsia="Times New Roman" w:hAnsi="Times New Roman" w:cs="Times New Roman"/>
          <w:iCs/>
          <w:kern w:val="0"/>
          <w14:ligatures w14:val="none"/>
        </w:rPr>
        <w:t xml:space="preserv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192C3E0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System-wide ALR participation shall be capped at 250 ALRs.</w:t>
      </w:r>
    </w:p>
    <w:p w14:paraId="5153DF7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combined Demand response capability of all ALRs within any single ERCOT Load Zone shall be capped at 5% of the Load Zone’s highest historic summer peak Demand.</w:t>
      </w:r>
    </w:p>
    <w:p w14:paraId="19AFD0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ERCOT or a TDSP determines that any of the caps described in this section are insufficient to prevent an operational challenge, ERCOT commits to working with stakeholders to determine appropriate changes and seek expedited approval of an amended version of this attachment.</w:t>
      </w:r>
    </w:p>
    <w:p w14:paraId="08DFF37C"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40" w:name="_Toc389141755"/>
      <w:bookmarkStart w:id="2841" w:name="_Toc389234530"/>
      <w:bookmarkStart w:id="2842" w:name="_Toc389156951"/>
      <w:r w:rsidRPr="00F145CF">
        <w:rPr>
          <w:rFonts w:ascii="Times New Roman" w:eastAsia="Times New Roman" w:hAnsi="Times New Roman" w:cs="Times New Roman"/>
          <w:b/>
          <w:bCs/>
          <w:caps/>
          <w:kern w:val="32"/>
          <w:sz w:val="32"/>
          <w:szCs w:val="32"/>
          <w14:ligatures w14:val="none"/>
        </w:rPr>
        <w:t>6</w:t>
      </w:r>
      <w:r w:rsidRPr="00F145CF">
        <w:rPr>
          <w:rFonts w:ascii="Times New Roman" w:eastAsia="Times New Roman" w:hAnsi="Times New Roman" w:cs="Times New Roman"/>
          <w:b/>
          <w:bCs/>
          <w:caps/>
          <w:kern w:val="32"/>
          <w:sz w:val="32"/>
          <w:szCs w:val="32"/>
          <w14:ligatures w14:val="none"/>
        </w:rPr>
        <w:tab/>
        <w:t>Measurement &amp; Verification</w:t>
      </w:r>
      <w:bookmarkEnd w:id="2840"/>
      <w:bookmarkEnd w:id="2841"/>
      <w:bookmarkEnd w:id="2842"/>
      <w:r w:rsidRPr="00F145CF">
        <w:rPr>
          <w:rFonts w:ascii="Times New Roman" w:eastAsia="Times New Roman" w:hAnsi="Times New Roman" w:cs="Times New Roman"/>
          <w:b/>
          <w:bCs/>
          <w:kern w:val="32"/>
          <w:sz w:val="32"/>
          <w14:ligatures w14:val="none"/>
        </w:rPr>
        <w:t xml:space="preserve"> </w:t>
      </w:r>
    </w:p>
    <w:p w14:paraId="128C9C1D"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part of the qualification process for an ALR to provide Non-Spin, ERCOT will assign the ALR to its appropriate performance evaluation methodology based on an analysis of the ALR’s historical meter data. This process will be </w:t>
      </w:r>
      <w:proofErr w:type="gramStart"/>
      <w:r w:rsidRPr="00F145CF">
        <w:rPr>
          <w:rFonts w:ascii="Times New Roman" w:eastAsia="Times New Roman" w:hAnsi="Times New Roman" w:cs="Times New Roman"/>
          <w:iCs/>
          <w:kern w:val="0"/>
          <w14:ligatures w14:val="none"/>
        </w:rPr>
        <w:t>similar to</w:t>
      </w:r>
      <w:proofErr w:type="gramEnd"/>
      <w:r w:rsidRPr="00F145CF">
        <w:rPr>
          <w:rFonts w:ascii="Times New Roman" w:eastAsia="Times New Roman" w:hAnsi="Times New Roman" w:cs="Times New Roman"/>
          <w:iCs/>
          <w:kern w:val="0"/>
          <w14:ligatures w14:val="none"/>
        </w:rPr>
        <w:t xml:space="preserve"> the baseline assignment process used by ERCOT in the administration of ERS.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qualify to provide Non-Spin, an ALR must be deemed by ERCOT to be eligible for measurement and verification via either the Meter Before/Meter After or Baseline performance evaluation methodologies per Sections 8.1.1.2.1.3, Non-Spinning Reserve Qualification, and 8.1.1.4.3, Non-Spinning Reserve Service Energy Deployment Criteria.   </w:t>
      </w:r>
    </w:p>
    <w:p w14:paraId="374DC3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Performance evaluation methodology assignments will depend on the following factors:</w:t>
      </w:r>
    </w:p>
    <w:p w14:paraId="3D56A8B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predictability of the Load </w:t>
      </w:r>
      <w:proofErr w:type="gramStart"/>
      <w:r w:rsidRPr="00F145CF">
        <w:rPr>
          <w:rFonts w:ascii="Times New Roman" w:eastAsia="Times New Roman" w:hAnsi="Times New Roman" w:cs="Times New Roman"/>
          <w:iCs/>
          <w:kern w:val="0"/>
          <w14:ligatures w14:val="none"/>
        </w:rPr>
        <w:t>as</w:t>
      </w:r>
      <w:proofErr w:type="gramEnd"/>
      <w:r w:rsidRPr="00F145CF">
        <w:rPr>
          <w:rFonts w:ascii="Times New Roman" w:eastAsia="Times New Roman" w:hAnsi="Times New Roman" w:cs="Times New Roman"/>
          <w:iCs/>
          <w:kern w:val="0"/>
          <w14:ligatures w14:val="none"/>
        </w:rPr>
        <w:t xml:space="preserve"> determined through analysis of historical meter data.  </w:t>
      </w:r>
    </w:p>
    <w:p w14:paraId="40935B48"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amount of historical interval meter data available.</w:t>
      </w:r>
    </w:p>
    <w:p w14:paraId="7021BB1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ability of ERCOT to distinguish between historic event days and non-event days.  The QSE shall provide ERCOT with a history of QSE-initiated ALR deployments that are not in response to SCED deployment instructions, including start and stop dates and times for each such QSE-initiated deployment.  </w:t>
      </w:r>
    </w:p>
    <w:p w14:paraId="5913245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Whether the ALR’s membership is dynamic (subject to migration in either direction) or static.  </w:t>
      </w:r>
    </w:p>
    <w:p w14:paraId="4E66066E"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dynamic, the following provisions are in effect:  </w:t>
      </w:r>
    </w:p>
    <w:p w14:paraId="3B118839"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ALR consisting entirely of residential sites will be considered eligible for assignment to a Baseline methodology and will retain that designation so long as any sites added to the ALR are residential.</w:t>
      </w:r>
    </w:p>
    <w:p w14:paraId="2AA3B984"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An ALR consisting of commercial and industrial sites </w:t>
      </w:r>
      <w:proofErr w:type="gramStart"/>
      <w:r w:rsidRPr="00F145CF">
        <w:rPr>
          <w:rFonts w:ascii="Times New Roman" w:eastAsia="Times New Roman" w:hAnsi="Times New Roman" w:cs="Times New Roman"/>
          <w:iCs/>
          <w:kern w:val="0"/>
          <w14:ligatures w14:val="none"/>
        </w:rPr>
        <w:t>and also</w:t>
      </w:r>
      <w:proofErr w:type="gramEnd"/>
      <w:r w:rsidRPr="00F145CF">
        <w:rPr>
          <w:rFonts w:ascii="Times New Roman" w:eastAsia="Times New Roman" w:hAnsi="Times New Roman" w:cs="Times New Roman"/>
          <w:iCs/>
          <w:kern w:val="0"/>
          <w14:ligatures w14:val="none"/>
        </w:rPr>
        <w:t xml:space="preserve"> subject to migration will be subject to baseline review by ERCOT any time a site is 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6610C96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static (not subject to migration), the ALR will retain the performance evaluation methodology assigned at the time of registration and qualification.  ERCOT may annually review </w:t>
      </w:r>
      <w:proofErr w:type="gramStart"/>
      <w:r w:rsidRPr="00F145CF">
        <w:rPr>
          <w:rFonts w:ascii="Times New Roman" w:eastAsia="Times New Roman" w:hAnsi="Times New Roman" w:cs="Times New Roman"/>
          <w:iCs/>
          <w:kern w:val="0"/>
          <w14:ligatures w14:val="none"/>
        </w:rPr>
        <w:t>a static</w:t>
      </w:r>
      <w:proofErr w:type="gramEnd"/>
      <w:r w:rsidRPr="00F145CF">
        <w:rPr>
          <w:rFonts w:ascii="Times New Roman" w:eastAsia="Times New Roman" w:hAnsi="Times New Roman" w:cs="Times New Roman"/>
          <w:iCs/>
          <w:kern w:val="0"/>
          <w14:ligatures w14:val="none"/>
        </w:rPr>
        <w:t xml:space="preserve"> ALR’s Load characteristics to ensure the performance evaluation methodology assignment continues to apply.  </w:t>
      </w:r>
    </w:p>
    <w:p w14:paraId="2D0A7292"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shall deny Non-Spin qualification for an ALR if it fails to qualify using either the </w:t>
      </w:r>
      <w:proofErr w:type="gramStart"/>
      <w:r w:rsidRPr="00F145CF">
        <w:rPr>
          <w:rFonts w:ascii="Times New Roman" w:eastAsia="Times New Roman" w:hAnsi="Times New Roman" w:cs="Times New Roman"/>
          <w:iCs/>
          <w:kern w:val="0"/>
          <w14:ligatures w14:val="none"/>
        </w:rPr>
        <w:t>Meter Before</w:t>
      </w:r>
      <w:proofErr w:type="gramEnd"/>
      <w:r w:rsidRPr="00F145CF">
        <w:rPr>
          <w:rFonts w:ascii="Times New Roman" w:eastAsia="Times New Roman" w:hAnsi="Times New Roman" w:cs="Times New Roman"/>
          <w:iCs/>
          <w:kern w:val="0"/>
          <w14:ligatures w14:val="none"/>
        </w:rPr>
        <w:t>/Meter After, or Baseline methodologies.  For the latter, ERCOT may evaluate the ALR against any of the four baseline types described in document entitled “Emergency Response Service Default Baseline Methodologies,” available on the ERCOT website.</w:t>
      </w:r>
    </w:p>
    <w:p w14:paraId="52EC9383" w14:textId="7877465B" w:rsidR="002055EF" w:rsidRPr="000408CD"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described in Section 8.1.1.4.3, the data used for primary measurement and verification of Load Resource performance in a Non-Spin event are the telemetry values for net real power consumption (net power flow), scheduled power consumption, and scheduled power consumption plus two.  As a secondary validation step, ERCOT may use interval meter data from the ALR to verify an ALR’s performance in a Non-Spin deployment event.   If the interval meter data evaluation indicates that the ALR met its performance obligations in the Non-Spin event, the ALR will be considered in compliance </w:t>
      </w:r>
      <w:proofErr w:type="gramStart"/>
      <w:r w:rsidRPr="00F145CF">
        <w:rPr>
          <w:rFonts w:ascii="Times New Roman" w:eastAsia="Times New Roman" w:hAnsi="Times New Roman" w:cs="Times New Roman"/>
          <w:iCs/>
          <w:kern w:val="0"/>
          <w14:ligatures w14:val="none"/>
        </w:rPr>
        <w:t>for</w:t>
      </w:r>
      <w:proofErr w:type="gramEnd"/>
      <w:r w:rsidRPr="00F145CF">
        <w:rPr>
          <w:rFonts w:ascii="Times New Roman" w:eastAsia="Times New Roman" w:hAnsi="Times New Roman" w:cs="Times New Roman"/>
          <w:iCs/>
          <w:kern w:val="0"/>
          <w14:ligatures w14:val="none"/>
        </w:rPr>
        <w:t xml:space="preserve">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bookmarkEnd w:id="2832"/>
      <w:bookmarkEnd w:id="2833"/>
      <w:bookmarkEnd w:id="2834"/>
    </w:p>
    <w:sectPr w:rsidR="002055EF" w:rsidRPr="000408CD" w:rsidSect="002055EF">
      <w:headerReference w:type="default"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758" w:author="ERCOT Market Rules" w:date="2025-08-26T11:44:00Z" w:initials="CP">
    <w:p w14:paraId="36F259DB" w14:textId="1EBC0275" w:rsidR="00FD2520" w:rsidRDefault="00FD2520">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F259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D01399" w16cex:dateUtc="2025-08-26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F259DB" w16cid:durableId="61D013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7015F" w14:textId="77777777" w:rsidR="00293CBF" w:rsidRDefault="00293CBF" w:rsidP="00EC19E8">
      <w:pPr>
        <w:spacing w:after="0" w:line="240" w:lineRule="auto"/>
      </w:pPr>
      <w:r>
        <w:separator/>
      </w:r>
    </w:p>
  </w:endnote>
  <w:endnote w:type="continuationSeparator" w:id="0">
    <w:p w14:paraId="12695066" w14:textId="77777777" w:rsidR="00293CBF" w:rsidRDefault="00293CBF" w:rsidP="00EC1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5431012"/>
      <w:docPartObj>
        <w:docPartGallery w:val="Page Numbers (Bottom of Page)"/>
        <w:docPartUnique/>
      </w:docPartObj>
    </w:sdtPr>
    <w:sdtEndPr>
      <w:rPr>
        <w:noProof/>
      </w:rPr>
    </w:sdtEndPr>
    <w:sdtContent>
      <w:p w14:paraId="3F5E7CC4" w14:textId="04A4DEB6" w:rsidR="002055EF" w:rsidRDefault="004850AC" w:rsidP="002055EF">
        <w:pPr>
          <w:pStyle w:val="Footer"/>
          <w:rPr>
            <w:rFonts w:ascii="Arial" w:hAnsi="Arial" w:cs="Arial"/>
            <w:sz w:val="18"/>
          </w:rPr>
        </w:pPr>
        <w:r>
          <w:t>1296</w:t>
        </w:r>
        <w:r w:rsidR="002055EF">
          <w:rPr>
            <w:rFonts w:ascii="Arial" w:hAnsi="Arial" w:cs="Arial"/>
            <w:sz w:val="18"/>
          </w:rPr>
          <w:t xml:space="preserve">NPRR-01 </w:t>
        </w:r>
        <w:r w:rsidR="002055EF" w:rsidRPr="002055EF">
          <w:rPr>
            <w:rFonts w:ascii="Arial" w:hAnsi="Arial" w:cs="Arial"/>
            <w:sz w:val="18"/>
          </w:rPr>
          <w:t>Residential Demand Response Program</w:t>
        </w:r>
        <w:r w:rsidR="002055EF">
          <w:rPr>
            <w:rFonts w:ascii="Arial" w:hAnsi="Arial" w:cs="Arial"/>
            <w:sz w:val="18"/>
          </w:rPr>
          <w:t xml:space="preserve"> </w:t>
        </w:r>
        <w:r>
          <w:rPr>
            <w:rFonts w:ascii="Arial" w:hAnsi="Arial" w:cs="Arial"/>
            <w:sz w:val="18"/>
          </w:rPr>
          <w:t>0826</w:t>
        </w:r>
        <w:r w:rsidR="002055EF">
          <w:rPr>
            <w:rFonts w:ascii="Arial" w:hAnsi="Arial" w:cs="Arial"/>
            <w:sz w:val="18"/>
          </w:rPr>
          <w:t>25</w:t>
        </w:r>
        <w:r w:rsidR="002055EF">
          <w:rPr>
            <w:rFonts w:ascii="Arial" w:hAnsi="Arial" w:cs="Arial"/>
            <w:sz w:val="18"/>
          </w:rPr>
          <w:tab/>
          <w:t>Pa</w:t>
        </w:r>
        <w:r w:rsidR="002055EF" w:rsidRPr="00412DCA">
          <w:rPr>
            <w:rFonts w:ascii="Arial" w:hAnsi="Arial" w:cs="Arial"/>
            <w:sz w:val="18"/>
          </w:rPr>
          <w:t xml:space="preserve">ge </w:t>
        </w:r>
        <w:r w:rsidR="002055EF" w:rsidRPr="00412DCA">
          <w:rPr>
            <w:rFonts w:ascii="Arial" w:hAnsi="Arial" w:cs="Arial"/>
            <w:sz w:val="18"/>
          </w:rPr>
          <w:fldChar w:fldCharType="begin"/>
        </w:r>
        <w:r w:rsidR="002055EF" w:rsidRPr="00412DCA">
          <w:rPr>
            <w:rFonts w:ascii="Arial" w:hAnsi="Arial" w:cs="Arial"/>
            <w:sz w:val="18"/>
          </w:rPr>
          <w:instrText xml:space="preserve"> PAGE </w:instrText>
        </w:r>
        <w:r w:rsidR="002055EF" w:rsidRPr="00412DCA">
          <w:rPr>
            <w:rFonts w:ascii="Arial" w:hAnsi="Arial" w:cs="Arial"/>
            <w:sz w:val="18"/>
          </w:rPr>
          <w:fldChar w:fldCharType="separate"/>
        </w:r>
        <w:r w:rsidR="002055EF">
          <w:rPr>
            <w:rFonts w:ascii="Arial" w:hAnsi="Arial" w:cs="Arial"/>
            <w:sz w:val="18"/>
          </w:rPr>
          <w:t>1</w:t>
        </w:r>
        <w:r w:rsidR="002055EF" w:rsidRPr="00412DCA">
          <w:rPr>
            <w:rFonts w:ascii="Arial" w:hAnsi="Arial" w:cs="Arial"/>
            <w:sz w:val="18"/>
          </w:rPr>
          <w:fldChar w:fldCharType="end"/>
        </w:r>
        <w:r w:rsidR="002055EF" w:rsidRPr="00412DCA">
          <w:rPr>
            <w:rFonts w:ascii="Arial" w:hAnsi="Arial" w:cs="Arial"/>
            <w:sz w:val="18"/>
          </w:rPr>
          <w:t xml:space="preserve"> of </w:t>
        </w:r>
        <w:r w:rsidR="002055EF" w:rsidRPr="00412DCA">
          <w:rPr>
            <w:rFonts w:ascii="Arial" w:hAnsi="Arial" w:cs="Arial"/>
            <w:sz w:val="18"/>
          </w:rPr>
          <w:fldChar w:fldCharType="begin"/>
        </w:r>
        <w:r w:rsidR="002055EF" w:rsidRPr="00412DCA">
          <w:rPr>
            <w:rFonts w:ascii="Arial" w:hAnsi="Arial" w:cs="Arial"/>
            <w:sz w:val="18"/>
          </w:rPr>
          <w:instrText xml:space="preserve"> NUMPAGES </w:instrText>
        </w:r>
        <w:r w:rsidR="002055EF" w:rsidRPr="00412DCA">
          <w:rPr>
            <w:rFonts w:ascii="Arial" w:hAnsi="Arial" w:cs="Arial"/>
            <w:sz w:val="18"/>
          </w:rPr>
          <w:fldChar w:fldCharType="separate"/>
        </w:r>
        <w:r w:rsidR="002055EF">
          <w:rPr>
            <w:rFonts w:ascii="Arial" w:hAnsi="Arial" w:cs="Arial"/>
            <w:sz w:val="18"/>
          </w:rPr>
          <w:t>3</w:t>
        </w:r>
        <w:r w:rsidR="002055EF" w:rsidRPr="00412DCA">
          <w:rPr>
            <w:rFonts w:ascii="Arial" w:hAnsi="Arial" w:cs="Arial"/>
            <w:sz w:val="18"/>
          </w:rPr>
          <w:fldChar w:fldCharType="end"/>
        </w:r>
      </w:p>
      <w:p w14:paraId="6D64C472" w14:textId="4910662E" w:rsidR="00414477" w:rsidRPr="002055EF" w:rsidRDefault="002055EF" w:rsidP="002055EF">
        <w:pPr>
          <w:pStyle w:val="Footer"/>
          <w:rPr>
            <w:rFonts w:ascii="Arial" w:hAnsi="Arial" w:cs="Arial"/>
            <w:sz w:val="18"/>
          </w:rPr>
        </w:pPr>
        <w:r>
          <w:rPr>
            <w:rFonts w:ascii="Arial" w:hAnsi="Arial" w:cs="Arial"/>
            <w:sz w:val="18"/>
          </w:rPr>
          <w:t>PUBLIC</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936653"/>
      <w:docPartObj>
        <w:docPartGallery w:val="Page Numbers (Bottom of Page)"/>
        <w:docPartUnique/>
      </w:docPartObj>
    </w:sdtPr>
    <w:sdtEndPr>
      <w:rPr>
        <w:noProof/>
      </w:rPr>
    </w:sdtEndPr>
    <w:sdtContent>
      <w:p w14:paraId="6AA80C25" w14:textId="52A0848D" w:rsidR="00ED6CDC" w:rsidRDefault="00ED6CDC" w:rsidP="00ED6CDC">
        <w:pPr>
          <w:pStyle w:val="Footer"/>
          <w:rPr>
            <w:rFonts w:ascii="Arial" w:hAnsi="Arial" w:cs="Arial"/>
            <w:sz w:val="18"/>
          </w:rPr>
        </w:pPr>
        <w:r>
          <w:t>XXX</w:t>
        </w:r>
        <w:r>
          <w:rPr>
            <w:rFonts w:ascii="Arial" w:hAnsi="Arial" w:cs="Arial"/>
            <w:sz w:val="18"/>
          </w:rPr>
          <w:t xml:space="preserve">NPRR-01 </w:t>
        </w:r>
        <w:r w:rsidRPr="00ED6CDC">
          <w:rPr>
            <w:rFonts w:ascii="Arial" w:hAnsi="Arial" w:cs="Arial"/>
            <w:sz w:val="18"/>
          </w:rPr>
          <w:t>Residential Demand Response Program</w:t>
        </w:r>
        <w:r>
          <w:rPr>
            <w:rFonts w:ascii="Arial" w:hAnsi="Arial" w:cs="Arial"/>
            <w:sz w:val="18"/>
          </w:rPr>
          <w:t xml:space="preserve"> MMDD25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w:t>
        </w:r>
        <w:r w:rsidRPr="00412DCA">
          <w:rPr>
            <w:rFonts w:ascii="Arial" w:hAnsi="Arial" w:cs="Arial"/>
            <w:sz w:val="18"/>
          </w:rPr>
          <w:fldChar w:fldCharType="end"/>
        </w:r>
      </w:p>
      <w:p w14:paraId="5C459806" w14:textId="6890E6B4" w:rsidR="00414477" w:rsidRPr="00ED6CDC" w:rsidRDefault="00ED6CDC" w:rsidP="00ED6CDC">
        <w:pPr>
          <w:pStyle w:val="Footer"/>
          <w:rPr>
            <w:rFonts w:ascii="Arial" w:hAnsi="Arial" w:cs="Arial"/>
            <w:sz w:val="18"/>
          </w:rPr>
        </w:pPr>
        <w:r>
          <w:rPr>
            <w:rFonts w:ascii="Arial" w:hAnsi="Arial" w:cs="Arial"/>
            <w:sz w:val="18"/>
          </w:rPr>
          <w:t>PUBLIC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4771E" w14:textId="77777777" w:rsidR="00293CBF" w:rsidRDefault="00293CBF" w:rsidP="00EC19E8">
      <w:pPr>
        <w:spacing w:after="0" w:line="240" w:lineRule="auto"/>
      </w:pPr>
      <w:r>
        <w:separator/>
      </w:r>
    </w:p>
  </w:footnote>
  <w:footnote w:type="continuationSeparator" w:id="0">
    <w:p w14:paraId="78744D15" w14:textId="77777777" w:rsidR="00293CBF" w:rsidRDefault="00293CBF" w:rsidP="00EC19E8">
      <w:pPr>
        <w:spacing w:after="0" w:line="240" w:lineRule="auto"/>
      </w:pPr>
      <w:r>
        <w:continuationSeparator/>
      </w:r>
    </w:p>
  </w:footnote>
  <w:footnote w:id="1">
    <w:p w14:paraId="3B44F145" w14:textId="77777777" w:rsidR="00F145CF" w:rsidRPr="003C60A4" w:rsidRDefault="00F145CF" w:rsidP="00F145CF">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Pr>
          <w:rFonts w:ascii="Times New Roman" w:hAnsi="Times New Roman"/>
        </w:rPr>
        <w:t>S</w:t>
      </w:r>
      <w:r w:rsidRPr="003C60A4">
        <w:rPr>
          <w:rFonts w:ascii="Times New Roman" w:hAnsi="Times New Roman"/>
        </w:rPr>
        <w:t>pin may be provided only by Controllable Load Resources qualified for SCED.</w:t>
      </w:r>
    </w:p>
  </w:footnote>
  <w:footnote w:id="2">
    <w:p w14:paraId="5EE8C060" w14:textId="77777777" w:rsidR="00F145CF" w:rsidRPr="008A4521" w:rsidRDefault="00F145CF" w:rsidP="00F145CF">
      <w:pPr>
        <w:pStyle w:val="FootnoteText"/>
      </w:pPr>
      <w:r>
        <w:rPr>
          <w:rStyle w:val="FootnoteReference"/>
        </w:rPr>
        <w:footnoteRef/>
      </w:r>
      <w:r>
        <w:t xml:space="preserve"> </w:t>
      </w:r>
      <w:r w:rsidRPr="005822FD">
        <w:rPr>
          <w:rFonts w:ascii="Times New Roman" w:hAnsi="Times New Roman"/>
        </w:rPr>
        <w:t xml:space="preserve">NOIE </w:t>
      </w:r>
      <w:r>
        <w:rPr>
          <w:rFonts w:ascii="Times New Roman" w:hAnsi="Times New Roman"/>
        </w:rPr>
        <w:t>Advanced Meter</w:t>
      </w:r>
      <w:r w:rsidRPr="005822FD">
        <w:rPr>
          <w:rFonts w:ascii="Times New Roman" w:hAnsi="Times New Roman"/>
        </w:rPr>
        <w:t xml:space="preserve"> data submission must meet formatting requirements in place </w:t>
      </w:r>
      <w:r w:rsidRPr="00CC01E2">
        <w:rPr>
          <w:rFonts w:ascii="Times New Roman" w:hAnsi="Times New Roman"/>
        </w:rPr>
        <w:t xml:space="preserve">for </w:t>
      </w:r>
      <w:r w:rsidRPr="003F5974">
        <w:rPr>
          <w:rFonts w:ascii="Times New Roman" w:hAnsi="Times New Roman"/>
          <w:iCs/>
        </w:rPr>
        <w:t>Emergency Response Service (</w:t>
      </w:r>
      <w:r w:rsidRPr="00CC01E2">
        <w:rPr>
          <w:rFonts w:ascii="Times New Roman" w:hAnsi="Times New Roman"/>
        </w:rPr>
        <w:t>ERS</w:t>
      </w:r>
      <w:r>
        <w:rPr>
          <w:rFonts w:ascii="Times New Roman" w:hAnsi="Times New Roman"/>
        </w:rPr>
        <w:t>)</w:t>
      </w:r>
      <w:r w:rsidRPr="00CC01E2">
        <w:rPr>
          <w:rFonts w:ascii="Times New Roman" w:hAnsi="Times New Roman"/>
        </w:rPr>
        <w:t>.</w:t>
      </w:r>
      <w:r w:rsidRPr="005822FD">
        <w:rPr>
          <w:rFonts w:ascii="Times New Roman" w:hAnsi="Times New Roman"/>
        </w:rPr>
        <w:t xml:space="preserve">  See document entitled “Interval Data File Format Descriptions</w:t>
      </w:r>
      <w:r>
        <w:rPr>
          <w:rFonts w:ascii="Times New Roman" w:hAnsi="Times New Roman"/>
        </w:rPr>
        <w:t>”</w:t>
      </w:r>
      <w:r w:rsidRPr="005822FD">
        <w:rPr>
          <w:rFonts w:ascii="Times New Roman" w:hAnsi="Times New Roman"/>
        </w:rPr>
        <w:t xml:space="preserve"> available on the ERCOT website.</w:t>
      </w:r>
      <w:r>
        <w:t xml:space="preserve">  </w:t>
      </w:r>
    </w:p>
  </w:footnote>
  <w:footnote w:id="3">
    <w:p w14:paraId="22291AB0" w14:textId="77777777" w:rsidR="00F145CF" w:rsidRPr="00C97179" w:rsidRDefault="00F145CF" w:rsidP="00F145CF">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1DF1966D"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r>
        <w:rPr>
          <w:rFonts w:ascii="Times New Roman" w:hAnsi="Times New Roman"/>
        </w:rPr>
        <w:t>the ERCOT website</w:t>
      </w:r>
      <w:r w:rsidRPr="00552CDF">
        <w:rPr>
          <w:rFonts w:ascii="Times New Roman" w:hAnsi="Times New Roman"/>
        </w:rPr>
        <w:t>.</w:t>
      </w:r>
    </w:p>
  </w:footnote>
  <w:footnote w:id="5">
    <w:p w14:paraId="582487D2"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w:t>
      </w:r>
      <w:r w:rsidRPr="009B1553">
        <w:rPr>
          <w:rFonts w:ascii="Times New Roman" w:hAnsi="Times New Roman"/>
          <w:bCs/>
        </w:rPr>
        <w:t>PR 117-01, Requirements for Data Submission to Support Aggregate Load Resource Participation in the ERCOT Markets</w:t>
      </w:r>
      <w:r>
        <w:rPr>
          <w:rFonts w:ascii="Times New Roman" w:hAnsi="Times New Roman"/>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5B621" w14:textId="66D32241" w:rsidR="00C76809" w:rsidRPr="00C76809" w:rsidRDefault="00C76809" w:rsidP="00C76809">
    <w:pPr>
      <w:tabs>
        <w:tab w:val="center" w:pos="4320"/>
        <w:tab w:val="right" w:pos="8640"/>
      </w:tabs>
      <w:spacing w:after="0" w:line="240" w:lineRule="auto"/>
      <w:jc w:val="center"/>
      <w:rPr>
        <w:rFonts w:ascii="Arial" w:eastAsia="Times New Roman" w:hAnsi="Arial" w:cs="Times New Roman"/>
        <w:b/>
        <w:bCs/>
        <w:kern w:val="0"/>
        <w:sz w:val="32"/>
        <w14:ligatures w14:val="none"/>
      </w:rPr>
    </w:pPr>
    <w:r w:rsidRPr="00C76809">
      <w:rPr>
        <w:rFonts w:ascii="Arial" w:eastAsia="Times New Roman" w:hAnsi="Arial" w:cs="Times New Roman"/>
        <w:b/>
        <w:bCs/>
        <w:kern w:val="0"/>
        <w:sz w:val="32"/>
        <w14:ligatures w14:val="none"/>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B496" w14:textId="77777777" w:rsidR="00EC19E8" w:rsidRPr="00EC19E8" w:rsidRDefault="00EC19E8" w:rsidP="00EC19E8">
    <w:pPr>
      <w:tabs>
        <w:tab w:val="center" w:pos="4680"/>
        <w:tab w:val="right" w:pos="9360"/>
      </w:tabs>
      <w:spacing w:after="0" w:line="240" w:lineRule="auto"/>
      <w:jc w:val="center"/>
      <w:rPr>
        <w:rFonts w:ascii="Arial" w:eastAsia="Calibri" w:hAnsi="Arial" w:cs="Arial"/>
        <w:b/>
        <w:bCs/>
        <w:kern w:val="0"/>
        <w:sz w:val="32"/>
        <w:szCs w:val="22"/>
        <w14:ligatures w14:val="none"/>
      </w:rPr>
    </w:pPr>
    <w:r w:rsidRPr="00EC19E8">
      <w:rPr>
        <w:rFonts w:ascii="Arial" w:eastAsia="Calibri" w:hAnsi="Arial" w:cs="Arial"/>
        <w:b/>
        <w:bCs/>
        <w:kern w:val="0"/>
        <w:sz w:val="32"/>
        <w:szCs w:val="22"/>
        <w14:ligatures w14:val="none"/>
      </w:rPr>
      <w:t>Nodal Protocol Revision Request</w:t>
    </w:r>
  </w:p>
  <w:p w14:paraId="32D42068" w14:textId="77777777" w:rsidR="00EC19E8" w:rsidRDefault="00EC19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90B"/>
    <w:multiLevelType w:val="hybridMultilevel"/>
    <w:tmpl w:val="BD3ACC48"/>
    <w:lvl w:ilvl="0" w:tplc="5A560770">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6A34"/>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0C10009E"/>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9E235B"/>
    <w:multiLevelType w:val="hybridMultilevel"/>
    <w:tmpl w:val="FE0EF5AC"/>
    <w:lvl w:ilvl="0" w:tplc="DE368300">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E986D96"/>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5"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6"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549BF"/>
    <w:multiLevelType w:val="hybridMultilevel"/>
    <w:tmpl w:val="FE0EF5AC"/>
    <w:lvl w:ilvl="0" w:tplc="FFFFFFFF">
      <w:start w:val="1"/>
      <w:numFmt w:val="lowerRoman"/>
      <w:lvlText w:val="(%1)"/>
      <w:lvlJc w:val="left"/>
      <w:pPr>
        <w:ind w:left="810" w:hanging="72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8" w15:restartNumberingAfterBreak="0">
    <w:nsid w:val="39104A9D"/>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CE1D69"/>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8A235B"/>
    <w:multiLevelType w:val="hybridMultilevel"/>
    <w:tmpl w:val="2500F7DA"/>
    <w:lvl w:ilvl="0" w:tplc="6F5C74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8260EB8"/>
    <w:multiLevelType w:val="hybridMultilevel"/>
    <w:tmpl w:val="6ED2EEBC"/>
    <w:lvl w:ilvl="0" w:tplc="6D2CC8D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450EEA"/>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7340">
    <w:abstractNumId w:val="9"/>
  </w:num>
  <w:num w:numId="2" w16cid:durableId="463618783">
    <w:abstractNumId w:val="12"/>
  </w:num>
  <w:num w:numId="3" w16cid:durableId="879054591">
    <w:abstractNumId w:val="13"/>
  </w:num>
  <w:num w:numId="4" w16cid:durableId="548999852">
    <w:abstractNumId w:val="15"/>
  </w:num>
  <w:num w:numId="5" w16cid:durableId="1715234157">
    <w:abstractNumId w:val="6"/>
  </w:num>
  <w:num w:numId="6" w16cid:durableId="1100873973">
    <w:abstractNumId w:val="5"/>
  </w:num>
  <w:num w:numId="7" w16cid:durableId="252324018">
    <w:abstractNumId w:val="0"/>
  </w:num>
  <w:num w:numId="8" w16cid:durableId="701512640">
    <w:abstractNumId w:val="3"/>
  </w:num>
  <w:num w:numId="9" w16cid:durableId="691687425">
    <w:abstractNumId w:val="0"/>
    <w:lvlOverride w:ilvl="0">
      <w:startOverride w:val="1"/>
    </w:lvlOverride>
    <w:lvlOverride w:ilvl="1"/>
    <w:lvlOverride w:ilvl="2"/>
    <w:lvlOverride w:ilvl="3"/>
    <w:lvlOverride w:ilvl="4"/>
    <w:lvlOverride w:ilvl="5"/>
    <w:lvlOverride w:ilvl="6"/>
    <w:lvlOverride w:ilvl="7"/>
    <w:lvlOverride w:ilvl="8"/>
  </w:num>
  <w:num w:numId="10" w16cid:durableId="245723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7024736">
    <w:abstractNumId w:val="7"/>
  </w:num>
  <w:num w:numId="12" w16cid:durableId="2081512383">
    <w:abstractNumId w:val="10"/>
  </w:num>
  <w:num w:numId="13" w16cid:durableId="670988423">
    <w:abstractNumId w:val="1"/>
  </w:num>
  <w:num w:numId="14" w16cid:durableId="1473403973">
    <w:abstractNumId w:val="4"/>
  </w:num>
  <w:num w:numId="15" w16cid:durableId="1417163784">
    <w:abstractNumId w:val="2"/>
  </w:num>
  <w:num w:numId="16" w16cid:durableId="591203633">
    <w:abstractNumId w:val="8"/>
  </w:num>
  <w:num w:numId="17" w16cid:durableId="1314723163">
    <w:abstractNumId w:val="17"/>
  </w:num>
  <w:num w:numId="18" w16cid:durableId="654994312">
    <w:abstractNumId w:val="11"/>
  </w:num>
  <w:num w:numId="19" w16cid:durableId="915092547">
    <w:abstractNumId w:val="14"/>
  </w:num>
  <w:num w:numId="20" w16cid:durableId="254825265">
    <w:abstractNumId w:val="16"/>
  </w:num>
  <w:num w:numId="21" w16cid:durableId="14428447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6E4"/>
    <w:rsid w:val="0000022C"/>
    <w:rsid w:val="00003FA9"/>
    <w:rsid w:val="000063F6"/>
    <w:rsid w:val="00010C2B"/>
    <w:rsid w:val="0001528E"/>
    <w:rsid w:val="000153D5"/>
    <w:rsid w:val="00015401"/>
    <w:rsid w:val="00015D94"/>
    <w:rsid w:val="0002467C"/>
    <w:rsid w:val="00024815"/>
    <w:rsid w:val="000408CD"/>
    <w:rsid w:val="000473A4"/>
    <w:rsid w:val="00050320"/>
    <w:rsid w:val="00050CEB"/>
    <w:rsid w:val="00053458"/>
    <w:rsid w:val="00062DA1"/>
    <w:rsid w:val="00082ED8"/>
    <w:rsid w:val="00084963"/>
    <w:rsid w:val="00085E40"/>
    <w:rsid w:val="000915E1"/>
    <w:rsid w:val="000A6182"/>
    <w:rsid w:val="000B423D"/>
    <w:rsid w:val="000C495E"/>
    <w:rsid w:val="000C5731"/>
    <w:rsid w:val="000C6E01"/>
    <w:rsid w:val="000D1E59"/>
    <w:rsid w:val="000D3CF7"/>
    <w:rsid w:val="000E1CAB"/>
    <w:rsid w:val="000E355D"/>
    <w:rsid w:val="000F1AB8"/>
    <w:rsid w:val="00101773"/>
    <w:rsid w:val="00104F93"/>
    <w:rsid w:val="00105703"/>
    <w:rsid w:val="00134451"/>
    <w:rsid w:val="00134FD9"/>
    <w:rsid w:val="00140E40"/>
    <w:rsid w:val="00141008"/>
    <w:rsid w:val="00144D38"/>
    <w:rsid w:val="001714E8"/>
    <w:rsid w:val="00175D03"/>
    <w:rsid w:val="001A2E63"/>
    <w:rsid w:val="001B1682"/>
    <w:rsid w:val="001B6C6B"/>
    <w:rsid w:val="001C26B7"/>
    <w:rsid w:val="001C6545"/>
    <w:rsid w:val="001D585A"/>
    <w:rsid w:val="00202739"/>
    <w:rsid w:val="00203106"/>
    <w:rsid w:val="0020523F"/>
    <w:rsid w:val="002055EF"/>
    <w:rsid w:val="00207088"/>
    <w:rsid w:val="002260DB"/>
    <w:rsid w:val="00237839"/>
    <w:rsid w:val="002407EA"/>
    <w:rsid w:val="00241DAA"/>
    <w:rsid w:val="00246C5C"/>
    <w:rsid w:val="00251BAD"/>
    <w:rsid w:val="002664C6"/>
    <w:rsid w:val="00283F5C"/>
    <w:rsid w:val="0029281F"/>
    <w:rsid w:val="00293CBF"/>
    <w:rsid w:val="002A22BF"/>
    <w:rsid w:val="002A4F49"/>
    <w:rsid w:val="002A645D"/>
    <w:rsid w:val="002A6EEE"/>
    <w:rsid w:val="002A7BBA"/>
    <w:rsid w:val="002B469A"/>
    <w:rsid w:val="002C5326"/>
    <w:rsid w:val="002D0BEC"/>
    <w:rsid w:val="002D54E8"/>
    <w:rsid w:val="002D575F"/>
    <w:rsid w:val="002D58B1"/>
    <w:rsid w:val="002D63B7"/>
    <w:rsid w:val="002E18D4"/>
    <w:rsid w:val="002E52BD"/>
    <w:rsid w:val="00307559"/>
    <w:rsid w:val="00314480"/>
    <w:rsid w:val="00315D0C"/>
    <w:rsid w:val="00316AFC"/>
    <w:rsid w:val="003220D9"/>
    <w:rsid w:val="0032480C"/>
    <w:rsid w:val="003255F2"/>
    <w:rsid w:val="0033525B"/>
    <w:rsid w:val="003376F2"/>
    <w:rsid w:val="00341096"/>
    <w:rsid w:val="003415E3"/>
    <w:rsid w:val="0034407E"/>
    <w:rsid w:val="003464B4"/>
    <w:rsid w:val="003472F9"/>
    <w:rsid w:val="003545EA"/>
    <w:rsid w:val="00354FE3"/>
    <w:rsid w:val="00361A61"/>
    <w:rsid w:val="00363E79"/>
    <w:rsid w:val="0039051A"/>
    <w:rsid w:val="00392EDE"/>
    <w:rsid w:val="003A6490"/>
    <w:rsid w:val="003B1030"/>
    <w:rsid w:val="003B58A4"/>
    <w:rsid w:val="003B6AC2"/>
    <w:rsid w:val="003D39D5"/>
    <w:rsid w:val="003D3A74"/>
    <w:rsid w:val="003F1E7E"/>
    <w:rsid w:val="003F3214"/>
    <w:rsid w:val="003F5D1F"/>
    <w:rsid w:val="004001D0"/>
    <w:rsid w:val="00401147"/>
    <w:rsid w:val="00404EC3"/>
    <w:rsid w:val="00411313"/>
    <w:rsid w:val="004116E4"/>
    <w:rsid w:val="00414477"/>
    <w:rsid w:val="00415F71"/>
    <w:rsid w:val="00424D1F"/>
    <w:rsid w:val="00435B6B"/>
    <w:rsid w:val="0044147B"/>
    <w:rsid w:val="0045158A"/>
    <w:rsid w:val="004570C2"/>
    <w:rsid w:val="004821E3"/>
    <w:rsid w:val="004850AC"/>
    <w:rsid w:val="004931C5"/>
    <w:rsid w:val="00497450"/>
    <w:rsid w:val="004A0A70"/>
    <w:rsid w:val="004B060F"/>
    <w:rsid w:val="004C0B0F"/>
    <w:rsid w:val="004C2D58"/>
    <w:rsid w:val="004C36E0"/>
    <w:rsid w:val="004C79FE"/>
    <w:rsid w:val="004D09D4"/>
    <w:rsid w:val="004D2176"/>
    <w:rsid w:val="004D2578"/>
    <w:rsid w:val="004D5D9E"/>
    <w:rsid w:val="004D75F6"/>
    <w:rsid w:val="00520AA2"/>
    <w:rsid w:val="005279E1"/>
    <w:rsid w:val="0054000C"/>
    <w:rsid w:val="00542C6D"/>
    <w:rsid w:val="0055379C"/>
    <w:rsid w:val="005659E9"/>
    <w:rsid w:val="005764E5"/>
    <w:rsid w:val="0057794D"/>
    <w:rsid w:val="005864E7"/>
    <w:rsid w:val="00592F2C"/>
    <w:rsid w:val="00593081"/>
    <w:rsid w:val="005A179E"/>
    <w:rsid w:val="005B2AA8"/>
    <w:rsid w:val="005B545E"/>
    <w:rsid w:val="005B7CA1"/>
    <w:rsid w:val="005C5F69"/>
    <w:rsid w:val="005D76ED"/>
    <w:rsid w:val="005E0427"/>
    <w:rsid w:val="005E2A35"/>
    <w:rsid w:val="005F0A58"/>
    <w:rsid w:val="005F4D3D"/>
    <w:rsid w:val="00600B8D"/>
    <w:rsid w:val="006053C6"/>
    <w:rsid w:val="006146AB"/>
    <w:rsid w:val="0062592A"/>
    <w:rsid w:val="0062744F"/>
    <w:rsid w:val="00632111"/>
    <w:rsid w:val="00633187"/>
    <w:rsid w:val="00633E5E"/>
    <w:rsid w:val="00642364"/>
    <w:rsid w:val="00643494"/>
    <w:rsid w:val="0065146A"/>
    <w:rsid w:val="00652EB6"/>
    <w:rsid w:val="00654E24"/>
    <w:rsid w:val="00655189"/>
    <w:rsid w:val="00655706"/>
    <w:rsid w:val="00676B51"/>
    <w:rsid w:val="0068517B"/>
    <w:rsid w:val="00686556"/>
    <w:rsid w:val="006912BF"/>
    <w:rsid w:val="006A17E1"/>
    <w:rsid w:val="006A2402"/>
    <w:rsid w:val="006A544C"/>
    <w:rsid w:val="006B3956"/>
    <w:rsid w:val="006B57BC"/>
    <w:rsid w:val="006C04E3"/>
    <w:rsid w:val="006C2471"/>
    <w:rsid w:val="006C2C6E"/>
    <w:rsid w:val="006C4831"/>
    <w:rsid w:val="006C4B64"/>
    <w:rsid w:val="006C6B8D"/>
    <w:rsid w:val="006D1F65"/>
    <w:rsid w:val="006E2FE3"/>
    <w:rsid w:val="007121D9"/>
    <w:rsid w:val="00713DE4"/>
    <w:rsid w:val="007272B6"/>
    <w:rsid w:val="00733742"/>
    <w:rsid w:val="00750E45"/>
    <w:rsid w:val="00753A6C"/>
    <w:rsid w:val="0075474F"/>
    <w:rsid w:val="0076656C"/>
    <w:rsid w:val="00766583"/>
    <w:rsid w:val="007935FE"/>
    <w:rsid w:val="00796DD8"/>
    <w:rsid w:val="007A75A6"/>
    <w:rsid w:val="007B2216"/>
    <w:rsid w:val="007B29BF"/>
    <w:rsid w:val="007B6A7F"/>
    <w:rsid w:val="007D5045"/>
    <w:rsid w:val="007D7205"/>
    <w:rsid w:val="007D7F53"/>
    <w:rsid w:val="007F35ED"/>
    <w:rsid w:val="007F3885"/>
    <w:rsid w:val="00803083"/>
    <w:rsid w:val="00825E9C"/>
    <w:rsid w:val="008343E8"/>
    <w:rsid w:val="008365A3"/>
    <w:rsid w:val="00840FD0"/>
    <w:rsid w:val="00845A8F"/>
    <w:rsid w:val="00861D35"/>
    <w:rsid w:val="008855EE"/>
    <w:rsid w:val="00887688"/>
    <w:rsid w:val="00895FDB"/>
    <w:rsid w:val="008A647F"/>
    <w:rsid w:val="008A7519"/>
    <w:rsid w:val="008B5228"/>
    <w:rsid w:val="008C2AFF"/>
    <w:rsid w:val="008C37AB"/>
    <w:rsid w:val="008C7E65"/>
    <w:rsid w:val="008D4B87"/>
    <w:rsid w:val="008F5E47"/>
    <w:rsid w:val="008F6513"/>
    <w:rsid w:val="008F6AC3"/>
    <w:rsid w:val="0090681F"/>
    <w:rsid w:val="0091570A"/>
    <w:rsid w:val="0092529F"/>
    <w:rsid w:val="00930D37"/>
    <w:rsid w:val="00934635"/>
    <w:rsid w:val="00942A5F"/>
    <w:rsid w:val="00942A8D"/>
    <w:rsid w:val="009431C6"/>
    <w:rsid w:val="0095042E"/>
    <w:rsid w:val="00957442"/>
    <w:rsid w:val="00960CFE"/>
    <w:rsid w:val="0096559E"/>
    <w:rsid w:val="0096585C"/>
    <w:rsid w:val="00965A08"/>
    <w:rsid w:val="00976877"/>
    <w:rsid w:val="00984B0C"/>
    <w:rsid w:val="00986C5F"/>
    <w:rsid w:val="00986EF1"/>
    <w:rsid w:val="0099122A"/>
    <w:rsid w:val="00992FEA"/>
    <w:rsid w:val="00994A60"/>
    <w:rsid w:val="00994E3F"/>
    <w:rsid w:val="009B16F8"/>
    <w:rsid w:val="009B64A9"/>
    <w:rsid w:val="009C1FC5"/>
    <w:rsid w:val="009C7372"/>
    <w:rsid w:val="009D278D"/>
    <w:rsid w:val="009F45C8"/>
    <w:rsid w:val="009F5E59"/>
    <w:rsid w:val="00A0341D"/>
    <w:rsid w:val="00A05F85"/>
    <w:rsid w:val="00A1644C"/>
    <w:rsid w:val="00A16FC4"/>
    <w:rsid w:val="00A20923"/>
    <w:rsid w:val="00A26C52"/>
    <w:rsid w:val="00A31F52"/>
    <w:rsid w:val="00A44F5A"/>
    <w:rsid w:val="00A51F2F"/>
    <w:rsid w:val="00A71C98"/>
    <w:rsid w:val="00A810EE"/>
    <w:rsid w:val="00A814B9"/>
    <w:rsid w:val="00A81C6B"/>
    <w:rsid w:val="00A828ED"/>
    <w:rsid w:val="00A839C4"/>
    <w:rsid w:val="00A9689B"/>
    <w:rsid w:val="00A97C14"/>
    <w:rsid w:val="00AA12CD"/>
    <w:rsid w:val="00AA5E2F"/>
    <w:rsid w:val="00AA7D24"/>
    <w:rsid w:val="00AB2044"/>
    <w:rsid w:val="00AB2464"/>
    <w:rsid w:val="00AC3FA2"/>
    <w:rsid w:val="00AD1C91"/>
    <w:rsid w:val="00AD3058"/>
    <w:rsid w:val="00AD3A86"/>
    <w:rsid w:val="00AD7356"/>
    <w:rsid w:val="00AE4E43"/>
    <w:rsid w:val="00AF1333"/>
    <w:rsid w:val="00B0034D"/>
    <w:rsid w:val="00B01BA0"/>
    <w:rsid w:val="00B06AED"/>
    <w:rsid w:val="00B121C7"/>
    <w:rsid w:val="00B16EB3"/>
    <w:rsid w:val="00B26AFC"/>
    <w:rsid w:val="00B4117A"/>
    <w:rsid w:val="00B4743F"/>
    <w:rsid w:val="00B529DF"/>
    <w:rsid w:val="00B5445B"/>
    <w:rsid w:val="00B56770"/>
    <w:rsid w:val="00B56EFB"/>
    <w:rsid w:val="00B573FB"/>
    <w:rsid w:val="00B6390E"/>
    <w:rsid w:val="00B646C7"/>
    <w:rsid w:val="00B647F8"/>
    <w:rsid w:val="00B726D6"/>
    <w:rsid w:val="00B73916"/>
    <w:rsid w:val="00B77B65"/>
    <w:rsid w:val="00B81345"/>
    <w:rsid w:val="00B82E91"/>
    <w:rsid w:val="00B860C5"/>
    <w:rsid w:val="00B934BB"/>
    <w:rsid w:val="00BB1995"/>
    <w:rsid w:val="00BB234E"/>
    <w:rsid w:val="00BB34B2"/>
    <w:rsid w:val="00BB44D8"/>
    <w:rsid w:val="00BC3D40"/>
    <w:rsid w:val="00BC409E"/>
    <w:rsid w:val="00BC541F"/>
    <w:rsid w:val="00BD2842"/>
    <w:rsid w:val="00BE028E"/>
    <w:rsid w:val="00BE32F6"/>
    <w:rsid w:val="00BE4547"/>
    <w:rsid w:val="00BF0252"/>
    <w:rsid w:val="00BF4B82"/>
    <w:rsid w:val="00BF5941"/>
    <w:rsid w:val="00C05B0D"/>
    <w:rsid w:val="00C1502B"/>
    <w:rsid w:val="00C31DE1"/>
    <w:rsid w:val="00C410D5"/>
    <w:rsid w:val="00C44A72"/>
    <w:rsid w:val="00C459A1"/>
    <w:rsid w:val="00C508A7"/>
    <w:rsid w:val="00C55AA0"/>
    <w:rsid w:val="00C618F5"/>
    <w:rsid w:val="00C67CB8"/>
    <w:rsid w:val="00C7383E"/>
    <w:rsid w:val="00C76809"/>
    <w:rsid w:val="00C806F0"/>
    <w:rsid w:val="00C81F1D"/>
    <w:rsid w:val="00C83C27"/>
    <w:rsid w:val="00C90FE4"/>
    <w:rsid w:val="00C9569E"/>
    <w:rsid w:val="00CA5FE3"/>
    <w:rsid w:val="00CB2B29"/>
    <w:rsid w:val="00CB3A06"/>
    <w:rsid w:val="00CC5898"/>
    <w:rsid w:val="00CE7D18"/>
    <w:rsid w:val="00CF067A"/>
    <w:rsid w:val="00D015B7"/>
    <w:rsid w:val="00D065D9"/>
    <w:rsid w:val="00D218E8"/>
    <w:rsid w:val="00D220D6"/>
    <w:rsid w:val="00D24327"/>
    <w:rsid w:val="00D26EBB"/>
    <w:rsid w:val="00D357B9"/>
    <w:rsid w:val="00D409B0"/>
    <w:rsid w:val="00D43793"/>
    <w:rsid w:val="00D4462D"/>
    <w:rsid w:val="00D45362"/>
    <w:rsid w:val="00D5008A"/>
    <w:rsid w:val="00D5640C"/>
    <w:rsid w:val="00D62407"/>
    <w:rsid w:val="00D62D69"/>
    <w:rsid w:val="00D7290A"/>
    <w:rsid w:val="00D7604B"/>
    <w:rsid w:val="00D81224"/>
    <w:rsid w:val="00D9018B"/>
    <w:rsid w:val="00D94460"/>
    <w:rsid w:val="00DA553D"/>
    <w:rsid w:val="00DB1DFC"/>
    <w:rsid w:val="00DB2DCD"/>
    <w:rsid w:val="00DB73D5"/>
    <w:rsid w:val="00DC0A3F"/>
    <w:rsid w:val="00DC0BB0"/>
    <w:rsid w:val="00DC70E9"/>
    <w:rsid w:val="00DD3F06"/>
    <w:rsid w:val="00DD6318"/>
    <w:rsid w:val="00DD6B1C"/>
    <w:rsid w:val="00DE3C23"/>
    <w:rsid w:val="00DE4358"/>
    <w:rsid w:val="00DF23A6"/>
    <w:rsid w:val="00DF7F95"/>
    <w:rsid w:val="00E03585"/>
    <w:rsid w:val="00E04D72"/>
    <w:rsid w:val="00E154EC"/>
    <w:rsid w:val="00E41F75"/>
    <w:rsid w:val="00E427D6"/>
    <w:rsid w:val="00E437B5"/>
    <w:rsid w:val="00E51688"/>
    <w:rsid w:val="00E51949"/>
    <w:rsid w:val="00E527EB"/>
    <w:rsid w:val="00E52B67"/>
    <w:rsid w:val="00E54E97"/>
    <w:rsid w:val="00E562C1"/>
    <w:rsid w:val="00E56880"/>
    <w:rsid w:val="00E571FD"/>
    <w:rsid w:val="00E57D8C"/>
    <w:rsid w:val="00E617C1"/>
    <w:rsid w:val="00E63696"/>
    <w:rsid w:val="00E73BB9"/>
    <w:rsid w:val="00E85D23"/>
    <w:rsid w:val="00E951E2"/>
    <w:rsid w:val="00EA0E30"/>
    <w:rsid w:val="00EB799E"/>
    <w:rsid w:val="00EC131B"/>
    <w:rsid w:val="00EC19E8"/>
    <w:rsid w:val="00ED0477"/>
    <w:rsid w:val="00ED4FAB"/>
    <w:rsid w:val="00ED6CDC"/>
    <w:rsid w:val="00EE0C2D"/>
    <w:rsid w:val="00EE647D"/>
    <w:rsid w:val="00EE7EE4"/>
    <w:rsid w:val="00EF6F6F"/>
    <w:rsid w:val="00F029C0"/>
    <w:rsid w:val="00F02ABD"/>
    <w:rsid w:val="00F06DA6"/>
    <w:rsid w:val="00F1407F"/>
    <w:rsid w:val="00F145CF"/>
    <w:rsid w:val="00F20FA7"/>
    <w:rsid w:val="00F262E0"/>
    <w:rsid w:val="00F31CC9"/>
    <w:rsid w:val="00F341A6"/>
    <w:rsid w:val="00F5120C"/>
    <w:rsid w:val="00F5636E"/>
    <w:rsid w:val="00F60F37"/>
    <w:rsid w:val="00F660B0"/>
    <w:rsid w:val="00F80345"/>
    <w:rsid w:val="00F8115C"/>
    <w:rsid w:val="00FA0B2B"/>
    <w:rsid w:val="00FA1189"/>
    <w:rsid w:val="00FB69B5"/>
    <w:rsid w:val="00FB6B03"/>
    <w:rsid w:val="00FD017D"/>
    <w:rsid w:val="00FD2520"/>
    <w:rsid w:val="00FD2DE4"/>
    <w:rsid w:val="00FE1725"/>
    <w:rsid w:val="00FF3063"/>
    <w:rsid w:val="00FF482D"/>
    <w:rsid w:val="00FF5D21"/>
    <w:rsid w:val="0109CA80"/>
    <w:rsid w:val="01B83DEB"/>
    <w:rsid w:val="03B2689D"/>
    <w:rsid w:val="03EBE2DD"/>
    <w:rsid w:val="058382E4"/>
    <w:rsid w:val="0783C267"/>
    <w:rsid w:val="0812E6A4"/>
    <w:rsid w:val="084D1FF3"/>
    <w:rsid w:val="08EE1A93"/>
    <w:rsid w:val="0926AC20"/>
    <w:rsid w:val="0A01C1BF"/>
    <w:rsid w:val="0D48E5C7"/>
    <w:rsid w:val="0D6E7796"/>
    <w:rsid w:val="0E00175B"/>
    <w:rsid w:val="0F0A097E"/>
    <w:rsid w:val="0F338DE0"/>
    <w:rsid w:val="0FCD3A4D"/>
    <w:rsid w:val="0FD44A61"/>
    <w:rsid w:val="1029E316"/>
    <w:rsid w:val="109015E9"/>
    <w:rsid w:val="12101592"/>
    <w:rsid w:val="12493BBA"/>
    <w:rsid w:val="16B5A7C7"/>
    <w:rsid w:val="18286017"/>
    <w:rsid w:val="1A975199"/>
    <w:rsid w:val="1B4E1260"/>
    <w:rsid w:val="1D2E3C49"/>
    <w:rsid w:val="1E0A6517"/>
    <w:rsid w:val="1F1E51D0"/>
    <w:rsid w:val="1F7BFB70"/>
    <w:rsid w:val="20455980"/>
    <w:rsid w:val="213005BF"/>
    <w:rsid w:val="22110511"/>
    <w:rsid w:val="226813FA"/>
    <w:rsid w:val="23A85C24"/>
    <w:rsid w:val="24E840D6"/>
    <w:rsid w:val="2507956F"/>
    <w:rsid w:val="2582B003"/>
    <w:rsid w:val="264BB9A2"/>
    <w:rsid w:val="26A62391"/>
    <w:rsid w:val="271CC9BF"/>
    <w:rsid w:val="274569D1"/>
    <w:rsid w:val="27824542"/>
    <w:rsid w:val="283D2B1E"/>
    <w:rsid w:val="2843678C"/>
    <w:rsid w:val="29C386A8"/>
    <w:rsid w:val="29E5FD8F"/>
    <w:rsid w:val="2A9694B5"/>
    <w:rsid w:val="2CAABCB3"/>
    <w:rsid w:val="2F1C0CD2"/>
    <w:rsid w:val="30283DA2"/>
    <w:rsid w:val="30EA88A5"/>
    <w:rsid w:val="3253DABE"/>
    <w:rsid w:val="3283C474"/>
    <w:rsid w:val="32A6BDE0"/>
    <w:rsid w:val="331D52DE"/>
    <w:rsid w:val="35733D36"/>
    <w:rsid w:val="35A72A3D"/>
    <w:rsid w:val="367ACA02"/>
    <w:rsid w:val="37F1D6A2"/>
    <w:rsid w:val="38B95A7A"/>
    <w:rsid w:val="3A171158"/>
    <w:rsid w:val="3A75886F"/>
    <w:rsid w:val="3B862009"/>
    <w:rsid w:val="3C28EC36"/>
    <w:rsid w:val="3D0901CA"/>
    <w:rsid w:val="3D5F26C9"/>
    <w:rsid w:val="3D9A0069"/>
    <w:rsid w:val="3DD96D02"/>
    <w:rsid w:val="3E711E18"/>
    <w:rsid w:val="3FBC6EAE"/>
    <w:rsid w:val="40BAB7ED"/>
    <w:rsid w:val="41A8B9AE"/>
    <w:rsid w:val="42764F8E"/>
    <w:rsid w:val="42B5A1C8"/>
    <w:rsid w:val="432F6894"/>
    <w:rsid w:val="477F13FC"/>
    <w:rsid w:val="489A079C"/>
    <w:rsid w:val="493FBBFE"/>
    <w:rsid w:val="4BDF8F93"/>
    <w:rsid w:val="4C9DA983"/>
    <w:rsid w:val="4E589E45"/>
    <w:rsid w:val="4EC84A9C"/>
    <w:rsid w:val="4F4B3204"/>
    <w:rsid w:val="506D12CF"/>
    <w:rsid w:val="50BD5461"/>
    <w:rsid w:val="50DB2E24"/>
    <w:rsid w:val="51595110"/>
    <w:rsid w:val="5272D232"/>
    <w:rsid w:val="5291EA0D"/>
    <w:rsid w:val="52A908FD"/>
    <w:rsid w:val="5394A378"/>
    <w:rsid w:val="539E0203"/>
    <w:rsid w:val="54366154"/>
    <w:rsid w:val="54B01EDB"/>
    <w:rsid w:val="54FF93CB"/>
    <w:rsid w:val="56FC1D0D"/>
    <w:rsid w:val="56FE3B52"/>
    <w:rsid w:val="56FFD208"/>
    <w:rsid w:val="573C3221"/>
    <w:rsid w:val="59739598"/>
    <w:rsid w:val="5B0541BB"/>
    <w:rsid w:val="5B72D195"/>
    <w:rsid w:val="5B9779B5"/>
    <w:rsid w:val="5CD098CA"/>
    <w:rsid w:val="5D561640"/>
    <w:rsid w:val="5DF5C82D"/>
    <w:rsid w:val="5EAB4EC8"/>
    <w:rsid w:val="5F98C74A"/>
    <w:rsid w:val="600327C9"/>
    <w:rsid w:val="60665E6E"/>
    <w:rsid w:val="615F100D"/>
    <w:rsid w:val="61953744"/>
    <w:rsid w:val="62270DEF"/>
    <w:rsid w:val="641C9952"/>
    <w:rsid w:val="64F9D4E7"/>
    <w:rsid w:val="661B8FAF"/>
    <w:rsid w:val="674177B2"/>
    <w:rsid w:val="6789D177"/>
    <w:rsid w:val="690F0D93"/>
    <w:rsid w:val="6B6FE20B"/>
    <w:rsid w:val="6B7CFE7A"/>
    <w:rsid w:val="6C20541F"/>
    <w:rsid w:val="6C74116E"/>
    <w:rsid w:val="6CA64446"/>
    <w:rsid w:val="6D244341"/>
    <w:rsid w:val="6D2C95FF"/>
    <w:rsid w:val="6D3E9887"/>
    <w:rsid w:val="6D411981"/>
    <w:rsid w:val="6DB33C67"/>
    <w:rsid w:val="6DF82AD2"/>
    <w:rsid w:val="7022B2C5"/>
    <w:rsid w:val="70805840"/>
    <w:rsid w:val="70AB839E"/>
    <w:rsid w:val="715F93AE"/>
    <w:rsid w:val="73998A6F"/>
    <w:rsid w:val="73F75706"/>
    <w:rsid w:val="7438AE76"/>
    <w:rsid w:val="744EA844"/>
    <w:rsid w:val="7474A62B"/>
    <w:rsid w:val="74D44F86"/>
    <w:rsid w:val="75EFE397"/>
    <w:rsid w:val="7685FDD6"/>
    <w:rsid w:val="76F91481"/>
    <w:rsid w:val="778CC5B5"/>
    <w:rsid w:val="78DF8526"/>
    <w:rsid w:val="79C34D18"/>
    <w:rsid w:val="7A6F4E35"/>
    <w:rsid w:val="7C3B4762"/>
    <w:rsid w:val="7D99DD9B"/>
    <w:rsid w:val="7DA6D8D1"/>
    <w:rsid w:val="7E273BF5"/>
    <w:rsid w:val="7F4B54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87300"/>
  <w15:chartTrackingRefBased/>
  <w15:docId w15:val="{A354EC72-A5BB-47AC-8B29-1491B99F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16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16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16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16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16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16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16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16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16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6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16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16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16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16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16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16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16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16E4"/>
    <w:rPr>
      <w:rFonts w:eastAsiaTheme="majorEastAsia" w:cstheme="majorBidi"/>
      <w:color w:val="272727" w:themeColor="text1" w:themeTint="D8"/>
    </w:rPr>
  </w:style>
  <w:style w:type="paragraph" w:styleId="Title">
    <w:name w:val="Title"/>
    <w:basedOn w:val="Normal"/>
    <w:next w:val="Normal"/>
    <w:link w:val="TitleChar"/>
    <w:uiPriority w:val="10"/>
    <w:qFormat/>
    <w:rsid w:val="004116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16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16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16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16E4"/>
    <w:pPr>
      <w:spacing w:before="160"/>
      <w:jc w:val="center"/>
    </w:pPr>
    <w:rPr>
      <w:i/>
      <w:iCs/>
      <w:color w:val="404040" w:themeColor="text1" w:themeTint="BF"/>
    </w:rPr>
  </w:style>
  <w:style w:type="character" w:customStyle="1" w:styleId="QuoteChar">
    <w:name w:val="Quote Char"/>
    <w:basedOn w:val="DefaultParagraphFont"/>
    <w:link w:val="Quote"/>
    <w:uiPriority w:val="29"/>
    <w:rsid w:val="004116E4"/>
    <w:rPr>
      <w:i/>
      <w:iCs/>
      <w:color w:val="404040" w:themeColor="text1" w:themeTint="BF"/>
    </w:rPr>
  </w:style>
  <w:style w:type="paragraph" w:styleId="ListParagraph">
    <w:name w:val="List Paragraph"/>
    <w:basedOn w:val="Normal"/>
    <w:uiPriority w:val="34"/>
    <w:qFormat/>
    <w:rsid w:val="004116E4"/>
    <w:pPr>
      <w:ind w:left="720"/>
      <w:contextualSpacing/>
    </w:pPr>
  </w:style>
  <w:style w:type="character" w:styleId="IntenseEmphasis">
    <w:name w:val="Intense Emphasis"/>
    <w:basedOn w:val="DefaultParagraphFont"/>
    <w:uiPriority w:val="21"/>
    <w:qFormat/>
    <w:rsid w:val="004116E4"/>
    <w:rPr>
      <w:i/>
      <w:iCs/>
      <w:color w:val="0F4761" w:themeColor="accent1" w:themeShade="BF"/>
    </w:rPr>
  </w:style>
  <w:style w:type="paragraph" w:styleId="IntenseQuote">
    <w:name w:val="Intense Quote"/>
    <w:basedOn w:val="Normal"/>
    <w:next w:val="Normal"/>
    <w:link w:val="IntenseQuoteChar"/>
    <w:uiPriority w:val="30"/>
    <w:qFormat/>
    <w:rsid w:val="00411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16E4"/>
    <w:rPr>
      <w:i/>
      <w:iCs/>
      <w:color w:val="0F4761" w:themeColor="accent1" w:themeShade="BF"/>
    </w:rPr>
  </w:style>
  <w:style w:type="character" w:styleId="IntenseReference">
    <w:name w:val="Intense Reference"/>
    <w:basedOn w:val="DefaultParagraphFont"/>
    <w:uiPriority w:val="32"/>
    <w:qFormat/>
    <w:rsid w:val="004116E4"/>
    <w:rPr>
      <w:b/>
      <w:bCs/>
      <w:smallCaps/>
      <w:color w:val="0F4761" w:themeColor="accent1" w:themeShade="BF"/>
      <w:spacing w:val="5"/>
    </w:rPr>
  </w:style>
  <w:style w:type="paragraph" w:styleId="Revision">
    <w:name w:val="Revision"/>
    <w:hidden/>
    <w:uiPriority w:val="99"/>
    <w:semiHidden/>
    <w:rsid w:val="004116E4"/>
    <w:pPr>
      <w:spacing w:after="0" w:line="240" w:lineRule="auto"/>
    </w:pPr>
  </w:style>
  <w:style w:type="numbering" w:customStyle="1" w:styleId="NoList1">
    <w:name w:val="No List1"/>
    <w:next w:val="NoList"/>
    <w:uiPriority w:val="99"/>
    <w:semiHidden/>
    <w:unhideWhenUsed/>
    <w:rsid w:val="004116E4"/>
  </w:style>
  <w:style w:type="character" w:styleId="CommentReference">
    <w:name w:val="annotation reference"/>
    <w:unhideWhenUsed/>
    <w:rsid w:val="004116E4"/>
    <w:rPr>
      <w:sz w:val="16"/>
      <w:szCs w:val="16"/>
    </w:rPr>
  </w:style>
  <w:style w:type="paragraph" w:styleId="CommentText">
    <w:name w:val="annotation text"/>
    <w:basedOn w:val="Normal"/>
    <w:link w:val="CommentTextChar"/>
    <w:unhideWhenUsed/>
    <w:rsid w:val="004116E4"/>
    <w:pPr>
      <w:spacing w:line="240" w:lineRule="auto"/>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rsid w:val="004116E4"/>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116E4"/>
    <w:rPr>
      <w:b/>
      <w:bCs/>
    </w:rPr>
  </w:style>
  <w:style w:type="character" w:customStyle="1" w:styleId="CommentSubjectChar">
    <w:name w:val="Comment Subject Char"/>
    <w:basedOn w:val="CommentTextChar"/>
    <w:link w:val="CommentSubject"/>
    <w:uiPriority w:val="99"/>
    <w:semiHidden/>
    <w:rsid w:val="004116E4"/>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4116E4"/>
    <w:pPr>
      <w:spacing w:after="0" w:line="240" w:lineRule="auto"/>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4116E4"/>
    <w:rPr>
      <w:rFonts w:ascii="Segoe UI" w:eastAsia="Calibri" w:hAnsi="Segoe UI" w:cs="Segoe UI"/>
      <w:kern w:val="0"/>
      <w:sz w:val="18"/>
      <w:szCs w:val="18"/>
      <w14:ligatures w14:val="none"/>
    </w:rPr>
  </w:style>
  <w:style w:type="paragraph" w:styleId="Header">
    <w:name w:val="header"/>
    <w:basedOn w:val="Normal"/>
    <w:link w:val="Head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HeaderChar">
    <w:name w:val="Header Char"/>
    <w:basedOn w:val="DefaultParagraphFont"/>
    <w:link w:val="Header"/>
    <w:rsid w:val="004116E4"/>
    <w:rPr>
      <w:rFonts w:ascii="Calibri" w:eastAsia="Calibri" w:hAnsi="Calibri" w:cs="Times New Roman"/>
      <w:kern w:val="0"/>
      <w:sz w:val="22"/>
      <w:szCs w:val="22"/>
      <w14:ligatures w14:val="none"/>
    </w:rPr>
  </w:style>
  <w:style w:type="paragraph" w:styleId="Footer">
    <w:name w:val="footer"/>
    <w:basedOn w:val="Normal"/>
    <w:link w:val="Foot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FooterChar">
    <w:name w:val="Footer Char"/>
    <w:basedOn w:val="DefaultParagraphFont"/>
    <w:link w:val="Footer"/>
    <w:uiPriority w:val="99"/>
    <w:rsid w:val="004116E4"/>
    <w:rPr>
      <w:rFonts w:ascii="Calibri" w:eastAsia="Calibri" w:hAnsi="Calibri" w:cs="Times New Roman"/>
      <w:kern w:val="0"/>
      <w:sz w:val="22"/>
      <w:szCs w:val="22"/>
      <w14:ligatures w14:val="none"/>
    </w:rPr>
  </w:style>
  <w:style w:type="character" w:styleId="PageNumber">
    <w:name w:val="page number"/>
    <w:uiPriority w:val="99"/>
    <w:rsid w:val="004116E4"/>
    <w:rPr>
      <w:rFonts w:cs="Times New Roman"/>
    </w:rPr>
  </w:style>
  <w:style w:type="paragraph" w:styleId="BodyTextIndent">
    <w:name w:val="Body Text Indent"/>
    <w:basedOn w:val="Normal"/>
    <w:link w:val="BodyTextIndentChar"/>
    <w:uiPriority w:val="99"/>
    <w:rsid w:val="004116E4"/>
    <w:pPr>
      <w:widowControl w:val="0"/>
      <w:tabs>
        <w:tab w:val="left" w:pos="1440"/>
      </w:tabs>
      <w:autoSpaceDE w:val="0"/>
      <w:autoSpaceDN w:val="0"/>
      <w:adjustRightInd w:val="0"/>
      <w:spacing w:before="120" w:after="120" w:line="240" w:lineRule="auto"/>
      <w:ind w:left="432"/>
    </w:pPr>
    <w:rPr>
      <w:rFonts w:ascii="Times New Roman" w:eastAsia="Times New Roman" w:hAnsi="Times New Roman" w:cs="Times New Roman"/>
      <w:kern w:val="0"/>
      <w14:ligatures w14:val="none"/>
    </w:rPr>
  </w:style>
  <w:style w:type="character" w:customStyle="1" w:styleId="BodyTextIndentChar">
    <w:name w:val="Body Text Indent Char"/>
    <w:basedOn w:val="DefaultParagraphFont"/>
    <w:link w:val="BodyTextIndent"/>
    <w:uiPriority w:val="99"/>
    <w:rsid w:val="004116E4"/>
    <w:rPr>
      <w:rFonts w:ascii="Times New Roman" w:eastAsia="Times New Roman" w:hAnsi="Times New Roman" w:cs="Times New Roman"/>
      <w:kern w:val="0"/>
      <w14:ligatures w14:val="none"/>
    </w:rPr>
  </w:style>
  <w:style w:type="paragraph" w:styleId="NoSpacing">
    <w:name w:val="No Spacing"/>
    <w:basedOn w:val="Normal"/>
    <w:uiPriority w:val="1"/>
    <w:qFormat/>
    <w:rsid w:val="004116E4"/>
    <w:pPr>
      <w:spacing w:after="0" w:line="240" w:lineRule="auto"/>
    </w:pPr>
    <w:rPr>
      <w:rFonts w:ascii="Times New Roman" w:eastAsia="Times New Roman" w:hAnsi="Times New Roman" w:cs="Times New Roman"/>
      <w:kern w:val="0"/>
      <w14:ligatures w14:val="none"/>
    </w:rPr>
  </w:style>
  <w:style w:type="character" w:styleId="Hyperlink">
    <w:name w:val="Hyperlink"/>
    <w:uiPriority w:val="99"/>
    <w:rsid w:val="004116E4"/>
    <w:rPr>
      <w:rFonts w:cs="Times New Roman"/>
      <w:color w:val="0000FF"/>
      <w:u w:val="single"/>
    </w:rPr>
  </w:style>
  <w:style w:type="paragraph" w:customStyle="1" w:styleId="NormalArial">
    <w:name w:val="Normal+Arial"/>
    <w:basedOn w:val="Normal"/>
    <w:link w:val="NormalArialChar"/>
    <w:rsid w:val="004116E4"/>
    <w:pPr>
      <w:spacing w:after="0" w:line="240" w:lineRule="auto"/>
    </w:pPr>
    <w:rPr>
      <w:rFonts w:ascii="Arial" w:eastAsia="Times New Roman" w:hAnsi="Arial" w:cs="Times New Roman"/>
      <w:kern w:val="0"/>
      <w14:ligatures w14:val="none"/>
    </w:rPr>
  </w:style>
  <w:style w:type="character" w:customStyle="1" w:styleId="NormalArialChar">
    <w:name w:val="Normal+Arial Char"/>
    <w:link w:val="NormalArial"/>
    <w:rsid w:val="004116E4"/>
    <w:rPr>
      <w:rFonts w:ascii="Arial" w:eastAsia="Times New Roman" w:hAnsi="Arial" w:cs="Times New Roman"/>
      <w:kern w:val="0"/>
      <w14:ligatures w14:val="none"/>
    </w:rPr>
  </w:style>
  <w:style w:type="character" w:customStyle="1" w:styleId="ui-provider">
    <w:name w:val="ui-provider"/>
    <w:basedOn w:val="DefaultParagraphFont"/>
    <w:rsid w:val="004116E4"/>
  </w:style>
  <w:style w:type="paragraph" w:styleId="List">
    <w:name w:val="List"/>
    <w:aliases w:val=" Char2 Char Char Char Char, Char2 Char"/>
    <w:basedOn w:val="Normal"/>
    <w:link w:val="ListChar"/>
    <w:rsid w:val="004116E4"/>
    <w:pPr>
      <w:spacing w:after="240" w:line="240" w:lineRule="auto"/>
      <w:ind w:left="1440" w:hanging="720"/>
    </w:pPr>
    <w:rPr>
      <w:rFonts w:ascii="Times New Roman" w:eastAsia="Times New Roman" w:hAnsi="Times New Roman" w:cs="Times New Roman"/>
      <w:kern w:val="0"/>
      <w:szCs w:val="20"/>
      <w14:ligatures w14:val="none"/>
    </w:rPr>
  </w:style>
  <w:style w:type="character" w:customStyle="1" w:styleId="ListChar">
    <w:name w:val="List Char"/>
    <w:aliases w:val=" Char2 Char Char Char Char Char, Char2 Char Char"/>
    <w:link w:val="List"/>
    <w:rsid w:val="004116E4"/>
    <w:rPr>
      <w:rFonts w:ascii="Times New Roman" w:eastAsia="Times New Roman" w:hAnsi="Times New Roman" w:cs="Times New Roman"/>
      <w:kern w:val="0"/>
      <w:szCs w:val="20"/>
      <w14:ligatures w14:val="none"/>
    </w:rPr>
  </w:style>
  <w:style w:type="paragraph" w:customStyle="1" w:styleId="Default">
    <w:name w:val="Default"/>
    <w:rsid w:val="004116E4"/>
    <w:pPr>
      <w:autoSpaceDE w:val="0"/>
      <w:autoSpaceDN w:val="0"/>
      <w:adjustRightInd w:val="0"/>
      <w:spacing w:after="0" w:line="240" w:lineRule="auto"/>
    </w:pPr>
    <w:rPr>
      <w:rFonts w:ascii="Arial" w:eastAsia="Times New Roman" w:hAnsi="Arial" w:cs="Arial"/>
      <w:color w:val="000000"/>
      <w:kern w:val="0"/>
      <w14:ligatures w14:val="none"/>
    </w:rPr>
  </w:style>
  <w:style w:type="character" w:styleId="UnresolvedMention">
    <w:name w:val="Unresolved Mention"/>
    <w:basedOn w:val="DefaultParagraphFont"/>
    <w:uiPriority w:val="99"/>
    <w:semiHidden/>
    <w:unhideWhenUsed/>
    <w:rsid w:val="004116E4"/>
    <w:rPr>
      <w:color w:val="605E5C"/>
      <w:shd w:val="clear" w:color="auto" w:fill="E1DFDD"/>
    </w:rPr>
  </w:style>
  <w:style w:type="paragraph" w:customStyle="1" w:styleId="1">
    <w:name w:val="1"/>
    <w:aliases w:val="2,3"/>
    <w:basedOn w:val="Normal"/>
    <w:rsid w:val="004116E4"/>
    <w:pPr>
      <w:numPr>
        <w:numId w:val="4"/>
      </w:numPr>
      <w:spacing w:after="120" w:line="240" w:lineRule="auto"/>
    </w:pPr>
    <w:rPr>
      <w:rFonts w:ascii="Times New Roman" w:eastAsia="Times New Roman" w:hAnsi="Times New Roman" w:cs="Times New Roman"/>
      <w:kern w:val="0"/>
      <w:szCs w:val="20"/>
      <w14:ligatures w14:val="none"/>
    </w:rPr>
  </w:style>
  <w:style w:type="table" w:styleId="TableGrid">
    <w:name w:val="Table Grid"/>
    <w:basedOn w:val="TableNormal"/>
    <w:uiPriority w:val="39"/>
    <w:rsid w:val="004116E4"/>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B3956"/>
    <w:pPr>
      <w:spacing w:after="120"/>
    </w:pPr>
  </w:style>
  <w:style w:type="character" w:customStyle="1" w:styleId="BodyTextChar">
    <w:name w:val="Body Text Char"/>
    <w:basedOn w:val="DefaultParagraphFont"/>
    <w:link w:val="BodyText"/>
    <w:uiPriority w:val="99"/>
    <w:semiHidden/>
    <w:rsid w:val="006B3956"/>
  </w:style>
  <w:style w:type="paragraph" w:customStyle="1" w:styleId="H2">
    <w:name w:val="H2"/>
    <w:basedOn w:val="Heading2"/>
    <w:next w:val="BodyText"/>
    <w:link w:val="H2Char"/>
    <w:rsid w:val="006B3956"/>
    <w:pPr>
      <w:keepLines w:val="0"/>
      <w:tabs>
        <w:tab w:val="left" w:pos="900"/>
      </w:tabs>
      <w:spacing w:before="240" w:after="240" w:line="240" w:lineRule="auto"/>
      <w:ind w:left="900" w:hanging="900"/>
    </w:pPr>
    <w:rPr>
      <w:rFonts w:ascii="Times New Roman" w:eastAsia="Times New Roman" w:hAnsi="Times New Roman" w:cs="Times New Roman"/>
      <w:b/>
      <w:color w:val="auto"/>
      <w:kern w:val="0"/>
      <w:sz w:val="24"/>
      <w:szCs w:val="20"/>
      <w14:ligatures w14:val="none"/>
    </w:rPr>
  </w:style>
  <w:style w:type="character" w:customStyle="1" w:styleId="H2Char">
    <w:name w:val="H2 Char"/>
    <w:link w:val="H2"/>
    <w:rsid w:val="006B3956"/>
    <w:rPr>
      <w:rFonts w:ascii="Times New Roman" w:eastAsia="Times New Roman" w:hAnsi="Times New Roman" w:cs="Times New Roman"/>
      <w:b/>
      <w:kern w:val="0"/>
      <w:szCs w:val="20"/>
      <w14:ligatures w14:val="none"/>
    </w:rPr>
  </w:style>
  <w:style w:type="character" w:styleId="Mention">
    <w:name w:val="Mention"/>
    <w:basedOn w:val="DefaultParagraphFont"/>
    <w:uiPriority w:val="99"/>
    <w:unhideWhenUsed/>
    <w:rsid w:val="006B3956"/>
    <w:rPr>
      <w:color w:val="2B579A"/>
      <w:shd w:val="clear" w:color="auto" w:fill="E1DFDD"/>
    </w:rPr>
  </w:style>
  <w:style w:type="paragraph" w:customStyle="1" w:styleId="TableBody">
    <w:name w:val="Table Body"/>
    <w:basedOn w:val="BodyText"/>
    <w:rsid w:val="00895FDB"/>
    <w:pPr>
      <w:spacing w:after="60" w:line="240" w:lineRule="auto"/>
    </w:pPr>
    <w:rPr>
      <w:iCs/>
      <w:sz w:val="20"/>
      <w:szCs w:val="20"/>
    </w:rPr>
  </w:style>
  <w:style w:type="character" w:styleId="PlaceholderText">
    <w:name w:val="Placeholder Text"/>
    <w:basedOn w:val="DefaultParagraphFont"/>
    <w:uiPriority w:val="99"/>
    <w:semiHidden/>
    <w:rsid w:val="006C6B8D"/>
    <w:rPr>
      <w:color w:val="666666"/>
    </w:rPr>
  </w:style>
  <w:style w:type="paragraph" w:customStyle="1" w:styleId="H3">
    <w:name w:val="H3"/>
    <w:basedOn w:val="Heading3"/>
    <w:next w:val="BodyText"/>
    <w:link w:val="H3Char"/>
    <w:rsid w:val="00542C6D"/>
    <w:pPr>
      <w:keepLines w:val="0"/>
      <w:tabs>
        <w:tab w:val="left" w:pos="1080"/>
      </w:tabs>
      <w:spacing w:before="240" w:after="240" w:line="240" w:lineRule="auto"/>
      <w:ind w:left="1080" w:hanging="1080"/>
    </w:pPr>
    <w:rPr>
      <w:rFonts w:ascii="Times New Roman" w:eastAsia="Times New Roman" w:hAnsi="Times New Roman" w:cs="Times New Roman"/>
      <w:b/>
      <w:bCs/>
      <w:i/>
      <w:color w:val="auto"/>
      <w:kern w:val="0"/>
      <w:sz w:val="24"/>
      <w:szCs w:val="20"/>
      <w14:ligatures w14:val="none"/>
    </w:rPr>
  </w:style>
  <w:style w:type="character" w:customStyle="1" w:styleId="H3Char">
    <w:name w:val="H3 Char"/>
    <w:link w:val="H3"/>
    <w:rsid w:val="00542C6D"/>
    <w:rPr>
      <w:rFonts w:ascii="Times New Roman" w:eastAsia="Times New Roman" w:hAnsi="Times New Roman" w:cs="Times New Roman"/>
      <w:b/>
      <w:bCs/>
      <w:i/>
      <w:kern w:val="0"/>
      <w:szCs w:val="20"/>
      <w14:ligatures w14:val="none"/>
    </w:rPr>
  </w:style>
  <w:style w:type="paragraph" w:customStyle="1" w:styleId="H4">
    <w:name w:val="H4"/>
    <w:basedOn w:val="Heading4"/>
    <w:next w:val="BodyText"/>
    <w:link w:val="H4Char"/>
    <w:rsid w:val="00542C6D"/>
    <w:pPr>
      <w:keepLines w:val="0"/>
      <w:widowControl w:val="0"/>
      <w:tabs>
        <w:tab w:val="left" w:pos="1260"/>
      </w:tabs>
      <w:spacing w:before="240" w:after="240" w:line="240" w:lineRule="auto"/>
      <w:ind w:left="1260" w:hanging="1260"/>
    </w:pPr>
    <w:rPr>
      <w:rFonts w:ascii="Times New Roman" w:eastAsia="Times New Roman" w:hAnsi="Times New Roman" w:cs="Times New Roman"/>
      <w:i w:val="0"/>
      <w:iCs w:val="0"/>
      <w:snapToGrid w:val="0"/>
      <w:color w:val="auto"/>
      <w:kern w:val="0"/>
      <w:szCs w:val="20"/>
      <w14:ligatures w14:val="none"/>
    </w:rPr>
  </w:style>
  <w:style w:type="character" w:customStyle="1" w:styleId="H4Char">
    <w:name w:val="H4 Char"/>
    <w:link w:val="H4"/>
    <w:rsid w:val="00542C6D"/>
    <w:rPr>
      <w:rFonts w:ascii="Times New Roman" w:eastAsia="Times New Roman" w:hAnsi="Times New Roman" w:cs="Times New Roman"/>
      <w:snapToGrid w:val="0"/>
      <w:kern w:val="0"/>
      <w:szCs w:val="20"/>
      <w14:ligatures w14:val="none"/>
    </w:rPr>
  </w:style>
  <w:style w:type="paragraph" w:styleId="FootnoteText">
    <w:name w:val="footnote text"/>
    <w:basedOn w:val="Normal"/>
    <w:link w:val="FootnoteTextChar"/>
    <w:uiPriority w:val="99"/>
    <w:semiHidden/>
    <w:unhideWhenUsed/>
    <w:rsid w:val="00ED04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477"/>
    <w:rPr>
      <w:sz w:val="20"/>
      <w:szCs w:val="20"/>
    </w:rPr>
  </w:style>
  <w:style w:type="character" w:styleId="FootnoteReference">
    <w:name w:val="footnote reference"/>
    <w:unhideWhenUsed/>
    <w:rsid w:val="00ED0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7397">
      <w:bodyDiv w:val="1"/>
      <w:marLeft w:val="0"/>
      <w:marRight w:val="0"/>
      <w:marTop w:val="0"/>
      <w:marBottom w:val="0"/>
      <w:divBdr>
        <w:top w:val="none" w:sz="0" w:space="0" w:color="auto"/>
        <w:left w:val="none" w:sz="0" w:space="0" w:color="auto"/>
        <w:bottom w:val="none" w:sz="0" w:space="0" w:color="auto"/>
        <w:right w:val="none" w:sz="0" w:space="0" w:color="auto"/>
      </w:divBdr>
      <w:divsChild>
        <w:div w:id="33166789">
          <w:marLeft w:val="0"/>
          <w:marRight w:val="0"/>
          <w:marTop w:val="0"/>
          <w:marBottom w:val="0"/>
          <w:divBdr>
            <w:top w:val="none" w:sz="0" w:space="0" w:color="auto"/>
            <w:left w:val="none" w:sz="0" w:space="0" w:color="auto"/>
            <w:bottom w:val="none" w:sz="0" w:space="0" w:color="auto"/>
            <w:right w:val="none" w:sz="0" w:space="0" w:color="auto"/>
          </w:divBdr>
        </w:div>
        <w:div w:id="88964266">
          <w:marLeft w:val="0"/>
          <w:marRight w:val="0"/>
          <w:marTop w:val="0"/>
          <w:marBottom w:val="0"/>
          <w:divBdr>
            <w:top w:val="none" w:sz="0" w:space="0" w:color="auto"/>
            <w:left w:val="none" w:sz="0" w:space="0" w:color="auto"/>
            <w:bottom w:val="none" w:sz="0" w:space="0" w:color="auto"/>
            <w:right w:val="none" w:sz="0" w:space="0" w:color="auto"/>
          </w:divBdr>
        </w:div>
        <w:div w:id="140466383">
          <w:marLeft w:val="0"/>
          <w:marRight w:val="0"/>
          <w:marTop w:val="0"/>
          <w:marBottom w:val="0"/>
          <w:divBdr>
            <w:top w:val="none" w:sz="0" w:space="0" w:color="auto"/>
            <w:left w:val="none" w:sz="0" w:space="0" w:color="auto"/>
            <w:bottom w:val="none" w:sz="0" w:space="0" w:color="auto"/>
            <w:right w:val="none" w:sz="0" w:space="0" w:color="auto"/>
          </w:divBdr>
        </w:div>
        <w:div w:id="317198273">
          <w:marLeft w:val="0"/>
          <w:marRight w:val="0"/>
          <w:marTop w:val="0"/>
          <w:marBottom w:val="0"/>
          <w:divBdr>
            <w:top w:val="none" w:sz="0" w:space="0" w:color="auto"/>
            <w:left w:val="none" w:sz="0" w:space="0" w:color="auto"/>
            <w:bottom w:val="none" w:sz="0" w:space="0" w:color="auto"/>
            <w:right w:val="none" w:sz="0" w:space="0" w:color="auto"/>
          </w:divBdr>
        </w:div>
        <w:div w:id="359165775">
          <w:marLeft w:val="0"/>
          <w:marRight w:val="0"/>
          <w:marTop w:val="0"/>
          <w:marBottom w:val="0"/>
          <w:divBdr>
            <w:top w:val="none" w:sz="0" w:space="0" w:color="auto"/>
            <w:left w:val="none" w:sz="0" w:space="0" w:color="auto"/>
            <w:bottom w:val="none" w:sz="0" w:space="0" w:color="auto"/>
            <w:right w:val="none" w:sz="0" w:space="0" w:color="auto"/>
          </w:divBdr>
        </w:div>
        <w:div w:id="388237413">
          <w:marLeft w:val="0"/>
          <w:marRight w:val="0"/>
          <w:marTop w:val="0"/>
          <w:marBottom w:val="0"/>
          <w:divBdr>
            <w:top w:val="none" w:sz="0" w:space="0" w:color="auto"/>
            <w:left w:val="none" w:sz="0" w:space="0" w:color="auto"/>
            <w:bottom w:val="none" w:sz="0" w:space="0" w:color="auto"/>
            <w:right w:val="none" w:sz="0" w:space="0" w:color="auto"/>
          </w:divBdr>
        </w:div>
        <w:div w:id="572592112">
          <w:marLeft w:val="0"/>
          <w:marRight w:val="0"/>
          <w:marTop w:val="0"/>
          <w:marBottom w:val="0"/>
          <w:divBdr>
            <w:top w:val="none" w:sz="0" w:space="0" w:color="auto"/>
            <w:left w:val="none" w:sz="0" w:space="0" w:color="auto"/>
            <w:bottom w:val="none" w:sz="0" w:space="0" w:color="auto"/>
            <w:right w:val="none" w:sz="0" w:space="0" w:color="auto"/>
          </w:divBdr>
        </w:div>
        <w:div w:id="614480978">
          <w:marLeft w:val="0"/>
          <w:marRight w:val="0"/>
          <w:marTop w:val="0"/>
          <w:marBottom w:val="0"/>
          <w:divBdr>
            <w:top w:val="none" w:sz="0" w:space="0" w:color="auto"/>
            <w:left w:val="none" w:sz="0" w:space="0" w:color="auto"/>
            <w:bottom w:val="none" w:sz="0" w:space="0" w:color="auto"/>
            <w:right w:val="none" w:sz="0" w:space="0" w:color="auto"/>
          </w:divBdr>
        </w:div>
        <w:div w:id="829638027">
          <w:marLeft w:val="0"/>
          <w:marRight w:val="0"/>
          <w:marTop w:val="0"/>
          <w:marBottom w:val="0"/>
          <w:divBdr>
            <w:top w:val="none" w:sz="0" w:space="0" w:color="auto"/>
            <w:left w:val="none" w:sz="0" w:space="0" w:color="auto"/>
            <w:bottom w:val="none" w:sz="0" w:space="0" w:color="auto"/>
            <w:right w:val="none" w:sz="0" w:space="0" w:color="auto"/>
          </w:divBdr>
        </w:div>
        <w:div w:id="1031149325">
          <w:marLeft w:val="0"/>
          <w:marRight w:val="0"/>
          <w:marTop w:val="0"/>
          <w:marBottom w:val="0"/>
          <w:divBdr>
            <w:top w:val="none" w:sz="0" w:space="0" w:color="auto"/>
            <w:left w:val="none" w:sz="0" w:space="0" w:color="auto"/>
            <w:bottom w:val="none" w:sz="0" w:space="0" w:color="auto"/>
            <w:right w:val="none" w:sz="0" w:space="0" w:color="auto"/>
          </w:divBdr>
        </w:div>
        <w:div w:id="1107121301">
          <w:marLeft w:val="0"/>
          <w:marRight w:val="0"/>
          <w:marTop w:val="0"/>
          <w:marBottom w:val="0"/>
          <w:divBdr>
            <w:top w:val="none" w:sz="0" w:space="0" w:color="auto"/>
            <w:left w:val="none" w:sz="0" w:space="0" w:color="auto"/>
            <w:bottom w:val="none" w:sz="0" w:space="0" w:color="auto"/>
            <w:right w:val="none" w:sz="0" w:space="0" w:color="auto"/>
          </w:divBdr>
        </w:div>
        <w:div w:id="1118990463">
          <w:marLeft w:val="0"/>
          <w:marRight w:val="0"/>
          <w:marTop w:val="0"/>
          <w:marBottom w:val="0"/>
          <w:divBdr>
            <w:top w:val="none" w:sz="0" w:space="0" w:color="auto"/>
            <w:left w:val="none" w:sz="0" w:space="0" w:color="auto"/>
            <w:bottom w:val="none" w:sz="0" w:space="0" w:color="auto"/>
            <w:right w:val="none" w:sz="0" w:space="0" w:color="auto"/>
          </w:divBdr>
        </w:div>
        <w:div w:id="1473522972">
          <w:marLeft w:val="0"/>
          <w:marRight w:val="0"/>
          <w:marTop w:val="0"/>
          <w:marBottom w:val="0"/>
          <w:divBdr>
            <w:top w:val="none" w:sz="0" w:space="0" w:color="auto"/>
            <w:left w:val="none" w:sz="0" w:space="0" w:color="auto"/>
            <w:bottom w:val="none" w:sz="0" w:space="0" w:color="auto"/>
            <w:right w:val="none" w:sz="0" w:space="0" w:color="auto"/>
          </w:divBdr>
        </w:div>
        <w:div w:id="1492021512">
          <w:marLeft w:val="0"/>
          <w:marRight w:val="0"/>
          <w:marTop w:val="0"/>
          <w:marBottom w:val="0"/>
          <w:divBdr>
            <w:top w:val="none" w:sz="0" w:space="0" w:color="auto"/>
            <w:left w:val="none" w:sz="0" w:space="0" w:color="auto"/>
            <w:bottom w:val="none" w:sz="0" w:space="0" w:color="auto"/>
            <w:right w:val="none" w:sz="0" w:space="0" w:color="auto"/>
          </w:divBdr>
        </w:div>
        <w:div w:id="1641418142">
          <w:marLeft w:val="0"/>
          <w:marRight w:val="0"/>
          <w:marTop w:val="0"/>
          <w:marBottom w:val="0"/>
          <w:divBdr>
            <w:top w:val="none" w:sz="0" w:space="0" w:color="auto"/>
            <w:left w:val="none" w:sz="0" w:space="0" w:color="auto"/>
            <w:bottom w:val="none" w:sz="0" w:space="0" w:color="auto"/>
            <w:right w:val="none" w:sz="0" w:space="0" w:color="auto"/>
          </w:divBdr>
        </w:div>
        <w:div w:id="1707171874">
          <w:marLeft w:val="0"/>
          <w:marRight w:val="0"/>
          <w:marTop w:val="0"/>
          <w:marBottom w:val="0"/>
          <w:divBdr>
            <w:top w:val="none" w:sz="0" w:space="0" w:color="auto"/>
            <w:left w:val="none" w:sz="0" w:space="0" w:color="auto"/>
            <w:bottom w:val="none" w:sz="0" w:space="0" w:color="auto"/>
            <w:right w:val="none" w:sz="0" w:space="0" w:color="auto"/>
          </w:divBdr>
        </w:div>
        <w:div w:id="1727417162">
          <w:marLeft w:val="0"/>
          <w:marRight w:val="0"/>
          <w:marTop w:val="0"/>
          <w:marBottom w:val="0"/>
          <w:divBdr>
            <w:top w:val="none" w:sz="0" w:space="0" w:color="auto"/>
            <w:left w:val="none" w:sz="0" w:space="0" w:color="auto"/>
            <w:bottom w:val="none" w:sz="0" w:space="0" w:color="auto"/>
            <w:right w:val="none" w:sz="0" w:space="0" w:color="auto"/>
          </w:divBdr>
        </w:div>
        <w:div w:id="1846746009">
          <w:marLeft w:val="0"/>
          <w:marRight w:val="0"/>
          <w:marTop w:val="0"/>
          <w:marBottom w:val="0"/>
          <w:divBdr>
            <w:top w:val="none" w:sz="0" w:space="0" w:color="auto"/>
            <w:left w:val="none" w:sz="0" w:space="0" w:color="auto"/>
            <w:bottom w:val="none" w:sz="0" w:space="0" w:color="auto"/>
            <w:right w:val="none" w:sz="0" w:space="0" w:color="auto"/>
          </w:divBdr>
        </w:div>
        <w:div w:id="1880047734">
          <w:marLeft w:val="0"/>
          <w:marRight w:val="0"/>
          <w:marTop w:val="0"/>
          <w:marBottom w:val="0"/>
          <w:divBdr>
            <w:top w:val="none" w:sz="0" w:space="0" w:color="auto"/>
            <w:left w:val="none" w:sz="0" w:space="0" w:color="auto"/>
            <w:bottom w:val="none" w:sz="0" w:space="0" w:color="auto"/>
            <w:right w:val="none" w:sz="0" w:space="0" w:color="auto"/>
          </w:divBdr>
        </w:div>
        <w:div w:id="1942832546">
          <w:marLeft w:val="0"/>
          <w:marRight w:val="0"/>
          <w:marTop w:val="0"/>
          <w:marBottom w:val="0"/>
          <w:divBdr>
            <w:top w:val="none" w:sz="0" w:space="0" w:color="auto"/>
            <w:left w:val="none" w:sz="0" w:space="0" w:color="auto"/>
            <w:bottom w:val="none" w:sz="0" w:space="0" w:color="auto"/>
            <w:right w:val="none" w:sz="0" w:space="0" w:color="auto"/>
          </w:divBdr>
        </w:div>
        <w:div w:id="1967080401">
          <w:marLeft w:val="0"/>
          <w:marRight w:val="0"/>
          <w:marTop w:val="0"/>
          <w:marBottom w:val="0"/>
          <w:divBdr>
            <w:top w:val="none" w:sz="0" w:space="0" w:color="auto"/>
            <w:left w:val="none" w:sz="0" w:space="0" w:color="auto"/>
            <w:bottom w:val="none" w:sz="0" w:space="0" w:color="auto"/>
            <w:right w:val="none" w:sz="0" w:space="0" w:color="auto"/>
          </w:divBdr>
        </w:div>
      </w:divsChild>
    </w:div>
    <w:div w:id="49693507">
      <w:bodyDiv w:val="1"/>
      <w:marLeft w:val="0"/>
      <w:marRight w:val="0"/>
      <w:marTop w:val="0"/>
      <w:marBottom w:val="0"/>
      <w:divBdr>
        <w:top w:val="none" w:sz="0" w:space="0" w:color="auto"/>
        <w:left w:val="none" w:sz="0" w:space="0" w:color="auto"/>
        <w:bottom w:val="none" w:sz="0" w:space="0" w:color="auto"/>
        <w:right w:val="none" w:sz="0" w:space="0" w:color="auto"/>
      </w:divBdr>
    </w:div>
    <w:div w:id="62261240">
      <w:bodyDiv w:val="1"/>
      <w:marLeft w:val="0"/>
      <w:marRight w:val="0"/>
      <w:marTop w:val="0"/>
      <w:marBottom w:val="0"/>
      <w:divBdr>
        <w:top w:val="none" w:sz="0" w:space="0" w:color="auto"/>
        <w:left w:val="none" w:sz="0" w:space="0" w:color="auto"/>
        <w:bottom w:val="none" w:sz="0" w:space="0" w:color="auto"/>
        <w:right w:val="none" w:sz="0" w:space="0" w:color="auto"/>
      </w:divBdr>
    </w:div>
    <w:div w:id="80176256">
      <w:bodyDiv w:val="1"/>
      <w:marLeft w:val="0"/>
      <w:marRight w:val="0"/>
      <w:marTop w:val="0"/>
      <w:marBottom w:val="0"/>
      <w:divBdr>
        <w:top w:val="none" w:sz="0" w:space="0" w:color="auto"/>
        <w:left w:val="none" w:sz="0" w:space="0" w:color="auto"/>
        <w:bottom w:val="none" w:sz="0" w:space="0" w:color="auto"/>
        <w:right w:val="none" w:sz="0" w:space="0" w:color="auto"/>
      </w:divBdr>
      <w:divsChild>
        <w:div w:id="197355944">
          <w:marLeft w:val="0"/>
          <w:marRight w:val="0"/>
          <w:marTop w:val="0"/>
          <w:marBottom w:val="0"/>
          <w:divBdr>
            <w:top w:val="none" w:sz="0" w:space="0" w:color="auto"/>
            <w:left w:val="none" w:sz="0" w:space="0" w:color="auto"/>
            <w:bottom w:val="none" w:sz="0" w:space="0" w:color="auto"/>
            <w:right w:val="none" w:sz="0" w:space="0" w:color="auto"/>
          </w:divBdr>
        </w:div>
        <w:div w:id="209804326">
          <w:marLeft w:val="0"/>
          <w:marRight w:val="0"/>
          <w:marTop w:val="0"/>
          <w:marBottom w:val="0"/>
          <w:divBdr>
            <w:top w:val="none" w:sz="0" w:space="0" w:color="auto"/>
            <w:left w:val="none" w:sz="0" w:space="0" w:color="auto"/>
            <w:bottom w:val="none" w:sz="0" w:space="0" w:color="auto"/>
            <w:right w:val="none" w:sz="0" w:space="0" w:color="auto"/>
          </w:divBdr>
        </w:div>
        <w:div w:id="220403976">
          <w:marLeft w:val="0"/>
          <w:marRight w:val="0"/>
          <w:marTop w:val="0"/>
          <w:marBottom w:val="0"/>
          <w:divBdr>
            <w:top w:val="none" w:sz="0" w:space="0" w:color="auto"/>
            <w:left w:val="none" w:sz="0" w:space="0" w:color="auto"/>
            <w:bottom w:val="none" w:sz="0" w:space="0" w:color="auto"/>
            <w:right w:val="none" w:sz="0" w:space="0" w:color="auto"/>
          </w:divBdr>
        </w:div>
        <w:div w:id="324238692">
          <w:marLeft w:val="0"/>
          <w:marRight w:val="0"/>
          <w:marTop w:val="0"/>
          <w:marBottom w:val="0"/>
          <w:divBdr>
            <w:top w:val="none" w:sz="0" w:space="0" w:color="auto"/>
            <w:left w:val="none" w:sz="0" w:space="0" w:color="auto"/>
            <w:bottom w:val="none" w:sz="0" w:space="0" w:color="auto"/>
            <w:right w:val="none" w:sz="0" w:space="0" w:color="auto"/>
          </w:divBdr>
        </w:div>
        <w:div w:id="341854744">
          <w:marLeft w:val="0"/>
          <w:marRight w:val="0"/>
          <w:marTop w:val="0"/>
          <w:marBottom w:val="0"/>
          <w:divBdr>
            <w:top w:val="none" w:sz="0" w:space="0" w:color="auto"/>
            <w:left w:val="none" w:sz="0" w:space="0" w:color="auto"/>
            <w:bottom w:val="none" w:sz="0" w:space="0" w:color="auto"/>
            <w:right w:val="none" w:sz="0" w:space="0" w:color="auto"/>
          </w:divBdr>
        </w:div>
        <w:div w:id="375393366">
          <w:marLeft w:val="0"/>
          <w:marRight w:val="0"/>
          <w:marTop w:val="0"/>
          <w:marBottom w:val="0"/>
          <w:divBdr>
            <w:top w:val="none" w:sz="0" w:space="0" w:color="auto"/>
            <w:left w:val="none" w:sz="0" w:space="0" w:color="auto"/>
            <w:bottom w:val="none" w:sz="0" w:space="0" w:color="auto"/>
            <w:right w:val="none" w:sz="0" w:space="0" w:color="auto"/>
          </w:divBdr>
        </w:div>
        <w:div w:id="455367837">
          <w:marLeft w:val="0"/>
          <w:marRight w:val="0"/>
          <w:marTop w:val="0"/>
          <w:marBottom w:val="0"/>
          <w:divBdr>
            <w:top w:val="none" w:sz="0" w:space="0" w:color="auto"/>
            <w:left w:val="none" w:sz="0" w:space="0" w:color="auto"/>
            <w:bottom w:val="none" w:sz="0" w:space="0" w:color="auto"/>
            <w:right w:val="none" w:sz="0" w:space="0" w:color="auto"/>
          </w:divBdr>
        </w:div>
        <w:div w:id="501311102">
          <w:marLeft w:val="0"/>
          <w:marRight w:val="0"/>
          <w:marTop w:val="0"/>
          <w:marBottom w:val="0"/>
          <w:divBdr>
            <w:top w:val="none" w:sz="0" w:space="0" w:color="auto"/>
            <w:left w:val="none" w:sz="0" w:space="0" w:color="auto"/>
            <w:bottom w:val="none" w:sz="0" w:space="0" w:color="auto"/>
            <w:right w:val="none" w:sz="0" w:space="0" w:color="auto"/>
          </w:divBdr>
        </w:div>
        <w:div w:id="688338812">
          <w:marLeft w:val="0"/>
          <w:marRight w:val="0"/>
          <w:marTop w:val="0"/>
          <w:marBottom w:val="0"/>
          <w:divBdr>
            <w:top w:val="none" w:sz="0" w:space="0" w:color="auto"/>
            <w:left w:val="none" w:sz="0" w:space="0" w:color="auto"/>
            <w:bottom w:val="none" w:sz="0" w:space="0" w:color="auto"/>
            <w:right w:val="none" w:sz="0" w:space="0" w:color="auto"/>
          </w:divBdr>
        </w:div>
        <w:div w:id="829324470">
          <w:marLeft w:val="0"/>
          <w:marRight w:val="0"/>
          <w:marTop w:val="0"/>
          <w:marBottom w:val="0"/>
          <w:divBdr>
            <w:top w:val="none" w:sz="0" w:space="0" w:color="auto"/>
            <w:left w:val="none" w:sz="0" w:space="0" w:color="auto"/>
            <w:bottom w:val="none" w:sz="0" w:space="0" w:color="auto"/>
            <w:right w:val="none" w:sz="0" w:space="0" w:color="auto"/>
          </w:divBdr>
        </w:div>
        <w:div w:id="844902179">
          <w:marLeft w:val="0"/>
          <w:marRight w:val="0"/>
          <w:marTop w:val="0"/>
          <w:marBottom w:val="0"/>
          <w:divBdr>
            <w:top w:val="none" w:sz="0" w:space="0" w:color="auto"/>
            <w:left w:val="none" w:sz="0" w:space="0" w:color="auto"/>
            <w:bottom w:val="none" w:sz="0" w:space="0" w:color="auto"/>
            <w:right w:val="none" w:sz="0" w:space="0" w:color="auto"/>
          </w:divBdr>
        </w:div>
        <w:div w:id="896284575">
          <w:marLeft w:val="0"/>
          <w:marRight w:val="0"/>
          <w:marTop w:val="0"/>
          <w:marBottom w:val="0"/>
          <w:divBdr>
            <w:top w:val="none" w:sz="0" w:space="0" w:color="auto"/>
            <w:left w:val="none" w:sz="0" w:space="0" w:color="auto"/>
            <w:bottom w:val="none" w:sz="0" w:space="0" w:color="auto"/>
            <w:right w:val="none" w:sz="0" w:space="0" w:color="auto"/>
          </w:divBdr>
        </w:div>
        <w:div w:id="1018702660">
          <w:marLeft w:val="0"/>
          <w:marRight w:val="0"/>
          <w:marTop w:val="0"/>
          <w:marBottom w:val="0"/>
          <w:divBdr>
            <w:top w:val="none" w:sz="0" w:space="0" w:color="auto"/>
            <w:left w:val="none" w:sz="0" w:space="0" w:color="auto"/>
            <w:bottom w:val="none" w:sz="0" w:space="0" w:color="auto"/>
            <w:right w:val="none" w:sz="0" w:space="0" w:color="auto"/>
          </w:divBdr>
        </w:div>
        <w:div w:id="1465074649">
          <w:marLeft w:val="0"/>
          <w:marRight w:val="0"/>
          <w:marTop w:val="0"/>
          <w:marBottom w:val="0"/>
          <w:divBdr>
            <w:top w:val="none" w:sz="0" w:space="0" w:color="auto"/>
            <w:left w:val="none" w:sz="0" w:space="0" w:color="auto"/>
            <w:bottom w:val="none" w:sz="0" w:space="0" w:color="auto"/>
            <w:right w:val="none" w:sz="0" w:space="0" w:color="auto"/>
          </w:divBdr>
        </w:div>
        <w:div w:id="1486781725">
          <w:marLeft w:val="0"/>
          <w:marRight w:val="0"/>
          <w:marTop w:val="0"/>
          <w:marBottom w:val="0"/>
          <w:divBdr>
            <w:top w:val="none" w:sz="0" w:space="0" w:color="auto"/>
            <w:left w:val="none" w:sz="0" w:space="0" w:color="auto"/>
            <w:bottom w:val="none" w:sz="0" w:space="0" w:color="auto"/>
            <w:right w:val="none" w:sz="0" w:space="0" w:color="auto"/>
          </w:divBdr>
        </w:div>
        <w:div w:id="1647586247">
          <w:marLeft w:val="0"/>
          <w:marRight w:val="0"/>
          <w:marTop w:val="0"/>
          <w:marBottom w:val="0"/>
          <w:divBdr>
            <w:top w:val="none" w:sz="0" w:space="0" w:color="auto"/>
            <w:left w:val="none" w:sz="0" w:space="0" w:color="auto"/>
            <w:bottom w:val="none" w:sz="0" w:space="0" w:color="auto"/>
            <w:right w:val="none" w:sz="0" w:space="0" w:color="auto"/>
          </w:divBdr>
        </w:div>
        <w:div w:id="1656445272">
          <w:marLeft w:val="0"/>
          <w:marRight w:val="0"/>
          <w:marTop w:val="0"/>
          <w:marBottom w:val="0"/>
          <w:divBdr>
            <w:top w:val="none" w:sz="0" w:space="0" w:color="auto"/>
            <w:left w:val="none" w:sz="0" w:space="0" w:color="auto"/>
            <w:bottom w:val="none" w:sz="0" w:space="0" w:color="auto"/>
            <w:right w:val="none" w:sz="0" w:space="0" w:color="auto"/>
          </w:divBdr>
        </w:div>
        <w:div w:id="1693649511">
          <w:marLeft w:val="0"/>
          <w:marRight w:val="0"/>
          <w:marTop w:val="0"/>
          <w:marBottom w:val="0"/>
          <w:divBdr>
            <w:top w:val="none" w:sz="0" w:space="0" w:color="auto"/>
            <w:left w:val="none" w:sz="0" w:space="0" w:color="auto"/>
            <w:bottom w:val="none" w:sz="0" w:space="0" w:color="auto"/>
            <w:right w:val="none" w:sz="0" w:space="0" w:color="auto"/>
          </w:divBdr>
        </w:div>
        <w:div w:id="1939751311">
          <w:marLeft w:val="0"/>
          <w:marRight w:val="0"/>
          <w:marTop w:val="0"/>
          <w:marBottom w:val="0"/>
          <w:divBdr>
            <w:top w:val="none" w:sz="0" w:space="0" w:color="auto"/>
            <w:left w:val="none" w:sz="0" w:space="0" w:color="auto"/>
            <w:bottom w:val="none" w:sz="0" w:space="0" w:color="auto"/>
            <w:right w:val="none" w:sz="0" w:space="0" w:color="auto"/>
          </w:divBdr>
        </w:div>
        <w:div w:id="1974671926">
          <w:marLeft w:val="0"/>
          <w:marRight w:val="0"/>
          <w:marTop w:val="0"/>
          <w:marBottom w:val="0"/>
          <w:divBdr>
            <w:top w:val="none" w:sz="0" w:space="0" w:color="auto"/>
            <w:left w:val="none" w:sz="0" w:space="0" w:color="auto"/>
            <w:bottom w:val="none" w:sz="0" w:space="0" w:color="auto"/>
            <w:right w:val="none" w:sz="0" w:space="0" w:color="auto"/>
          </w:divBdr>
        </w:div>
        <w:div w:id="2013097069">
          <w:marLeft w:val="0"/>
          <w:marRight w:val="0"/>
          <w:marTop w:val="0"/>
          <w:marBottom w:val="0"/>
          <w:divBdr>
            <w:top w:val="none" w:sz="0" w:space="0" w:color="auto"/>
            <w:left w:val="none" w:sz="0" w:space="0" w:color="auto"/>
            <w:bottom w:val="none" w:sz="0" w:space="0" w:color="auto"/>
            <w:right w:val="none" w:sz="0" w:space="0" w:color="auto"/>
          </w:divBdr>
        </w:div>
      </w:divsChild>
    </w:div>
    <w:div w:id="251206061">
      <w:bodyDiv w:val="1"/>
      <w:marLeft w:val="0"/>
      <w:marRight w:val="0"/>
      <w:marTop w:val="0"/>
      <w:marBottom w:val="0"/>
      <w:divBdr>
        <w:top w:val="none" w:sz="0" w:space="0" w:color="auto"/>
        <w:left w:val="none" w:sz="0" w:space="0" w:color="auto"/>
        <w:bottom w:val="none" w:sz="0" w:space="0" w:color="auto"/>
        <w:right w:val="none" w:sz="0" w:space="0" w:color="auto"/>
      </w:divBdr>
    </w:div>
    <w:div w:id="294413893">
      <w:bodyDiv w:val="1"/>
      <w:marLeft w:val="0"/>
      <w:marRight w:val="0"/>
      <w:marTop w:val="0"/>
      <w:marBottom w:val="0"/>
      <w:divBdr>
        <w:top w:val="none" w:sz="0" w:space="0" w:color="auto"/>
        <w:left w:val="none" w:sz="0" w:space="0" w:color="auto"/>
        <w:bottom w:val="none" w:sz="0" w:space="0" w:color="auto"/>
        <w:right w:val="none" w:sz="0" w:space="0" w:color="auto"/>
      </w:divBdr>
    </w:div>
    <w:div w:id="318929003">
      <w:bodyDiv w:val="1"/>
      <w:marLeft w:val="0"/>
      <w:marRight w:val="0"/>
      <w:marTop w:val="0"/>
      <w:marBottom w:val="0"/>
      <w:divBdr>
        <w:top w:val="none" w:sz="0" w:space="0" w:color="auto"/>
        <w:left w:val="none" w:sz="0" w:space="0" w:color="auto"/>
        <w:bottom w:val="none" w:sz="0" w:space="0" w:color="auto"/>
        <w:right w:val="none" w:sz="0" w:space="0" w:color="auto"/>
      </w:divBdr>
    </w:div>
    <w:div w:id="365104434">
      <w:bodyDiv w:val="1"/>
      <w:marLeft w:val="0"/>
      <w:marRight w:val="0"/>
      <w:marTop w:val="0"/>
      <w:marBottom w:val="0"/>
      <w:divBdr>
        <w:top w:val="none" w:sz="0" w:space="0" w:color="auto"/>
        <w:left w:val="none" w:sz="0" w:space="0" w:color="auto"/>
        <w:bottom w:val="none" w:sz="0" w:space="0" w:color="auto"/>
        <w:right w:val="none" w:sz="0" w:space="0" w:color="auto"/>
      </w:divBdr>
    </w:div>
    <w:div w:id="519663491">
      <w:bodyDiv w:val="1"/>
      <w:marLeft w:val="0"/>
      <w:marRight w:val="0"/>
      <w:marTop w:val="0"/>
      <w:marBottom w:val="0"/>
      <w:divBdr>
        <w:top w:val="none" w:sz="0" w:space="0" w:color="auto"/>
        <w:left w:val="none" w:sz="0" w:space="0" w:color="auto"/>
        <w:bottom w:val="none" w:sz="0" w:space="0" w:color="auto"/>
        <w:right w:val="none" w:sz="0" w:space="0" w:color="auto"/>
      </w:divBdr>
    </w:div>
    <w:div w:id="1058360905">
      <w:bodyDiv w:val="1"/>
      <w:marLeft w:val="0"/>
      <w:marRight w:val="0"/>
      <w:marTop w:val="0"/>
      <w:marBottom w:val="0"/>
      <w:divBdr>
        <w:top w:val="none" w:sz="0" w:space="0" w:color="auto"/>
        <w:left w:val="none" w:sz="0" w:space="0" w:color="auto"/>
        <w:bottom w:val="none" w:sz="0" w:space="0" w:color="auto"/>
        <w:right w:val="none" w:sz="0" w:space="0" w:color="auto"/>
      </w:divBdr>
    </w:div>
    <w:div w:id="1110782051">
      <w:bodyDiv w:val="1"/>
      <w:marLeft w:val="0"/>
      <w:marRight w:val="0"/>
      <w:marTop w:val="0"/>
      <w:marBottom w:val="0"/>
      <w:divBdr>
        <w:top w:val="none" w:sz="0" w:space="0" w:color="auto"/>
        <w:left w:val="none" w:sz="0" w:space="0" w:color="auto"/>
        <w:bottom w:val="none" w:sz="0" w:space="0" w:color="auto"/>
        <w:right w:val="none" w:sz="0" w:space="0" w:color="auto"/>
      </w:divBdr>
    </w:div>
    <w:div w:id="1142036465">
      <w:bodyDiv w:val="1"/>
      <w:marLeft w:val="0"/>
      <w:marRight w:val="0"/>
      <w:marTop w:val="0"/>
      <w:marBottom w:val="0"/>
      <w:divBdr>
        <w:top w:val="none" w:sz="0" w:space="0" w:color="auto"/>
        <w:left w:val="none" w:sz="0" w:space="0" w:color="auto"/>
        <w:bottom w:val="none" w:sz="0" w:space="0" w:color="auto"/>
        <w:right w:val="none" w:sz="0" w:space="0" w:color="auto"/>
      </w:divBdr>
    </w:div>
    <w:div w:id="1572889474">
      <w:bodyDiv w:val="1"/>
      <w:marLeft w:val="0"/>
      <w:marRight w:val="0"/>
      <w:marTop w:val="0"/>
      <w:marBottom w:val="0"/>
      <w:divBdr>
        <w:top w:val="none" w:sz="0" w:space="0" w:color="auto"/>
        <w:left w:val="none" w:sz="0" w:space="0" w:color="auto"/>
        <w:bottom w:val="none" w:sz="0" w:space="0" w:color="auto"/>
        <w:right w:val="none" w:sz="0" w:space="0" w:color="auto"/>
      </w:divBdr>
    </w:div>
    <w:div w:id="17494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microsoft.com/office/2011/relationships/commentsExtended" Target="commentsExtended.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file:///C:\Users\wcallender\Downloads\Residential%20Demand%20Response%20Program%20NPRR%20(draft)%20WDC%20edits%20(5).docx"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mments" Target="comments.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cory.phillips@ercot.com"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yan.king@ercot.com" TargetMode="External"/><Relationship Id="rId22" Type="http://schemas.openxmlformats.org/officeDocument/2006/relationships/hyperlink" Target="file:///C:\Users\wcallender\Downloads\Residential%20Demand%20Response%20Program%20NPRR%20(draft)%20WDC%20edits%20(5).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4FC20-91E5-4E10-8BD2-4C089E817B1F}">
  <ds:schemaRefs>
    <ds:schemaRef ds:uri="http://schemas.microsoft.com/sharepoint/v3/contenttype/forms"/>
  </ds:schemaRefs>
</ds:datastoreItem>
</file>

<file path=customXml/itemProps2.xml><?xml version="1.0" encoding="utf-8"?>
<ds:datastoreItem xmlns:ds="http://schemas.openxmlformats.org/officeDocument/2006/customXml" ds:itemID="{4F457143-6C97-42CC-BDA4-8F45E415CACE}">
  <ds:schemaRefs>
    <ds:schemaRef ds:uri="http://schemas.microsoft.com/office/2006/metadata/properties"/>
    <ds:schemaRef ds:uri="http://schemas.microsoft.com/office/infopath/2007/PartnerControls"/>
    <ds:schemaRef ds:uri="e50c2e4a-fb1d-4161-81b9-5623c3f0c82b"/>
  </ds:schemaRefs>
</ds:datastoreItem>
</file>

<file path=customXml/itemProps3.xml><?xml version="1.0" encoding="utf-8"?>
<ds:datastoreItem xmlns:ds="http://schemas.openxmlformats.org/officeDocument/2006/customXml" ds:itemID="{CF9E8A04-996B-4799-8D09-D7DED5653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655088-0301-445C-A5AA-190D981AC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19281</Words>
  <Characters>102768</Characters>
  <Application>Microsoft Office Word</Application>
  <DocSecurity>0</DocSecurity>
  <Lines>2936</Lines>
  <Paragraphs>1907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120142</CharactersWithSpaces>
  <SharedDoc>false</SharedDoc>
  <HLinks>
    <vt:vector size="54" baseType="variant">
      <vt:variant>
        <vt:i4>1769530</vt:i4>
      </vt:variant>
      <vt:variant>
        <vt:i4>21</vt:i4>
      </vt:variant>
      <vt:variant>
        <vt:i4>0</vt:i4>
      </vt:variant>
      <vt:variant>
        <vt:i4>5</vt:i4>
      </vt:variant>
      <vt:variant>
        <vt:lpwstr/>
      </vt:variant>
      <vt:variant>
        <vt:lpwstr>_Toc109528014</vt:lpwstr>
      </vt:variant>
      <vt:variant>
        <vt:i4>1769530</vt:i4>
      </vt:variant>
      <vt:variant>
        <vt:i4>18</vt:i4>
      </vt:variant>
      <vt:variant>
        <vt:i4>0</vt:i4>
      </vt:variant>
      <vt:variant>
        <vt:i4>5</vt:i4>
      </vt:variant>
      <vt:variant>
        <vt:lpwstr/>
      </vt:variant>
      <vt:variant>
        <vt:lpwstr>_Toc109528011</vt:lpwstr>
      </vt:variant>
      <vt:variant>
        <vt:i4>1441907</vt:i4>
      </vt:variant>
      <vt:variant>
        <vt:i4>15</vt:i4>
      </vt:variant>
      <vt:variant>
        <vt:i4>0</vt:i4>
      </vt:variant>
      <vt:variant>
        <vt:i4>5</vt:i4>
      </vt:variant>
      <vt:variant>
        <vt:lpwstr>C:\Users\wcallender\Downloads\Residential Demand Response Program NPRR (draft) WDC edits (5).docx</vt:lpwstr>
      </vt:variant>
      <vt:variant>
        <vt:lpwstr>_Toc109528014</vt:lpwstr>
      </vt:variant>
      <vt:variant>
        <vt:i4>1441907</vt:i4>
      </vt:variant>
      <vt:variant>
        <vt:i4>12</vt:i4>
      </vt:variant>
      <vt:variant>
        <vt:i4>0</vt:i4>
      </vt:variant>
      <vt:variant>
        <vt:i4>5</vt:i4>
      </vt:variant>
      <vt:variant>
        <vt:lpwstr>C:\Users\wcallender\Downloads\Residential Demand Response Program NPRR (draft) WDC edits (5).docx</vt:lpwstr>
      </vt:variant>
      <vt:variant>
        <vt:lpwstr>_Toc109528011</vt:lpwstr>
      </vt:variant>
      <vt:variant>
        <vt:i4>1835028</vt:i4>
      </vt:variant>
      <vt:variant>
        <vt:i4>9</vt:i4>
      </vt:variant>
      <vt:variant>
        <vt:i4>0</vt:i4>
      </vt:variant>
      <vt:variant>
        <vt:i4>5</vt:i4>
      </vt:variant>
      <vt:variant>
        <vt:lpwstr>https://www.ercot.com/services/programs/load</vt:lpwstr>
      </vt:variant>
      <vt:variant>
        <vt:lpwstr/>
      </vt:variant>
      <vt:variant>
        <vt:i4>8257619</vt:i4>
      </vt:variant>
      <vt:variant>
        <vt:i4>6</vt:i4>
      </vt:variant>
      <vt:variant>
        <vt:i4>0</vt:i4>
      </vt:variant>
      <vt:variant>
        <vt:i4>5</vt:i4>
      </vt:variant>
      <vt:variant>
        <vt:lpwstr>mailto:drsurvey@ercot.com</vt:lpwstr>
      </vt:variant>
      <vt:variant>
        <vt:lpwstr/>
      </vt:variant>
      <vt:variant>
        <vt:i4>8257619</vt:i4>
      </vt:variant>
      <vt:variant>
        <vt:i4>3</vt:i4>
      </vt:variant>
      <vt:variant>
        <vt:i4>0</vt:i4>
      </vt:variant>
      <vt:variant>
        <vt:i4>5</vt:i4>
      </vt:variant>
      <vt:variant>
        <vt:lpwstr>mailto:drsurvey@ercot.com</vt:lpwstr>
      </vt:variant>
      <vt:variant>
        <vt:lpwstr/>
      </vt:variant>
      <vt:variant>
        <vt:i4>2949188</vt:i4>
      </vt:variant>
      <vt:variant>
        <vt:i4>0</vt:i4>
      </vt:variant>
      <vt:variant>
        <vt:i4>0</vt:i4>
      </vt:variant>
      <vt:variant>
        <vt:i4>5</vt:i4>
      </vt:variant>
      <vt:variant>
        <vt:lpwstr>mailto:Ryan.king@ercot.com</vt:lpwstr>
      </vt:variant>
      <vt:variant>
        <vt:lpwstr/>
      </vt:variant>
      <vt:variant>
        <vt:i4>5439525</vt:i4>
      </vt:variant>
      <vt:variant>
        <vt:i4>0</vt:i4>
      </vt:variant>
      <vt:variant>
        <vt:i4>0</vt:i4>
      </vt:variant>
      <vt:variant>
        <vt:i4>5</vt:i4>
      </vt:variant>
      <vt:variant>
        <vt:lpwstr>mailto:Carl.Raish@ercot.com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Callender, Wayne</dc:creator>
  <cp:keywords/>
  <dc:description/>
  <cp:lastModifiedBy>Elizabeth Morales</cp:lastModifiedBy>
  <cp:revision>3</cp:revision>
  <cp:lastPrinted>2025-08-26T13:53:00Z</cp:lastPrinted>
  <dcterms:created xsi:type="dcterms:W3CDTF">2025-10-28T19:23:00Z</dcterms:created>
  <dcterms:modified xsi:type="dcterms:W3CDTF">2026-01-13T15:45:00Z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2025-07-02T18:35:57Z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6674e346-2008-4a96-b61b-32e1edf67104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0x0101009DE1FCA776AD4B44B81A57B059081B18</vt:lpwstr>
  </property>
</Properties>
</file>