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ED151A">
        <w:tc>
          <w:tcPr>
            <w:tcW w:w="1620" w:type="dxa"/>
            <w:tcBorders>
              <w:bottom w:val="single" w:sz="4" w:space="0" w:color="auto"/>
            </w:tcBorders>
            <w:shd w:val="clear" w:color="auto" w:fill="FFFFFF" w:themeFill="background1"/>
            <w:vAlign w:val="center"/>
          </w:tcPr>
          <w:p w14:paraId="1DB23675" w14:textId="77777777" w:rsidR="00067FE2" w:rsidRDefault="00067FE2" w:rsidP="00E5679C">
            <w:pPr>
              <w:pStyle w:val="Header"/>
              <w:spacing w:before="120" w:after="120"/>
            </w:pPr>
            <w:r>
              <w:t>NPRR Number</w:t>
            </w:r>
          </w:p>
        </w:tc>
        <w:tc>
          <w:tcPr>
            <w:tcW w:w="1237" w:type="dxa"/>
            <w:tcBorders>
              <w:bottom w:val="single" w:sz="4" w:space="0" w:color="auto"/>
            </w:tcBorders>
            <w:vAlign w:val="center"/>
          </w:tcPr>
          <w:p w14:paraId="58DFDEEC" w14:textId="59A8BCC3" w:rsidR="00067FE2" w:rsidRDefault="008442B3" w:rsidP="00E5679C">
            <w:pPr>
              <w:pStyle w:val="Header"/>
              <w:spacing w:before="120" w:after="120"/>
              <w:jc w:val="center"/>
            </w:pPr>
            <w:hyperlink r:id="rId11" w:history="1">
              <w:r w:rsidRPr="00361B6B">
                <w:rPr>
                  <w:rStyle w:val="Hyperlink"/>
                </w:rPr>
                <w:t>1318</w:t>
              </w:r>
            </w:hyperlink>
          </w:p>
        </w:tc>
        <w:tc>
          <w:tcPr>
            <w:tcW w:w="923" w:type="dxa"/>
            <w:tcBorders>
              <w:bottom w:val="single" w:sz="4" w:space="0" w:color="auto"/>
            </w:tcBorders>
            <w:shd w:val="clear" w:color="auto" w:fill="FFFFFF" w:themeFill="background1"/>
            <w:vAlign w:val="center"/>
          </w:tcPr>
          <w:p w14:paraId="1F77FB52" w14:textId="77777777" w:rsidR="00067FE2" w:rsidRDefault="00067FE2" w:rsidP="00E5679C">
            <w:pPr>
              <w:pStyle w:val="Header"/>
              <w:spacing w:before="120" w:after="120"/>
            </w:pPr>
            <w:r>
              <w:t>NPRR Title</w:t>
            </w:r>
          </w:p>
        </w:tc>
        <w:tc>
          <w:tcPr>
            <w:tcW w:w="6660" w:type="dxa"/>
            <w:tcBorders>
              <w:bottom w:val="single" w:sz="4" w:space="0" w:color="auto"/>
            </w:tcBorders>
            <w:vAlign w:val="center"/>
          </w:tcPr>
          <w:p w14:paraId="58F14EBB" w14:textId="0601383E" w:rsidR="00067FE2" w:rsidRPr="00083BAE" w:rsidRDefault="005E0E26" w:rsidP="00E5679C">
            <w:pPr>
              <w:pStyle w:val="Header"/>
              <w:spacing w:before="120" w:after="120"/>
              <w:rPr>
                <w:rFonts w:cs="Arial"/>
                <w:color w:val="000000" w:themeColor="text1"/>
              </w:rPr>
            </w:pPr>
            <w:r w:rsidRPr="00083BAE">
              <w:rPr>
                <w:rFonts w:cs="Arial"/>
                <w:color w:val="000000" w:themeColor="text1"/>
              </w:rPr>
              <w:t xml:space="preserve">Specific </w:t>
            </w:r>
            <w:r w:rsidR="00E5679C" w:rsidRPr="00083BAE">
              <w:rPr>
                <w:rFonts w:cs="Arial"/>
                <w:color w:val="000000" w:themeColor="text1"/>
              </w:rPr>
              <w:t>E</w:t>
            </w:r>
            <w:r w:rsidRPr="00083BAE">
              <w:rPr>
                <w:rFonts w:cs="Arial"/>
                <w:color w:val="000000" w:themeColor="text1"/>
              </w:rPr>
              <w:t>xclusion</w:t>
            </w:r>
            <w:r w:rsidR="00CF2C74" w:rsidRPr="00083BAE">
              <w:rPr>
                <w:rFonts w:cs="Arial"/>
                <w:color w:val="000000" w:themeColor="text1"/>
              </w:rPr>
              <w:t xml:space="preserve"> of the </w:t>
            </w:r>
            <w:r w:rsidR="00B06B46" w:rsidRPr="00083BAE">
              <w:rPr>
                <w:rFonts w:cs="Arial"/>
                <w:color w:val="000000" w:themeColor="text1"/>
              </w:rPr>
              <w:t xml:space="preserve">Incentive </w:t>
            </w:r>
            <w:r w:rsidR="006506E3" w:rsidRPr="00083BAE">
              <w:rPr>
                <w:rFonts w:cs="Arial"/>
                <w:color w:val="000000" w:themeColor="text1"/>
              </w:rPr>
              <w:t>Factor to</w:t>
            </w:r>
            <w:r w:rsidR="00CF2C74" w:rsidRPr="00083BAE">
              <w:rPr>
                <w:rFonts w:cs="Arial"/>
                <w:color w:val="000000" w:themeColor="text1"/>
              </w:rPr>
              <w:t xml:space="preserve"> </w:t>
            </w:r>
            <w:r w:rsidR="00693963" w:rsidRPr="00083BAE">
              <w:rPr>
                <w:rFonts w:cs="Arial"/>
                <w:color w:val="000000" w:themeColor="text1"/>
              </w:rPr>
              <w:t xml:space="preserve">ERCOT Approved </w:t>
            </w:r>
            <w:r w:rsidR="00B9276D" w:rsidRPr="00083BAE">
              <w:rPr>
                <w:rFonts w:cs="Arial"/>
                <w:color w:val="000000" w:themeColor="text1"/>
              </w:rPr>
              <w:t xml:space="preserve">Outside </w:t>
            </w:r>
            <w:r w:rsidR="000C16DA" w:rsidRPr="00083BAE">
              <w:rPr>
                <w:rFonts w:cs="Arial"/>
                <w:color w:val="000000" w:themeColor="text1"/>
              </w:rPr>
              <w:t xml:space="preserve">Attorney </w:t>
            </w:r>
            <w:r w:rsidR="005644B4" w:rsidRPr="00083BAE">
              <w:rPr>
                <w:rFonts w:cs="Arial"/>
                <w:color w:val="000000" w:themeColor="text1"/>
              </w:rPr>
              <w:t>Fees</w:t>
            </w:r>
            <w:r w:rsidR="008276E7" w:rsidRPr="00083BAE">
              <w:rPr>
                <w:rFonts w:cs="Arial"/>
                <w:color w:val="000000" w:themeColor="text1"/>
              </w:rPr>
              <w:t xml:space="preserve"> and </w:t>
            </w:r>
            <w:r w:rsidR="0092338D" w:rsidRPr="00083BAE">
              <w:rPr>
                <w:rFonts w:cs="Arial"/>
                <w:color w:val="000000" w:themeColor="text1"/>
              </w:rPr>
              <w:t xml:space="preserve">Approved </w:t>
            </w:r>
            <w:r w:rsidR="008276E7" w:rsidRPr="00083BAE">
              <w:rPr>
                <w:rFonts w:cs="Arial"/>
                <w:color w:val="000000" w:themeColor="text1"/>
              </w:rPr>
              <w:t>Emission</w:t>
            </w:r>
            <w:r w:rsidR="0092338D" w:rsidRPr="00083BAE">
              <w:rPr>
                <w:rFonts w:cs="Arial"/>
                <w:color w:val="000000" w:themeColor="text1"/>
              </w:rPr>
              <w:t>s</w:t>
            </w:r>
            <w:r w:rsidR="008276E7" w:rsidRPr="00083BAE">
              <w:rPr>
                <w:rFonts w:cs="Arial"/>
                <w:color w:val="000000" w:themeColor="text1"/>
              </w:rPr>
              <w:t xml:space="preserve"> </w:t>
            </w:r>
            <w:r w:rsidR="00CF5EDF" w:rsidRPr="00083BAE">
              <w:rPr>
                <w:rFonts w:cs="Arial"/>
                <w:color w:val="000000" w:themeColor="text1"/>
              </w:rPr>
              <w:t>Costs</w:t>
            </w:r>
          </w:p>
        </w:tc>
      </w:tr>
      <w:tr w:rsidR="00ED151A" w:rsidRPr="00E01925" w14:paraId="398BCBF4" w14:textId="77777777" w:rsidTr="00A644DE">
        <w:trPr>
          <w:trHeight w:val="518"/>
        </w:trPr>
        <w:tc>
          <w:tcPr>
            <w:tcW w:w="2857" w:type="dxa"/>
            <w:gridSpan w:val="2"/>
            <w:shd w:val="clear" w:color="auto" w:fill="FFFFFF" w:themeFill="background1"/>
            <w:vAlign w:val="center"/>
          </w:tcPr>
          <w:p w14:paraId="2DC7D3DB" w14:textId="48D23675" w:rsidR="00ED151A" w:rsidRPr="00ED151A" w:rsidRDefault="00ED151A" w:rsidP="00ED151A">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themeFill="background1"/>
            <w:vAlign w:val="center"/>
          </w:tcPr>
          <w:p w14:paraId="16A45634" w14:textId="2699F1C1" w:rsidR="00ED151A" w:rsidRPr="00ED151A" w:rsidRDefault="00ED151A" w:rsidP="00E5679C">
            <w:pPr>
              <w:pStyle w:val="NormalArial"/>
              <w:spacing w:before="120" w:after="120"/>
            </w:pPr>
            <w:r>
              <w:t>January 14, 2026</w:t>
            </w:r>
          </w:p>
        </w:tc>
      </w:tr>
      <w:tr w:rsidR="00ED151A" w:rsidRPr="00E01925" w14:paraId="6C62D930" w14:textId="77777777" w:rsidTr="00A644DE">
        <w:trPr>
          <w:trHeight w:val="518"/>
        </w:trPr>
        <w:tc>
          <w:tcPr>
            <w:tcW w:w="2857" w:type="dxa"/>
            <w:gridSpan w:val="2"/>
            <w:shd w:val="clear" w:color="auto" w:fill="FFFFFF" w:themeFill="background1"/>
            <w:vAlign w:val="center"/>
          </w:tcPr>
          <w:p w14:paraId="3E49039E" w14:textId="7DA89D1B" w:rsidR="00ED151A" w:rsidRDefault="00ED151A" w:rsidP="00E5679C">
            <w:pPr>
              <w:pStyle w:val="Header"/>
              <w:spacing w:before="120" w:after="120"/>
            </w:pPr>
            <w:r>
              <w:t>Action</w:t>
            </w:r>
          </w:p>
        </w:tc>
        <w:tc>
          <w:tcPr>
            <w:tcW w:w="7583" w:type="dxa"/>
            <w:gridSpan w:val="2"/>
            <w:shd w:val="clear" w:color="auto" w:fill="FFFFFF" w:themeFill="background1"/>
            <w:vAlign w:val="center"/>
          </w:tcPr>
          <w:p w14:paraId="121C8D3B" w14:textId="31BF1D4C" w:rsidR="00ED151A" w:rsidRPr="00ED151A" w:rsidRDefault="00ED151A" w:rsidP="00E5679C">
            <w:pPr>
              <w:pStyle w:val="Header"/>
              <w:spacing w:before="120" w:after="120"/>
              <w:rPr>
                <w:b w:val="0"/>
                <w:bCs w:val="0"/>
              </w:rPr>
            </w:pPr>
            <w:r>
              <w:rPr>
                <w:b w:val="0"/>
                <w:bCs w:val="0"/>
              </w:rPr>
              <w:t>Tabled</w:t>
            </w:r>
          </w:p>
        </w:tc>
      </w:tr>
      <w:tr w:rsidR="00ED151A" w:rsidRPr="00E01925" w14:paraId="05ADC6EC" w14:textId="77777777" w:rsidTr="00A644DE">
        <w:trPr>
          <w:trHeight w:val="518"/>
        </w:trPr>
        <w:tc>
          <w:tcPr>
            <w:tcW w:w="2857" w:type="dxa"/>
            <w:gridSpan w:val="2"/>
            <w:shd w:val="clear" w:color="auto" w:fill="FFFFFF" w:themeFill="background1"/>
            <w:vAlign w:val="center"/>
          </w:tcPr>
          <w:p w14:paraId="1D2887D6" w14:textId="3AFF73F1" w:rsidR="00ED151A" w:rsidRPr="00ED151A" w:rsidRDefault="00ED151A" w:rsidP="00E5679C">
            <w:pPr>
              <w:pStyle w:val="Header"/>
              <w:spacing w:before="120" w:after="120"/>
            </w:pPr>
            <w:r>
              <w:t>Timeline</w:t>
            </w:r>
          </w:p>
        </w:tc>
        <w:tc>
          <w:tcPr>
            <w:tcW w:w="7583" w:type="dxa"/>
            <w:gridSpan w:val="2"/>
            <w:shd w:val="clear" w:color="auto" w:fill="FFFFFF" w:themeFill="background1"/>
            <w:vAlign w:val="center"/>
          </w:tcPr>
          <w:p w14:paraId="452709BF" w14:textId="7D55F199" w:rsidR="00ED151A" w:rsidRPr="00ED151A" w:rsidRDefault="00ED151A" w:rsidP="00E5679C">
            <w:pPr>
              <w:pStyle w:val="Header"/>
              <w:spacing w:before="120" w:after="120"/>
              <w:rPr>
                <w:b w:val="0"/>
                <w:bCs w:val="0"/>
              </w:rPr>
            </w:pPr>
            <w:r w:rsidRPr="00ED151A">
              <w:rPr>
                <w:b w:val="0"/>
                <w:bCs w:val="0"/>
              </w:rPr>
              <w:t>Normal</w:t>
            </w:r>
          </w:p>
        </w:tc>
      </w:tr>
      <w:tr w:rsidR="00ED151A" w:rsidRPr="00E01925" w14:paraId="24FD043C" w14:textId="77777777" w:rsidTr="00ED151A">
        <w:trPr>
          <w:trHeight w:val="713"/>
        </w:trPr>
        <w:tc>
          <w:tcPr>
            <w:tcW w:w="2857" w:type="dxa"/>
            <w:gridSpan w:val="2"/>
            <w:shd w:val="clear" w:color="auto" w:fill="FFFFFF" w:themeFill="background1"/>
            <w:vAlign w:val="center"/>
          </w:tcPr>
          <w:p w14:paraId="242C12C6" w14:textId="58CB93FC" w:rsidR="00ED151A" w:rsidRDefault="00ED151A" w:rsidP="00E5679C">
            <w:pPr>
              <w:pStyle w:val="Header"/>
              <w:spacing w:before="120" w:after="120"/>
            </w:pPr>
            <w:r>
              <w:t>Proposed Effective Date</w:t>
            </w:r>
          </w:p>
        </w:tc>
        <w:tc>
          <w:tcPr>
            <w:tcW w:w="7583" w:type="dxa"/>
            <w:gridSpan w:val="2"/>
            <w:shd w:val="clear" w:color="auto" w:fill="FFFFFF" w:themeFill="background1"/>
            <w:vAlign w:val="center"/>
          </w:tcPr>
          <w:p w14:paraId="49D900B5" w14:textId="41C44067" w:rsidR="00ED151A" w:rsidRPr="00ED151A" w:rsidRDefault="00ED151A" w:rsidP="00E5679C">
            <w:pPr>
              <w:pStyle w:val="Header"/>
              <w:spacing w:before="120" w:after="120"/>
              <w:rPr>
                <w:b w:val="0"/>
                <w:bCs w:val="0"/>
              </w:rPr>
            </w:pPr>
            <w:r>
              <w:rPr>
                <w:b w:val="0"/>
                <w:bCs w:val="0"/>
              </w:rPr>
              <w:t>To be determined</w:t>
            </w:r>
          </w:p>
        </w:tc>
      </w:tr>
      <w:tr w:rsidR="00ED151A" w14:paraId="2696DAA6" w14:textId="77777777" w:rsidTr="00ED151A">
        <w:trPr>
          <w:trHeight w:val="773"/>
        </w:trPr>
        <w:tc>
          <w:tcPr>
            <w:tcW w:w="2857" w:type="dxa"/>
            <w:gridSpan w:val="2"/>
            <w:tcBorders>
              <w:top w:val="single" w:sz="4" w:space="0" w:color="auto"/>
              <w:bottom w:val="single" w:sz="4" w:space="0" w:color="auto"/>
            </w:tcBorders>
            <w:shd w:val="clear" w:color="auto" w:fill="FFFFFF" w:themeFill="background1"/>
            <w:vAlign w:val="center"/>
          </w:tcPr>
          <w:p w14:paraId="077B5421" w14:textId="422ABFD0" w:rsidR="00ED151A" w:rsidRDefault="00ED151A" w:rsidP="00E5679C">
            <w:pPr>
              <w:pStyle w:val="Header"/>
              <w:spacing w:before="120" w:after="120"/>
            </w:pPr>
            <w:r>
              <w:t xml:space="preserve">Priority and Rank </w:t>
            </w:r>
          </w:p>
        </w:tc>
        <w:tc>
          <w:tcPr>
            <w:tcW w:w="7583" w:type="dxa"/>
            <w:gridSpan w:val="2"/>
            <w:tcBorders>
              <w:top w:val="single" w:sz="4" w:space="0" w:color="auto"/>
            </w:tcBorders>
            <w:vAlign w:val="center"/>
          </w:tcPr>
          <w:p w14:paraId="215720ED" w14:textId="154AC4CD" w:rsidR="00ED151A" w:rsidRPr="008F69D3" w:rsidRDefault="00ED151A" w:rsidP="00E5679C">
            <w:pPr>
              <w:pStyle w:val="NormalArial"/>
              <w:spacing w:before="120" w:after="120"/>
            </w:pPr>
            <w:r>
              <w:t>To be determined</w:t>
            </w:r>
          </w:p>
        </w:tc>
      </w:tr>
      <w:tr w:rsidR="009D17F0" w14:paraId="117EEC9D" w14:textId="77777777" w:rsidTr="00ED151A">
        <w:trPr>
          <w:trHeight w:val="773"/>
        </w:trPr>
        <w:tc>
          <w:tcPr>
            <w:tcW w:w="2857"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E5679C">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356516F" w14:textId="74EA9461" w:rsidR="009D17F0" w:rsidRPr="00FB509B" w:rsidRDefault="004929BC" w:rsidP="00E5679C">
            <w:pPr>
              <w:pStyle w:val="NormalArial"/>
              <w:spacing w:before="120" w:after="120"/>
            </w:pPr>
            <w:r w:rsidRPr="008F69D3">
              <w:t>3.14.1.17</w:t>
            </w:r>
            <w:r w:rsidR="00E5679C">
              <w:t>,</w:t>
            </w:r>
            <w:r>
              <w:t xml:space="preserve"> Incentive</w:t>
            </w:r>
            <w:r w:rsidR="008F69D3" w:rsidRPr="008F69D3">
              <w:t xml:space="preserve"> Factor</w:t>
            </w:r>
          </w:p>
        </w:tc>
      </w:tr>
      <w:tr w:rsidR="00C9766A" w14:paraId="112502C0" w14:textId="77777777" w:rsidTr="00ED151A">
        <w:trPr>
          <w:trHeight w:val="518"/>
        </w:trPr>
        <w:tc>
          <w:tcPr>
            <w:tcW w:w="2857" w:type="dxa"/>
            <w:gridSpan w:val="2"/>
            <w:tcBorders>
              <w:bottom w:val="single" w:sz="4" w:space="0" w:color="auto"/>
            </w:tcBorders>
            <w:shd w:val="clear" w:color="auto" w:fill="FFFFFF" w:themeFill="background1"/>
            <w:vAlign w:val="center"/>
          </w:tcPr>
          <w:p w14:paraId="4D47FBFB" w14:textId="77777777" w:rsidR="00C9766A" w:rsidRDefault="00625E5D" w:rsidP="00E5679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2B6BCA93" w:rsidR="00C9766A" w:rsidRPr="00FB509B" w:rsidRDefault="008C453C" w:rsidP="00E5679C">
            <w:pPr>
              <w:pStyle w:val="NormalArial"/>
              <w:spacing w:before="120" w:after="120"/>
            </w:pPr>
            <w:r>
              <w:t>N</w:t>
            </w:r>
            <w:r w:rsidR="00FE227F">
              <w:t>one</w:t>
            </w:r>
          </w:p>
        </w:tc>
      </w:tr>
      <w:tr w:rsidR="009D17F0" w14:paraId="37367474" w14:textId="77777777" w:rsidTr="00ED151A">
        <w:trPr>
          <w:trHeight w:val="518"/>
        </w:trPr>
        <w:tc>
          <w:tcPr>
            <w:tcW w:w="2857" w:type="dxa"/>
            <w:gridSpan w:val="2"/>
            <w:tcBorders>
              <w:bottom w:val="single" w:sz="4" w:space="0" w:color="auto"/>
            </w:tcBorders>
            <w:shd w:val="clear" w:color="auto" w:fill="FFFFFF" w:themeFill="background1"/>
            <w:vAlign w:val="center"/>
          </w:tcPr>
          <w:p w14:paraId="53E742F6" w14:textId="77777777" w:rsidR="009D17F0" w:rsidRDefault="009D17F0" w:rsidP="00E5679C">
            <w:pPr>
              <w:pStyle w:val="Header"/>
              <w:spacing w:before="120" w:after="120"/>
            </w:pPr>
            <w:r>
              <w:t>Revision Description</w:t>
            </w:r>
          </w:p>
        </w:tc>
        <w:tc>
          <w:tcPr>
            <w:tcW w:w="7583" w:type="dxa"/>
            <w:gridSpan w:val="2"/>
            <w:tcBorders>
              <w:bottom w:val="single" w:sz="4" w:space="0" w:color="auto"/>
            </w:tcBorders>
            <w:vAlign w:val="center"/>
          </w:tcPr>
          <w:p w14:paraId="6A00AE95" w14:textId="6B6DFA64" w:rsidR="000B6DE1" w:rsidRPr="0095343C" w:rsidRDefault="0095343C" w:rsidP="00E5679C">
            <w:pPr>
              <w:spacing w:before="120" w:after="120"/>
              <w:rPr>
                <w:color w:val="000000"/>
              </w:rPr>
            </w:pPr>
            <w:r w:rsidRPr="00A45180">
              <w:rPr>
                <w:rFonts w:ascii="Arial" w:hAnsi="Arial" w:cs="Arial"/>
                <w:color w:val="000000"/>
              </w:rPr>
              <w:t>This Nodal Protocol Revision Request (NPRR) exclud</w:t>
            </w:r>
            <w:r w:rsidR="007066B9">
              <w:rPr>
                <w:rFonts w:ascii="Arial" w:hAnsi="Arial" w:cs="Arial"/>
                <w:color w:val="000000"/>
              </w:rPr>
              <w:t>es</w:t>
            </w:r>
            <w:r w:rsidRPr="00A45180">
              <w:rPr>
                <w:rFonts w:ascii="Arial" w:hAnsi="Arial" w:cs="Arial"/>
                <w:color w:val="000000"/>
              </w:rPr>
              <w:t xml:space="preserve"> the Incentive Factor </w:t>
            </w:r>
            <w:r w:rsidR="00A644DE">
              <w:rPr>
                <w:rFonts w:ascii="Arial" w:hAnsi="Arial" w:cs="Arial"/>
                <w:color w:val="000000"/>
              </w:rPr>
              <w:t>from</w:t>
            </w:r>
            <w:r w:rsidR="00E82A9C">
              <w:rPr>
                <w:rFonts w:ascii="Arial" w:hAnsi="Arial" w:cs="Arial"/>
                <w:color w:val="000000"/>
              </w:rPr>
              <w:t xml:space="preserve"> </w:t>
            </w:r>
            <w:r w:rsidR="00E82A9C" w:rsidRPr="00544B4A">
              <w:rPr>
                <w:rFonts w:ascii="Arial" w:hAnsi="Arial" w:cs="Arial"/>
                <w:color w:val="000000"/>
              </w:rPr>
              <w:t>ERCOT-approved costs related to additional emissions allowance purchases</w:t>
            </w:r>
            <w:r w:rsidR="00E82A9C">
              <w:rPr>
                <w:rFonts w:ascii="Arial" w:hAnsi="Arial" w:cs="Arial"/>
                <w:color w:val="000000"/>
              </w:rPr>
              <w:t xml:space="preserve"> and</w:t>
            </w:r>
            <w:r w:rsidR="00E82A9C" w:rsidRPr="00A45180">
              <w:rPr>
                <w:rFonts w:ascii="Arial" w:hAnsi="Arial" w:cs="Arial"/>
                <w:color w:val="000000"/>
              </w:rPr>
              <w:t xml:space="preserve"> </w:t>
            </w:r>
            <w:r w:rsidRPr="00A45180">
              <w:rPr>
                <w:rFonts w:ascii="Arial" w:hAnsi="Arial" w:cs="Arial"/>
                <w:color w:val="000000"/>
              </w:rPr>
              <w:t xml:space="preserve">ERCOT-approved </w:t>
            </w:r>
            <w:r w:rsidR="00214C5E">
              <w:rPr>
                <w:rFonts w:ascii="Arial" w:hAnsi="Arial" w:cs="Arial"/>
                <w:color w:val="000000"/>
              </w:rPr>
              <w:t xml:space="preserve">outside </w:t>
            </w:r>
            <w:r w:rsidR="00B7528E">
              <w:rPr>
                <w:rFonts w:ascii="Arial" w:hAnsi="Arial" w:cs="Arial"/>
                <w:color w:val="000000"/>
              </w:rPr>
              <w:t>attorney</w:t>
            </w:r>
            <w:r w:rsidR="00A45180">
              <w:rPr>
                <w:rFonts w:ascii="Arial" w:hAnsi="Arial" w:cs="Arial"/>
                <w:color w:val="000000"/>
              </w:rPr>
              <w:t xml:space="preserve"> fees</w:t>
            </w:r>
            <w:r w:rsidRPr="00A45180">
              <w:rPr>
                <w:rFonts w:ascii="Arial" w:hAnsi="Arial" w:cs="Arial"/>
                <w:color w:val="000000"/>
              </w:rPr>
              <w:t>.</w:t>
            </w:r>
          </w:p>
        </w:tc>
      </w:tr>
      <w:tr w:rsidR="009D17F0" w14:paraId="7C0519CA" w14:textId="77777777" w:rsidTr="00ED151A">
        <w:trPr>
          <w:trHeight w:val="518"/>
        </w:trPr>
        <w:tc>
          <w:tcPr>
            <w:tcW w:w="2857" w:type="dxa"/>
            <w:gridSpan w:val="2"/>
            <w:shd w:val="clear" w:color="auto" w:fill="FFFFFF" w:themeFill="background1"/>
            <w:vAlign w:val="center"/>
          </w:tcPr>
          <w:p w14:paraId="3F1E5650" w14:textId="77777777" w:rsidR="009D17F0" w:rsidRDefault="009D17F0" w:rsidP="00E5679C">
            <w:pPr>
              <w:pStyle w:val="Header"/>
              <w:spacing w:before="120" w:after="120"/>
            </w:pPr>
            <w:r>
              <w:t>Reason for Revision</w:t>
            </w:r>
          </w:p>
        </w:tc>
        <w:tc>
          <w:tcPr>
            <w:tcW w:w="7583" w:type="dxa"/>
            <w:gridSpan w:val="2"/>
            <w:vAlign w:val="center"/>
          </w:tcPr>
          <w:p w14:paraId="43F2A15B" w14:textId="10671B1D" w:rsidR="00555554" w:rsidRDefault="00A644DE"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14.4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1986B49A" w:rsidR="00555554" w:rsidRPr="00BD53C5" w:rsidRDefault="00A644DE" w:rsidP="00555554">
            <w:pPr>
              <w:pStyle w:val="NormalArial"/>
              <w:tabs>
                <w:tab w:val="left" w:pos="432"/>
              </w:tabs>
              <w:spacing w:before="120"/>
              <w:ind w:left="432" w:hanging="432"/>
              <w:rPr>
                <w:rFonts w:cs="Arial"/>
                <w:color w:val="000000"/>
              </w:rPr>
            </w:pPr>
            <w:r>
              <w:pict w14:anchorId="613324DE">
                <v:shape id="_x0000_i1026" type="#_x0000_t75" style="width:14.4pt;height:14.4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46AB15F5" w:rsidR="00555554" w:rsidRPr="00BD53C5" w:rsidRDefault="00A644DE" w:rsidP="00555554">
            <w:pPr>
              <w:pStyle w:val="NormalArial"/>
              <w:spacing w:before="120"/>
              <w:ind w:left="432" w:hanging="432"/>
              <w:rPr>
                <w:rFonts w:cs="Arial"/>
                <w:color w:val="000000"/>
              </w:rPr>
            </w:pPr>
            <w:r>
              <w:pict w14:anchorId="021A3F14">
                <v:shape id="_x0000_i1027" type="#_x0000_t75" style="width:14.4pt;height:14.4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0BFDA62F" w:rsidR="00E71C39" w:rsidRDefault="00214501" w:rsidP="00E71C39">
            <w:pPr>
              <w:pStyle w:val="NormalArial"/>
              <w:spacing w:before="120"/>
              <w:rPr>
                <w:iCs/>
                <w:kern w:val="24"/>
              </w:rPr>
            </w:pPr>
            <w:r>
              <w:rPr>
                <w:noProof/>
              </w:rPr>
              <w:drawing>
                <wp:inline distT="0" distB="0" distL="0" distR="0" wp14:anchorId="12ACFD12" wp14:editId="30DC173A">
                  <wp:extent cx="198120" cy="190500"/>
                  <wp:effectExtent l="0" t="0" r="0" b="0"/>
                  <wp:docPr id="8326349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024815">
              <w:t xml:space="preserve"> </w:t>
            </w:r>
            <w:r w:rsidR="00ED3965" w:rsidRPr="00344591">
              <w:rPr>
                <w:iCs/>
                <w:kern w:val="24"/>
              </w:rPr>
              <w:t>General system and/or process improvement(s)</w:t>
            </w:r>
          </w:p>
          <w:p w14:paraId="17096D73" w14:textId="543F6193" w:rsidR="00E71C39" w:rsidRDefault="00A644DE" w:rsidP="00E71C39">
            <w:pPr>
              <w:pStyle w:val="NormalArial"/>
              <w:spacing w:before="120"/>
              <w:rPr>
                <w:iCs/>
                <w:kern w:val="24"/>
              </w:rPr>
            </w:pPr>
            <w:r>
              <w:pict w14:anchorId="4C6ED319">
                <v:shape id="_x0000_i1028" type="#_x0000_t75" style="width:14.4pt;height:14.4pt">
                  <v:imagedata r:id="rId12" o:title=""/>
                </v:shape>
              </w:pict>
            </w:r>
            <w:r w:rsidR="00E71C39" w:rsidRPr="006629C8">
              <w:t xml:space="preserve">  </w:t>
            </w:r>
            <w:r w:rsidR="00E71C39">
              <w:rPr>
                <w:iCs/>
                <w:kern w:val="24"/>
              </w:rPr>
              <w:t>Regulatory requirements</w:t>
            </w:r>
          </w:p>
          <w:p w14:paraId="5FB89AD5" w14:textId="7AEF90F0" w:rsidR="00E71C39" w:rsidRPr="00CD242D" w:rsidRDefault="00A644DE" w:rsidP="00E71C39">
            <w:pPr>
              <w:pStyle w:val="NormalArial"/>
              <w:spacing w:before="120"/>
              <w:rPr>
                <w:rFonts w:cs="Arial"/>
                <w:color w:val="000000"/>
              </w:rPr>
            </w:pPr>
            <w:r>
              <w:pict w14:anchorId="52A53E32">
                <v:shape id="_x0000_i1029" type="#_x0000_t75" style="width:14.4pt;height:14.4pt">
                  <v:imagedata r:id="rId12"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lastRenderedPageBreak/>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ED151A">
        <w:trPr>
          <w:trHeight w:val="2420"/>
        </w:trPr>
        <w:tc>
          <w:tcPr>
            <w:tcW w:w="2857" w:type="dxa"/>
            <w:gridSpan w:val="2"/>
            <w:shd w:val="clear" w:color="auto" w:fill="FFFFFF" w:themeFill="background1"/>
            <w:vAlign w:val="center"/>
          </w:tcPr>
          <w:p w14:paraId="6ABB5F27" w14:textId="61EC6BB8" w:rsidR="00625E5D" w:rsidRPr="007F29F4" w:rsidRDefault="00555554" w:rsidP="00E5679C">
            <w:pPr>
              <w:pStyle w:val="Header"/>
              <w:spacing w:before="120" w:after="120"/>
            </w:pPr>
            <w:r w:rsidRPr="007F29F4">
              <w:lastRenderedPageBreak/>
              <w:t>Justification of Reason for Revision and Market Impacts</w:t>
            </w:r>
          </w:p>
        </w:tc>
        <w:tc>
          <w:tcPr>
            <w:tcW w:w="7583" w:type="dxa"/>
            <w:gridSpan w:val="2"/>
            <w:vAlign w:val="center"/>
          </w:tcPr>
          <w:p w14:paraId="313E5647" w14:textId="03F72DC5" w:rsidR="008F38CD" w:rsidRPr="002D7B33" w:rsidRDefault="000460A4" w:rsidP="00E5679C">
            <w:pPr>
              <w:spacing w:before="120" w:after="120"/>
              <w:rPr>
                <w:rFonts w:cs="Arial"/>
                <w:color w:val="000000"/>
              </w:rPr>
            </w:pPr>
            <w:r w:rsidRPr="001B7C41">
              <w:rPr>
                <w:rFonts w:ascii="Arial" w:hAnsi="Arial" w:cs="Arial"/>
                <w:color w:val="000000"/>
              </w:rPr>
              <w:t>Section 3.14.1.10</w:t>
            </w:r>
            <w:r w:rsidR="00E5679C">
              <w:rPr>
                <w:rFonts w:ascii="Arial" w:hAnsi="Arial" w:cs="Arial"/>
                <w:color w:val="000000"/>
              </w:rPr>
              <w:t xml:space="preserve">, </w:t>
            </w:r>
            <w:r w:rsidR="00C0094E">
              <w:rPr>
                <w:rFonts w:ascii="Arial" w:hAnsi="Arial" w:cs="Arial"/>
                <w:color w:val="000000"/>
              </w:rPr>
              <w:t>Eligible Costs</w:t>
            </w:r>
            <w:r w:rsidR="007066B9">
              <w:rPr>
                <w:rFonts w:ascii="Arial" w:hAnsi="Arial" w:cs="Arial"/>
                <w:color w:val="000000"/>
              </w:rPr>
              <w:t>,</w:t>
            </w:r>
            <w:r w:rsidRPr="001B7C41">
              <w:rPr>
                <w:rFonts w:ascii="Arial" w:hAnsi="Arial" w:cs="Arial"/>
                <w:color w:val="000000"/>
              </w:rPr>
              <w:t xml:space="preserve"> lists </w:t>
            </w:r>
            <w:r>
              <w:rPr>
                <w:rFonts w:ascii="Arial" w:hAnsi="Arial" w:cs="Arial"/>
                <w:color w:val="000000"/>
              </w:rPr>
              <w:t xml:space="preserve">examples of </w:t>
            </w:r>
            <w:r w:rsidRPr="001B7C41">
              <w:rPr>
                <w:rFonts w:ascii="Arial" w:hAnsi="Arial" w:cs="Arial"/>
                <w:color w:val="000000"/>
              </w:rPr>
              <w:t xml:space="preserve">eligible </w:t>
            </w:r>
            <w:r w:rsidR="00C0094E">
              <w:rPr>
                <w:rFonts w:ascii="Arial" w:hAnsi="Arial" w:cs="Arial"/>
                <w:color w:val="000000"/>
              </w:rPr>
              <w:t>Reliability Must-Run (</w:t>
            </w:r>
            <w:r w:rsidRPr="001B7C41">
              <w:rPr>
                <w:rFonts w:ascii="Arial" w:hAnsi="Arial" w:cs="Arial"/>
                <w:color w:val="000000"/>
              </w:rPr>
              <w:t>RMR</w:t>
            </w:r>
            <w:r w:rsidR="00C0094E">
              <w:rPr>
                <w:rFonts w:ascii="Arial" w:hAnsi="Arial" w:cs="Arial"/>
                <w:color w:val="000000"/>
              </w:rPr>
              <w:t>)</w:t>
            </w:r>
            <w:r w:rsidRPr="001B7C41">
              <w:rPr>
                <w:rFonts w:ascii="Arial" w:hAnsi="Arial" w:cs="Arial"/>
                <w:color w:val="000000"/>
              </w:rPr>
              <w:t xml:space="preserve"> cost categories for Resource Entities</w:t>
            </w:r>
            <w:r>
              <w:rPr>
                <w:rFonts w:ascii="Arial" w:hAnsi="Arial" w:cs="Arial"/>
                <w:color w:val="000000"/>
              </w:rPr>
              <w:t>, which do not include legal fees</w:t>
            </w:r>
            <w:r w:rsidRPr="001B7C41">
              <w:rPr>
                <w:rFonts w:ascii="Arial" w:hAnsi="Arial" w:cs="Arial"/>
                <w:color w:val="000000"/>
              </w:rPr>
              <w:t xml:space="preserve">. </w:t>
            </w:r>
            <w:r w:rsidR="006A33C7" w:rsidRPr="007F29F4">
              <w:rPr>
                <w:rFonts w:ascii="Arial" w:hAnsi="Arial" w:cs="Arial"/>
                <w:color w:val="000000"/>
              </w:rPr>
              <w:t>However, R</w:t>
            </w:r>
            <w:r w:rsidR="00C0094E">
              <w:rPr>
                <w:rFonts w:ascii="Arial" w:hAnsi="Arial" w:cs="Arial"/>
                <w:color w:val="000000"/>
              </w:rPr>
              <w:t xml:space="preserve">esource </w:t>
            </w:r>
            <w:r w:rsidR="006A33C7" w:rsidRPr="007F29F4">
              <w:rPr>
                <w:rFonts w:ascii="Arial" w:hAnsi="Arial" w:cs="Arial"/>
                <w:color w:val="000000"/>
              </w:rPr>
              <w:t>E</w:t>
            </w:r>
            <w:r w:rsidR="00C0094E">
              <w:rPr>
                <w:rFonts w:ascii="Arial" w:hAnsi="Arial" w:cs="Arial"/>
                <w:color w:val="000000"/>
              </w:rPr>
              <w:t>ntitie</w:t>
            </w:r>
            <w:r w:rsidR="006A33C7" w:rsidRPr="007F29F4">
              <w:rPr>
                <w:rFonts w:ascii="Arial" w:hAnsi="Arial" w:cs="Arial"/>
                <w:color w:val="000000"/>
              </w:rPr>
              <w:t>s may incur additional costs to keep Generation Resources operational and available to ERCOT. For instance, if a R</w:t>
            </w:r>
            <w:r w:rsidR="00C0094E">
              <w:rPr>
                <w:rFonts w:ascii="Arial" w:hAnsi="Arial" w:cs="Arial"/>
                <w:color w:val="000000"/>
              </w:rPr>
              <w:t xml:space="preserve">esource </w:t>
            </w:r>
            <w:r w:rsidR="006A33C7" w:rsidRPr="007F29F4">
              <w:rPr>
                <w:rFonts w:ascii="Arial" w:hAnsi="Arial" w:cs="Arial"/>
                <w:color w:val="000000"/>
              </w:rPr>
              <w:t>E</w:t>
            </w:r>
            <w:r w:rsidR="00C0094E">
              <w:rPr>
                <w:rFonts w:ascii="Arial" w:hAnsi="Arial" w:cs="Arial"/>
                <w:color w:val="000000"/>
              </w:rPr>
              <w:t>ntity</w:t>
            </w:r>
            <w:r w:rsidR="006A33C7" w:rsidRPr="007F29F4">
              <w:rPr>
                <w:rFonts w:ascii="Arial" w:hAnsi="Arial" w:cs="Arial"/>
                <w:color w:val="000000"/>
              </w:rPr>
              <w:t xml:space="preserve"> needs to purchase emissions allowances given its expectation of shutting down, these costs could potentially be included in the budget with ERCOT's prior approval. Nonetheless, </w:t>
            </w:r>
            <w:r w:rsidR="006A33C7" w:rsidRPr="00C0094E">
              <w:rPr>
                <w:rFonts w:ascii="Arial" w:hAnsi="Arial" w:cs="Arial"/>
                <w:color w:val="000000"/>
              </w:rPr>
              <w:t>ERCOT proposes that the Incentive Factor should not apply to such ERCOT-approved emissions allowance purchases, in the same way that Incentive Factor does not apply to fuel costs</w:t>
            </w:r>
            <w:r w:rsidR="002B6D3C" w:rsidRPr="00C0094E">
              <w:rPr>
                <w:rFonts w:ascii="Arial" w:hAnsi="Arial" w:cs="Arial"/>
                <w:color w:val="000000"/>
              </w:rPr>
              <w:t>, which is a commodity</w:t>
            </w:r>
            <w:r w:rsidR="006A33C7" w:rsidRPr="00C0094E">
              <w:rPr>
                <w:rFonts w:ascii="Arial" w:hAnsi="Arial" w:cs="Arial"/>
                <w:color w:val="000000"/>
              </w:rPr>
              <w:t>.</w:t>
            </w:r>
            <w:r w:rsidR="006A33C7" w:rsidRPr="007F29F4">
              <w:rPr>
                <w:rFonts w:ascii="Arial" w:hAnsi="Arial" w:cs="Arial"/>
                <w:color w:val="000000"/>
              </w:rPr>
              <w:t xml:space="preserve"> </w:t>
            </w:r>
            <w:r w:rsidR="00E070BF" w:rsidRPr="00E974DF">
              <w:rPr>
                <w:rFonts w:ascii="Arial" w:hAnsi="Arial" w:cs="Arial"/>
                <w:color w:val="000000"/>
              </w:rPr>
              <w:t>Furthermore</w:t>
            </w:r>
            <w:r w:rsidRPr="001B7C41">
              <w:rPr>
                <w:rFonts w:ascii="Arial" w:hAnsi="Arial" w:cs="Arial"/>
                <w:color w:val="000000"/>
              </w:rPr>
              <w:t>, R</w:t>
            </w:r>
            <w:r w:rsidR="00C0094E">
              <w:rPr>
                <w:rFonts w:ascii="Arial" w:hAnsi="Arial" w:cs="Arial"/>
                <w:color w:val="000000"/>
              </w:rPr>
              <w:t xml:space="preserve">esource </w:t>
            </w:r>
            <w:r w:rsidRPr="001B7C41">
              <w:rPr>
                <w:rFonts w:ascii="Arial" w:hAnsi="Arial" w:cs="Arial"/>
                <w:color w:val="000000"/>
              </w:rPr>
              <w:t>E</w:t>
            </w:r>
            <w:r w:rsidR="00C0094E">
              <w:rPr>
                <w:rFonts w:ascii="Arial" w:hAnsi="Arial" w:cs="Arial"/>
                <w:color w:val="000000"/>
              </w:rPr>
              <w:t>ntitie</w:t>
            </w:r>
            <w:r w:rsidRPr="001B7C41">
              <w:rPr>
                <w:rFonts w:ascii="Arial" w:hAnsi="Arial" w:cs="Arial"/>
                <w:color w:val="000000"/>
              </w:rPr>
              <w:t xml:space="preserve">s can recover ERCOT-approved reasonable outside </w:t>
            </w:r>
            <w:r w:rsidR="004A71A6" w:rsidRPr="00E974DF">
              <w:rPr>
                <w:rFonts w:ascii="Arial" w:hAnsi="Arial" w:cs="Arial"/>
                <w:color w:val="000000"/>
              </w:rPr>
              <w:t>attorney</w:t>
            </w:r>
            <w:r w:rsidRPr="001B7C41">
              <w:rPr>
                <w:rFonts w:ascii="Arial" w:hAnsi="Arial" w:cs="Arial"/>
                <w:color w:val="000000"/>
              </w:rPr>
              <w:t xml:space="preserve"> fees </w:t>
            </w:r>
            <w:r>
              <w:rPr>
                <w:rFonts w:ascii="Arial" w:hAnsi="Arial" w:cs="Arial"/>
                <w:color w:val="000000"/>
              </w:rPr>
              <w:t>incurred in the development of the b</w:t>
            </w:r>
            <w:r w:rsidRPr="001B7C41">
              <w:rPr>
                <w:rFonts w:ascii="Arial" w:hAnsi="Arial" w:cs="Arial"/>
                <w:color w:val="000000"/>
              </w:rPr>
              <w:t xml:space="preserve">udget and RMR Agreement support. </w:t>
            </w:r>
            <w:r w:rsidR="007F6C13" w:rsidRPr="00E974DF">
              <w:rPr>
                <w:rFonts w:ascii="Arial" w:hAnsi="Arial" w:cs="Arial"/>
                <w:color w:val="000000"/>
              </w:rPr>
              <w:t xml:space="preserve">The </w:t>
            </w:r>
            <w:r w:rsidR="00A21819" w:rsidRPr="00E974DF">
              <w:rPr>
                <w:rFonts w:ascii="Arial" w:hAnsi="Arial" w:cs="Arial"/>
                <w:color w:val="000000"/>
              </w:rPr>
              <w:t xml:space="preserve">Incentive Factor should not apply to such ERCOT-approved outside </w:t>
            </w:r>
            <w:r w:rsidR="00012127" w:rsidRPr="00E974DF">
              <w:rPr>
                <w:rFonts w:ascii="Arial" w:hAnsi="Arial" w:cs="Arial"/>
                <w:color w:val="000000"/>
              </w:rPr>
              <w:t>attorney</w:t>
            </w:r>
            <w:r w:rsidR="00A21819" w:rsidRPr="00E974DF">
              <w:rPr>
                <w:rFonts w:ascii="Arial" w:hAnsi="Arial" w:cs="Arial"/>
                <w:color w:val="000000"/>
              </w:rPr>
              <w:t xml:space="preserve"> fees.</w:t>
            </w:r>
          </w:p>
        </w:tc>
      </w:tr>
      <w:tr w:rsidR="00ED151A" w14:paraId="6472CC73" w14:textId="77777777" w:rsidTr="00527C6A">
        <w:trPr>
          <w:trHeight w:val="518"/>
        </w:trPr>
        <w:tc>
          <w:tcPr>
            <w:tcW w:w="2857" w:type="dxa"/>
            <w:gridSpan w:val="2"/>
            <w:shd w:val="clear" w:color="auto" w:fill="FFFFFF" w:themeFill="background1"/>
            <w:vAlign w:val="center"/>
          </w:tcPr>
          <w:p w14:paraId="1B2991EF" w14:textId="4AB906E4" w:rsidR="00ED151A" w:rsidRPr="007F29F4" w:rsidRDefault="00ED151A" w:rsidP="00E5679C">
            <w:pPr>
              <w:pStyle w:val="Header"/>
              <w:spacing w:before="120" w:after="120"/>
            </w:pPr>
            <w:r>
              <w:t>PRS Decision</w:t>
            </w:r>
          </w:p>
        </w:tc>
        <w:tc>
          <w:tcPr>
            <w:tcW w:w="7583" w:type="dxa"/>
            <w:gridSpan w:val="2"/>
            <w:vAlign w:val="center"/>
          </w:tcPr>
          <w:p w14:paraId="24D041A3" w14:textId="35355FF8" w:rsidR="00ED151A" w:rsidRPr="001B7C41" w:rsidRDefault="00ED151A" w:rsidP="00E5679C">
            <w:pPr>
              <w:spacing w:before="120" w:after="120"/>
              <w:rPr>
                <w:rFonts w:ascii="Arial" w:hAnsi="Arial" w:cs="Arial"/>
                <w:color w:val="000000"/>
              </w:rPr>
            </w:pPr>
            <w:r>
              <w:rPr>
                <w:rFonts w:ascii="Arial" w:hAnsi="Arial" w:cs="Arial"/>
                <w:color w:val="000000"/>
              </w:rPr>
              <w:t>On 1/14/26, PRS voted unanimously to table NPRR1318 and refer</w:t>
            </w:r>
            <w:r w:rsidR="00527C6A">
              <w:rPr>
                <w:rFonts w:ascii="Arial" w:hAnsi="Arial" w:cs="Arial"/>
                <w:color w:val="000000"/>
              </w:rPr>
              <w:t xml:space="preserve"> the issue to WMS. All Market Segments participated in the vote.</w:t>
            </w:r>
          </w:p>
        </w:tc>
      </w:tr>
      <w:tr w:rsidR="00ED151A" w14:paraId="6FF474D3" w14:textId="77777777" w:rsidTr="00527C6A">
        <w:trPr>
          <w:trHeight w:val="518"/>
        </w:trPr>
        <w:tc>
          <w:tcPr>
            <w:tcW w:w="2857" w:type="dxa"/>
            <w:gridSpan w:val="2"/>
            <w:tcBorders>
              <w:bottom w:val="single" w:sz="4" w:space="0" w:color="auto"/>
            </w:tcBorders>
            <w:shd w:val="clear" w:color="auto" w:fill="FFFFFF" w:themeFill="background1"/>
            <w:vAlign w:val="center"/>
          </w:tcPr>
          <w:p w14:paraId="7AA37689" w14:textId="52DBBF35" w:rsidR="00ED151A" w:rsidRPr="007F29F4" w:rsidRDefault="00527C6A" w:rsidP="00E5679C">
            <w:pPr>
              <w:pStyle w:val="Header"/>
              <w:spacing w:before="120" w:after="120"/>
            </w:pPr>
            <w:r>
              <w:t xml:space="preserve">Summary of PRS Decision </w:t>
            </w:r>
          </w:p>
        </w:tc>
        <w:tc>
          <w:tcPr>
            <w:tcW w:w="7583" w:type="dxa"/>
            <w:gridSpan w:val="2"/>
            <w:tcBorders>
              <w:bottom w:val="single" w:sz="4" w:space="0" w:color="auto"/>
            </w:tcBorders>
            <w:vAlign w:val="center"/>
          </w:tcPr>
          <w:p w14:paraId="6C07527D" w14:textId="477A7E1E" w:rsidR="00ED151A" w:rsidRPr="001B7C41" w:rsidRDefault="00527C6A" w:rsidP="00E5679C">
            <w:pPr>
              <w:spacing w:before="120" w:after="120"/>
              <w:rPr>
                <w:rFonts w:ascii="Arial" w:hAnsi="Arial" w:cs="Arial"/>
                <w:color w:val="000000"/>
              </w:rPr>
            </w:pPr>
            <w:r>
              <w:rPr>
                <w:rFonts w:ascii="Arial" w:hAnsi="Arial" w:cs="Arial"/>
                <w:color w:val="000000"/>
              </w:rPr>
              <w:t xml:space="preserve">On 1/14/26, ERCOT Staff provided an overview of NPRR1318. Participants </w:t>
            </w:r>
            <w:r w:rsidR="00464A13">
              <w:rPr>
                <w:rFonts w:ascii="Arial" w:hAnsi="Arial" w:cs="Arial"/>
                <w:color w:val="000000"/>
              </w:rPr>
              <w:t xml:space="preserve">raised concerns that without RMR, costs would not be </w:t>
            </w:r>
            <w:proofErr w:type="gramStart"/>
            <w:r w:rsidR="00464A13">
              <w:rPr>
                <w:rFonts w:ascii="Arial" w:hAnsi="Arial" w:cs="Arial"/>
                <w:color w:val="000000"/>
              </w:rPr>
              <w:t>incurred;</w:t>
            </w:r>
            <w:proofErr w:type="gramEnd"/>
            <w:r w:rsidR="00464A13">
              <w:rPr>
                <w:rFonts w:ascii="Arial" w:hAnsi="Arial" w:cs="Arial"/>
                <w:color w:val="000000"/>
              </w:rPr>
              <w:t xml:space="preserve"> and recoverability of legal fees.  Participants </w:t>
            </w:r>
            <w:r>
              <w:rPr>
                <w:rFonts w:ascii="Arial" w:hAnsi="Arial" w:cs="Arial"/>
                <w:color w:val="000000"/>
              </w:rPr>
              <w:t xml:space="preserve">requested additional review at WMS. </w:t>
            </w:r>
          </w:p>
        </w:tc>
      </w:tr>
    </w:tbl>
    <w:p w14:paraId="4B995DC5" w14:textId="77777777" w:rsidR="00527C6A" w:rsidRDefault="00527C6A" w:rsidP="00527C6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27C6A" w:rsidRPr="001D0AB6" w14:paraId="39B12658" w14:textId="77777777" w:rsidTr="00E31CAC">
        <w:trPr>
          <w:trHeight w:val="432"/>
        </w:trPr>
        <w:tc>
          <w:tcPr>
            <w:tcW w:w="10440" w:type="dxa"/>
            <w:gridSpan w:val="2"/>
            <w:shd w:val="clear" w:color="auto" w:fill="FFFFFF"/>
            <w:vAlign w:val="center"/>
          </w:tcPr>
          <w:p w14:paraId="55AF1B24" w14:textId="77777777" w:rsidR="00527C6A" w:rsidRPr="001D0AB6" w:rsidRDefault="00527C6A" w:rsidP="00E31CAC">
            <w:pPr>
              <w:ind w:hanging="2"/>
              <w:jc w:val="center"/>
              <w:rPr>
                <w:rFonts w:ascii="Arial" w:hAnsi="Arial"/>
                <w:b/>
              </w:rPr>
            </w:pPr>
            <w:r>
              <w:rPr>
                <w:rFonts w:ascii="Arial" w:hAnsi="Arial"/>
                <w:b/>
              </w:rPr>
              <w:t>Opinions</w:t>
            </w:r>
          </w:p>
        </w:tc>
      </w:tr>
      <w:tr w:rsidR="00527C6A" w:rsidRPr="001D0AB6" w14:paraId="79613B4A" w14:textId="77777777" w:rsidTr="00E31CAC">
        <w:trPr>
          <w:trHeight w:val="432"/>
        </w:trPr>
        <w:tc>
          <w:tcPr>
            <w:tcW w:w="2880" w:type="dxa"/>
            <w:shd w:val="clear" w:color="auto" w:fill="FFFFFF"/>
            <w:vAlign w:val="center"/>
          </w:tcPr>
          <w:p w14:paraId="5C18D7E2" w14:textId="77777777" w:rsidR="00527C6A" w:rsidRPr="001D0AB6" w:rsidRDefault="00527C6A" w:rsidP="00E31CAC">
            <w:pPr>
              <w:tabs>
                <w:tab w:val="center" w:pos="4320"/>
                <w:tab w:val="right" w:pos="8640"/>
              </w:tabs>
              <w:spacing w:before="120" w:after="120"/>
              <w:ind w:hanging="2"/>
              <w:rPr>
                <w:rFonts w:ascii="Arial" w:hAnsi="Arial"/>
                <w:b/>
                <w:bCs/>
              </w:rPr>
            </w:pPr>
            <w:r>
              <w:rPr>
                <w:rFonts w:ascii="Arial" w:hAnsi="Arial"/>
                <w:b/>
                <w:bCs/>
              </w:rPr>
              <w:t>Credit Review</w:t>
            </w:r>
          </w:p>
        </w:tc>
        <w:tc>
          <w:tcPr>
            <w:tcW w:w="7560" w:type="dxa"/>
            <w:vAlign w:val="center"/>
          </w:tcPr>
          <w:p w14:paraId="401ED1BE" w14:textId="77777777" w:rsidR="00527C6A" w:rsidRPr="001D0AB6" w:rsidRDefault="00527C6A" w:rsidP="00E31CAC">
            <w:pPr>
              <w:spacing w:before="120" w:after="120"/>
              <w:ind w:hanging="2"/>
              <w:rPr>
                <w:rFonts w:ascii="Arial" w:hAnsi="Arial"/>
              </w:rPr>
            </w:pPr>
            <w:r>
              <w:rPr>
                <w:rFonts w:ascii="Arial" w:hAnsi="Arial"/>
              </w:rPr>
              <w:t>To be determined</w:t>
            </w:r>
          </w:p>
        </w:tc>
      </w:tr>
      <w:tr w:rsidR="00527C6A" w:rsidRPr="001D0AB6" w14:paraId="64F2E66B" w14:textId="77777777" w:rsidTr="00E31CAC">
        <w:trPr>
          <w:trHeight w:val="432"/>
        </w:trPr>
        <w:tc>
          <w:tcPr>
            <w:tcW w:w="2880" w:type="dxa"/>
            <w:shd w:val="clear" w:color="auto" w:fill="FFFFFF"/>
            <w:vAlign w:val="center"/>
          </w:tcPr>
          <w:p w14:paraId="222C7AD9" w14:textId="77777777" w:rsidR="00527C6A" w:rsidRPr="001D0AB6" w:rsidRDefault="00527C6A" w:rsidP="00E31CAC">
            <w:pPr>
              <w:tabs>
                <w:tab w:val="center" w:pos="4320"/>
                <w:tab w:val="right" w:pos="8640"/>
              </w:tabs>
              <w:spacing w:before="120" w:after="120"/>
              <w:ind w:hanging="2"/>
              <w:rPr>
                <w:rFonts w:ascii="Arial" w:hAnsi="Arial"/>
                <w:b/>
                <w:bCs/>
              </w:rPr>
            </w:pPr>
            <w:r>
              <w:rPr>
                <w:rFonts w:ascii="Arial" w:hAnsi="Arial"/>
                <w:b/>
                <w:bCs/>
              </w:rPr>
              <w:t>Independent Market Monitor Opinion</w:t>
            </w:r>
          </w:p>
        </w:tc>
        <w:tc>
          <w:tcPr>
            <w:tcW w:w="7560" w:type="dxa"/>
            <w:vAlign w:val="center"/>
          </w:tcPr>
          <w:p w14:paraId="1F719F24" w14:textId="77777777" w:rsidR="00527C6A" w:rsidRPr="00350F00" w:rsidRDefault="00527C6A" w:rsidP="00E31CAC">
            <w:pPr>
              <w:spacing w:before="120" w:after="120"/>
              <w:ind w:hanging="2"/>
              <w:rPr>
                <w:rFonts w:ascii="Arial" w:hAnsi="Arial"/>
              </w:rPr>
            </w:pPr>
            <w:r>
              <w:rPr>
                <w:rFonts w:ascii="Arial" w:hAnsi="Arial"/>
              </w:rPr>
              <w:t>To be determined</w:t>
            </w:r>
          </w:p>
        </w:tc>
      </w:tr>
      <w:tr w:rsidR="00527C6A" w:rsidRPr="001D0AB6" w14:paraId="06B5E2C7" w14:textId="77777777" w:rsidTr="00E31CAC">
        <w:trPr>
          <w:trHeight w:val="432"/>
        </w:trPr>
        <w:tc>
          <w:tcPr>
            <w:tcW w:w="2880" w:type="dxa"/>
            <w:shd w:val="clear" w:color="auto" w:fill="FFFFFF"/>
            <w:vAlign w:val="center"/>
          </w:tcPr>
          <w:p w14:paraId="557E7581" w14:textId="77777777" w:rsidR="00527C6A" w:rsidRPr="001D0AB6" w:rsidRDefault="00527C6A" w:rsidP="00E31CAC">
            <w:pPr>
              <w:tabs>
                <w:tab w:val="center" w:pos="4320"/>
                <w:tab w:val="right" w:pos="8640"/>
              </w:tabs>
              <w:ind w:hanging="2"/>
              <w:rPr>
                <w:rFonts w:ascii="Arial" w:hAnsi="Arial"/>
                <w:b/>
                <w:bCs/>
              </w:rPr>
            </w:pPr>
            <w:r>
              <w:rPr>
                <w:rFonts w:ascii="Arial" w:hAnsi="Arial"/>
                <w:b/>
                <w:bCs/>
              </w:rPr>
              <w:t>ERCOT Opinion</w:t>
            </w:r>
          </w:p>
        </w:tc>
        <w:tc>
          <w:tcPr>
            <w:tcW w:w="7560" w:type="dxa"/>
            <w:vAlign w:val="center"/>
          </w:tcPr>
          <w:p w14:paraId="6F6EBF82" w14:textId="77777777" w:rsidR="00527C6A" w:rsidRPr="00350F00" w:rsidRDefault="00527C6A" w:rsidP="00E31CAC">
            <w:pPr>
              <w:spacing w:before="120" w:after="120"/>
              <w:ind w:hanging="2"/>
              <w:rPr>
                <w:rFonts w:ascii="Arial" w:hAnsi="Arial"/>
              </w:rPr>
            </w:pPr>
            <w:r w:rsidRPr="00350F00">
              <w:rPr>
                <w:rFonts w:ascii="Arial" w:hAnsi="Arial"/>
              </w:rPr>
              <w:t>To be determined</w:t>
            </w:r>
          </w:p>
        </w:tc>
      </w:tr>
      <w:tr w:rsidR="00527C6A" w:rsidRPr="001D0AB6" w14:paraId="37BB1967" w14:textId="77777777" w:rsidTr="00E31CAC">
        <w:trPr>
          <w:trHeight w:val="432"/>
        </w:trPr>
        <w:tc>
          <w:tcPr>
            <w:tcW w:w="2880" w:type="dxa"/>
            <w:shd w:val="clear" w:color="auto" w:fill="FFFFFF"/>
            <w:vAlign w:val="center"/>
          </w:tcPr>
          <w:p w14:paraId="0AC9AC36" w14:textId="77777777" w:rsidR="00527C6A" w:rsidRPr="001D0AB6" w:rsidRDefault="00527C6A" w:rsidP="00E31CAC">
            <w:pPr>
              <w:tabs>
                <w:tab w:val="center" w:pos="4320"/>
                <w:tab w:val="right" w:pos="8640"/>
              </w:tabs>
              <w:spacing w:before="120" w:after="120"/>
              <w:ind w:hanging="2"/>
              <w:rPr>
                <w:rFonts w:ascii="Arial" w:hAnsi="Arial"/>
                <w:b/>
                <w:bCs/>
              </w:rPr>
            </w:pPr>
            <w:r>
              <w:rPr>
                <w:rFonts w:ascii="Arial" w:hAnsi="Arial"/>
                <w:b/>
                <w:bCs/>
              </w:rPr>
              <w:t>ERCOT Market Impact Statement</w:t>
            </w:r>
          </w:p>
        </w:tc>
        <w:tc>
          <w:tcPr>
            <w:tcW w:w="7560" w:type="dxa"/>
            <w:vAlign w:val="center"/>
          </w:tcPr>
          <w:p w14:paraId="75E044C4" w14:textId="77777777" w:rsidR="00527C6A" w:rsidRPr="00350F00" w:rsidRDefault="00527C6A" w:rsidP="00E31CAC">
            <w:pPr>
              <w:spacing w:before="120" w:after="120"/>
              <w:ind w:hanging="2"/>
              <w:rPr>
                <w:rFonts w:ascii="Arial" w:hAnsi="Arial"/>
              </w:rPr>
            </w:pPr>
            <w:r>
              <w:rPr>
                <w:rFonts w:ascii="Arial" w:hAnsi="Arial"/>
              </w:rPr>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C312E7" w14:paraId="18960E6E" w14:textId="77777777" w:rsidTr="00D176CF">
        <w:trPr>
          <w:cantSplit/>
          <w:trHeight w:val="432"/>
        </w:trPr>
        <w:tc>
          <w:tcPr>
            <w:tcW w:w="2880" w:type="dxa"/>
            <w:shd w:val="clear" w:color="auto" w:fill="FFFFFF"/>
            <w:vAlign w:val="center"/>
          </w:tcPr>
          <w:p w14:paraId="3D988A51" w14:textId="751CBC44" w:rsidR="00C312E7" w:rsidRPr="00176375" w:rsidRDefault="00C312E7" w:rsidP="00C312E7">
            <w:pPr>
              <w:pStyle w:val="Header"/>
              <w:rPr>
                <w:bCs w:val="0"/>
              </w:rPr>
            </w:pPr>
            <w:r w:rsidRPr="00B93CA0">
              <w:rPr>
                <w:bCs w:val="0"/>
              </w:rPr>
              <w:t>Name</w:t>
            </w:r>
          </w:p>
        </w:tc>
        <w:tc>
          <w:tcPr>
            <w:tcW w:w="7560" w:type="dxa"/>
            <w:vAlign w:val="center"/>
          </w:tcPr>
          <w:p w14:paraId="1FFF1A06" w14:textId="1F309B3A" w:rsidR="00C312E7" w:rsidRDefault="00C312E7" w:rsidP="00C312E7">
            <w:pPr>
              <w:pStyle w:val="NormalArial"/>
            </w:pPr>
            <w:r>
              <w:t xml:space="preserve">Ino </w:t>
            </w:r>
            <w:r w:rsidR="00E5679C">
              <w:t>Gonzalez</w:t>
            </w:r>
          </w:p>
        </w:tc>
      </w:tr>
      <w:tr w:rsidR="00C312E7" w14:paraId="7FB64D61" w14:textId="77777777" w:rsidTr="00D176CF">
        <w:trPr>
          <w:cantSplit/>
          <w:trHeight w:val="432"/>
        </w:trPr>
        <w:tc>
          <w:tcPr>
            <w:tcW w:w="2880" w:type="dxa"/>
            <w:shd w:val="clear" w:color="auto" w:fill="FFFFFF"/>
            <w:vAlign w:val="center"/>
          </w:tcPr>
          <w:p w14:paraId="4FB458EB" w14:textId="77777777" w:rsidR="00C312E7" w:rsidRPr="00B93CA0" w:rsidRDefault="00C312E7" w:rsidP="00C312E7">
            <w:pPr>
              <w:pStyle w:val="Header"/>
              <w:rPr>
                <w:bCs w:val="0"/>
              </w:rPr>
            </w:pPr>
            <w:r w:rsidRPr="00B93CA0">
              <w:rPr>
                <w:bCs w:val="0"/>
              </w:rPr>
              <w:t>E-mail Address</w:t>
            </w:r>
          </w:p>
        </w:tc>
        <w:tc>
          <w:tcPr>
            <w:tcW w:w="7560" w:type="dxa"/>
            <w:vAlign w:val="center"/>
          </w:tcPr>
          <w:p w14:paraId="54C409BC" w14:textId="7262D837" w:rsidR="00C312E7" w:rsidRDefault="00E5679C" w:rsidP="00C312E7">
            <w:pPr>
              <w:pStyle w:val="NormalArial"/>
            </w:pPr>
            <w:hyperlink r:id="rId17" w:history="1">
              <w:r w:rsidRPr="009931E0">
                <w:rPr>
                  <w:rStyle w:val="Hyperlink"/>
                </w:rPr>
                <w:t>Ino.Gonzalez@ercot.com</w:t>
              </w:r>
            </w:hyperlink>
            <w:r>
              <w:t xml:space="preserve"> </w:t>
            </w:r>
          </w:p>
        </w:tc>
      </w:tr>
      <w:tr w:rsidR="00C312E7" w14:paraId="343A715E" w14:textId="77777777" w:rsidTr="00D176CF">
        <w:trPr>
          <w:cantSplit/>
          <w:trHeight w:val="432"/>
        </w:trPr>
        <w:tc>
          <w:tcPr>
            <w:tcW w:w="2880" w:type="dxa"/>
            <w:shd w:val="clear" w:color="auto" w:fill="FFFFFF"/>
            <w:vAlign w:val="center"/>
          </w:tcPr>
          <w:p w14:paraId="0FC38B83" w14:textId="77777777" w:rsidR="00C312E7" w:rsidRPr="00B93CA0" w:rsidRDefault="00C312E7" w:rsidP="00C312E7">
            <w:pPr>
              <w:pStyle w:val="Header"/>
              <w:rPr>
                <w:bCs w:val="0"/>
              </w:rPr>
            </w:pPr>
            <w:r w:rsidRPr="00B93CA0">
              <w:rPr>
                <w:bCs w:val="0"/>
              </w:rPr>
              <w:t>Company</w:t>
            </w:r>
          </w:p>
        </w:tc>
        <w:tc>
          <w:tcPr>
            <w:tcW w:w="7560" w:type="dxa"/>
            <w:vAlign w:val="center"/>
          </w:tcPr>
          <w:p w14:paraId="5BCBCB13" w14:textId="3C208E7A" w:rsidR="00C312E7" w:rsidRDefault="00E5679C" w:rsidP="00C312E7">
            <w:pPr>
              <w:pStyle w:val="NormalArial"/>
            </w:pPr>
            <w:r>
              <w:t>ERCOT</w:t>
            </w:r>
          </w:p>
        </w:tc>
      </w:tr>
      <w:tr w:rsidR="00C312E7"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C312E7" w:rsidRPr="00B93CA0" w:rsidRDefault="00C312E7" w:rsidP="00C312E7">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5BC5C17C" w:rsidR="00C312E7" w:rsidRDefault="00E5679C" w:rsidP="00C312E7">
            <w:pPr>
              <w:pStyle w:val="NormalArial"/>
            </w:pPr>
            <w:r>
              <w:t>512-632-7927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1FEFB79" w:rsidR="009A3772" w:rsidRDefault="00A66D65">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40650DD" w:rsidR="009A3772" w:rsidRPr="00D56D61" w:rsidRDefault="00E5679C">
            <w:pPr>
              <w:pStyle w:val="NormalArial"/>
            </w:pPr>
            <w:r>
              <w:t>Elizabeth Morales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257273" w:rsidR="009A3772" w:rsidRPr="00D56D61" w:rsidRDefault="00E5679C">
            <w:pPr>
              <w:pStyle w:val="NormalArial"/>
            </w:pPr>
            <w:hyperlink r:id="rId18" w:history="1">
              <w:r w:rsidRPr="009931E0">
                <w:rPr>
                  <w:rStyle w:val="Hyperlink"/>
                </w:rPr>
                <w:t>elizabeth.morales@ercot.com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F6DF47C" w:rsidR="009A3772" w:rsidRDefault="00E5679C">
            <w:pPr>
              <w:pStyle w:val="NormalArial"/>
            </w:pPr>
            <w:r>
              <w:t>210-420-1722</w:t>
            </w:r>
          </w:p>
        </w:tc>
      </w:tr>
    </w:tbl>
    <w:p w14:paraId="04811E1F" w14:textId="77777777" w:rsidR="00527C6A" w:rsidRDefault="00527C6A" w:rsidP="00527C6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27C6A" w:rsidRPr="001D0AB6" w14:paraId="445CCFB1" w14:textId="77777777" w:rsidTr="00E31CA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86D4E2C" w14:textId="77777777" w:rsidR="00527C6A" w:rsidRPr="001D0AB6" w:rsidRDefault="00527C6A" w:rsidP="00E31CAC">
            <w:pPr>
              <w:ind w:hanging="2"/>
              <w:jc w:val="center"/>
              <w:rPr>
                <w:rFonts w:ascii="Arial" w:hAnsi="Arial"/>
                <w:b/>
              </w:rPr>
            </w:pPr>
            <w:r>
              <w:rPr>
                <w:rFonts w:ascii="Arial" w:hAnsi="Arial"/>
                <w:b/>
              </w:rPr>
              <w:t>Comments Received</w:t>
            </w:r>
          </w:p>
        </w:tc>
      </w:tr>
      <w:tr w:rsidR="00527C6A" w:rsidRPr="001D0AB6" w14:paraId="194FE004" w14:textId="77777777" w:rsidTr="00E31C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988DBF" w14:textId="77777777" w:rsidR="00527C6A" w:rsidRPr="001D0AB6" w:rsidRDefault="00527C6A" w:rsidP="00E31CAC">
            <w:pPr>
              <w:tabs>
                <w:tab w:val="center" w:pos="4320"/>
                <w:tab w:val="right" w:pos="8640"/>
              </w:tabs>
              <w:ind w:hanging="2"/>
              <w:rPr>
                <w:rFonts w:ascii="Arial" w:hAnsi="Arial"/>
                <w:b/>
              </w:rPr>
            </w:pPr>
            <w:r>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282A70F" w14:textId="77777777" w:rsidR="00527C6A" w:rsidRPr="001D0AB6" w:rsidRDefault="00527C6A" w:rsidP="00E31CAC">
            <w:pPr>
              <w:ind w:hanging="2"/>
              <w:rPr>
                <w:rFonts w:ascii="Arial" w:hAnsi="Arial"/>
                <w:b/>
              </w:rPr>
            </w:pPr>
            <w:r>
              <w:rPr>
                <w:rFonts w:ascii="Arial" w:hAnsi="Arial"/>
                <w:b/>
              </w:rPr>
              <w:t>Comment Summary</w:t>
            </w:r>
          </w:p>
        </w:tc>
      </w:tr>
      <w:tr w:rsidR="00527C6A" w:rsidRPr="001D0AB6" w14:paraId="19A635F6" w14:textId="77777777" w:rsidTr="00E31C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51ACC8" w14:textId="77777777" w:rsidR="00527C6A" w:rsidRPr="001D0AB6" w:rsidRDefault="00527C6A" w:rsidP="00E31CAC">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05E3864" w14:textId="77777777" w:rsidR="00527C6A" w:rsidRPr="001D0AB6" w:rsidRDefault="00527C6A" w:rsidP="00E31CAC">
            <w:pPr>
              <w:spacing w:before="120" w:after="120"/>
              <w:rPr>
                <w:rFonts w:ascii="Arial" w:hAnsi="Arial"/>
              </w:rPr>
            </w:pPr>
          </w:p>
        </w:tc>
      </w:tr>
    </w:tbl>
    <w:p w14:paraId="1870EBD9" w14:textId="77777777" w:rsidR="00527C6A" w:rsidRDefault="00527C6A" w:rsidP="00527C6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27C6A" w14:paraId="12EF4F88" w14:textId="77777777" w:rsidTr="00E31CAC">
        <w:trPr>
          <w:trHeight w:val="350"/>
        </w:trPr>
        <w:tc>
          <w:tcPr>
            <w:tcW w:w="10440" w:type="dxa"/>
            <w:tcBorders>
              <w:bottom w:val="single" w:sz="4" w:space="0" w:color="auto"/>
            </w:tcBorders>
            <w:shd w:val="clear" w:color="auto" w:fill="FFFFFF"/>
            <w:vAlign w:val="center"/>
          </w:tcPr>
          <w:p w14:paraId="3F149044" w14:textId="77777777" w:rsidR="00527C6A" w:rsidRDefault="00527C6A" w:rsidP="00E31CAC">
            <w:pPr>
              <w:pStyle w:val="Header"/>
              <w:jc w:val="center"/>
            </w:pPr>
            <w:r>
              <w:t>Market Rules Notes</w:t>
            </w:r>
          </w:p>
        </w:tc>
      </w:tr>
    </w:tbl>
    <w:p w14:paraId="66203B1B" w14:textId="5AB67CB8" w:rsidR="009A3772" w:rsidRPr="00D56D61" w:rsidRDefault="00527C6A" w:rsidP="00527C6A">
      <w:pPr>
        <w:tabs>
          <w:tab w:val="num" w:pos="0"/>
        </w:tabs>
        <w:spacing w:before="120" w:after="120"/>
        <w:rPr>
          <w:rFonts w:ascii="Arial" w:hAnsi="Arial" w:cs="Arial"/>
        </w:rPr>
      </w:pPr>
      <w:r w:rsidRPr="002A174E">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Default="0066370F" w:rsidP="00BC2D06">
      <w:pPr>
        <w:rPr>
          <w:rFonts w:ascii="Arial" w:hAnsi="Arial" w:cs="Arial"/>
          <w:b/>
          <w:i/>
          <w:color w:val="FF0000"/>
          <w:sz w:val="22"/>
          <w:szCs w:val="22"/>
        </w:rPr>
      </w:pPr>
    </w:p>
    <w:p w14:paraId="32672C53" w14:textId="77777777" w:rsidR="00CF2C74" w:rsidRPr="00AE0E6D" w:rsidRDefault="00CF2C74" w:rsidP="00CF2C74">
      <w:pPr>
        <w:pStyle w:val="H4"/>
        <w:ind w:left="1267" w:hanging="1267"/>
        <w:rPr>
          <w:b w:val="0"/>
        </w:rPr>
      </w:pPr>
      <w:bookmarkStart w:id="1" w:name="_Toc199405398"/>
      <w:r w:rsidRPr="00AE0E6D">
        <w:t>3.14.1.1</w:t>
      </w:r>
      <w:r>
        <w:t>7</w:t>
      </w:r>
      <w:r w:rsidRPr="00AE0E6D">
        <w:tab/>
        <w:t>Incentive Factor</w:t>
      </w:r>
      <w:bookmarkEnd w:id="1"/>
    </w:p>
    <w:p w14:paraId="3B1C34AF" w14:textId="642FC993" w:rsidR="00CF2C74" w:rsidRPr="00A45180" w:rsidRDefault="00535E21" w:rsidP="00A45180">
      <w:pPr>
        <w:pStyle w:val="BodyTextNumbered"/>
      </w:pPr>
      <w:r>
        <w:t>(1)</w:t>
      </w:r>
      <w:r>
        <w:tab/>
      </w:r>
      <w:r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Pr>
          <w:iCs w:val="0"/>
        </w:rPr>
        <w:t xml:space="preserve">, or to capital expenditures reclassified as an expense in accordance with paragraph (3)(d) of Section 3.14.1.19, </w:t>
      </w:r>
      <w:r w:rsidRPr="00B26029">
        <w:rPr>
          <w:iCs w:val="0"/>
        </w:rPr>
        <w:t>Charge for Contributed Capital Expenditures</w:t>
      </w:r>
      <w:r w:rsidRPr="00AF0BBA">
        <w:rPr>
          <w:iCs w:val="0"/>
        </w:rPr>
        <w:t xml:space="preserve">.  </w:t>
      </w:r>
      <w:r w:rsidR="00A46080">
        <w:t xml:space="preserve"> </w:t>
      </w:r>
      <w:ins w:id="2" w:author="ERCOT" w:date="2025-12-09T16:31:00Z" w16du:dateUtc="2025-12-09T22:31:00Z">
        <w:r w:rsidR="00925382">
          <w:t xml:space="preserve">Additionally, the Incentive Factor for RMR Agreements </w:t>
        </w:r>
      </w:ins>
      <w:ins w:id="3" w:author="ERCOT" w:date="2025-12-09T16:34:00Z" w16du:dateUtc="2025-12-09T22:34:00Z">
        <w:r w:rsidR="00C95E80">
          <w:t>does not apply</w:t>
        </w:r>
      </w:ins>
      <w:ins w:id="4" w:author="ERCOT" w:date="2025-12-09T16:31:00Z" w16du:dateUtc="2025-12-09T22:31:00Z">
        <w:r w:rsidR="00925382">
          <w:t xml:space="preserve"> to ERCOT-approved costs related to additional emissions allowance</w:t>
        </w:r>
        <w:r w:rsidR="007636EF">
          <w:t xml:space="preserve"> pur</w:t>
        </w:r>
      </w:ins>
      <w:ins w:id="5" w:author="ERCOT" w:date="2025-12-09T16:32:00Z" w16du:dateUtc="2025-12-09T22:32:00Z">
        <w:r w:rsidR="007636EF">
          <w:t>chases, nor to ERCOT-approved costs related to outside</w:t>
        </w:r>
        <w:r w:rsidR="00945218">
          <w:t xml:space="preserve"> attorney fees. </w:t>
        </w:r>
      </w:ins>
      <w:r w:rsidR="00CF2C74" w:rsidRPr="00AF0BBA">
        <w:t xml:space="preserve"> </w:t>
      </w:r>
      <w:r w:rsidR="00CF2C74" w:rsidRPr="000D5111">
        <w:t>The Incentive Factor shall never be less than zero</w:t>
      </w:r>
      <w:r w:rsidR="00CF2C74">
        <w:t>.</w:t>
      </w:r>
    </w:p>
    <w:p w14:paraId="2482AAF6" w14:textId="77777777" w:rsidR="003C6D55" w:rsidRDefault="003C6D55" w:rsidP="003C6D55">
      <w:pPr>
        <w:pStyle w:val="BodyTextNumbered"/>
      </w:pPr>
      <w:r>
        <w:t>(2)</w:t>
      </w:r>
      <w:r>
        <w:tab/>
        <w:t>The Incentive Factor shall be reduced if the RMR Unit fails to perform to the contracted capacity during a Capacity Test as described in the RMR Agreement.  The reduction will be linear, with a 2% reduction in the Incentive Factor for every 1% of reduced Capacity.</w:t>
      </w:r>
    </w:p>
    <w:p w14:paraId="43E55325" w14:textId="77777777" w:rsidR="003C6D55" w:rsidRPr="00AF0BBA" w:rsidRDefault="003C6D55" w:rsidP="003C6D55">
      <w:pPr>
        <w:spacing w:after="240"/>
        <w:ind w:left="720" w:hanging="720"/>
        <w:rPr>
          <w:iCs/>
        </w:rPr>
      </w:pPr>
      <w:r>
        <w:t>(3)</w:t>
      </w:r>
      <w:r>
        <w:tab/>
      </w:r>
      <w:r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4FB3799F" w14:textId="77777777" w:rsidR="003C6D55" w:rsidRPr="00AF0BBA" w:rsidRDefault="003C6D55" w:rsidP="003C6D55">
      <w:pPr>
        <w:spacing w:after="240"/>
        <w:ind w:left="1440" w:hanging="720"/>
      </w:pPr>
      <w:r w:rsidRPr="00AF0BBA">
        <w:rPr>
          <w:iCs/>
        </w:rPr>
        <w:lastRenderedPageBreak/>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334DB808" w14:textId="77777777" w:rsidR="003C6D55" w:rsidRPr="00AF0BBA" w:rsidRDefault="003C6D55" w:rsidP="003C6D55">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4799DAA1" w14:textId="77777777" w:rsidR="003C6D55" w:rsidRDefault="003C6D55" w:rsidP="003C6D55">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43A52AC9" w14:textId="77777777" w:rsidR="00CF2C74" w:rsidRPr="001313B4" w:rsidRDefault="00CF2C74" w:rsidP="00BC2D06">
      <w:pPr>
        <w:rPr>
          <w:rFonts w:ascii="Arial" w:hAnsi="Arial" w:cs="Arial"/>
          <w:b/>
          <w:i/>
          <w:color w:val="FF0000"/>
          <w:sz w:val="22"/>
          <w:szCs w:val="22"/>
        </w:rPr>
      </w:pPr>
    </w:p>
    <w:sectPr w:rsidR="00CF2C74" w:rsidRPr="001313B4">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65AA7" w14:textId="77777777" w:rsidR="00BE7FE0" w:rsidRDefault="00BE7FE0">
      <w:r>
        <w:separator/>
      </w:r>
    </w:p>
  </w:endnote>
  <w:endnote w:type="continuationSeparator" w:id="0">
    <w:p w14:paraId="7670940D" w14:textId="77777777" w:rsidR="00BE7FE0" w:rsidRDefault="00BE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16150D91" w:rsidR="00D176CF" w:rsidRDefault="008442B3" w:rsidP="00464A13">
    <w:pPr>
      <w:pStyle w:val="Footer"/>
      <w:tabs>
        <w:tab w:val="clear" w:pos="4320"/>
        <w:tab w:val="clear" w:pos="8640"/>
        <w:tab w:val="right" w:pos="9360"/>
      </w:tabs>
      <w:rPr>
        <w:rFonts w:ascii="Arial" w:hAnsi="Arial" w:cs="Arial"/>
        <w:sz w:val="18"/>
      </w:rPr>
    </w:pPr>
    <w:r>
      <w:rPr>
        <w:rFonts w:ascii="Arial" w:hAnsi="Arial" w:cs="Arial"/>
        <w:sz w:val="18"/>
      </w:rPr>
      <w:t>1318</w:t>
    </w:r>
    <w:r w:rsidR="00E5679C">
      <w:rPr>
        <w:rFonts w:ascii="Arial" w:hAnsi="Arial" w:cs="Arial"/>
        <w:sz w:val="18"/>
      </w:rPr>
      <w:t>NPRR-0</w:t>
    </w:r>
    <w:r w:rsidR="00ED151A">
      <w:rPr>
        <w:rFonts w:ascii="Arial" w:hAnsi="Arial" w:cs="Arial"/>
        <w:sz w:val="18"/>
      </w:rPr>
      <w:t>4</w:t>
    </w:r>
    <w:r w:rsidR="00E5679C">
      <w:rPr>
        <w:rFonts w:ascii="Arial" w:hAnsi="Arial" w:cs="Arial"/>
        <w:sz w:val="18"/>
      </w:rPr>
      <w:t xml:space="preserve"> </w:t>
    </w:r>
    <w:r w:rsidR="00464A13">
      <w:rPr>
        <w:rFonts w:ascii="Arial" w:hAnsi="Arial" w:cs="Arial"/>
        <w:color w:val="000000" w:themeColor="text1"/>
        <w:sz w:val="18"/>
        <w:szCs w:val="18"/>
      </w:rPr>
      <w:t>PRS Report</w:t>
    </w:r>
    <w:r w:rsidR="002A0C8B">
      <w:rPr>
        <w:rFonts w:ascii="Arial" w:hAnsi="Arial" w:cs="Arial"/>
        <w:color w:val="000000" w:themeColor="text1"/>
        <w:sz w:val="18"/>
        <w:szCs w:val="18"/>
      </w:rPr>
      <w:t xml:space="preserve"> </w:t>
    </w:r>
    <w:r w:rsidR="00ED151A">
      <w:rPr>
        <w:rFonts w:ascii="Arial" w:hAnsi="Arial" w:cs="Arial"/>
        <w:color w:val="000000" w:themeColor="text1"/>
        <w:sz w:val="18"/>
        <w:szCs w:val="18"/>
      </w:rPr>
      <w:t>011426</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6E26F" w14:textId="77777777" w:rsidR="00BE7FE0" w:rsidRDefault="00BE7FE0">
      <w:r>
        <w:separator/>
      </w:r>
    </w:p>
  </w:footnote>
  <w:footnote w:type="continuationSeparator" w:id="0">
    <w:p w14:paraId="0884F859" w14:textId="77777777" w:rsidR="00BE7FE0" w:rsidRDefault="00BE7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5A7BA462" w:rsidR="00D176CF" w:rsidRDefault="00ED151A"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D0C"/>
    <w:rsid w:val="00006711"/>
    <w:rsid w:val="00007068"/>
    <w:rsid w:val="00007CAE"/>
    <w:rsid w:val="00012127"/>
    <w:rsid w:val="0001455D"/>
    <w:rsid w:val="000220C3"/>
    <w:rsid w:val="00022567"/>
    <w:rsid w:val="000269B6"/>
    <w:rsid w:val="000348B3"/>
    <w:rsid w:val="00043199"/>
    <w:rsid w:val="00045754"/>
    <w:rsid w:val="000460A4"/>
    <w:rsid w:val="00054442"/>
    <w:rsid w:val="00057746"/>
    <w:rsid w:val="00057EA4"/>
    <w:rsid w:val="00060A5A"/>
    <w:rsid w:val="00064517"/>
    <w:rsid w:val="00064B44"/>
    <w:rsid w:val="00066BBB"/>
    <w:rsid w:val="00067C6F"/>
    <w:rsid w:val="00067FE2"/>
    <w:rsid w:val="0007682E"/>
    <w:rsid w:val="00076C91"/>
    <w:rsid w:val="000828BE"/>
    <w:rsid w:val="00083BAE"/>
    <w:rsid w:val="000874E4"/>
    <w:rsid w:val="00087C19"/>
    <w:rsid w:val="00087E9D"/>
    <w:rsid w:val="000919DA"/>
    <w:rsid w:val="0009406B"/>
    <w:rsid w:val="000A273C"/>
    <w:rsid w:val="000A27F6"/>
    <w:rsid w:val="000A6DF7"/>
    <w:rsid w:val="000B2F5C"/>
    <w:rsid w:val="000B6DE1"/>
    <w:rsid w:val="000C134B"/>
    <w:rsid w:val="000C16DA"/>
    <w:rsid w:val="000D09D5"/>
    <w:rsid w:val="000D1AEB"/>
    <w:rsid w:val="000D3E64"/>
    <w:rsid w:val="000E755E"/>
    <w:rsid w:val="000F13C5"/>
    <w:rsid w:val="000F4405"/>
    <w:rsid w:val="000F5081"/>
    <w:rsid w:val="000F7288"/>
    <w:rsid w:val="00101EAC"/>
    <w:rsid w:val="00105A36"/>
    <w:rsid w:val="00121F18"/>
    <w:rsid w:val="00123009"/>
    <w:rsid w:val="001313B4"/>
    <w:rsid w:val="0013151E"/>
    <w:rsid w:val="0013656A"/>
    <w:rsid w:val="0013755A"/>
    <w:rsid w:val="00140F68"/>
    <w:rsid w:val="001427B1"/>
    <w:rsid w:val="00144C23"/>
    <w:rsid w:val="0014546D"/>
    <w:rsid w:val="001500D9"/>
    <w:rsid w:val="00156312"/>
    <w:rsid w:val="00156DB7"/>
    <w:rsid w:val="00157228"/>
    <w:rsid w:val="00160C3C"/>
    <w:rsid w:val="00162713"/>
    <w:rsid w:val="00162FAB"/>
    <w:rsid w:val="00163F2E"/>
    <w:rsid w:val="00164778"/>
    <w:rsid w:val="00164F3D"/>
    <w:rsid w:val="00171163"/>
    <w:rsid w:val="00171AC6"/>
    <w:rsid w:val="00172B82"/>
    <w:rsid w:val="00175DDE"/>
    <w:rsid w:val="00176375"/>
    <w:rsid w:val="0017783C"/>
    <w:rsid w:val="0018001E"/>
    <w:rsid w:val="00190DA6"/>
    <w:rsid w:val="001913C6"/>
    <w:rsid w:val="00192597"/>
    <w:rsid w:val="0019314C"/>
    <w:rsid w:val="001957C8"/>
    <w:rsid w:val="001965BE"/>
    <w:rsid w:val="001A2272"/>
    <w:rsid w:val="001A46CF"/>
    <w:rsid w:val="001B2C6F"/>
    <w:rsid w:val="001B30AE"/>
    <w:rsid w:val="001B33FE"/>
    <w:rsid w:val="001B3690"/>
    <w:rsid w:val="001B43BB"/>
    <w:rsid w:val="001B7F52"/>
    <w:rsid w:val="001C226B"/>
    <w:rsid w:val="001C44D0"/>
    <w:rsid w:val="001C52ED"/>
    <w:rsid w:val="001D0C7A"/>
    <w:rsid w:val="001D1C3B"/>
    <w:rsid w:val="001E06D5"/>
    <w:rsid w:val="001F005F"/>
    <w:rsid w:val="001F2DF7"/>
    <w:rsid w:val="001F38F0"/>
    <w:rsid w:val="001F3F22"/>
    <w:rsid w:val="001F4C21"/>
    <w:rsid w:val="002058AF"/>
    <w:rsid w:val="00214501"/>
    <w:rsid w:val="00214C5E"/>
    <w:rsid w:val="0021706D"/>
    <w:rsid w:val="00217258"/>
    <w:rsid w:val="0022031B"/>
    <w:rsid w:val="00223304"/>
    <w:rsid w:val="00236E37"/>
    <w:rsid w:val="00237430"/>
    <w:rsid w:val="00241B79"/>
    <w:rsid w:val="00241FD7"/>
    <w:rsid w:val="00243C17"/>
    <w:rsid w:val="00247CDB"/>
    <w:rsid w:val="0025213A"/>
    <w:rsid w:val="002522AB"/>
    <w:rsid w:val="00255579"/>
    <w:rsid w:val="00255878"/>
    <w:rsid w:val="00261947"/>
    <w:rsid w:val="00262BE9"/>
    <w:rsid w:val="0026307D"/>
    <w:rsid w:val="002703D2"/>
    <w:rsid w:val="0027242E"/>
    <w:rsid w:val="00276A99"/>
    <w:rsid w:val="00280ED7"/>
    <w:rsid w:val="00286AD9"/>
    <w:rsid w:val="00287235"/>
    <w:rsid w:val="00292341"/>
    <w:rsid w:val="002966F3"/>
    <w:rsid w:val="002A0C72"/>
    <w:rsid w:val="002A0C8B"/>
    <w:rsid w:val="002B3A5C"/>
    <w:rsid w:val="002B69F3"/>
    <w:rsid w:val="002B6D3C"/>
    <w:rsid w:val="002B763A"/>
    <w:rsid w:val="002C11EF"/>
    <w:rsid w:val="002C71BA"/>
    <w:rsid w:val="002D1991"/>
    <w:rsid w:val="002D382A"/>
    <w:rsid w:val="002D7B33"/>
    <w:rsid w:val="002E16AF"/>
    <w:rsid w:val="002E2D34"/>
    <w:rsid w:val="002E4B13"/>
    <w:rsid w:val="002E4C8D"/>
    <w:rsid w:val="002F1EDD"/>
    <w:rsid w:val="002F5813"/>
    <w:rsid w:val="002F65D3"/>
    <w:rsid w:val="002F68AC"/>
    <w:rsid w:val="003013F2"/>
    <w:rsid w:val="0030232A"/>
    <w:rsid w:val="00303363"/>
    <w:rsid w:val="0030694A"/>
    <w:rsid w:val="003069F4"/>
    <w:rsid w:val="00306A0D"/>
    <w:rsid w:val="00307CE1"/>
    <w:rsid w:val="003104B1"/>
    <w:rsid w:val="00310E65"/>
    <w:rsid w:val="003168C3"/>
    <w:rsid w:val="003226B9"/>
    <w:rsid w:val="0034185F"/>
    <w:rsid w:val="00342C91"/>
    <w:rsid w:val="003528D5"/>
    <w:rsid w:val="00356648"/>
    <w:rsid w:val="00356B0A"/>
    <w:rsid w:val="00360920"/>
    <w:rsid w:val="00360C0E"/>
    <w:rsid w:val="00361B6B"/>
    <w:rsid w:val="0036212F"/>
    <w:rsid w:val="00364E6E"/>
    <w:rsid w:val="00367AD6"/>
    <w:rsid w:val="00374DBB"/>
    <w:rsid w:val="00375211"/>
    <w:rsid w:val="003761C9"/>
    <w:rsid w:val="00377B9C"/>
    <w:rsid w:val="00384709"/>
    <w:rsid w:val="00384B13"/>
    <w:rsid w:val="0038601F"/>
    <w:rsid w:val="00386C35"/>
    <w:rsid w:val="0038721F"/>
    <w:rsid w:val="003916DA"/>
    <w:rsid w:val="00395E6D"/>
    <w:rsid w:val="00396DB0"/>
    <w:rsid w:val="0039740E"/>
    <w:rsid w:val="003A0859"/>
    <w:rsid w:val="003A1928"/>
    <w:rsid w:val="003A33F7"/>
    <w:rsid w:val="003A3D77"/>
    <w:rsid w:val="003A50AA"/>
    <w:rsid w:val="003B5AED"/>
    <w:rsid w:val="003B7C80"/>
    <w:rsid w:val="003C6B7B"/>
    <w:rsid w:val="003C6D0C"/>
    <w:rsid w:val="003C6D55"/>
    <w:rsid w:val="003E2105"/>
    <w:rsid w:val="003E6A3E"/>
    <w:rsid w:val="003F0680"/>
    <w:rsid w:val="003F29E7"/>
    <w:rsid w:val="003F321A"/>
    <w:rsid w:val="003F3CBC"/>
    <w:rsid w:val="003F598C"/>
    <w:rsid w:val="003F6062"/>
    <w:rsid w:val="00400973"/>
    <w:rsid w:val="00402A07"/>
    <w:rsid w:val="00403B09"/>
    <w:rsid w:val="004135BD"/>
    <w:rsid w:val="00423CCE"/>
    <w:rsid w:val="00426E15"/>
    <w:rsid w:val="004302A4"/>
    <w:rsid w:val="004463BA"/>
    <w:rsid w:val="00446881"/>
    <w:rsid w:val="004479C5"/>
    <w:rsid w:val="004527A0"/>
    <w:rsid w:val="00456CCC"/>
    <w:rsid w:val="00457384"/>
    <w:rsid w:val="00464A13"/>
    <w:rsid w:val="0047589F"/>
    <w:rsid w:val="004822D4"/>
    <w:rsid w:val="00484302"/>
    <w:rsid w:val="00484FEF"/>
    <w:rsid w:val="004868F5"/>
    <w:rsid w:val="00486CD7"/>
    <w:rsid w:val="004912DA"/>
    <w:rsid w:val="0049290B"/>
    <w:rsid w:val="004929BC"/>
    <w:rsid w:val="00494F61"/>
    <w:rsid w:val="00496301"/>
    <w:rsid w:val="004968F6"/>
    <w:rsid w:val="004A4451"/>
    <w:rsid w:val="004A71A6"/>
    <w:rsid w:val="004A73B6"/>
    <w:rsid w:val="004B30BD"/>
    <w:rsid w:val="004B6170"/>
    <w:rsid w:val="004D3958"/>
    <w:rsid w:val="004D6002"/>
    <w:rsid w:val="004D6344"/>
    <w:rsid w:val="004E4F8F"/>
    <w:rsid w:val="005008DF"/>
    <w:rsid w:val="0050310D"/>
    <w:rsid w:val="005031B9"/>
    <w:rsid w:val="00504442"/>
    <w:rsid w:val="005045D0"/>
    <w:rsid w:val="005056FB"/>
    <w:rsid w:val="00505924"/>
    <w:rsid w:val="005128B9"/>
    <w:rsid w:val="00513AE8"/>
    <w:rsid w:val="005141ED"/>
    <w:rsid w:val="00514A22"/>
    <w:rsid w:val="00515222"/>
    <w:rsid w:val="00527C6A"/>
    <w:rsid w:val="00530EBC"/>
    <w:rsid w:val="00534C6C"/>
    <w:rsid w:val="00535E21"/>
    <w:rsid w:val="00541CF2"/>
    <w:rsid w:val="005425D0"/>
    <w:rsid w:val="00543925"/>
    <w:rsid w:val="00543966"/>
    <w:rsid w:val="00545F93"/>
    <w:rsid w:val="00546EF7"/>
    <w:rsid w:val="005473F5"/>
    <w:rsid w:val="00553669"/>
    <w:rsid w:val="00555554"/>
    <w:rsid w:val="00557590"/>
    <w:rsid w:val="0056400F"/>
    <w:rsid w:val="005644B4"/>
    <w:rsid w:val="005649AE"/>
    <w:rsid w:val="00565C59"/>
    <w:rsid w:val="0058277E"/>
    <w:rsid w:val="005841C0"/>
    <w:rsid w:val="005854C5"/>
    <w:rsid w:val="0058778D"/>
    <w:rsid w:val="00587E58"/>
    <w:rsid w:val="00591AC8"/>
    <w:rsid w:val="0059260F"/>
    <w:rsid w:val="00594EB2"/>
    <w:rsid w:val="00594F66"/>
    <w:rsid w:val="005962C6"/>
    <w:rsid w:val="00596619"/>
    <w:rsid w:val="005A23BA"/>
    <w:rsid w:val="005B0240"/>
    <w:rsid w:val="005B36A0"/>
    <w:rsid w:val="005B55A0"/>
    <w:rsid w:val="005C2274"/>
    <w:rsid w:val="005D5BBF"/>
    <w:rsid w:val="005E0E26"/>
    <w:rsid w:val="005E5074"/>
    <w:rsid w:val="005F1CA6"/>
    <w:rsid w:val="005F6E17"/>
    <w:rsid w:val="006014D1"/>
    <w:rsid w:val="00610C2F"/>
    <w:rsid w:val="006125D9"/>
    <w:rsid w:val="00612E4F"/>
    <w:rsid w:val="00613501"/>
    <w:rsid w:val="006136B6"/>
    <w:rsid w:val="00615D5E"/>
    <w:rsid w:val="00621E9B"/>
    <w:rsid w:val="00622E99"/>
    <w:rsid w:val="006236F2"/>
    <w:rsid w:val="00624BB3"/>
    <w:rsid w:val="00625E5D"/>
    <w:rsid w:val="006266F3"/>
    <w:rsid w:val="0064048D"/>
    <w:rsid w:val="006407B9"/>
    <w:rsid w:val="00640A15"/>
    <w:rsid w:val="006469A6"/>
    <w:rsid w:val="006506E3"/>
    <w:rsid w:val="0065142E"/>
    <w:rsid w:val="00651BBA"/>
    <w:rsid w:val="00655D28"/>
    <w:rsid w:val="00656921"/>
    <w:rsid w:val="006575B0"/>
    <w:rsid w:val="00657C61"/>
    <w:rsid w:val="0066370F"/>
    <w:rsid w:val="0066664C"/>
    <w:rsid w:val="00670083"/>
    <w:rsid w:val="006701B2"/>
    <w:rsid w:val="00672CEB"/>
    <w:rsid w:val="00673EA3"/>
    <w:rsid w:val="006914EE"/>
    <w:rsid w:val="00691E6F"/>
    <w:rsid w:val="00693963"/>
    <w:rsid w:val="006950FE"/>
    <w:rsid w:val="006970C5"/>
    <w:rsid w:val="00697F86"/>
    <w:rsid w:val="006A0641"/>
    <w:rsid w:val="006A0784"/>
    <w:rsid w:val="006A33C7"/>
    <w:rsid w:val="006A5DDD"/>
    <w:rsid w:val="006A5ED1"/>
    <w:rsid w:val="006A697B"/>
    <w:rsid w:val="006A6AB3"/>
    <w:rsid w:val="006A6AE8"/>
    <w:rsid w:val="006A732F"/>
    <w:rsid w:val="006B1894"/>
    <w:rsid w:val="006B1B7A"/>
    <w:rsid w:val="006B423D"/>
    <w:rsid w:val="006B4DDE"/>
    <w:rsid w:val="006C12E0"/>
    <w:rsid w:val="006C1EEB"/>
    <w:rsid w:val="006C1EEC"/>
    <w:rsid w:val="006C4395"/>
    <w:rsid w:val="006C66CF"/>
    <w:rsid w:val="006D2551"/>
    <w:rsid w:val="006D50EF"/>
    <w:rsid w:val="006E02AF"/>
    <w:rsid w:val="006E4597"/>
    <w:rsid w:val="006E7806"/>
    <w:rsid w:val="006F425F"/>
    <w:rsid w:val="006F6841"/>
    <w:rsid w:val="007023E1"/>
    <w:rsid w:val="00704E78"/>
    <w:rsid w:val="007066B9"/>
    <w:rsid w:val="00712AC6"/>
    <w:rsid w:val="00713313"/>
    <w:rsid w:val="007148EC"/>
    <w:rsid w:val="00714FCB"/>
    <w:rsid w:val="00720511"/>
    <w:rsid w:val="00723C04"/>
    <w:rsid w:val="00726864"/>
    <w:rsid w:val="0073258C"/>
    <w:rsid w:val="00742B72"/>
    <w:rsid w:val="00743968"/>
    <w:rsid w:val="00750A6E"/>
    <w:rsid w:val="007636EF"/>
    <w:rsid w:val="00775ACB"/>
    <w:rsid w:val="007809AB"/>
    <w:rsid w:val="00781754"/>
    <w:rsid w:val="00783EB0"/>
    <w:rsid w:val="00785415"/>
    <w:rsid w:val="00785E86"/>
    <w:rsid w:val="00786294"/>
    <w:rsid w:val="00791CB9"/>
    <w:rsid w:val="00793130"/>
    <w:rsid w:val="00793D23"/>
    <w:rsid w:val="00796B27"/>
    <w:rsid w:val="00797DEE"/>
    <w:rsid w:val="007A1BE1"/>
    <w:rsid w:val="007B0E4D"/>
    <w:rsid w:val="007B1727"/>
    <w:rsid w:val="007B3233"/>
    <w:rsid w:val="007B5A42"/>
    <w:rsid w:val="007C199B"/>
    <w:rsid w:val="007C45F9"/>
    <w:rsid w:val="007D26C0"/>
    <w:rsid w:val="007D3073"/>
    <w:rsid w:val="007D50F1"/>
    <w:rsid w:val="007D64B9"/>
    <w:rsid w:val="007D72D4"/>
    <w:rsid w:val="007E0452"/>
    <w:rsid w:val="007E42BD"/>
    <w:rsid w:val="007E477F"/>
    <w:rsid w:val="007F2218"/>
    <w:rsid w:val="007F266D"/>
    <w:rsid w:val="007F29F4"/>
    <w:rsid w:val="007F5ACC"/>
    <w:rsid w:val="007F6C13"/>
    <w:rsid w:val="007F6C3E"/>
    <w:rsid w:val="0080381E"/>
    <w:rsid w:val="008070C0"/>
    <w:rsid w:val="00810940"/>
    <w:rsid w:val="00811C12"/>
    <w:rsid w:val="008129D9"/>
    <w:rsid w:val="00823749"/>
    <w:rsid w:val="00823E13"/>
    <w:rsid w:val="0082467D"/>
    <w:rsid w:val="008276E7"/>
    <w:rsid w:val="00827F88"/>
    <w:rsid w:val="008338AE"/>
    <w:rsid w:val="00837091"/>
    <w:rsid w:val="008442B3"/>
    <w:rsid w:val="00844756"/>
    <w:rsid w:val="0084492E"/>
    <w:rsid w:val="00845778"/>
    <w:rsid w:val="00845D3F"/>
    <w:rsid w:val="00851ED7"/>
    <w:rsid w:val="00851FE7"/>
    <w:rsid w:val="00852834"/>
    <w:rsid w:val="008563F0"/>
    <w:rsid w:val="00863101"/>
    <w:rsid w:val="008659E1"/>
    <w:rsid w:val="0086618B"/>
    <w:rsid w:val="00870A36"/>
    <w:rsid w:val="00877BB5"/>
    <w:rsid w:val="00885AAD"/>
    <w:rsid w:val="00887E28"/>
    <w:rsid w:val="008976F3"/>
    <w:rsid w:val="008B1414"/>
    <w:rsid w:val="008B60D6"/>
    <w:rsid w:val="008B7CFD"/>
    <w:rsid w:val="008C0C2A"/>
    <w:rsid w:val="008C1838"/>
    <w:rsid w:val="008C453C"/>
    <w:rsid w:val="008D3AE2"/>
    <w:rsid w:val="008D53E4"/>
    <w:rsid w:val="008D5C3A"/>
    <w:rsid w:val="008E20C5"/>
    <w:rsid w:val="008E2870"/>
    <w:rsid w:val="008E4D88"/>
    <w:rsid w:val="008E52A1"/>
    <w:rsid w:val="008E5B13"/>
    <w:rsid w:val="008E6DA2"/>
    <w:rsid w:val="008E799A"/>
    <w:rsid w:val="008F165E"/>
    <w:rsid w:val="008F38CD"/>
    <w:rsid w:val="008F69D3"/>
    <w:rsid w:val="008F6DD5"/>
    <w:rsid w:val="009063D8"/>
    <w:rsid w:val="00907B1E"/>
    <w:rsid w:val="00911AFB"/>
    <w:rsid w:val="00912F21"/>
    <w:rsid w:val="00915859"/>
    <w:rsid w:val="00922CDC"/>
    <w:rsid w:val="0092338D"/>
    <w:rsid w:val="00925382"/>
    <w:rsid w:val="00931FB1"/>
    <w:rsid w:val="00937684"/>
    <w:rsid w:val="009416CB"/>
    <w:rsid w:val="00943AFD"/>
    <w:rsid w:val="00945218"/>
    <w:rsid w:val="00946E87"/>
    <w:rsid w:val="00947549"/>
    <w:rsid w:val="0095343C"/>
    <w:rsid w:val="00963A51"/>
    <w:rsid w:val="00966324"/>
    <w:rsid w:val="009672B0"/>
    <w:rsid w:val="0097741E"/>
    <w:rsid w:val="00983B6E"/>
    <w:rsid w:val="00987F58"/>
    <w:rsid w:val="0099140D"/>
    <w:rsid w:val="00991538"/>
    <w:rsid w:val="009936F8"/>
    <w:rsid w:val="009A0E9F"/>
    <w:rsid w:val="009A3772"/>
    <w:rsid w:val="009A50AE"/>
    <w:rsid w:val="009B6F19"/>
    <w:rsid w:val="009C3268"/>
    <w:rsid w:val="009C62F3"/>
    <w:rsid w:val="009C7010"/>
    <w:rsid w:val="009D0E22"/>
    <w:rsid w:val="009D17F0"/>
    <w:rsid w:val="009E4E67"/>
    <w:rsid w:val="009E5F6F"/>
    <w:rsid w:val="009E6A34"/>
    <w:rsid w:val="009F70C1"/>
    <w:rsid w:val="00A0118A"/>
    <w:rsid w:val="00A03F14"/>
    <w:rsid w:val="00A04321"/>
    <w:rsid w:val="00A04F2B"/>
    <w:rsid w:val="00A05895"/>
    <w:rsid w:val="00A067D9"/>
    <w:rsid w:val="00A115B8"/>
    <w:rsid w:val="00A12239"/>
    <w:rsid w:val="00A16D79"/>
    <w:rsid w:val="00A21819"/>
    <w:rsid w:val="00A30522"/>
    <w:rsid w:val="00A31911"/>
    <w:rsid w:val="00A31BDB"/>
    <w:rsid w:val="00A37F05"/>
    <w:rsid w:val="00A40745"/>
    <w:rsid w:val="00A42796"/>
    <w:rsid w:val="00A42D0D"/>
    <w:rsid w:val="00A44165"/>
    <w:rsid w:val="00A45180"/>
    <w:rsid w:val="00A46080"/>
    <w:rsid w:val="00A50392"/>
    <w:rsid w:val="00A526F0"/>
    <w:rsid w:val="00A5311D"/>
    <w:rsid w:val="00A53C01"/>
    <w:rsid w:val="00A55683"/>
    <w:rsid w:val="00A57010"/>
    <w:rsid w:val="00A62F89"/>
    <w:rsid w:val="00A644DE"/>
    <w:rsid w:val="00A66D65"/>
    <w:rsid w:val="00A70B70"/>
    <w:rsid w:val="00A81F0F"/>
    <w:rsid w:val="00A84F08"/>
    <w:rsid w:val="00A913BF"/>
    <w:rsid w:val="00A97F30"/>
    <w:rsid w:val="00AA6C00"/>
    <w:rsid w:val="00AA7C68"/>
    <w:rsid w:val="00AB5A7C"/>
    <w:rsid w:val="00AB6AF1"/>
    <w:rsid w:val="00AC3120"/>
    <w:rsid w:val="00AC317D"/>
    <w:rsid w:val="00AC4A6F"/>
    <w:rsid w:val="00AC4EAE"/>
    <w:rsid w:val="00AC6005"/>
    <w:rsid w:val="00AD3B58"/>
    <w:rsid w:val="00AD7A0D"/>
    <w:rsid w:val="00AE247F"/>
    <w:rsid w:val="00AE31C0"/>
    <w:rsid w:val="00AF213B"/>
    <w:rsid w:val="00AF214B"/>
    <w:rsid w:val="00AF32FB"/>
    <w:rsid w:val="00AF4CA0"/>
    <w:rsid w:val="00AF56C6"/>
    <w:rsid w:val="00AF7CB2"/>
    <w:rsid w:val="00B00B09"/>
    <w:rsid w:val="00B032E8"/>
    <w:rsid w:val="00B044C1"/>
    <w:rsid w:val="00B0531C"/>
    <w:rsid w:val="00B06B46"/>
    <w:rsid w:val="00B11B3E"/>
    <w:rsid w:val="00B1531A"/>
    <w:rsid w:val="00B155DE"/>
    <w:rsid w:val="00B20D04"/>
    <w:rsid w:val="00B224BA"/>
    <w:rsid w:val="00B26B96"/>
    <w:rsid w:val="00B31DDB"/>
    <w:rsid w:val="00B429BA"/>
    <w:rsid w:val="00B445EE"/>
    <w:rsid w:val="00B47457"/>
    <w:rsid w:val="00B564F7"/>
    <w:rsid w:val="00B57F96"/>
    <w:rsid w:val="00B60392"/>
    <w:rsid w:val="00B60679"/>
    <w:rsid w:val="00B67892"/>
    <w:rsid w:val="00B70230"/>
    <w:rsid w:val="00B71C92"/>
    <w:rsid w:val="00B749E2"/>
    <w:rsid w:val="00B750BD"/>
    <w:rsid w:val="00B7528E"/>
    <w:rsid w:val="00B7552D"/>
    <w:rsid w:val="00B76A6E"/>
    <w:rsid w:val="00B9276D"/>
    <w:rsid w:val="00B93F48"/>
    <w:rsid w:val="00B9563A"/>
    <w:rsid w:val="00B9606D"/>
    <w:rsid w:val="00B972C8"/>
    <w:rsid w:val="00B97493"/>
    <w:rsid w:val="00B97E69"/>
    <w:rsid w:val="00BA1AE2"/>
    <w:rsid w:val="00BA4D33"/>
    <w:rsid w:val="00BA6460"/>
    <w:rsid w:val="00BB6442"/>
    <w:rsid w:val="00BC23BF"/>
    <w:rsid w:val="00BC2D06"/>
    <w:rsid w:val="00BC34CC"/>
    <w:rsid w:val="00BC3AED"/>
    <w:rsid w:val="00BD1260"/>
    <w:rsid w:val="00BD4B96"/>
    <w:rsid w:val="00BD4EA5"/>
    <w:rsid w:val="00BE51E0"/>
    <w:rsid w:val="00BE7FE0"/>
    <w:rsid w:val="00BF2058"/>
    <w:rsid w:val="00BF389A"/>
    <w:rsid w:val="00BF63DF"/>
    <w:rsid w:val="00C0094E"/>
    <w:rsid w:val="00C03E6C"/>
    <w:rsid w:val="00C1280F"/>
    <w:rsid w:val="00C303CD"/>
    <w:rsid w:val="00C30798"/>
    <w:rsid w:val="00C312E7"/>
    <w:rsid w:val="00C31DD5"/>
    <w:rsid w:val="00C34B35"/>
    <w:rsid w:val="00C37895"/>
    <w:rsid w:val="00C4347E"/>
    <w:rsid w:val="00C4770F"/>
    <w:rsid w:val="00C50CEE"/>
    <w:rsid w:val="00C54167"/>
    <w:rsid w:val="00C6030C"/>
    <w:rsid w:val="00C62E61"/>
    <w:rsid w:val="00C65B80"/>
    <w:rsid w:val="00C67524"/>
    <w:rsid w:val="00C67CDC"/>
    <w:rsid w:val="00C71993"/>
    <w:rsid w:val="00C744EB"/>
    <w:rsid w:val="00C769E9"/>
    <w:rsid w:val="00C77531"/>
    <w:rsid w:val="00C808C0"/>
    <w:rsid w:val="00C82140"/>
    <w:rsid w:val="00C90702"/>
    <w:rsid w:val="00C917FF"/>
    <w:rsid w:val="00C93D89"/>
    <w:rsid w:val="00C94C79"/>
    <w:rsid w:val="00C9555F"/>
    <w:rsid w:val="00C95C82"/>
    <w:rsid w:val="00C95E80"/>
    <w:rsid w:val="00C9766A"/>
    <w:rsid w:val="00CA3DD0"/>
    <w:rsid w:val="00CB0C24"/>
    <w:rsid w:val="00CC14C8"/>
    <w:rsid w:val="00CC1C44"/>
    <w:rsid w:val="00CC4F39"/>
    <w:rsid w:val="00CD3CB3"/>
    <w:rsid w:val="00CD544C"/>
    <w:rsid w:val="00CE042C"/>
    <w:rsid w:val="00CE2113"/>
    <w:rsid w:val="00CF2C74"/>
    <w:rsid w:val="00CF3C95"/>
    <w:rsid w:val="00CF4256"/>
    <w:rsid w:val="00CF5EDF"/>
    <w:rsid w:val="00CF6BC3"/>
    <w:rsid w:val="00D02687"/>
    <w:rsid w:val="00D04FE8"/>
    <w:rsid w:val="00D176CF"/>
    <w:rsid w:val="00D17AD5"/>
    <w:rsid w:val="00D20BFB"/>
    <w:rsid w:val="00D25380"/>
    <w:rsid w:val="00D25C6B"/>
    <w:rsid w:val="00D271E3"/>
    <w:rsid w:val="00D30BC9"/>
    <w:rsid w:val="00D31FBD"/>
    <w:rsid w:val="00D33395"/>
    <w:rsid w:val="00D33821"/>
    <w:rsid w:val="00D33CEC"/>
    <w:rsid w:val="00D457DE"/>
    <w:rsid w:val="00D458E6"/>
    <w:rsid w:val="00D46326"/>
    <w:rsid w:val="00D46D35"/>
    <w:rsid w:val="00D47A80"/>
    <w:rsid w:val="00D47FE0"/>
    <w:rsid w:val="00D542D1"/>
    <w:rsid w:val="00D558E2"/>
    <w:rsid w:val="00D72D00"/>
    <w:rsid w:val="00D74E50"/>
    <w:rsid w:val="00D85807"/>
    <w:rsid w:val="00D86A9B"/>
    <w:rsid w:val="00D86B48"/>
    <w:rsid w:val="00D87349"/>
    <w:rsid w:val="00D87E29"/>
    <w:rsid w:val="00D91EE9"/>
    <w:rsid w:val="00D9627A"/>
    <w:rsid w:val="00D963A0"/>
    <w:rsid w:val="00D97220"/>
    <w:rsid w:val="00D97AD8"/>
    <w:rsid w:val="00D97B66"/>
    <w:rsid w:val="00DA0DBF"/>
    <w:rsid w:val="00DA185D"/>
    <w:rsid w:val="00DB3646"/>
    <w:rsid w:val="00DB37F2"/>
    <w:rsid w:val="00DD2FA2"/>
    <w:rsid w:val="00DD432F"/>
    <w:rsid w:val="00DD68FC"/>
    <w:rsid w:val="00DE060C"/>
    <w:rsid w:val="00DE2DE1"/>
    <w:rsid w:val="00DE3A1E"/>
    <w:rsid w:val="00DF29CD"/>
    <w:rsid w:val="00DF3234"/>
    <w:rsid w:val="00DF5CB0"/>
    <w:rsid w:val="00E049AF"/>
    <w:rsid w:val="00E070BF"/>
    <w:rsid w:val="00E10845"/>
    <w:rsid w:val="00E10CE7"/>
    <w:rsid w:val="00E14D47"/>
    <w:rsid w:val="00E1641C"/>
    <w:rsid w:val="00E24480"/>
    <w:rsid w:val="00E26708"/>
    <w:rsid w:val="00E3476A"/>
    <w:rsid w:val="00E34958"/>
    <w:rsid w:val="00E35A4B"/>
    <w:rsid w:val="00E35ED4"/>
    <w:rsid w:val="00E37AB0"/>
    <w:rsid w:val="00E415D8"/>
    <w:rsid w:val="00E4390D"/>
    <w:rsid w:val="00E5467C"/>
    <w:rsid w:val="00E5679C"/>
    <w:rsid w:val="00E60687"/>
    <w:rsid w:val="00E71C39"/>
    <w:rsid w:val="00E74B49"/>
    <w:rsid w:val="00E755B9"/>
    <w:rsid w:val="00E807CE"/>
    <w:rsid w:val="00E82A9C"/>
    <w:rsid w:val="00E834D6"/>
    <w:rsid w:val="00E84BFB"/>
    <w:rsid w:val="00E9146E"/>
    <w:rsid w:val="00E92554"/>
    <w:rsid w:val="00E92C55"/>
    <w:rsid w:val="00E9551A"/>
    <w:rsid w:val="00E974DF"/>
    <w:rsid w:val="00EA0675"/>
    <w:rsid w:val="00EA2492"/>
    <w:rsid w:val="00EA31FD"/>
    <w:rsid w:val="00EA56E6"/>
    <w:rsid w:val="00EA694D"/>
    <w:rsid w:val="00EA7B74"/>
    <w:rsid w:val="00EB45DA"/>
    <w:rsid w:val="00EB4DF7"/>
    <w:rsid w:val="00EC335F"/>
    <w:rsid w:val="00EC403A"/>
    <w:rsid w:val="00EC48FB"/>
    <w:rsid w:val="00EC6B7C"/>
    <w:rsid w:val="00EC7677"/>
    <w:rsid w:val="00ED151A"/>
    <w:rsid w:val="00ED1867"/>
    <w:rsid w:val="00ED3965"/>
    <w:rsid w:val="00ED5906"/>
    <w:rsid w:val="00EE16C6"/>
    <w:rsid w:val="00EE7B55"/>
    <w:rsid w:val="00EF1464"/>
    <w:rsid w:val="00EF1A35"/>
    <w:rsid w:val="00EF232A"/>
    <w:rsid w:val="00EF6270"/>
    <w:rsid w:val="00F03482"/>
    <w:rsid w:val="00F05A69"/>
    <w:rsid w:val="00F06DC3"/>
    <w:rsid w:val="00F23617"/>
    <w:rsid w:val="00F43FFD"/>
    <w:rsid w:val="00F44236"/>
    <w:rsid w:val="00F46948"/>
    <w:rsid w:val="00F52517"/>
    <w:rsid w:val="00F6148F"/>
    <w:rsid w:val="00F62AF8"/>
    <w:rsid w:val="00F63A4E"/>
    <w:rsid w:val="00F66C76"/>
    <w:rsid w:val="00F85D69"/>
    <w:rsid w:val="00F969BB"/>
    <w:rsid w:val="00FA0D06"/>
    <w:rsid w:val="00FA3DAB"/>
    <w:rsid w:val="00FA57B2"/>
    <w:rsid w:val="00FA6E79"/>
    <w:rsid w:val="00FB4E67"/>
    <w:rsid w:val="00FB509B"/>
    <w:rsid w:val="00FB5374"/>
    <w:rsid w:val="00FB7475"/>
    <w:rsid w:val="00FC3D4B"/>
    <w:rsid w:val="00FC6312"/>
    <w:rsid w:val="00FD1A8B"/>
    <w:rsid w:val="00FD4A6B"/>
    <w:rsid w:val="00FD726F"/>
    <w:rsid w:val="00FD7C05"/>
    <w:rsid w:val="00FD7CB8"/>
    <w:rsid w:val="00FE01FB"/>
    <w:rsid w:val="00FE14DA"/>
    <w:rsid w:val="00FE227F"/>
    <w:rsid w:val="00FE2452"/>
    <w:rsid w:val="00FE2F73"/>
    <w:rsid w:val="00FE36E3"/>
    <w:rsid w:val="00FE6B01"/>
    <w:rsid w:val="00FE7ED9"/>
    <w:rsid w:val="016AF316"/>
    <w:rsid w:val="03FFCB4D"/>
    <w:rsid w:val="0585B414"/>
    <w:rsid w:val="059A5BE7"/>
    <w:rsid w:val="05D41E4F"/>
    <w:rsid w:val="05FA5D15"/>
    <w:rsid w:val="063A1057"/>
    <w:rsid w:val="070C3D25"/>
    <w:rsid w:val="0748346A"/>
    <w:rsid w:val="088CF3A6"/>
    <w:rsid w:val="09F50EB1"/>
    <w:rsid w:val="0A0E25B5"/>
    <w:rsid w:val="0DBAF375"/>
    <w:rsid w:val="0EC37F6B"/>
    <w:rsid w:val="0F0898FD"/>
    <w:rsid w:val="117FB6C1"/>
    <w:rsid w:val="11B1726A"/>
    <w:rsid w:val="126966E9"/>
    <w:rsid w:val="1362DACC"/>
    <w:rsid w:val="14CF0414"/>
    <w:rsid w:val="1550FF6F"/>
    <w:rsid w:val="172E1DB8"/>
    <w:rsid w:val="1B07C7F2"/>
    <w:rsid w:val="1DF443DC"/>
    <w:rsid w:val="1E5E546B"/>
    <w:rsid w:val="20314126"/>
    <w:rsid w:val="20B13A56"/>
    <w:rsid w:val="21D481D0"/>
    <w:rsid w:val="22A68E5D"/>
    <w:rsid w:val="23851EDA"/>
    <w:rsid w:val="23F4B3ED"/>
    <w:rsid w:val="24C9C46E"/>
    <w:rsid w:val="2500368B"/>
    <w:rsid w:val="25171006"/>
    <w:rsid w:val="25292EC5"/>
    <w:rsid w:val="25E5A6A3"/>
    <w:rsid w:val="2906CA98"/>
    <w:rsid w:val="29287EF5"/>
    <w:rsid w:val="2B6250BE"/>
    <w:rsid w:val="2BE92628"/>
    <w:rsid w:val="2E883524"/>
    <w:rsid w:val="300BAC9B"/>
    <w:rsid w:val="311EA107"/>
    <w:rsid w:val="398DFFF8"/>
    <w:rsid w:val="3C51741E"/>
    <w:rsid w:val="3F365487"/>
    <w:rsid w:val="3FDCEDE4"/>
    <w:rsid w:val="42031076"/>
    <w:rsid w:val="4494BE6F"/>
    <w:rsid w:val="4530BEC2"/>
    <w:rsid w:val="478F3108"/>
    <w:rsid w:val="4A095C78"/>
    <w:rsid w:val="4AB04652"/>
    <w:rsid w:val="4CB1DB28"/>
    <w:rsid w:val="4D3CAD7F"/>
    <w:rsid w:val="4E700F47"/>
    <w:rsid w:val="4EE7A3D0"/>
    <w:rsid w:val="4FB5E8B6"/>
    <w:rsid w:val="4FDD8B16"/>
    <w:rsid w:val="529C1F95"/>
    <w:rsid w:val="540E7821"/>
    <w:rsid w:val="543A0F5D"/>
    <w:rsid w:val="5660E86C"/>
    <w:rsid w:val="56B2B318"/>
    <w:rsid w:val="574748FE"/>
    <w:rsid w:val="5AB48436"/>
    <w:rsid w:val="5FDF9B28"/>
    <w:rsid w:val="6131ED29"/>
    <w:rsid w:val="615F1C0C"/>
    <w:rsid w:val="61B9CC9F"/>
    <w:rsid w:val="626FA30C"/>
    <w:rsid w:val="62E1B4ED"/>
    <w:rsid w:val="63559D84"/>
    <w:rsid w:val="66464843"/>
    <w:rsid w:val="667F7CF9"/>
    <w:rsid w:val="668AEFE6"/>
    <w:rsid w:val="66EA671A"/>
    <w:rsid w:val="67FC535D"/>
    <w:rsid w:val="6842722A"/>
    <w:rsid w:val="685539D7"/>
    <w:rsid w:val="68A11A69"/>
    <w:rsid w:val="6A667DAA"/>
    <w:rsid w:val="6B92C938"/>
    <w:rsid w:val="6C0EAE2D"/>
    <w:rsid w:val="6F2FDB0D"/>
    <w:rsid w:val="6F3ADFBC"/>
    <w:rsid w:val="72244AF1"/>
    <w:rsid w:val="787C2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0C849B92"/>
  <w15:chartTrackingRefBased/>
  <w15:docId w15:val="{1CC2E11E-9633-4C3F-B34A-03EE0EB1E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E10CE7"/>
    <w:rPr>
      <w:b/>
      <w:bCs/>
      <w:snapToGrid w:val="0"/>
      <w:sz w:val="24"/>
    </w:rPr>
  </w:style>
  <w:style w:type="character" w:customStyle="1" w:styleId="InstructionsChar">
    <w:name w:val="Instructions Char"/>
    <w:link w:val="Instructions"/>
    <w:rsid w:val="00E10CE7"/>
    <w:rPr>
      <w:b/>
      <w:i/>
      <w:iCs/>
      <w:sz w:val="24"/>
      <w:szCs w:val="24"/>
    </w:rPr>
  </w:style>
  <w:style w:type="character" w:customStyle="1" w:styleId="BodyTextNumberedChar1">
    <w:name w:val="Body Text Numbered Char1"/>
    <w:link w:val="BodyTextNumbered"/>
    <w:rsid w:val="00D542D1"/>
    <w:rPr>
      <w:iCs/>
      <w:sz w:val="24"/>
    </w:rPr>
  </w:style>
  <w:style w:type="paragraph" w:customStyle="1" w:styleId="BodyTextNumbered">
    <w:name w:val="Body Text Numbered"/>
    <w:basedOn w:val="BodyText"/>
    <w:link w:val="BodyTextNumberedChar1"/>
    <w:rsid w:val="00D542D1"/>
    <w:pPr>
      <w:ind w:left="720" w:hanging="720"/>
    </w:pPr>
    <w:rPr>
      <w:iCs/>
      <w:szCs w:val="20"/>
    </w:rPr>
  </w:style>
  <w:style w:type="paragraph" w:styleId="Caption">
    <w:name w:val="caption"/>
    <w:basedOn w:val="Normal"/>
    <w:next w:val="Normal"/>
    <w:semiHidden/>
    <w:unhideWhenUsed/>
    <w:qFormat/>
    <w:rsid w:val="00FE227F"/>
    <w:pPr>
      <w:spacing w:after="200"/>
    </w:pPr>
    <w:rPr>
      <w:i/>
      <w:iCs/>
      <w:color w:val="44546A" w:themeColor="text2"/>
      <w:sz w:val="18"/>
      <w:szCs w:val="18"/>
    </w:rPr>
  </w:style>
  <w:style w:type="character" w:styleId="Mention">
    <w:name w:val="Mention"/>
    <w:basedOn w:val="DefaultParagraphFont"/>
    <w:uiPriority w:val="99"/>
    <w:unhideWhenUsed/>
    <w:rsid w:val="00863101"/>
    <w:rPr>
      <w:color w:val="2B579A"/>
      <w:shd w:val="clear" w:color="auto" w:fill="E1DFDD"/>
    </w:rPr>
  </w:style>
  <w:style w:type="character" w:customStyle="1" w:styleId="HeaderChar">
    <w:name w:val="Header Char"/>
    <w:basedOn w:val="DefaultParagraphFont"/>
    <w:link w:val="Header"/>
    <w:rsid w:val="00ED151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26693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elizabeth.morales@ercot.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Ino.Gonzalez@ercot.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8"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BriefDescription xmlns="3112f907-6138-402a-acd2-d20adc2225b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A8FB61A57C474FA5D6EFE3DF7E70D2" ma:contentTypeVersion="5" ma:contentTypeDescription="Create a new document." ma:contentTypeScope="" ma:versionID="7ba38582c4fc32fe96d2340d9802068c">
  <xsd:schema xmlns:xsd="http://www.w3.org/2001/XMLSchema" xmlns:xs="http://www.w3.org/2001/XMLSchema" xmlns:p="http://schemas.microsoft.com/office/2006/metadata/properties" xmlns:ns2="3112f907-6138-402a-acd2-d20adc2225b7" targetNamespace="http://schemas.microsoft.com/office/2006/metadata/properties" ma:root="true" ma:fieldsID="97c51a04c632b97b850e442b5cdb5063" ns2:_="">
    <xsd:import namespace="3112f907-6138-402a-acd2-d20adc2225b7"/>
    <xsd:element name="properties">
      <xsd:complexType>
        <xsd:sequence>
          <xsd:element name="documentManagement">
            <xsd:complexType>
              <xsd:all>
                <xsd:element ref="ns2:BriefDescription"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2f907-6138-402a-acd2-d20adc2225b7" elementFormDefault="qualified">
    <xsd:import namespace="http://schemas.microsoft.com/office/2006/documentManagement/types"/>
    <xsd:import namespace="http://schemas.microsoft.com/office/infopath/2007/PartnerControls"/>
    <xsd:element name="BriefDescription" ma:index="8" nillable="true" ma:displayName="Brief Description" ma:description="Brief Description" ma:format="Dropdown" ma:internalName="Brief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6E30E-7CC0-4B14-AA03-D5D47564C59A}">
  <ds:schemaRefs>
    <ds:schemaRef ds:uri="http://schemas.microsoft.com/office/2006/metadata/properties"/>
    <ds:schemaRef ds:uri="http://schemas.microsoft.com/office/infopath/2007/PartnerControls"/>
    <ds:schemaRef ds:uri="3112f907-6138-402a-acd2-d20adc2225b7"/>
  </ds:schemaRefs>
</ds:datastoreItem>
</file>

<file path=customXml/itemProps2.xml><?xml version="1.0" encoding="utf-8"?>
<ds:datastoreItem xmlns:ds="http://schemas.openxmlformats.org/officeDocument/2006/customXml" ds:itemID="{B9895816-23AE-45BF-A6DD-B4BE50E62F60}">
  <ds:schemaRefs>
    <ds:schemaRef ds:uri="http://schemas.microsoft.com/sharepoint/v3/contenttype/forms"/>
  </ds:schemaRefs>
</ds:datastoreItem>
</file>

<file path=customXml/itemProps3.xml><?xml version="1.0" encoding="utf-8"?>
<ds:datastoreItem xmlns:ds="http://schemas.openxmlformats.org/officeDocument/2006/customXml" ds:itemID="{297F420B-73C7-4261-94E2-E030A47D3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12f907-6138-402a-acd2-d20adc2225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894</Words>
  <Characters>4993</Characters>
  <Application>Microsoft Office Word</Application>
  <DocSecurity>4</DocSecurity>
  <Lines>113</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5842</CharactersWithSpaces>
  <SharedDoc>false</SharedDoc>
  <HLinks>
    <vt:vector size="36" baseType="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ariant>
        <vt:i4>7667736</vt:i4>
      </vt:variant>
      <vt:variant>
        <vt:i4>6</vt:i4>
      </vt:variant>
      <vt:variant>
        <vt:i4>0</vt:i4>
      </vt:variant>
      <vt:variant>
        <vt:i4>5</vt:i4>
      </vt:variant>
      <vt:variant>
        <vt:lpwstr>mailto:Ino.Gonzalez@ercot.com</vt:lpwstr>
      </vt:variant>
      <vt:variant>
        <vt:lpwstr/>
      </vt:variant>
      <vt:variant>
        <vt:i4>7667736</vt:i4>
      </vt:variant>
      <vt:variant>
        <vt:i4>3</vt:i4>
      </vt:variant>
      <vt:variant>
        <vt:i4>0</vt:i4>
      </vt:variant>
      <vt:variant>
        <vt:i4>5</vt:i4>
      </vt:variant>
      <vt:variant>
        <vt:lpwstr>mailto:Ino.Gonzalez@ercot.com</vt:lpwstr>
      </vt:variant>
      <vt:variant>
        <vt:lpwstr/>
      </vt:variant>
      <vt:variant>
        <vt:i4>7667736</vt:i4>
      </vt:variant>
      <vt:variant>
        <vt:i4>0</vt:i4>
      </vt:variant>
      <vt:variant>
        <vt:i4>0</vt:i4>
      </vt:variant>
      <vt:variant>
        <vt:i4>5</vt:i4>
      </vt:variant>
      <vt:variant>
        <vt:lpwstr>mailto:Ino.Gonzalez@ercot.com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2013-11-16T00:11:00Z</cp:lastPrinted>
  <dcterms:created xsi:type="dcterms:W3CDTF">2026-01-15T21:56:00Z</dcterms:created>
  <dcterms:modified xsi:type="dcterms:W3CDTF">2026-01-15T21:56:00Z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0x01010025A8FB61A57C474FA5D6EFE3DF7E70D2</vt:lpwstr>
  </property>
  <property fmtid="{D5CDD505-2E9C-101B-9397-08002B2CF9AE}" pid="10" name="docLang">
    <vt:lpwstr>en</vt:lpwstr>
  </property>
</Properties>
</file>