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CDAEC49">
        <w:tc>
          <w:tcPr>
            <w:tcW w:w="1620" w:type="dxa"/>
            <w:tcBorders>
              <w:bottom w:val="single" w:sz="4" w:space="0" w:color="auto"/>
            </w:tcBorders>
            <w:shd w:val="clear" w:color="auto" w:fill="FFFFFF" w:themeFill="background1"/>
            <w:vAlign w:val="center"/>
          </w:tcPr>
          <w:p w14:paraId="1DB23675" w14:textId="77777777" w:rsidR="00067FE2" w:rsidRDefault="00067FE2" w:rsidP="00904618">
            <w:pPr>
              <w:pStyle w:val="Header"/>
              <w:spacing w:before="120" w:after="120"/>
            </w:pPr>
            <w:r>
              <w:t>NPRR Number</w:t>
            </w:r>
          </w:p>
        </w:tc>
        <w:tc>
          <w:tcPr>
            <w:tcW w:w="1260" w:type="dxa"/>
            <w:tcBorders>
              <w:bottom w:val="single" w:sz="4" w:space="0" w:color="auto"/>
            </w:tcBorders>
            <w:vAlign w:val="center"/>
          </w:tcPr>
          <w:p w14:paraId="58DFDEEC" w14:textId="32B5E243" w:rsidR="00067FE2" w:rsidRDefault="00AB7F28" w:rsidP="002A6D81">
            <w:pPr>
              <w:pStyle w:val="Header"/>
              <w:spacing w:before="120" w:after="120"/>
              <w:jc w:val="center"/>
            </w:pPr>
            <w:hyperlink r:id="rId11" w:history="1">
              <w:r w:rsidRPr="00AB7F28">
                <w:rPr>
                  <w:rStyle w:val="Hyperlink"/>
                </w:rPr>
                <w:t>1316</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904618">
            <w:pPr>
              <w:pStyle w:val="Header"/>
              <w:spacing w:before="120" w:after="120"/>
            </w:pPr>
            <w:r>
              <w:t>NPRR Title</w:t>
            </w:r>
          </w:p>
        </w:tc>
        <w:tc>
          <w:tcPr>
            <w:tcW w:w="6660" w:type="dxa"/>
            <w:tcBorders>
              <w:bottom w:val="single" w:sz="4" w:space="0" w:color="auto"/>
            </w:tcBorders>
            <w:vAlign w:val="center"/>
          </w:tcPr>
          <w:p w14:paraId="58F14EBB" w14:textId="443A3B58" w:rsidR="00067FE2" w:rsidRDefault="00223BB1" w:rsidP="00904618">
            <w:pPr>
              <w:pStyle w:val="Header"/>
              <w:spacing w:before="120" w:after="120"/>
            </w:pPr>
            <w:r>
              <w:t xml:space="preserve">Implement </w:t>
            </w:r>
            <w:r w:rsidR="00433274">
              <w:t xml:space="preserve">an </w:t>
            </w:r>
            <w:r w:rsidR="00ED5C32">
              <w:t xml:space="preserve">Annual ERCOT RFI </w:t>
            </w:r>
            <w:r w:rsidR="0077458D">
              <w:t>Process to Gather</w:t>
            </w:r>
            <w:r w:rsidR="00FA423E">
              <w:t xml:space="preserve"> Information Related to</w:t>
            </w:r>
            <w:r w:rsidR="0077458D">
              <w:t xml:space="preserve"> Retirement and Mothballing</w:t>
            </w:r>
            <w:r w:rsidR="00E52E39">
              <w:t xml:space="preserve"> </w:t>
            </w:r>
            <w:r w:rsidR="00D854DA">
              <w:t xml:space="preserve">Plans of </w:t>
            </w:r>
            <w:r w:rsidR="004F247A">
              <w:t>Select Resources</w:t>
            </w:r>
            <w:r w:rsidR="004D4CD2">
              <w:t xml:space="preserve"> </w:t>
            </w:r>
            <w:r w:rsidR="0077458D">
              <w:t xml:space="preserve"> </w:t>
            </w:r>
            <w:r w:rsidR="00ED5C32">
              <w:t xml:space="preserve"> </w:t>
            </w:r>
          </w:p>
        </w:tc>
      </w:tr>
      <w:tr w:rsidR="00067FE2" w:rsidRPr="00E01925" w14:paraId="398BCBF4" w14:textId="77777777" w:rsidTr="0CDAEC49">
        <w:trPr>
          <w:trHeight w:val="518"/>
        </w:trPr>
        <w:tc>
          <w:tcPr>
            <w:tcW w:w="2880" w:type="dxa"/>
            <w:gridSpan w:val="2"/>
            <w:shd w:val="clear" w:color="auto" w:fill="FFFFFF" w:themeFill="background1"/>
            <w:vAlign w:val="center"/>
          </w:tcPr>
          <w:p w14:paraId="3A20C7F8" w14:textId="77777777" w:rsidR="00067FE2" w:rsidRPr="00E01925" w:rsidRDefault="00067FE2" w:rsidP="00904618">
            <w:pPr>
              <w:pStyle w:val="Header"/>
              <w:spacing w:before="120" w:after="120"/>
              <w:rPr>
                <w:bCs w:val="0"/>
              </w:rPr>
            </w:pPr>
            <w:r w:rsidRPr="00E01925">
              <w:rPr>
                <w:bCs w:val="0"/>
              </w:rPr>
              <w:t>Date Posted</w:t>
            </w:r>
          </w:p>
        </w:tc>
        <w:tc>
          <w:tcPr>
            <w:tcW w:w="7560" w:type="dxa"/>
            <w:gridSpan w:val="2"/>
            <w:vAlign w:val="center"/>
          </w:tcPr>
          <w:p w14:paraId="16A45634" w14:textId="2F6B0F2E" w:rsidR="00067FE2" w:rsidRPr="00E01925" w:rsidRDefault="00904618" w:rsidP="00904618">
            <w:pPr>
              <w:pStyle w:val="NormalArial"/>
              <w:spacing w:before="120" w:after="120"/>
            </w:pPr>
            <w:r>
              <w:t xml:space="preserve">December </w:t>
            </w:r>
            <w:r w:rsidR="0001750D">
              <w:t>1</w:t>
            </w:r>
            <w:r w:rsidR="003B0104">
              <w:t>9</w:t>
            </w:r>
            <w:r>
              <w:t>, 2025</w:t>
            </w:r>
          </w:p>
        </w:tc>
      </w:tr>
      <w:tr w:rsidR="00067FE2" w14:paraId="788C839C" w14:textId="77777777" w:rsidTr="0CDAEC49">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CDAEC4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2A6D81">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320441A" w:rsidR="009D17F0" w:rsidRPr="00FB509B" w:rsidRDefault="0066370F" w:rsidP="00176375">
            <w:pPr>
              <w:pStyle w:val="NormalArial"/>
              <w:spacing w:before="120" w:after="120"/>
            </w:pPr>
            <w:r w:rsidRPr="00FB509B">
              <w:t xml:space="preserve">Normal </w:t>
            </w:r>
          </w:p>
        </w:tc>
      </w:tr>
      <w:tr w:rsidR="009D17F0" w14:paraId="117EEC9D" w14:textId="77777777" w:rsidTr="0CDAEC4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2A6D8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5AADA9B7" w:rsidR="009D17F0" w:rsidRPr="00FB509B" w:rsidRDefault="00F84861" w:rsidP="00904618">
            <w:pPr>
              <w:pStyle w:val="NormalArial"/>
              <w:spacing w:before="120" w:after="120"/>
            </w:pPr>
            <w:r w:rsidRPr="00602B75">
              <w:t>1.3.1.1</w:t>
            </w:r>
            <w:r>
              <w:t xml:space="preserve">, </w:t>
            </w:r>
            <w:r w:rsidRPr="00602B75">
              <w:t xml:space="preserve">Items Considered Protected Information </w:t>
            </w:r>
            <w:r w:rsidR="00904618">
              <w:t xml:space="preserve">                                </w:t>
            </w:r>
            <w:r w:rsidRPr="00602B75">
              <w:t>3.10.6</w:t>
            </w:r>
            <w:r>
              <w:t xml:space="preserve">, </w:t>
            </w:r>
            <w:r w:rsidRPr="00602B75">
              <w:t>QSE and Resource Entity Responsibilities</w:t>
            </w:r>
          </w:p>
        </w:tc>
      </w:tr>
      <w:tr w:rsidR="00C9766A" w14:paraId="112502C0" w14:textId="77777777" w:rsidTr="0CDAEC49">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2A6D8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6F4E95B" w:rsidR="00C9766A" w:rsidRPr="00FB509B" w:rsidRDefault="00904618" w:rsidP="00176375">
            <w:pPr>
              <w:pStyle w:val="NormalArial"/>
              <w:spacing w:before="120" w:after="120"/>
            </w:pPr>
            <w:r>
              <w:t>None</w:t>
            </w:r>
          </w:p>
        </w:tc>
      </w:tr>
      <w:tr w:rsidR="009D17F0" w14:paraId="37367474" w14:textId="77777777" w:rsidTr="0CDAEC49">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A6D81">
            <w:pPr>
              <w:pStyle w:val="Header"/>
              <w:spacing w:before="120" w:after="120"/>
            </w:pPr>
            <w:r>
              <w:t>Revision Description</w:t>
            </w:r>
          </w:p>
        </w:tc>
        <w:tc>
          <w:tcPr>
            <w:tcW w:w="7560" w:type="dxa"/>
            <w:gridSpan w:val="2"/>
            <w:tcBorders>
              <w:bottom w:val="single" w:sz="4" w:space="0" w:color="auto"/>
            </w:tcBorders>
            <w:vAlign w:val="center"/>
          </w:tcPr>
          <w:p w14:paraId="6A00AE95" w14:textId="39322FCA" w:rsidR="009D17F0" w:rsidRPr="00FB509B" w:rsidRDefault="00F84861" w:rsidP="00904618">
            <w:pPr>
              <w:pStyle w:val="NormalArial"/>
              <w:spacing w:before="120" w:after="120"/>
            </w:pPr>
            <w:r>
              <w:t xml:space="preserve">This </w:t>
            </w:r>
            <w:r w:rsidR="00744C66">
              <w:t>Nodal Protocol Revision Request (</w:t>
            </w:r>
            <w:r>
              <w:t>NPRR</w:t>
            </w:r>
            <w:r w:rsidR="00744C66">
              <w:t>)</w:t>
            </w:r>
            <w:r>
              <w:t xml:space="preserve"> adds an annual</w:t>
            </w:r>
            <w:r w:rsidR="00E12A61">
              <w:t xml:space="preserve"> </w:t>
            </w:r>
            <w:r w:rsidR="00000BB8">
              <w:t>requirement</w:t>
            </w:r>
            <w:r>
              <w:t xml:space="preserve"> for any Resource Entity that owns or operates a thermal generating unit that</w:t>
            </w:r>
            <w:r w:rsidR="008508AC">
              <w:t xml:space="preserve"> is</w:t>
            </w:r>
            <w:r>
              <w:t xml:space="preserve"> </w:t>
            </w:r>
            <w:r w:rsidR="00E01D79">
              <w:t xml:space="preserve">identified by ERCOT, through the use of a screening model, to be </w:t>
            </w:r>
            <w:r w:rsidR="00B70A6D">
              <w:t>at risk of being</w:t>
            </w:r>
            <w:r w:rsidR="00E01D79">
              <w:t xml:space="preserve"> retired or mothballed</w:t>
            </w:r>
            <w:r w:rsidR="00A270BE">
              <w:t xml:space="preserve">, and which has not yet already </w:t>
            </w:r>
            <w:r w:rsidR="00695A42">
              <w:t xml:space="preserve">been listed </w:t>
            </w:r>
            <w:r w:rsidR="00A270BE">
              <w:t>in a Notice of Suspension of Operations form</w:t>
            </w:r>
            <w:r w:rsidR="2ED4D343">
              <w:t>,</w:t>
            </w:r>
            <w:r w:rsidR="00516FBA">
              <w:t xml:space="preserve"> to respon</w:t>
            </w:r>
            <w:r w:rsidR="00661619">
              <w:t xml:space="preserve">d </w:t>
            </w:r>
            <w:r w:rsidR="00D87ABF">
              <w:t xml:space="preserve">a </w:t>
            </w:r>
            <w:r w:rsidR="00744C66">
              <w:t>r</w:t>
            </w:r>
            <w:r w:rsidR="00D87ABF">
              <w:t xml:space="preserve">equest for </w:t>
            </w:r>
            <w:r w:rsidR="00744C66">
              <w:t>i</w:t>
            </w:r>
            <w:r w:rsidR="00D87ABF">
              <w:t>nformation from ERCOT</w:t>
            </w:r>
            <w:r>
              <w:t xml:space="preserve">.  As part of the annual </w:t>
            </w:r>
            <w:r w:rsidR="007B4AFF">
              <w:t>requirement</w:t>
            </w:r>
            <w:r>
              <w:t>, the</w:t>
            </w:r>
            <w:r w:rsidR="008508AC">
              <w:t xml:space="preserve"> </w:t>
            </w:r>
            <w:r>
              <w:t>R</w:t>
            </w:r>
            <w:r w:rsidR="00744C66">
              <w:t xml:space="preserve">esource </w:t>
            </w:r>
            <w:r>
              <w:t>E</w:t>
            </w:r>
            <w:r w:rsidR="00744C66">
              <w:t>ntity</w:t>
            </w:r>
            <w:r>
              <w:t xml:space="preserve"> will </w:t>
            </w:r>
            <w:r w:rsidR="007B4AFF">
              <w:t>receive a</w:t>
            </w:r>
            <w:r w:rsidR="00744C66">
              <w:t xml:space="preserve"> request for information</w:t>
            </w:r>
            <w:r w:rsidR="007B4AFF">
              <w:t xml:space="preserve"> from ERCOT </w:t>
            </w:r>
            <w:r w:rsidR="00460F93">
              <w:t>o</w:t>
            </w:r>
            <w:r w:rsidR="00D767DA">
              <w:t>f</w:t>
            </w:r>
            <w:r w:rsidR="00460F93">
              <w:t xml:space="preserve"> </w:t>
            </w:r>
            <w:r w:rsidR="007B4AFF">
              <w:t xml:space="preserve">public or non-public retirement or mothball plans, as well as likelihood of retirement or mothballing if there are no such public or non-public plans. </w:t>
            </w:r>
            <w:r>
              <w:t xml:space="preserve"> </w:t>
            </w:r>
            <w:r w:rsidR="007006FD">
              <w:t>As specified in</w:t>
            </w:r>
            <w:r w:rsidR="00E12A61">
              <w:t xml:space="preserve"> the NPRR, a R</w:t>
            </w:r>
            <w:r w:rsidR="00744C66">
              <w:t xml:space="preserve">esource </w:t>
            </w:r>
            <w:r w:rsidR="00E12A61">
              <w:t>E</w:t>
            </w:r>
            <w:r w:rsidR="00744C66">
              <w:t>ntity</w:t>
            </w:r>
            <w:r w:rsidR="00E12A61">
              <w:t xml:space="preserve"> will have 30 days to respon</w:t>
            </w:r>
            <w:r w:rsidR="00114123">
              <w:t>d</w:t>
            </w:r>
            <w:r w:rsidR="00E12A61">
              <w:t xml:space="preserve"> to the </w:t>
            </w:r>
            <w:r w:rsidR="00744C66">
              <w:t>request for information</w:t>
            </w:r>
            <w:r w:rsidR="00E12A61">
              <w:t>, and a</w:t>
            </w:r>
            <w:r w:rsidR="00C0520B">
              <w:t xml:space="preserve">ll responses provided </w:t>
            </w:r>
            <w:r w:rsidR="00E12A61">
              <w:t xml:space="preserve">will be </w:t>
            </w:r>
            <w:r w:rsidR="008508AC">
              <w:t>considered Protected</w:t>
            </w:r>
            <w:r w:rsidR="00000BB8">
              <w:t xml:space="preserve"> Information under Section 1.3.1.1</w:t>
            </w:r>
            <w:r w:rsidR="00744C66">
              <w:t>,</w:t>
            </w:r>
            <w:r w:rsidR="0001769A">
              <w:t xml:space="preserve"> </w:t>
            </w:r>
            <w:r w:rsidR="00F35A39">
              <w:t>Items Considered Protected Information</w:t>
            </w:r>
            <w:r w:rsidR="00000BB8">
              <w:t xml:space="preserve">. </w:t>
            </w:r>
          </w:p>
        </w:tc>
      </w:tr>
      <w:tr w:rsidR="009D17F0" w14:paraId="7C0519CA" w14:textId="77777777" w:rsidTr="0CDAEC49">
        <w:trPr>
          <w:trHeight w:val="518"/>
        </w:trPr>
        <w:tc>
          <w:tcPr>
            <w:tcW w:w="2880" w:type="dxa"/>
            <w:gridSpan w:val="2"/>
            <w:shd w:val="clear" w:color="auto" w:fill="FFFFFF" w:themeFill="background1"/>
            <w:vAlign w:val="center"/>
          </w:tcPr>
          <w:p w14:paraId="3F1E5650" w14:textId="77777777" w:rsidR="009D17F0" w:rsidRDefault="009D17F0" w:rsidP="00904618">
            <w:pPr>
              <w:pStyle w:val="Header"/>
              <w:spacing w:before="120" w:after="120"/>
            </w:pPr>
            <w:r>
              <w:t>Reason for Revision</w:t>
            </w:r>
          </w:p>
        </w:tc>
        <w:tc>
          <w:tcPr>
            <w:tcW w:w="7560" w:type="dxa"/>
            <w:gridSpan w:val="2"/>
            <w:vAlign w:val="center"/>
          </w:tcPr>
          <w:p w14:paraId="43F2A15B" w14:textId="5B9B83D8" w:rsidR="00555554" w:rsidRDefault="002A6D81" w:rsidP="00F35A39">
            <w:pPr>
              <w:pStyle w:val="NormalArial"/>
              <w:tabs>
                <w:tab w:val="left" w:pos="432"/>
              </w:tabs>
              <w:spacing w:before="120"/>
              <w:ind w:left="432" w:hanging="432"/>
              <w:rPr>
                <w:rFonts w:cs="Arial"/>
                <w:color w:val="000000"/>
              </w:rPr>
            </w:pPr>
            <w:r>
              <w:rPr>
                <w:noProof/>
              </w:rPr>
              <w:drawing>
                <wp:inline distT="0" distB="0" distL="0" distR="0" wp14:anchorId="27330FD4" wp14:editId="39861AAD">
                  <wp:extent cx="198120" cy="190500"/>
                  <wp:effectExtent l="0" t="0" r="0" b="0"/>
                  <wp:docPr id="470630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6629C8">
              <w:t xml:space="preserve"> </w:t>
            </w:r>
            <w:r>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AB7F28" w:rsidP="00F35A39">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5pt">
                  <v:imagedata r:id="rId14" o:title=""/>
                </v:shape>
              </w:pict>
            </w:r>
            <w:r w:rsidR="00555554" w:rsidRPr="00CD242D">
              <w:t xml:space="preserve">  </w:t>
            </w:r>
            <w:hyperlink r:id="rId15"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AB7F28" w:rsidP="00F35A39">
            <w:pPr>
              <w:pStyle w:val="NormalArial"/>
              <w:spacing w:before="120"/>
              <w:ind w:left="432" w:hanging="432"/>
              <w:rPr>
                <w:rFonts w:cs="Arial"/>
                <w:color w:val="000000"/>
              </w:rPr>
            </w:pPr>
            <w:r>
              <w:pict w14:anchorId="021A3F14">
                <v:shape id="_x0000_i1026" type="#_x0000_t75" style="width:16.2pt;height:15pt">
                  <v:imagedata r:id="rId14" o:title=""/>
                </v:shape>
              </w:pict>
            </w:r>
            <w:r w:rsidR="00555554" w:rsidRPr="006629C8">
              <w:t xml:space="preserve">  </w:t>
            </w:r>
            <w:hyperlink r:id="rId16"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7E9B6CF" w:rsidR="00E71C39" w:rsidRDefault="002A6D81" w:rsidP="00F35A39">
            <w:pPr>
              <w:pStyle w:val="NormalArial"/>
              <w:spacing w:before="120"/>
              <w:rPr>
                <w:iCs/>
                <w:kern w:val="24"/>
              </w:rPr>
            </w:pPr>
            <w:r>
              <w:rPr>
                <w:noProof/>
              </w:rPr>
              <w:drawing>
                <wp:inline distT="0" distB="0" distL="0" distR="0" wp14:anchorId="1A33B571" wp14:editId="13E6ED8A">
                  <wp:extent cx="205740" cy="198120"/>
                  <wp:effectExtent l="0" t="0" r="3810" b="0"/>
                  <wp:docPr id="1278367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5740" cy="198120"/>
                          </a:xfrm>
                          <a:prstGeom prst="rect">
                            <a:avLst/>
                          </a:prstGeom>
                          <a:noFill/>
                          <a:ln>
                            <a:noFill/>
                          </a:ln>
                        </pic:spPr>
                      </pic:pic>
                    </a:graphicData>
                  </a:graphic>
                </wp:inline>
              </w:drawing>
            </w:r>
            <w:r w:rsidRPr="006629C8">
              <w:t xml:space="preserve">  </w:t>
            </w:r>
            <w:r w:rsidR="00ED3965" w:rsidRPr="00344591">
              <w:rPr>
                <w:iCs/>
                <w:kern w:val="24"/>
              </w:rPr>
              <w:t>General system and/or process improvement(s)</w:t>
            </w:r>
          </w:p>
          <w:p w14:paraId="17096D73" w14:textId="171F2B72" w:rsidR="00E71C39" w:rsidRDefault="00AB7F28" w:rsidP="00F35A39">
            <w:pPr>
              <w:pStyle w:val="NormalArial"/>
              <w:spacing w:before="120"/>
              <w:rPr>
                <w:iCs/>
                <w:kern w:val="24"/>
              </w:rPr>
            </w:pPr>
            <w:r>
              <w:lastRenderedPageBreak/>
              <w:pict w14:anchorId="4C6ED319">
                <v:shape id="_x0000_i1027" type="#_x0000_t75" style="width:16.2pt;height:15pt">
                  <v:imagedata r:id="rId14" o:title=""/>
                </v:shape>
              </w:pict>
            </w:r>
            <w:r w:rsidR="00E71C39" w:rsidRPr="006629C8">
              <w:t xml:space="preserve">  </w:t>
            </w:r>
            <w:r w:rsidR="00E71C39">
              <w:rPr>
                <w:iCs/>
                <w:kern w:val="24"/>
              </w:rPr>
              <w:t>Regulatory requirements</w:t>
            </w:r>
          </w:p>
          <w:p w14:paraId="5FB89AD5" w14:textId="2B1EA28B" w:rsidR="00E71C39" w:rsidRPr="00CD242D" w:rsidRDefault="00AB7F28" w:rsidP="00F35A39">
            <w:pPr>
              <w:pStyle w:val="NormalArial"/>
              <w:spacing w:before="120"/>
              <w:rPr>
                <w:rFonts w:cs="Arial"/>
                <w:color w:val="000000"/>
              </w:rPr>
            </w:pPr>
            <w:r>
              <w:pict w14:anchorId="52A53E32">
                <v:shape id="_x0000_i1028" type="#_x0000_t75" style="width:16.2pt;height:15pt">
                  <v:imagedata r:id="rId14"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CDAEC49">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904618">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313E5647" w14:textId="2BFA2D46" w:rsidR="00625E5D" w:rsidRPr="00904618" w:rsidRDefault="00267D28" w:rsidP="00904618">
            <w:pPr>
              <w:spacing w:before="120" w:after="120"/>
              <w:rPr>
                <w:rFonts w:ascii="Arial" w:hAnsi="Arial" w:cs="Arial"/>
              </w:rPr>
            </w:pPr>
            <w:r w:rsidRPr="0CDAEC49">
              <w:rPr>
                <w:rFonts w:ascii="Arial" w:hAnsi="Arial" w:cs="Arial"/>
                <w:color w:val="000000" w:themeColor="text1"/>
              </w:rPr>
              <w:t xml:space="preserve">As ERCOT faces increasing Load growth and an aging thermal generation fleet, this NPRR will provide yearly updates to help prepare for </w:t>
            </w:r>
            <w:r w:rsidR="00C55E3D">
              <w:rPr>
                <w:rFonts w:ascii="Arial" w:hAnsi="Arial" w:cs="Arial"/>
                <w:color w:val="000000" w:themeColor="text1"/>
              </w:rPr>
              <w:t xml:space="preserve">likely </w:t>
            </w:r>
            <w:r w:rsidRPr="0CDAEC49">
              <w:rPr>
                <w:rFonts w:ascii="Arial" w:hAnsi="Arial" w:cs="Arial"/>
                <w:color w:val="000000" w:themeColor="text1"/>
              </w:rPr>
              <w:t xml:space="preserve">unit retirements. </w:t>
            </w:r>
            <w:r w:rsidR="0033266A">
              <w:rPr>
                <w:rFonts w:ascii="Arial" w:hAnsi="Arial" w:cs="Arial"/>
                <w:color w:val="000000" w:themeColor="text1"/>
              </w:rPr>
              <w:t xml:space="preserve"> </w:t>
            </w:r>
            <w:r w:rsidR="007F14E0" w:rsidRPr="0001769A">
              <w:rPr>
                <w:rFonts w:ascii="Arial" w:hAnsi="Arial" w:cs="Arial"/>
                <w:color w:val="000000" w:themeColor="text1"/>
              </w:rPr>
              <w:t xml:space="preserve">Under 16 Texas Administrative Code (TAC) § 25.502, </w:t>
            </w:r>
            <w:r w:rsidR="00EE0220" w:rsidRPr="003E7033">
              <w:rPr>
                <w:rFonts w:ascii="Arial" w:hAnsi="Arial" w:cs="Arial"/>
                <w:i/>
                <w:iCs/>
                <w:color w:val="000000" w:themeColor="text1"/>
              </w:rPr>
              <w:t>Pricing Safeguards in Markets Operated by the Electric Reliability Council of Texas</w:t>
            </w:r>
            <w:r w:rsidR="00EE0220">
              <w:rPr>
                <w:rFonts w:ascii="Arial" w:hAnsi="Arial" w:cs="Arial"/>
                <w:color w:val="000000" w:themeColor="text1"/>
              </w:rPr>
              <w:t xml:space="preserve">, </w:t>
            </w:r>
            <w:r w:rsidR="007F14E0" w:rsidRPr="0001769A">
              <w:rPr>
                <w:rFonts w:ascii="Arial" w:hAnsi="Arial" w:cs="Arial"/>
                <w:color w:val="000000" w:themeColor="text1"/>
              </w:rPr>
              <w:t xml:space="preserve">ERCOT is required to receive 150-days’ notice of a suspension of operation from a generation entity. </w:t>
            </w:r>
            <w:r w:rsidR="00801EBD">
              <w:rPr>
                <w:rFonts w:ascii="Arial" w:hAnsi="Arial" w:cs="Arial"/>
                <w:color w:val="000000" w:themeColor="text1"/>
              </w:rPr>
              <w:t xml:space="preserve"> </w:t>
            </w:r>
            <w:r w:rsidR="007F14E0" w:rsidRPr="0001769A">
              <w:rPr>
                <w:rFonts w:ascii="Arial" w:hAnsi="Arial" w:cs="Arial"/>
                <w:color w:val="000000" w:themeColor="text1"/>
              </w:rPr>
              <w:t>However, evaluating the need for that unit and soliciting Must-Run Alternatives (MRAs) within the current 150-day timeline presents a challenge.</w:t>
            </w:r>
            <w:r w:rsidR="007F14E0">
              <w:rPr>
                <w:rFonts w:ascii="Arial" w:hAnsi="Arial" w:cs="Arial"/>
                <w:color w:val="000000" w:themeColor="text1"/>
              </w:rPr>
              <w:t xml:space="preserve">  </w:t>
            </w:r>
            <w:r w:rsidRPr="0CDAEC49">
              <w:rPr>
                <w:rFonts w:ascii="Arial" w:hAnsi="Arial" w:cs="Arial"/>
                <w:color w:val="000000" w:themeColor="text1"/>
              </w:rPr>
              <w:t xml:space="preserve">Advance notice will enable ERCOT to </w:t>
            </w:r>
            <w:r w:rsidR="00F41E5F" w:rsidRPr="0CDAEC49">
              <w:rPr>
                <w:rFonts w:ascii="Arial" w:hAnsi="Arial" w:cs="Arial"/>
                <w:color w:val="000000" w:themeColor="text1"/>
              </w:rPr>
              <w:t>better evaluate the</w:t>
            </w:r>
            <w:r w:rsidR="00664CEC" w:rsidRPr="0CDAEC49">
              <w:rPr>
                <w:rFonts w:ascii="Arial" w:hAnsi="Arial" w:cs="Arial"/>
                <w:color w:val="000000" w:themeColor="text1"/>
              </w:rPr>
              <w:t xml:space="preserve"> </w:t>
            </w:r>
            <w:r w:rsidR="00F41E5F" w:rsidRPr="0CDAEC49">
              <w:rPr>
                <w:rFonts w:ascii="Arial" w:hAnsi="Arial" w:cs="Arial"/>
                <w:color w:val="000000" w:themeColor="text1"/>
              </w:rPr>
              <w:t>possible future states of the system</w:t>
            </w:r>
            <w:r w:rsidR="007D3D78">
              <w:rPr>
                <w:rFonts w:ascii="Arial" w:hAnsi="Arial" w:cs="Arial"/>
                <w:color w:val="000000" w:themeColor="text1"/>
              </w:rPr>
              <w:t xml:space="preserve"> for longer-term </w:t>
            </w:r>
            <w:r w:rsidR="00690F50">
              <w:rPr>
                <w:rFonts w:ascii="Arial" w:hAnsi="Arial" w:cs="Arial"/>
                <w:color w:val="000000" w:themeColor="text1"/>
              </w:rPr>
              <w:t>R</w:t>
            </w:r>
            <w:r w:rsidR="007D3D78">
              <w:rPr>
                <w:rFonts w:ascii="Arial" w:hAnsi="Arial" w:cs="Arial"/>
                <w:color w:val="000000" w:themeColor="text1"/>
              </w:rPr>
              <w:t>esource adequacy risk assessment</w:t>
            </w:r>
            <w:r w:rsidR="004170E0" w:rsidRPr="0CDAEC49">
              <w:rPr>
                <w:rFonts w:ascii="Arial" w:hAnsi="Arial" w:cs="Arial"/>
                <w:color w:val="000000" w:themeColor="text1"/>
              </w:rPr>
              <w:t xml:space="preserve">, </w:t>
            </w:r>
            <w:r w:rsidRPr="0CDAEC49">
              <w:rPr>
                <w:rFonts w:ascii="Arial" w:hAnsi="Arial" w:cs="Arial"/>
                <w:color w:val="000000" w:themeColor="text1"/>
              </w:rPr>
              <w:t xml:space="preserve">improve communication with Resource Entities for efficient </w:t>
            </w:r>
            <w:r w:rsidR="00935D67" w:rsidRPr="0CDAEC49">
              <w:rPr>
                <w:rFonts w:ascii="Arial" w:hAnsi="Arial" w:cs="Arial"/>
                <w:color w:val="000000" w:themeColor="text1"/>
              </w:rPr>
              <w:t>Reliability Must</w:t>
            </w:r>
            <w:r w:rsidR="00F35A39">
              <w:rPr>
                <w:rFonts w:ascii="Arial" w:hAnsi="Arial" w:cs="Arial"/>
                <w:color w:val="000000" w:themeColor="text1"/>
              </w:rPr>
              <w:t>-</w:t>
            </w:r>
            <w:r w:rsidR="00935D67" w:rsidRPr="0CDAEC49">
              <w:rPr>
                <w:rFonts w:ascii="Arial" w:hAnsi="Arial" w:cs="Arial"/>
                <w:color w:val="000000" w:themeColor="text1"/>
              </w:rPr>
              <w:t>Run (</w:t>
            </w:r>
            <w:r w:rsidRPr="0CDAEC49">
              <w:rPr>
                <w:rFonts w:ascii="Arial" w:hAnsi="Arial" w:cs="Arial"/>
                <w:color w:val="000000" w:themeColor="text1"/>
              </w:rPr>
              <w:t>RMR</w:t>
            </w:r>
            <w:r w:rsidR="00935D67" w:rsidRPr="0CDAEC49">
              <w:rPr>
                <w:rFonts w:ascii="Arial" w:hAnsi="Arial" w:cs="Arial"/>
                <w:color w:val="000000" w:themeColor="text1"/>
              </w:rPr>
              <w:t>)</w:t>
            </w:r>
            <w:r w:rsidRPr="0CDAEC49">
              <w:rPr>
                <w:rFonts w:ascii="Arial" w:hAnsi="Arial" w:cs="Arial"/>
                <w:color w:val="000000" w:themeColor="text1"/>
              </w:rPr>
              <w:t xml:space="preserve"> </w:t>
            </w:r>
            <w:r w:rsidR="00F35A39">
              <w:rPr>
                <w:rFonts w:ascii="Arial" w:hAnsi="Arial" w:cs="Arial"/>
                <w:color w:val="000000" w:themeColor="text1"/>
              </w:rPr>
              <w:t>A</w:t>
            </w:r>
            <w:r w:rsidRPr="0CDAEC49">
              <w:rPr>
                <w:rFonts w:ascii="Arial" w:hAnsi="Arial" w:cs="Arial"/>
                <w:color w:val="000000" w:themeColor="text1"/>
              </w:rPr>
              <w:t>greements</w:t>
            </w:r>
            <w:r w:rsidR="00840A20" w:rsidRPr="0CDAEC49">
              <w:rPr>
                <w:rFonts w:ascii="Arial" w:hAnsi="Arial" w:cs="Arial"/>
                <w:color w:val="000000" w:themeColor="text1"/>
              </w:rPr>
              <w:t>,</w:t>
            </w:r>
            <w:r w:rsidR="00F356BE" w:rsidRPr="0CDAEC49">
              <w:rPr>
                <w:rFonts w:ascii="Arial" w:hAnsi="Arial" w:cs="Arial"/>
                <w:color w:val="000000" w:themeColor="text1"/>
              </w:rPr>
              <w:t xml:space="preserve"> and </w:t>
            </w:r>
            <w:r w:rsidR="00664CEC" w:rsidRPr="0CDAEC49">
              <w:rPr>
                <w:rFonts w:ascii="Arial" w:hAnsi="Arial" w:cs="Arial"/>
                <w:color w:val="000000" w:themeColor="text1"/>
              </w:rPr>
              <w:t xml:space="preserve">allow </w:t>
            </w:r>
            <w:r w:rsidR="00F356BE" w:rsidRPr="0CDAEC49">
              <w:rPr>
                <w:rFonts w:ascii="Arial" w:hAnsi="Arial" w:cs="Arial"/>
                <w:color w:val="000000" w:themeColor="text1"/>
              </w:rPr>
              <w:t xml:space="preserve">more </w:t>
            </w:r>
            <w:r w:rsidR="007F14E0" w:rsidRPr="0001769A">
              <w:rPr>
                <w:rFonts w:ascii="Arial" w:hAnsi="Arial" w:cs="Arial"/>
                <w:color w:val="000000" w:themeColor="text1"/>
              </w:rPr>
              <w:t>informed proposed MRAs to be prepared and</w:t>
            </w:r>
            <w:r w:rsidR="00664CEC" w:rsidRPr="0CDAEC49">
              <w:rPr>
                <w:rFonts w:ascii="Arial" w:hAnsi="Arial" w:cs="Arial"/>
                <w:color w:val="000000" w:themeColor="text1"/>
              </w:rPr>
              <w:t xml:space="preserve"> </w:t>
            </w:r>
            <w:r w:rsidR="00F356BE" w:rsidRPr="0CDAEC49">
              <w:rPr>
                <w:rFonts w:ascii="Arial" w:hAnsi="Arial" w:cs="Arial"/>
                <w:color w:val="000000" w:themeColor="text1"/>
              </w:rPr>
              <w:t>consider</w:t>
            </w:r>
            <w:r w:rsidR="00BD592A" w:rsidRPr="0CDAEC49">
              <w:rPr>
                <w:rFonts w:ascii="Arial" w:hAnsi="Arial" w:cs="Arial"/>
                <w:color w:val="000000" w:themeColor="text1"/>
              </w:rPr>
              <w:t xml:space="preserve">ed </w:t>
            </w:r>
            <w:r w:rsidR="00A21898">
              <w:rPr>
                <w:rFonts w:ascii="Arial" w:hAnsi="Arial" w:cs="Arial"/>
                <w:color w:val="000000" w:themeColor="text1"/>
              </w:rPr>
              <w:t xml:space="preserve">along with </w:t>
            </w:r>
            <w:r w:rsidR="00840A20" w:rsidRPr="0CDAEC49">
              <w:rPr>
                <w:rFonts w:ascii="Arial" w:hAnsi="Arial" w:cs="Arial"/>
                <w:color w:val="000000" w:themeColor="text1"/>
              </w:rPr>
              <w:t>a</w:t>
            </w:r>
            <w:r w:rsidR="00F356BE" w:rsidRPr="0CDAEC49">
              <w:rPr>
                <w:rFonts w:ascii="Arial" w:hAnsi="Arial" w:cs="Arial"/>
                <w:color w:val="000000" w:themeColor="text1"/>
              </w:rPr>
              <w:t xml:space="preserve"> </w:t>
            </w:r>
            <w:r w:rsidR="00505824" w:rsidRPr="0CDAEC49">
              <w:rPr>
                <w:rFonts w:ascii="Arial" w:hAnsi="Arial" w:cs="Arial"/>
                <w:color w:val="000000" w:themeColor="text1"/>
              </w:rPr>
              <w:t xml:space="preserve">multi-month </w:t>
            </w:r>
            <w:r w:rsidR="00F356BE" w:rsidRPr="0CDAEC49">
              <w:rPr>
                <w:rFonts w:ascii="Arial" w:hAnsi="Arial" w:cs="Arial"/>
                <w:color w:val="000000" w:themeColor="text1"/>
              </w:rPr>
              <w:t xml:space="preserve">RMR </w:t>
            </w:r>
            <w:r w:rsidR="00F35A39">
              <w:rPr>
                <w:rFonts w:ascii="Arial" w:hAnsi="Arial" w:cs="Arial"/>
                <w:color w:val="000000" w:themeColor="text1"/>
              </w:rPr>
              <w:t>A</w:t>
            </w:r>
            <w:r w:rsidR="00322106" w:rsidRPr="0CDAEC49">
              <w:rPr>
                <w:rFonts w:ascii="Arial" w:hAnsi="Arial" w:cs="Arial"/>
                <w:color w:val="000000" w:themeColor="text1"/>
              </w:rPr>
              <w:t>greement.</w:t>
            </w:r>
            <w:r w:rsidR="75D5F588" w:rsidRPr="0CDAEC49">
              <w:rPr>
                <w:rFonts w:ascii="Arial" w:hAnsi="Arial" w:cs="Arial"/>
                <w:color w:val="000000" w:themeColor="text1"/>
              </w:rPr>
              <w:t xml:space="preserve"> ERCOT already ha</w:t>
            </w:r>
            <w:r w:rsidR="7F8C0FBF" w:rsidRPr="0CDAEC49">
              <w:rPr>
                <w:rFonts w:ascii="Arial" w:hAnsi="Arial" w:cs="Arial"/>
                <w:color w:val="000000" w:themeColor="text1"/>
              </w:rPr>
              <w:t>s</w:t>
            </w:r>
            <w:r w:rsidR="75D5F588" w:rsidRPr="0CDAEC49">
              <w:rPr>
                <w:rFonts w:ascii="Arial" w:hAnsi="Arial" w:cs="Arial"/>
                <w:color w:val="000000" w:themeColor="text1"/>
              </w:rPr>
              <w:t xml:space="preserve"> the authority to issue </w:t>
            </w:r>
            <w:r w:rsidR="00F35A39">
              <w:rPr>
                <w:rFonts w:ascii="Arial" w:hAnsi="Arial" w:cs="Arial"/>
                <w:color w:val="000000" w:themeColor="text1"/>
              </w:rPr>
              <w:t xml:space="preserve">requests for </w:t>
            </w:r>
            <w:r w:rsidR="003A3CC8">
              <w:rPr>
                <w:rFonts w:ascii="Arial" w:hAnsi="Arial" w:cs="Arial"/>
                <w:color w:val="000000" w:themeColor="text1"/>
              </w:rPr>
              <w:t>information</w:t>
            </w:r>
            <w:r w:rsidR="75D5F588" w:rsidRPr="0CDAEC49">
              <w:rPr>
                <w:rFonts w:ascii="Arial" w:hAnsi="Arial" w:cs="Arial"/>
                <w:color w:val="000000" w:themeColor="text1"/>
              </w:rPr>
              <w:t xml:space="preserve"> to Market Participants p</w:t>
            </w:r>
            <w:r w:rsidR="75D5F588" w:rsidRPr="0CDAEC49">
              <w:rPr>
                <w:rFonts w:ascii="Arial" w:hAnsi="Arial" w:cs="Arial"/>
              </w:rPr>
              <w:t xml:space="preserve">ursuant to 16 </w:t>
            </w:r>
            <w:r w:rsidR="00EE0220">
              <w:rPr>
                <w:rFonts w:ascii="Arial" w:hAnsi="Arial" w:cs="Arial"/>
              </w:rPr>
              <w:t>TAC</w:t>
            </w:r>
            <w:r w:rsidR="75D5F588" w:rsidRPr="0CDAEC49">
              <w:rPr>
                <w:rFonts w:ascii="Arial" w:hAnsi="Arial" w:cs="Arial"/>
              </w:rPr>
              <w:t xml:space="preserve"> § 25.503, </w:t>
            </w:r>
            <w:r w:rsidR="75D5F588" w:rsidRPr="0CDAEC49">
              <w:rPr>
                <w:rFonts w:ascii="Arial" w:hAnsi="Arial" w:cs="Arial"/>
                <w:i/>
                <w:iCs/>
              </w:rPr>
              <w:t>Oversight of Wholesale Market Participants</w:t>
            </w:r>
            <w:r w:rsidR="75D5F588" w:rsidRPr="0CDAEC49">
              <w:rPr>
                <w:rFonts w:ascii="Arial" w:hAnsi="Arial" w:cs="Arial"/>
              </w:rPr>
              <w:t xml:space="preserve">, which explains that “[a] market participant must comply with requests for information or data by ERCOT as specified by the Protocols or ERCOT instructions within the time specified by ERCOT instructions, or such other time agreed to by ERCOT and the market participant.” </w:t>
            </w:r>
            <w:r w:rsidR="004140AE">
              <w:rPr>
                <w:rFonts w:ascii="Arial" w:hAnsi="Arial" w:cs="Arial"/>
              </w:rPr>
              <w:t xml:space="preserve"> </w:t>
            </w:r>
            <w:r w:rsidR="75D5F588" w:rsidRPr="0CDAEC49">
              <w:rPr>
                <w:rFonts w:ascii="Arial" w:hAnsi="Arial" w:cs="Arial"/>
              </w:rPr>
              <w:t>H</w:t>
            </w:r>
            <w:r w:rsidR="78B804F6" w:rsidRPr="0CDAEC49">
              <w:rPr>
                <w:rFonts w:ascii="Arial" w:hAnsi="Arial" w:cs="Arial"/>
              </w:rPr>
              <w:t>owever, ERCOT is proposing this Revision Request to provide Market Participants with a</w:t>
            </w:r>
            <w:r w:rsidR="4FBF7307" w:rsidRPr="0CDAEC49">
              <w:rPr>
                <w:rFonts w:ascii="Arial" w:hAnsi="Arial" w:cs="Arial"/>
              </w:rPr>
              <w:t>wareness of a</w:t>
            </w:r>
            <w:r w:rsidR="78B804F6" w:rsidRPr="0CDAEC49">
              <w:rPr>
                <w:rFonts w:ascii="Arial" w:hAnsi="Arial" w:cs="Arial"/>
              </w:rPr>
              <w:t xml:space="preserve"> standardized </w:t>
            </w:r>
            <w:r w:rsidR="4B518D57" w:rsidRPr="0CDAEC49">
              <w:rPr>
                <w:rFonts w:ascii="Arial" w:hAnsi="Arial" w:cs="Arial"/>
              </w:rPr>
              <w:t xml:space="preserve">annual </w:t>
            </w:r>
            <w:r w:rsidR="78B804F6" w:rsidRPr="0CDAEC49">
              <w:rPr>
                <w:rFonts w:ascii="Arial" w:hAnsi="Arial" w:cs="Arial"/>
              </w:rPr>
              <w:t xml:space="preserve">process.  </w:t>
            </w:r>
            <w:r w:rsidR="7738CD31" w:rsidRPr="0CDAEC49">
              <w:rPr>
                <w:rFonts w:ascii="Arial" w:hAnsi="Arial" w:cs="Arial"/>
              </w:rPr>
              <w:t xml:space="preserve">If needed, ERCOT </w:t>
            </w:r>
            <w:r w:rsidR="595B5070" w:rsidRPr="0CDAEC49">
              <w:rPr>
                <w:rFonts w:ascii="Arial" w:hAnsi="Arial" w:cs="Arial"/>
              </w:rPr>
              <w:t xml:space="preserve">may </w:t>
            </w:r>
            <w:r w:rsidR="7738CD31" w:rsidRPr="0CDAEC49">
              <w:rPr>
                <w:rFonts w:ascii="Arial" w:hAnsi="Arial" w:cs="Arial"/>
              </w:rPr>
              <w:t>send more</w:t>
            </w:r>
            <w:r w:rsidR="33C3FB77" w:rsidRPr="0CDAEC49">
              <w:rPr>
                <w:rFonts w:ascii="Arial" w:hAnsi="Arial" w:cs="Arial"/>
              </w:rPr>
              <w:t xml:space="preserve"> than one set of </w:t>
            </w:r>
            <w:r w:rsidR="00B47C13">
              <w:rPr>
                <w:rFonts w:ascii="Arial" w:hAnsi="Arial" w:cs="Arial"/>
              </w:rPr>
              <w:t>requests for information</w:t>
            </w:r>
            <w:r w:rsidR="33C3FB77" w:rsidRPr="0CDAEC49">
              <w:rPr>
                <w:rFonts w:ascii="Arial" w:hAnsi="Arial" w:cs="Arial"/>
              </w:rPr>
              <w:t xml:space="preserve"> within a year, pursuant to its general authority under 16 TAC</w:t>
            </w:r>
            <w:r w:rsidR="7738CD31" w:rsidRPr="0CDAEC49">
              <w:rPr>
                <w:rFonts w:ascii="Arial" w:hAnsi="Arial" w:cs="Arial"/>
              </w:rPr>
              <w:t xml:space="preserve"> </w:t>
            </w:r>
            <w:r w:rsidR="7B741335" w:rsidRPr="0CDAEC49">
              <w:rPr>
                <w:rFonts w:ascii="Arial" w:hAnsi="Arial" w:cs="Arial"/>
              </w:rPr>
              <w:t xml:space="preserve">§25.503.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5BA441FB">
        <w:trPr>
          <w:cantSplit/>
          <w:trHeight w:val="432"/>
        </w:trPr>
        <w:tc>
          <w:tcPr>
            <w:tcW w:w="10440" w:type="dxa"/>
            <w:gridSpan w:val="2"/>
            <w:tcBorders>
              <w:top w:val="single" w:sz="4" w:space="0" w:color="auto"/>
            </w:tcBorders>
            <w:shd w:val="clear" w:color="auto" w:fill="FFFFFF" w:themeFill="background1"/>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5BA441FB">
        <w:trPr>
          <w:cantSplit/>
          <w:trHeight w:val="432"/>
        </w:trPr>
        <w:tc>
          <w:tcPr>
            <w:tcW w:w="2880" w:type="dxa"/>
            <w:shd w:val="clear" w:color="auto" w:fill="FFFFFF" w:themeFill="background1"/>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5CAE419" w:rsidR="009A3772" w:rsidRDefault="004D59DB">
            <w:pPr>
              <w:pStyle w:val="NormalArial"/>
            </w:pPr>
            <w:r>
              <w:t>Katherine Gross</w:t>
            </w:r>
            <w:r w:rsidR="002146F8">
              <w:t xml:space="preserve">; </w:t>
            </w:r>
            <w:r>
              <w:t xml:space="preserve">Pete </w:t>
            </w:r>
            <w:r w:rsidR="004D47ED">
              <w:t>Warnken</w:t>
            </w:r>
          </w:p>
        </w:tc>
      </w:tr>
      <w:tr w:rsidR="009A3772" w14:paraId="7FB64D61" w14:textId="77777777" w:rsidTr="5BA441FB">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7B8FC65" w:rsidR="009A3772" w:rsidRDefault="002146F8">
            <w:pPr>
              <w:pStyle w:val="NormalArial"/>
            </w:pPr>
            <w:hyperlink r:id="rId18" w:history="1">
              <w:r>
                <w:rPr>
                  <w:rStyle w:val="Hyperlink"/>
                </w:rPr>
                <w:t>katherine.gross@ercot.com</w:t>
              </w:r>
            </w:hyperlink>
            <w:r>
              <w:t>;</w:t>
            </w:r>
            <w:r w:rsidR="004D47ED">
              <w:t xml:space="preserve"> </w:t>
            </w:r>
            <w:hyperlink r:id="rId19" w:history="1">
              <w:r w:rsidR="009F54BE" w:rsidRPr="006B203E">
                <w:rPr>
                  <w:rStyle w:val="Hyperlink"/>
                </w:rPr>
                <w:t>pete.warnken@ercot.com</w:t>
              </w:r>
            </w:hyperlink>
          </w:p>
        </w:tc>
      </w:tr>
      <w:tr w:rsidR="009A3772" w14:paraId="343A715E" w14:textId="77777777" w:rsidTr="5BA441FB">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DCA884B" w:rsidR="009A3772" w:rsidRDefault="004D47ED">
            <w:pPr>
              <w:pStyle w:val="NormalArial"/>
            </w:pPr>
            <w:r>
              <w:t>ERCOT</w:t>
            </w:r>
          </w:p>
        </w:tc>
      </w:tr>
      <w:tr w:rsidR="009A3772" w14:paraId="1B4A534D" w14:textId="77777777" w:rsidTr="5BA441FB">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92AA19" w:rsidR="009A3772" w:rsidRDefault="000903DB">
            <w:pPr>
              <w:pStyle w:val="NormalArial"/>
            </w:pPr>
            <w:r>
              <w:t>512-225-7184</w:t>
            </w:r>
            <w:r w:rsidR="002146F8">
              <w:t xml:space="preserve">; </w:t>
            </w:r>
            <w:r w:rsidR="00EF2E43">
              <w:t>512-248</w:t>
            </w:r>
            <w:r w:rsidR="008B2700">
              <w:t>-</w:t>
            </w:r>
            <w:r w:rsidR="00EF2E43">
              <w:t>06705</w:t>
            </w:r>
          </w:p>
        </w:tc>
      </w:tr>
      <w:tr w:rsidR="009A3772" w14:paraId="5A40C307" w14:textId="77777777" w:rsidTr="5BA441FB">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5BA441FB">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53E67B" w:rsidR="009A3772" w:rsidRDefault="002146F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2242F2" w:rsidR="009A3772" w:rsidRPr="00D56D61" w:rsidRDefault="002146F8">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F547140" w:rsidR="009A3772" w:rsidRPr="00D56D61" w:rsidRDefault="002146F8">
            <w:pPr>
              <w:pStyle w:val="NormalArial"/>
            </w:pPr>
            <w:r>
              <w:t>elizabeth.morales@ercot.com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92C27CE" w:rsidR="009A3772" w:rsidRDefault="002146F8">
            <w:pPr>
              <w:pStyle w:val="NormalArial"/>
            </w:pPr>
            <w:r>
              <w:t>210-420-1722</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rsidP="002146F8">
            <w:pPr>
              <w:pStyle w:val="Header"/>
              <w:spacing w:after="100" w:afterAutospacing="1"/>
              <w:jc w:val="center"/>
            </w:pPr>
            <w:r>
              <w:t>Proposed Protocol Language Revision</w:t>
            </w:r>
          </w:p>
        </w:tc>
      </w:tr>
    </w:tbl>
    <w:p w14:paraId="5FC49722" w14:textId="77777777" w:rsidR="002146F8" w:rsidRDefault="002146F8" w:rsidP="002146F8">
      <w:pPr>
        <w:keepNext/>
        <w:widowControl w:val="0"/>
        <w:tabs>
          <w:tab w:val="left" w:pos="1260"/>
        </w:tabs>
        <w:spacing w:after="240"/>
        <w:outlineLvl w:val="3"/>
        <w:rPr>
          <w:b/>
          <w:bCs/>
          <w:snapToGrid w:val="0"/>
          <w:szCs w:val="20"/>
        </w:rPr>
      </w:pPr>
      <w:bookmarkStart w:id="1" w:name="_Toc141685007"/>
      <w:bookmarkStart w:id="2" w:name="_Toc193981763"/>
      <w:bookmarkStart w:id="3" w:name="_Toc199405311"/>
      <w:bookmarkStart w:id="4" w:name="_Hlk125616372"/>
    </w:p>
    <w:bookmarkEnd w:id="1"/>
    <w:bookmarkEnd w:id="2"/>
    <w:p w14:paraId="6E9EE79B" w14:textId="77777777" w:rsidR="001B64BB" w:rsidRDefault="001B64BB" w:rsidP="001B64BB">
      <w:pPr>
        <w:pStyle w:val="H4"/>
      </w:pPr>
      <w:r>
        <w:t>1.3.1.1</w:t>
      </w:r>
      <w:r>
        <w:tab/>
        <w:t xml:space="preserve">Items Considered Protected Information </w:t>
      </w:r>
    </w:p>
    <w:p w14:paraId="61282968" w14:textId="77777777" w:rsidR="001B64BB" w:rsidRDefault="001B64BB" w:rsidP="001B64BB">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5CC95D9C" w14:textId="77777777" w:rsidR="001B64BB" w:rsidRDefault="001B64BB" w:rsidP="001B64BB">
      <w:pPr>
        <w:pStyle w:val="List"/>
      </w:pPr>
      <w:r>
        <w:t>(a)</w:t>
      </w:r>
      <w:r>
        <w:tab/>
        <w:t>Base Points, as calculated by ERCOT.  The Protected Information status of this information shall expire 60 days after the applicable Operating Day;</w:t>
      </w:r>
    </w:p>
    <w:p w14:paraId="341919EA" w14:textId="77777777" w:rsidR="001B64BB" w:rsidRDefault="001B64BB" w:rsidP="001B64BB">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2040398" w14:textId="77777777" w:rsidR="001B64BB" w:rsidRDefault="001B64BB" w:rsidP="001B64BB">
      <w:pPr>
        <w:pStyle w:val="List2"/>
      </w:pPr>
      <w:r w:rsidRPr="00D81B49">
        <w:t>(i)</w:t>
      </w:r>
      <w:r w:rsidRPr="00D81B49">
        <w:tab/>
        <w:t>Ancillary Service Offers by Operating Hour</w:t>
      </w:r>
      <w:r w:rsidRPr="00B43137">
        <w:t xml:space="preserve"> </w:t>
      </w:r>
      <w:r>
        <w:t>or Security-Constrained Economic Dispatch (SCED) interval</w:t>
      </w:r>
      <w:r w:rsidRPr="00D81B49">
        <w:t xml:space="preserve"> for each Resource for all Ancillary Services submitted for the Day-Ahead Market (DAM) or </w:t>
      </w:r>
      <w:r>
        <w:t>Real-Time Market (RTM)</w:t>
      </w:r>
      <w:r w:rsidRPr="00D81B49">
        <w:t>;</w:t>
      </w:r>
    </w:p>
    <w:p w14:paraId="2F0AB30A" w14:textId="77777777" w:rsidR="001B64BB" w:rsidRDefault="001B64BB" w:rsidP="001B64BB">
      <w:pPr>
        <w:pStyle w:val="List2"/>
      </w:pPr>
      <w:r w:rsidRPr="00D81B49">
        <w:t>(ii)</w:t>
      </w:r>
      <w:r w:rsidRPr="00D81B49">
        <w:tab/>
        <w:t xml:space="preserve">The quantity of Ancillary Service offered by Operating Hour </w:t>
      </w:r>
      <w:r>
        <w:t>or SCED interval</w:t>
      </w:r>
      <w:r w:rsidRPr="00D81B49">
        <w:t xml:space="preserve"> for each Resource for all Ancillary Service submitted for the DAM or </w:t>
      </w:r>
      <w:r>
        <w:t>RTM</w:t>
      </w:r>
      <w:r w:rsidRPr="00D81B49">
        <w:t>; and</w:t>
      </w:r>
    </w:p>
    <w:p w14:paraId="488351C9" w14:textId="77777777" w:rsidR="001B64BB" w:rsidRDefault="001B64BB" w:rsidP="001B64BB">
      <w:pPr>
        <w:pStyle w:val="List2"/>
      </w:pPr>
      <w:r w:rsidRPr="00D81B49">
        <w:t>(iii)</w:t>
      </w:r>
      <w:r w:rsidRPr="00D81B49">
        <w:tab/>
      </w:r>
      <w:r>
        <w:t xml:space="preserve">A Resource’s </w:t>
      </w:r>
      <w:r w:rsidRPr="00D81B49">
        <w:t xml:space="preserve">Energy Offer Curve prices and quantities </w:t>
      </w:r>
      <w:r>
        <w:t>by Operating Hour or SCED interval</w:t>
      </w:r>
      <w:r w:rsidRPr="00D81B49">
        <w:t>.  The Protected Information status of this information shall expire within seven days after the applicable Operating Day if required to be posted as part of paragraph (</w:t>
      </w:r>
      <w:r>
        <w:t>6</w:t>
      </w:r>
      <w:r w:rsidRPr="00D81B49">
        <w:t>) of Section 3.2.5 and within two days after the applicable Operating Day if required to b</w:t>
      </w:r>
      <w:r>
        <w:t>e posted as part of paragraph (8</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0D6A3E4D" w14:textId="77777777" w:rsidTr="00E52BAA">
        <w:tc>
          <w:tcPr>
            <w:tcW w:w="9332" w:type="dxa"/>
            <w:tcBorders>
              <w:top w:val="single" w:sz="4" w:space="0" w:color="auto"/>
              <w:left w:val="single" w:sz="4" w:space="0" w:color="auto"/>
              <w:bottom w:val="single" w:sz="4" w:space="0" w:color="auto"/>
              <w:right w:val="single" w:sz="4" w:space="0" w:color="auto"/>
            </w:tcBorders>
            <w:shd w:val="clear" w:color="auto" w:fill="D9D9D9"/>
          </w:tcPr>
          <w:p w14:paraId="70E56CF9" w14:textId="77777777" w:rsidR="001B64BB" w:rsidRDefault="001B64BB" w:rsidP="00E52BAA">
            <w:pPr>
              <w:spacing w:before="120" w:after="240"/>
              <w:rPr>
                <w:b/>
                <w:i/>
              </w:rPr>
            </w:pPr>
            <w:r>
              <w:rPr>
                <w:b/>
                <w:i/>
              </w:rPr>
              <w:t>[NPRR1188</w:t>
            </w:r>
            <w:r w:rsidRPr="004B0726">
              <w:rPr>
                <w:b/>
                <w:i/>
              </w:rPr>
              <w:t xml:space="preserve">: </w:t>
            </w:r>
            <w:r>
              <w:rPr>
                <w:b/>
                <w:i/>
              </w:rPr>
              <w:t xml:space="preserve"> Replace paragraph (iii) above with the following upon system implementation:</w:t>
            </w:r>
            <w:r w:rsidRPr="004B0726">
              <w:rPr>
                <w:b/>
                <w:i/>
              </w:rPr>
              <w:t>]</w:t>
            </w:r>
          </w:p>
          <w:p w14:paraId="2C928E4F" w14:textId="77777777" w:rsidR="001B64BB" w:rsidRPr="005901EB" w:rsidRDefault="001B64BB" w:rsidP="00E52BAA">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w:t>
            </w:r>
            <w:r>
              <w:t>6</w:t>
            </w:r>
            <w:r w:rsidRPr="00FF4889">
              <w:t xml:space="preserve">) of Section 3.2.5 and within two days after the </w:t>
            </w:r>
            <w:r w:rsidRPr="00FF4889">
              <w:lastRenderedPageBreak/>
              <w:t>applicable Operating Day if required to be posted as part of paragraph (</w:t>
            </w:r>
            <w:r>
              <w:t>8</w:t>
            </w:r>
            <w:r w:rsidRPr="00FF4889">
              <w:t>) of Section 3.2.5;</w:t>
            </w:r>
          </w:p>
        </w:tc>
      </w:tr>
    </w:tbl>
    <w:p w14:paraId="3FE4BC08" w14:textId="77777777" w:rsidR="001B64BB" w:rsidRDefault="001B64BB" w:rsidP="001B64BB">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450E5141" w14:textId="77777777" w:rsidR="001B64BB" w:rsidRDefault="001B64BB" w:rsidP="001B64BB">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14FF5FE" w14:textId="77777777" w:rsidR="001B64BB" w:rsidRDefault="001B64BB" w:rsidP="001B64BB">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039CE0C7" w14:textId="77777777" w:rsidR="001B64BB" w:rsidRDefault="001B64BB" w:rsidP="001B64BB">
      <w:pPr>
        <w:spacing w:after="240"/>
        <w:ind w:left="2880" w:hanging="720"/>
      </w:pPr>
      <w:r>
        <w:t>(B)</w:t>
      </w:r>
      <w:r>
        <w:tab/>
        <w:t>The Resource’s fuel type;</w:t>
      </w:r>
    </w:p>
    <w:p w14:paraId="3467DB0E" w14:textId="77777777" w:rsidR="001B64BB" w:rsidRDefault="001B64BB" w:rsidP="001B64BB">
      <w:pPr>
        <w:spacing w:after="240"/>
        <w:ind w:left="2880" w:hanging="720"/>
      </w:pPr>
      <w:r>
        <w:t>(C)</w:t>
      </w:r>
      <w:r>
        <w:tab/>
        <w:t xml:space="preserve">The type of Outage or derate; </w:t>
      </w:r>
    </w:p>
    <w:p w14:paraId="0F4B7ABC" w14:textId="77777777" w:rsidR="001B64BB" w:rsidRDefault="001B64BB" w:rsidP="001B64BB">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DB03F2F" w14:textId="77777777" w:rsidR="001B64BB" w:rsidRDefault="001B64BB" w:rsidP="001B64BB">
      <w:pPr>
        <w:spacing w:after="240"/>
        <w:ind w:left="2880" w:hanging="720"/>
      </w:pPr>
      <w:r>
        <w:t>(E)</w:t>
      </w:r>
      <w:r>
        <w:tab/>
        <w:t>T</w:t>
      </w:r>
      <w:r w:rsidRPr="00CF4639">
        <w:t xml:space="preserve">he </w:t>
      </w:r>
      <w:r>
        <w:t>Resource’s applicable Seasonal net maximum sustainable rating;</w:t>
      </w:r>
    </w:p>
    <w:p w14:paraId="4D74D374" w14:textId="77777777" w:rsidR="001B64BB" w:rsidRDefault="001B64BB" w:rsidP="001B64BB">
      <w:pPr>
        <w:spacing w:after="240"/>
        <w:ind w:left="2880" w:hanging="720"/>
      </w:pPr>
      <w:r>
        <w:t>(F)</w:t>
      </w:r>
      <w:r>
        <w:tab/>
        <w:t>The available and outaged MW during the Outage or derate</w:t>
      </w:r>
      <w:r w:rsidRPr="00CF4639">
        <w:t xml:space="preserve">; and </w:t>
      </w:r>
    </w:p>
    <w:p w14:paraId="15E0D9C4" w14:textId="77777777" w:rsidR="001B64BB" w:rsidRDefault="001B64BB" w:rsidP="001B64BB">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E0EF8C3" w14:textId="77777777" w:rsidR="001B64BB" w:rsidRPr="003666A3" w:rsidRDefault="001B64BB" w:rsidP="001B64BB">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F6A3265" w14:textId="77777777" w:rsidR="001B64BB" w:rsidRDefault="001B64BB" w:rsidP="001B64BB">
      <w:pPr>
        <w:spacing w:after="240"/>
        <w:ind w:left="2160" w:hanging="720"/>
      </w:pPr>
      <w:r>
        <w:t>(iii)</w:t>
      </w:r>
      <w:r>
        <w:tab/>
        <w:t xml:space="preserve">For all other information, the Protected Information status shall expire </w:t>
      </w:r>
      <w:r w:rsidRPr="00827492">
        <w:t>60 days after the applicable Operating Day;</w:t>
      </w:r>
    </w:p>
    <w:p w14:paraId="381C39B6" w14:textId="77777777" w:rsidR="001B64BB" w:rsidRDefault="001B64BB" w:rsidP="001B64BB">
      <w:pPr>
        <w:pStyle w:val="List"/>
      </w:pPr>
      <w:r>
        <w:t>(d)</w:t>
      </w:r>
      <w:r>
        <w:tab/>
        <w:t>Current Operating Plans (COPs).  The Protected Information status of this information shall expire 60 days after the applicable Operating Day;</w:t>
      </w:r>
    </w:p>
    <w:p w14:paraId="2DDEDFF9" w14:textId="77777777" w:rsidR="001B64BB" w:rsidRDefault="001B64BB" w:rsidP="001B64BB">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5A4319AA" w14:textId="77777777" w:rsidR="001B64BB" w:rsidRDefault="001B64BB" w:rsidP="001B64BB">
      <w:pPr>
        <w:pStyle w:val="List"/>
      </w:pPr>
      <w:r>
        <w:lastRenderedPageBreak/>
        <w:t>(f)</w:t>
      </w:r>
      <w:r>
        <w:tab/>
        <w:t>Ancillary Service awards identifiable to a specific QSE or Resource.  The Protected Information status of this information shall expire 60 days after the applicable Operating Day;</w:t>
      </w:r>
    </w:p>
    <w:p w14:paraId="5B3C702A" w14:textId="77777777" w:rsidR="001B64BB" w:rsidRDefault="001B64BB" w:rsidP="001B64BB">
      <w:pPr>
        <w:pStyle w:val="List"/>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38A7DA31" w14:textId="77777777" w:rsidR="001B64BB" w:rsidRDefault="001B64BB" w:rsidP="001B64BB">
      <w:pPr>
        <w:pStyle w:val="List"/>
      </w:pPr>
      <w:r>
        <w:t>(h)</w:t>
      </w:r>
      <w:r>
        <w:tab/>
        <w:t>Raw and Adjusted Metered Load (AML) data (demand and energy) identifiable to:</w:t>
      </w:r>
    </w:p>
    <w:p w14:paraId="1A6A68F6" w14:textId="77777777" w:rsidR="001B64BB" w:rsidRDefault="001B64BB" w:rsidP="001B64BB">
      <w:pPr>
        <w:pStyle w:val="List2"/>
      </w:pPr>
      <w:r>
        <w:t>(i)</w:t>
      </w:r>
      <w:r>
        <w:tab/>
        <w:t>A specific QSE or Load Serving Entity (LSE).  The Protected Information status of this information shall expire 180 days after the applicable Operating Day; or</w:t>
      </w:r>
    </w:p>
    <w:p w14:paraId="7F497310" w14:textId="77777777" w:rsidR="001B64BB" w:rsidRDefault="001B64BB" w:rsidP="001B64BB">
      <w:pPr>
        <w:pStyle w:val="List2"/>
      </w:pPr>
      <w:r>
        <w:t>(ii)</w:t>
      </w:r>
      <w:r>
        <w:tab/>
        <w:t>A specific Customer or Electric Service Identifier</w:t>
      </w:r>
      <w:r w:rsidRPr="00F77F4E">
        <w:t xml:space="preserve"> </w:t>
      </w:r>
      <w:r>
        <w:t>(ESI ID);</w:t>
      </w:r>
    </w:p>
    <w:p w14:paraId="3FD03AE0" w14:textId="77777777" w:rsidR="001B64BB" w:rsidRDefault="001B64BB" w:rsidP="001B64BB">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26F8C33" w14:textId="77777777" w:rsidR="001B64BB" w:rsidRDefault="001B64BB" w:rsidP="001B64BB">
      <w:pPr>
        <w:pStyle w:val="List"/>
      </w:pPr>
      <w:r>
        <w:t>(j)</w:t>
      </w:r>
      <w:r>
        <w:tab/>
        <w:t>Settlement Statements and Invoices identifiable to a specific QSE.  The Protected Information status of this information shall expire 180 days after the applicable Operating Day;</w:t>
      </w:r>
    </w:p>
    <w:p w14:paraId="7C625EC9" w14:textId="77777777" w:rsidR="001B64BB" w:rsidRDefault="001B64BB" w:rsidP="001B64BB">
      <w:pPr>
        <w:pStyle w:val="List"/>
      </w:pPr>
      <w:r>
        <w:t>(k)</w:t>
      </w:r>
      <w:r>
        <w:tab/>
        <w:t>Number of ESI IDs identifiable to a specific LSE.  The Protected Information status of this information shall expire 365 days after the applicable Operating Day;</w:t>
      </w:r>
    </w:p>
    <w:p w14:paraId="64DB3230" w14:textId="77777777" w:rsidR="001B64BB" w:rsidRDefault="001B64BB" w:rsidP="001B64BB">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8214E4D" w14:textId="77777777" w:rsidR="001B64BB" w:rsidRDefault="001B64BB" w:rsidP="001B64BB">
      <w:pPr>
        <w:pStyle w:val="List"/>
      </w:pPr>
      <w:r>
        <w:t>(m)</w:t>
      </w:r>
      <w:r>
        <w:tab/>
        <w:t>Resource-specific costs, design and engineering data, including such data submitted in connection with a verifiable cost appeal;</w:t>
      </w:r>
    </w:p>
    <w:p w14:paraId="40C5CB45" w14:textId="77777777" w:rsidR="001B64BB" w:rsidRDefault="001B64BB" w:rsidP="001B64BB">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F13F419" w14:textId="77777777" w:rsidR="001B64BB" w:rsidRDefault="001B64BB" w:rsidP="001B64BB">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3B8861B6" w14:textId="77777777" w:rsidR="001B64BB" w:rsidRDefault="001B64BB" w:rsidP="001B64BB">
      <w:pPr>
        <w:pStyle w:val="List2"/>
      </w:pPr>
      <w:r>
        <w:t>(ii)</w:t>
      </w:r>
      <w:r>
        <w:tab/>
        <w:t>The Protected Information status of all other CRR information identified above in item (n) shall expire six months after the end of the year in which the CRR was effective.</w:t>
      </w:r>
    </w:p>
    <w:p w14:paraId="7A195C0E" w14:textId="77777777" w:rsidR="001B64BB" w:rsidRDefault="001B64BB" w:rsidP="001B64BB">
      <w:pPr>
        <w:pStyle w:val="List"/>
      </w:pPr>
      <w:r>
        <w:lastRenderedPageBreak/>
        <w:t>(o)</w:t>
      </w:r>
      <w:r>
        <w:tab/>
        <w:t>Renewable Energy Credit (REC) account balances.  The Protected Information status of this information shall expire three years after the REC Settlement period ends;</w:t>
      </w:r>
    </w:p>
    <w:p w14:paraId="39ED763A" w14:textId="77777777" w:rsidR="001B64BB" w:rsidRDefault="001B64BB" w:rsidP="001B64BB">
      <w:pPr>
        <w:pStyle w:val="List"/>
      </w:pPr>
      <w:r>
        <w:t>(p)</w:t>
      </w:r>
      <w:r>
        <w:tab/>
        <w:t>Credit limits identifiable to a specific QSE;</w:t>
      </w:r>
    </w:p>
    <w:p w14:paraId="65DD73B2" w14:textId="77777777" w:rsidR="001B64BB" w:rsidRDefault="001B64BB" w:rsidP="001B64BB">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BAC71B1" w14:textId="77777777" w:rsidR="001B64BB" w:rsidRDefault="001B64BB" w:rsidP="001B64BB">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21928113" w14:textId="77777777" w:rsidR="001B64BB" w:rsidRDefault="001B64BB" w:rsidP="001B64BB">
      <w:pPr>
        <w:pStyle w:val="List"/>
      </w:pPr>
      <w:r>
        <w:t>(s)</w:t>
      </w:r>
      <w:r>
        <w:tab/>
        <w:t>Any software, products of software, or other vendor information that ERCOT is required to keep confidential under its agreements;</w:t>
      </w:r>
    </w:p>
    <w:p w14:paraId="0C6E6D6D" w14:textId="77777777" w:rsidR="001B64BB" w:rsidRDefault="001B64BB" w:rsidP="001B64BB">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6FB4FD71" w14:textId="77777777" w:rsidTr="00E52BAA">
        <w:tc>
          <w:tcPr>
            <w:tcW w:w="9558" w:type="dxa"/>
            <w:tcBorders>
              <w:top w:val="single" w:sz="4" w:space="0" w:color="auto"/>
              <w:left w:val="single" w:sz="4" w:space="0" w:color="auto"/>
              <w:bottom w:val="single" w:sz="4" w:space="0" w:color="auto"/>
              <w:right w:val="single" w:sz="4" w:space="0" w:color="auto"/>
            </w:tcBorders>
            <w:shd w:val="clear" w:color="auto" w:fill="D9D9D9"/>
          </w:tcPr>
          <w:p w14:paraId="0368B8EE" w14:textId="77777777" w:rsidR="001B64BB" w:rsidRDefault="001B64BB" w:rsidP="00E52BAA">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8B3D21" w14:textId="77777777" w:rsidR="001B64BB" w:rsidRPr="005901EB" w:rsidRDefault="001B64BB" w:rsidP="00E52BAA">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0D6BCBD2" w14:textId="77777777" w:rsidR="001B64BB" w:rsidRDefault="001B64BB" w:rsidP="001B64BB">
      <w:pPr>
        <w:pStyle w:val="List"/>
        <w:spacing w:before="240"/>
      </w:pPr>
      <w:r>
        <w:t>(u)</w:t>
      </w:r>
      <w:r>
        <w:tab/>
        <w:t xml:space="preserve">Direct Current Tie (DC Tie) Schedule information.  </w:t>
      </w:r>
      <w:r w:rsidRPr="00BC54CE">
        <w:t xml:space="preserve">The Protected Information status of this </w:t>
      </w:r>
      <w:proofErr w:type="gramStart"/>
      <w:r w:rsidRPr="00BC54CE">
        <w:t>information shall</w:t>
      </w:r>
      <w:proofErr w:type="gramEnd"/>
      <w:r w:rsidRPr="00BC54CE">
        <w:t xml:space="preserve">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w:t>
      </w:r>
      <w:proofErr w:type="gramStart"/>
      <w:r>
        <w:t>System;</w:t>
      </w:r>
      <w:proofErr w:type="gramEnd"/>
      <w:r>
        <w:t xml:space="preserve"> </w:t>
      </w:r>
    </w:p>
    <w:p w14:paraId="7B76DCD3" w14:textId="77777777" w:rsidR="001B64BB" w:rsidRDefault="001B64BB" w:rsidP="001B64BB">
      <w:pPr>
        <w:pStyle w:val="List"/>
      </w:pPr>
      <w:r>
        <w:lastRenderedPageBreak/>
        <w:t>(v)</w:t>
      </w:r>
      <w:r>
        <w:tab/>
        <w:t xml:space="preserve">Any Texas Standard Electronic Transaction (TX SET) transaction submitted by an LSE to ERCOT or received by an LSE from ERCOT.  This paragraph does not apply to ERCOT’s compliance with: </w:t>
      </w:r>
    </w:p>
    <w:p w14:paraId="1A028AEF" w14:textId="77777777" w:rsidR="001B64BB" w:rsidRDefault="001B64BB" w:rsidP="001B64BB">
      <w:pPr>
        <w:pStyle w:val="List2"/>
      </w:pPr>
      <w:r>
        <w:t>(i)</w:t>
      </w:r>
      <w:r>
        <w:tab/>
        <w:t xml:space="preserve">PUCT Substantive Rules on performance measure reporting; </w:t>
      </w:r>
    </w:p>
    <w:p w14:paraId="6E98A519" w14:textId="77777777" w:rsidR="001B64BB" w:rsidRDefault="001B64BB" w:rsidP="001B64BB">
      <w:pPr>
        <w:pStyle w:val="List2"/>
      </w:pPr>
      <w:r>
        <w:t>(ii)</w:t>
      </w:r>
      <w:r>
        <w:tab/>
        <w:t xml:space="preserve">These Protocols or Other Binding Documents; or </w:t>
      </w:r>
    </w:p>
    <w:p w14:paraId="7102ABB6" w14:textId="77777777" w:rsidR="001B64BB" w:rsidRDefault="001B64BB" w:rsidP="001B64BB">
      <w:pPr>
        <w:pStyle w:val="List2"/>
      </w:pPr>
      <w:r>
        <w:t>(iii)</w:t>
      </w:r>
      <w:r>
        <w:tab/>
        <w:t>Any Technical Advisory Committee (TAC)-approved reporting requirements;</w:t>
      </w:r>
    </w:p>
    <w:p w14:paraId="0E825A3C" w14:textId="77777777" w:rsidR="001B64BB" w:rsidRDefault="001B64BB" w:rsidP="001B64BB">
      <w:pPr>
        <w:pStyle w:val="List"/>
      </w:pPr>
      <w:r>
        <w:t>(w)</w:t>
      </w:r>
      <w:r>
        <w:tab/>
      </w:r>
      <w:r w:rsidRPr="00594775">
        <w:t xml:space="preserve">Information concerning </w:t>
      </w:r>
      <w:r>
        <w:t>the</w:t>
      </w:r>
      <w:r w:rsidRPr="00594775">
        <w:t xml:space="preserve"> probability of return to service and expected lead time for returning to service </w:t>
      </w:r>
      <w:r>
        <w:t xml:space="preserve">for a Mothballed Generation Resource or Mothballed ESR, </w:t>
      </w:r>
      <w:r w:rsidRPr="00594775">
        <w:t>submitted pursuant to Section 3.14.1.9, Generation Resource</w:t>
      </w:r>
      <w:r>
        <w:t xml:space="preserve">/Energy </w:t>
      </w:r>
      <w:proofErr w:type="gramStart"/>
      <w:r>
        <w:t>Storage Resource</w:t>
      </w:r>
      <w:proofErr w:type="gramEnd"/>
      <w:r>
        <w:t xml:space="preserve"> </w:t>
      </w:r>
      <w:r w:rsidRPr="00594775">
        <w:t xml:space="preserve">Status </w:t>
      </w:r>
      <w:proofErr w:type="gramStart"/>
      <w:r w:rsidRPr="00594775">
        <w:t>Updates</w:t>
      </w:r>
      <w:r>
        <w:t>;</w:t>
      </w:r>
      <w:proofErr w:type="gramEnd"/>
    </w:p>
    <w:p w14:paraId="39CC5FAD" w14:textId="77777777" w:rsidR="001B64BB" w:rsidRDefault="001B64BB" w:rsidP="001B64BB">
      <w:pPr>
        <w:pStyle w:val="List"/>
      </w:pPr>
      <w:r>
        <w:t>(x)</w:t>
      </w:r>
      <w:r>
        <w:tab/>
        <w:t>Information provided by Entities under Section 10.3.2.4, Reporting of Net Generation Capacity;</w:t>
      </w:r>
    </w:p>
    <w:p w14:paraId="707F4C4E" w14:textId="77777777" w:rsidR="001B64BB" w:rsidRDefault="001B64BB" w:rsidP="001B64BB">
      <w:pPr>
        <w:pStyle w:val="List"/>
      </w:pPr>
      <w:r>
        <w:t>(y)</w:t>
      </w:r>
      <w:r>
        <w:tab/>
        <w:t>Alternative fuel reserve capability and firm gas availability information submitted pursuant to Section 6.5.9.3.1, Operating Condition Notice, Section 6.5.9.3.2, Advisory, and Section 6.5.</w:t>
      </w:r>
      <w:proofErr w:type="gramStart"/>
      <w:r>
        <w:t>9.3.3</w:t>
      </w:r>
      <w:proofErr w:type="gramEnd"/>
      <w:r>
        <w:t xml:space="preserve">, Watch, and as defined by the Operating </w:t>
      </w:r>
      <w:proofErr w:type="gramStart"/>
      <w:r>
        <w:t>Guides;</w:t>
      </w:r>
      <w:proofErr w:type="gramEnd"/>
    </w:p>
    <w:p w14:paraId="5E9F5215" w14:textId="77777777" w:rsidR="001B64BB" w:rsidRDefault="001B64BB" w:rsidP="001B64BB">
      <w:pPr>
        <w:pStyle w:val="List"/>
      </w:pPr>
      <w:r>
        <w:t>(z)</w:t>
      </w:r>
      <w:r>
        <w:tab/>
        <w:t xml:space="preserve">Non-public financial information provided by a </w:t>
      </w:r>
      <w:proofErr w:type="gramStart"/>
      <w:r>
        <w:t>Counter-Party</w:t>
      </w:r>
      <w:proofErr w:type="gramEnd"/>
      <w:r>
        <w:t xml:space="preserve"> to ERCOT pursuant to meeting its credit qualification requirements as well as the QSE’s form of credit </w:t>
      </w:r>
      <w:proofErr w:type="gramStart"/>
      <w:r>
        <w:t>support;</w:t>
      </w:r>
      <w:proofErr w:type="gramEnd"/>
      <w:r>
        <w:t xml:space="preserve"> </w:t>
      </w:r>
    </w:p>
    <w:p w14:paraId="211CD250" w14:textId="77777777" w:rsidR="001B64BB" w:rsidRDefault="001B64BB" w:rsidP="001B64BB">
      <w:pPr>
        <w:pStyle w:val="List"/>
        <w:rPr>
          <w:iCs/>
        </w:rPr>
      </w:pPr>
      <w:r>
        <w:rPr>
          <w:iCs/>
        </w:rPr>
        <w:t>(</w:t>
      </w:r>
      <w:proofErr w:type="gramStart"/>
      <w:r>
        <w:rPr>
          <w:iCs/>
        </w:rPr>
        <w:t>aa</w:t>
      </w:r>
      <w:proofErr w:type="gramEnd"/>
      <w:r>
        <w:rPr>
          <w:iCs/>
        </w:rPr>
        <w:t>)</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 xml:space="preserve">Electric Service Emergency Operations </w:t>
      </w:r>
      <w:proofErr w:type="gramStart"/>
      <w:r w:rsidRPr="0086057C">
        <w:t>Plans</w:t>
      </w:r>
      <w:r>
        <w:rPr>
          <w:iCs/>
        </w:rPr>
        <w:t>;</w:t>
      </w:r>
      <w:proofErr w:type="gramEnd"/>
      <w:r>
        <w:rPr>
          <w:iCs/>
        </w:rPr>
        <w:t xml:space="preserve"> </w:t>
      </w:r>
    </w:p>
    <w:p w14:paraId="69BD0301" w14:textId="77777777" w:rsidR="001B64BB" w:rsidRDefault="001B64BB" w:rsidP="001B64BB">
      <w:pPr>
        <w:pStyle w:val="List"/>
        <w:rPr>
          <w:szCs w:val="24"/>
        </w:rPr>
      </w:pPr>
      <w:r w:rsidRPr="000C1EE9">
        <w:rPr>
          <w:iCs/>
        </w:rPr>
        <w:t>(</w:t>
      </w:r>
      <w:r>
        <w:rPr>
          <w:iCs/>
        </w:rPr>
        <w:t>bb</w:t>
      </w:r>
      <w:r w:rsidRPr="000C1EE9">
        <w:rPr>
          <w:iCs/>
        </w:rPr>
        <w:t>)</w:t>
      </w:r>
      <w:r w:rsidRPr="007335BC">
        <w:tab/>
      </w:r>
      <w:r w:rsidRPr="000C1EE9">
        <w:t xml:space="preserve">Information provided by a </w:t>
      </w:r>
      <w:proofErr w:type="gramStart"/>
      <w:r w:rsidRPr="000C1EE9">
        <w:t>Counter-Party</w:t>
      </w:r>
      <w:proofErr w:type="gramEnd"/>
      <w:r w:rsidRPr="000C1EE9">
        <w:t xml:space="preserve"> under Section 16.16.3, </w:t>
      </w:r>
      <w:r w:rsidRPr="000C1EE9">
        <w:rPr>
          <w:szCs w:val="24"/>
        </w:rPr>
        <w:t xml:space="preserve">Verification of Risk Management </w:t>
      </w:r>
      <w:proofErr w:type="gramStart"/>
      <w:r w:rsidRPr="000C1EE9">
        <w:rPr>
          <w:szCs w:val="24"/>
        </w:rPr>
        <w:t>Framework</w:t>
      </w:r>
      <w:r>
        <w:rPr>
          <w:szCs w:val="24"/>
        </w:rPr>
        <w:t>;</w:t>
      </w:r>
      <w:proofErr w:type="gramEnd"/>
    </w:p>
    <w:p w14:paraId="13292332" w14:textId="77777777" w:rsidR="001B64BB" w:rsidRDefault="001B64BB" w:rsidP="001B64BB">
      <w:pPr>
        <w:pStyle w:val="List"/>
      </w:pPr>
      <w:r w:rsidRPr="007335BC">
        <w:t>(</w:t>
      </w:r>
      <w:r>
        <w:t>cc</w:t>
      </w:r>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xml:space="preserve">.  Such data includes pricing, dispatch instructions, and other proprietary information </w:t>
      </w:r>
      <w:proofErr w:type="gramStart"/>
      <w:r w:rsidRPr="007335BC">
        <w:t>of</w:t>
      </w:r>
      <w:proofErr w:type="gramEnd"/>
      <w:r w:rsidRPr="007335BC">
        <w:t xml:space="preserve"> the Load response </w:t>
      </w:r>
      <w:proofErr w:type="gramStart"/>
      <w:r w:rsidRPr="007335BC">
        <w:t>product</w:t>
      </w:r>
      <w:r>
        <w:t>;</w:t>
      </w:r>
      <w:proofErr w:type="gramEnd"/>
    </w:p>
    <w:p w14:paraId="2C37E2DF" w14:textId="77777777" w:rsidR="001B64BB" w:rsidRDefault="001B64BB" w:rsidP="001B64BB">
      <w:pPr>
        <w:pStyle w:val="List"/>
      </w:pPr>
      <w:r w:rsidRPr="005A132B">
        <w:rPr>
          <w:iCs/>
        </w:rPr>
        <w:t>(</w:t>
      </w:r>
      <w:r>
        <w:rPr>
          <w:iCs/>
        </w:rPr>
        <w:t>dd</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B64BB" w14:paraId="523CC731" w14:textId="77777777" w:rsidTr="00E52BAA">
        <w:tc>
          <w:tcPr>
            <w:tcW w:w="9558" w:type="dxa"/>
            <w:tcBorders>
              <w:top w:val="single" w:sz="4" w:space="0" w:color="auto"/>
              <w:left w:val="single" w:sz="4" w:space="0" w:color="auto"/>
              <w:bottom w:val="single" w:sz="4" w:space="0" w:color="auto"/>
              <w:right w:val="single" w:sz="4" w:space="0" w:color="auto"/>
            </w:tcBorders>
            <w:shd w:val="clear" w:color="auto" w:fill="D9D9D9"/>
          </w:tcPr>
          <w:p w14:paraId="77075734" w14:textId="77777777" w:rsidR="001B64BB" w:rsidRDefault="001B64BB" w:rsidP="00E52BAA">
            <w:pPr>
              <w:spacing w:before="120" w:after="240"/>
              <w:rPr>
                <w:b/>
                <w:i/>
              </w:rPr>
            </w:pPr>
            <w:r>
              <w:rPr>
                <w:b/>
                <w:i/>
              </w:rPr>
              <w:t>[NPRR829 and NPRR995</w:t>
            </w:r>
            <w:r w:rsidRPr="004B0726">
              <w:rPr>
                <w:b/>
                <w:i/>
              </w:rPr>
              <w:t xml:space="preserve">: </w:t>
            </w:r>
            <w:r>
              <w:rPr>
                <w:b/>
                <w:i/>
              </w:rPr>
              <w:t xml:space="preserve"> Replace applicable portions of paragraph (dd) above with the following upon system implementation:</w:t>
            </w:r>
            <w:r w:rsidRPr="004B0726">
              <w:rPr>
                <w:b/>
                <w:i/>
              </w:rPr>
              <w:t>]</w:t>
            </w:r>
          </w:p>
          <w:p w14:paraId="6FA9700E" w14:textId="77777777" w:rsidR="001B64BB" w:rsidRPr="005901EB" w:rsidRDefault="001B64BB" w:rsidP="00E52BAA">
            <w:pPr>
              <w:spacing w:after="240"/>
              <w:ind w:left="1440" w:hanging="720"/>
            </w:pPr>
            <w:r w:rsidRPr="003655BF">
              <w:rPr>
                <w:iCs/>
              </w:rPr>
              <w:lastRenderedPageBreak/>
              <w:t>(</w:t>
            </w:r>
            <w:r>
              <w:rPr>
                <w:iCs/>
              </w:rPr>
              <w:t>dd</w:t>
            </w:r>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0B27141" w14:textId="77777777" w:rsidR="001B64BB" w:rsidRDefault="001B64BB" w:rsidP="001B64BB">
      <w:pPr>
        <w:pStyle w:val="List"/>
        <w:spacing w:before="240"/>
      </w:pPr>
      <w:r w:rsidRPr="00F45201">
        <w:lastRenderedPageBreak/>
        <w:t>(</w:t>
      </w:r>
      <w:r>
        <w:t>ee</w:t>
      </w:r>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8AF84E8" w14:textId="77777777" w:rsidR="001B64BB" w:rsidRDefault="001B64BB" w:rsidP="001B64BB">
      <w:pPr>
        <w:pStyle w:val="List"/>
      </w:pPr>
      <w:r w:rsidRPr="00F92612">
        <w:t>(</w:t>
      </w:r>
      <w:r>
        <w:t>ff</w:t>
      </w:r>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08A9E42" w14:textId="77777777" w:rsidR="001B64BB" w:rsidRDefault="001B64BB" w:rsidP="001B64BB">
      <w:pPr>
        <w:pStyle w:val="List"/>
      </w:pPr>
      <w:r>
        <w:t>(</w:t>
      </w:r>
      <w:proofErr w:type="gramStart"/>
      <w:r>
        <w:t>gg</w:t>
      </w:r>
      <w:proofErr w:type="gramEnd"/>
      <w:r>
        <w:t>)</w:t>
      </w:r>
      <w:r>
        <w:tab/>
        <w:t xml:space="preserve">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w:t>
      </w:r>
      <w:proofErr w:type="gramStart"/>
      <w:r>
        <w:t>Incident;</w:t>
      </w:r>
      <w:proofErr w:type="gramEnd"/>
    </w:p>
    <w:p w14:paraId="40E63772" w14:textId="77777777" w:rsidR="001B64BB" w:rsidRDefault="001B64BB" w:rsidP="001B64BB">
      <w:pPr>
        <w:pStyle w:val="List"/>
      </w:pPr>
      <w:r>
        <w:t>(hh</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5AE9F8B7" w14:textId="77777777" w:rsidR="001B64BB" w:rsidRDefault="001B64BB" w:rsidP="001B64BB">
      <w:pPr>
        <w:spacing w:after="240"/>
        <w:ind w:left="1440" w:hanging="720"/>
      </w:pPr>
      <w:r>
        <w:t>(ii)</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5CF75853" w14:textId="77777777" w:rsidR="001B64BB" w:rsidRPr="00DF6D6B" w:rsidRDefault="001B64BB" w:rsidP="001B64BB">
      <w:pPr>
        <w:spacing w:after="240"/>
        <w:ind w:left="1440" w:hanging="720"/>
      </w:pPr>
      <w:r w:rsidRPr="00DF6D6B">
        <w:t>(</w:t>
      </w:r>
      <w:r>
        <w:t>jj</w:t>
      </w:r>
      <w:r w:rsidRPr="00DF6D6B">
        <w:t>)</w:t>
      </w:r>
      <w:r w:rsidRPr="00DF6D6B">
        <w:tab/>
        <w:t xml:space="preserve">Information provided to ERCOT: </w:t>
      </w:r>
    </w:p>
    <w:p w14:paraId="18044BCF" w14:textId="77777777" w:rsidR="001B64BB" w:rsidRPr="00DF6D6B" w:rsidRDefault="001B64BB" w:rsidP="001B64BB">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w:t>
      </w:r>
      <w:r w:rsidRPr="00DF6D6B">
        <w:lastRenderedPageBreak/>
        <w:t xml:space="preserve">primary Generation Resources or alternate Generation Resources to provide FFSS for the most recent procurement period, including prices and quantities offered; </w:t>
      </w:r>
    </w:p>
    <w:p w14:paraId="77DD0E00" w14:textId="77777777" w:rsidR="001B64BB" w:rsidRPr="00DF6D6B" w:rsidRDefault="001B64BB" w:rsidP="001B64BB">
      <w:pPr>
        <w:spacing w:after="240"/>
        <w:ind w:left="2160" w:hanging="720"/>
      </w:pPr>
      <w:r w:rsidRPr="00DF6D6B">
        <w:t>(ii)</w:t>
      </w:r>
      <w:r w:rsidRPr="00DF6D6B">
        <w:tab/>
      </w:r>
      <w:proofErr w:type="gramStart"/>
      <w:r w:rsidRPr="00DF6D6B">
        <w:t>By a</w:t>
      </w:r>
      <w:proofErr w:type="gramEnd"/>
      <w:r w:rsidRPr="00DF6D6B">
        <w:t xml:space="preserve"> Resource Entity under paragraph (2) of Section 8.1.1.2.1.6, </w:t>
      </w:r>
      <w:proofErr w:type="gramStart"/>
      <w:r w:rsidRPr="00DF6D6B">
        <w:t>Firm Fuel</w:t>
      </w:r>
      <w:proofErr w:type="gramEnd"/>
      <w:r w:rsidRPr="00DF6D6B">
        <w:t xml:space="preserve"> Supply Service Resource Qualification, Testing, Decertification, </w:t>
      </w:r>
      <w:r>
        <w:t xml:space="preserve">and Recertification, </w:t>
      </w:r>
      <w:r w:rsidRPr="00DF6D6B">
        <w:t xml:space="preserve">as part of </w:t>
      </w:r>
      <w:proofErr w:type="gramStart"/>
      <w:r w:rsidRPr="00DF6D6B">
        <w:t>the voluntary process for</w:t>
      </w:r>
      <w:proofErr w:type="gramEnd"/>
      <w:r w:rsidRPr="00DF6D6B">
        <w:t xml:space="preserve"> ERCOT certification of a FFSS Qualified Contract; or</w:t>
      </w:r>
    </w:p>
    <w:p w14:paraId="766F12FA" w14:textId="77777777" w:rsidR="001B64BB" w:rsidRDefault="001B64BB" w:rsidP="001B64BB">
      <w:pPr>
        <w:spacing w:after="240"/>
        <w:ind w:left="2160" w:hanging="720"/>
      </w:pPr>
      <w:r w:rsidRPr="00DF6D6B">
        <w:t>(iii)</w:t>
      </w:r>
      <w:r w:rsidRPr="00DF6D6B">
        <w:tab/>
        <w:t>By a Resource Entity in a Force Majeure Event report required under paragraph (14) of Section 8.1.1.2.6</w:t>
      </w:r>
      <w:r>
        <w:t>;</w:t>
      </w:r>
    </w:p>
    <w:p w14:paraId="1E380020" w14:textId="77777777" w:rsidR="001B64BB" w:rsidRDefault="001B64BB" w:rsidP="001B64BB">
      <w:pPr>
        <w:spacing w:after="240"/>
        <w:ind w:left="1440" w:hanging="720"/>
      </w:pPr>
      <w:r>
        <w:t>(kk)</w:t>
      </w:r>
      <w:r>
        <w:tab/>
      </w:r>
      <w:r w:rsidRPr="00636B19">
        <w:t xml:space="preserve">Information provided to ERCOT pursuant to Section 16.2.1.1, QSE Background Check Process, or </w:t>
      </w:r>
      <w:r>
        <w:t xml:space="preserve">Section </w:t>
      </w:r>
      <w:r w:rsidRPr="00636B19">
        <w:t>16.8.1.1, CRR Account Holder Background Check Process</w:t>
      </w:r>
      <w:r>
        <w:t xml:space="preserve">; </w:t>
      </w:r>
      <w:del w:id="5" w:author="ERCOT" w:date="2025-12-12T17:04:00Z" w16du:dateUtc="2025-12-12T23:04:00Z">
        <w:r w:rsidDel="001B64BB">
          <w:delText>and</w:delText>
        </w:r>
      </w:del>
    </w:p>
    <w:p w14:paraId="6569967A" w14:textId="549295F4" w:rsidR="001B64BB" w:rsidRPr="003B1113" w:rsidRDefault="001B64BB" w:rsidP="001B64BB">
      <w:pPr>
        <w:spacing w:after="240"/>
        <w:ind w:left="1440" w:hanging="720"/>
      </w:pPr>
      <w:r w:rsidRPr="003A7262">
        <w:t>(</w:t>
      </w:r>
      <w:r>
        <w:t>ll</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ins w:id="6" w:author="ERCOT" w:date="2025-12-12T17:05:00Z" w16du:dateUtc="2025-12-12T23:05:00Z">
        <w:r w:rsidR="008C5A1B">
          <w:t>; and</w:t>
        </w:r>
      </w:ins>
      <w:del w:id="7" w:author="ERCOT" w:date="2025-12-12T17:05:00Z" w16du:dateUtc="2025-12-12T23:05:00Z">
        <w:r w:rsidRPr="003A7262" w:rsidDel="008C5A1B">
          <w:delText>.</w:delText>
        </w:r>
      </w:del>
    </w:p>
    <w:p w14:paraId="63E3E163" w14:textId="43796C29" w:rsidR="00601A73" w:rsidRPr="00904471" w:rsidRDefault="00601A73" w:rsidP="00601A73">
      <w:pPr>
        <w:spacing w:after="240"/>
        <w:ind w:left="1440" w:hanging="720"/>
        <w:rPr>
          <w:szCs w:val="20"/>
        </w:rPr>
      </w:pPr>
      <w:ins w:id="8" w:author="ERCOT" w:date="2025-12-03T09:08:00Z" w16du:dateUtc="2025-12-03T15:08:00Z">
        <w:r>
          <w:rPr>
            <w:szCs w:val="20"/>
          </w:rPr>
          <w:t xml:space="preserve">(mm) </w:t>
        </w:r>
        <w:r>
          <w:rPr>
            <w:szCs w:val="20"/>
          </w:rPr>
          <w:tab/>
          <w:t>Information provided to ERCOT pursuant to paragraphs (7)(b) and (7)(c) of Section 3.10.6, QSE and Resource Entity Responsibilities.</w:t>
        </w:r>
      </w:ins>
    </w:p>
    <w:p w14:paraId="68157A8D" w14:textId="77777777" w:rsidR="006A7011" w:rsidRDefault="006A7011" w:rsidP="006A7011">
      <w:pPr>
        <w:pStyle w:val="H3"/>
        <w:spacing w:before="480"/>
      </w:pPr>
      <w:bookmarkStart w:id="9" w:name="_Toc216089411"/>
      <w:bookmarkStart w:id="10" w:name="_Hlk215564287"/>
      <w:bookmarkEnd w:id="3"/>
      <w:r>
        <w:t>3.10.6</w:t>
      </w:r>
      <w:r>
        <w:tab/>
        <w:t>QSE and Resource Entity Responsibilities</w:t>
      </w:r>
      <w:bookmarkEnd w:id="9"/>
    </w:p>
    <w:p w14:paraId="1B0B608C" w14:textId="77777777" w:rsidR="006A7011" w:rsidRDefault="006A7011" w:rsidP="006A7011">
      <w:pPr>
        <w:pStyle w:val="BodyTextNumbered"/>
      </w:pPr>
      <w:r>
        <w:t>(1)</w:t>
      </w:r>
      <w:r>
        <w:tab/>
        <w:t xml:space="preserve">Resource Entities shall provide Resource Registration data pursuant to Planning Guide Section 6.8.2, Resource Registration Process, to ERCOT and to TSPs upon request.  The Resource Registration data will contain information describing each </w:t>
      </w:r>
      <w:r w:rsidRPr="00B276E1">
        <w:t xml:space="preserve">Generation Resource, </w:t>
      </w:r>
      <w:r>
        <w:t xml:space="preserve">ESR, </w:t>
      </w:r>
      <w:r w:rsidRPr="00B276E1">
        <w:t>SOG, and Load Resource</w:t>
      </w:r>
      <w:r>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A7011" w14:paraId="4F4BB1A2" w14:textId="77777777" w:rsidTr="00A102EC">
        <w:tc>
          <w:tcPr>
            <w:tcW w:w="9445" w:type="dxa"/>
            <w:tcBorders>
              <w:top w:val="single" w:sz="4" w:space="0" w:color="auto"/>
              <w:left w:val="single" w:sz="4" w:space="0" w:color="auto"/>
              <w:bottom w:val="single" w:sz="4" w:space="0" w:color="auto"/>
              <w:right w:val="single" w:sz="4" w:space="0" w:color="auto"/>
            </w:tcBorders>
            <w:shd w:val="clear" w:color="auto" w:fill="D9D9D9"/>
          </w:tcPr>
          <w:p w14:paraId="1E838EDD" w14:textId="77777777" w:rsidR="006A7011" w:rsidRDefault="006A7011" w:rsidP="00A102EC">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380C6A02" w14:textId="77777777" w:rsidR="006A7011" w:rsidRPr="00F977F7" w:rsidRDefault="006A7011" w:rsidP="00A102EC">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25EA64B3" w14:textId="77777777" w:rsidR="006A7011" w:rsidRDefault="006A7011" w:rsidP="006A7011">
      <w:pPr>
        <w:pStyle w:val="BodyTextNumbered"/>
        <w:spacing w:before="240"/>
      </w:pPr>
      <w:r>
        <w:t>(2)</w:t>
      </w:r>
      <w:r>
        <w:tab/>
        <w:t xml:space="preserve">QSEs shall ensure availability of telemetry to generation and transmission equipment its Resource Entity owns at ERCOT’s request to maintain observability and redundancy requirements as specified herein, and under </w:t>
      </w:r>
      <w:r w:rsidRPr="00F2462F">
        <w:t>Section 3.10.7.5</w:t>
      </w:r>
      <w:r>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2C26007E" w14:textId="77777777" w:rsidR="006A7011" w:rsidRPr="004441E4" w:rsidRDefault="006A7011" w:rsidP="006A7011">
      <w:pPr>
        <w:spacing w:after="240"/>
        <w:ind w:left="720" w:hanging="720"/>
        <w:rPr>
          <w:iCs/>
        </w:rPr>
      </w:pPr>
      <w:r w:rsidRPr="004441E4">
        <w:rPr>
          <w:iCs/>
        </w:rPr>
        <w:lastRenderedPageBreak/>
        <w:t xml:space="preserve">(3) </w:t>
      </w:r>
      <w:r w:rsidRPr="004441E4">
        <w:rPr>
          <w:iCs/>
        </w:rPr>
        <w:tab/>
        <w:t xml:space="preserve">For each Generation Resource and ESR, Resource Entities shall provide ERCOT the following temperature data: </w:t>
      </w:r>
    </w:p>
    <w:p w14:paraId="48EDB6F7" w14:textId="77777777" w:rsidR="006A7011" w:rsidRPr="004441E4" w:rsidRDefault="006A7011" w:rsidP="006A7011">
      <w:pPr>
        <w:spacing w:after="240"/>
        <w:ind w:left="1440" w:hanging="720"/>
        <w:rPr>
          <w:iCs/>
        </w:rPr>
      </w:pPr>
      <w:r w:rsidRPr="004441E4">
        <w:rPr>
          <w:iCs/>
        </w:rPr>
        <w:t xml:space="preserve">(a) </w:t>
      </w:r>
      <w:r w:rsidRPr="004441E4">
        <w:rPr>
          <w:iCs/>
        </w:rPr>
        <w:tab/>
        <w:t>Cold weather temperature limits:</w:t>
      </w:r>
    </w:p>
    <w:p w14:paraId="62910FB9" w14:textId="77777777" w:rsidR="006A7011" w:rsidRPr="004441E4" w:rsidRDefault="006A7011" w:rsidP="006A7011">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72151EEB" w14:textId="77777777" w:rsidR="006A7011" w:rsidRPr="004441E4" w:rsidRDefault="006A7011" w:rsidP="006A7011">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2F502119" w14:textId="77777777" w:rsidR="006A7011" w:rsidRPr="004441E4" w:rsidRDefault="006A7011" w:rsidP="006A7011">
      <w:pPr>
        <w:spacing w:after="240"/>
        <w:ind w:left="2160" w:hanging="720"/>
        <w:rPr>
          <w:iCs/>
        </w:rPr>
      </w:pPr>
      <w:r w:rsidRPr="004441E4">
        <w:rPr>
          <w:iCs/>
        </w:rPr>
        <w:t xml:space="preserve">(iii)  </w:t>
      </w:r>
      <w:r w:rsidRPr="004441E4">
        <w:rPr>
          <w:iCs/>
        </w:rPr>
        <w:tab/>
        <w:t>At least one of the following:</w:t>
      </w:r>
    </w:p>
    <w:p w14:paraId="30127C26" w14:textId="77777777" w:rsidR="006A7011" w:rsidRPr="004441E4" w:rsidRDefault="006A7011" w:rsidP="006A7011">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0317CE5" w14:textId="77777777" w:rsidR="006A7011" w:rsidRPr="004441E4" w:rsidRDefault="006A7011" w:rsidP="006A7011">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159134C9" w14:textId="77777777" w:rsidR="006A7011" w:rsidRPr="004441E4" w:rsidRDefault="006A7011" w:rsidP="006A7011">
      <w:pPr>
        <w:spacing w:after="240"/>
        <w:ind w:left="2160" w:hanging="720"/>
        <w:rPr>
          <w:iCs/>
        </w:rPr>
      </w:pPr>
      <w:r w:rsidRPr="004441E4">
        <w:rPr>
          <w:iCs/>
        </w:rPr>
        <w:t xml:space="preserve">(iv)  </w:t>
      </w:r>
      <w:r w:rsidRPr="004441E4">
        <w:rPr>
          <w:iCs/>
        </w:rPr>
        <w:tab/>
        <w:t xml:space="preserve">At least one of the following: </w:t>
      </w:r>
    </w:p>
    <w:p w14:paraId="7EA2C374" w14:textId="77777777" w:rsidR="006A7011" w:rsidRPr="004441E4" w:rsidRDefault="006A7011" w:rsidP="006A7011">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4531416F" w14:textId="77777777" w:rsidR="006A7011" w:rsidRPr="004441E4" w:rsidRDefault="006A7011" w:rsidP="006A7011">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0DA828C0" w14:textId="77777777" w:rsidR="006A7011" w:rsidRPr="004441E4" w:rsidRDefault="006A7011" w:rsidP="006A7011">
      <w:pPr>
        <w:spacing w:after="240"/>
        <w:ind w:left="1440" w:hanging="720"/>
        <w:rPr>
          <w:iCs/>
        </w:rPr>
      </w:pPr>
      <w:r w:rsidRPr="004441E4">
        <w:rPr>
          <w:iCs/>
        </w:rPr>
        <w:t xml:space="preserve">(b) </w:t>
      </w:r>
      <w:r w:rsidRPr="004441E4">
        <w:rPr>
          <w:iCs/>
        </w:rPr>
        <w:tab/>
        <w:t>Hot weather temperature limits:</w:t>
      </w:r>
    </w:p>
    <w:p w14:paraId="07301709" w14:textId="77777777" w:rsidR="006A7011" w:rsidRPr="004441E4" w:rsidRDefault="006A7011" w:rsidP="006A7011">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5AF05A1B" w14:textId="77777777" w:rsidR="006A7011" w:rsidRPr="004441E4" w:rsidRDefault="006A7011" w:rsidP="006A7011">
      <w:pPr>
        <w:spacing w:after="240"/>
        <w:ind w:left="2160" w:hanging="720"/>
        <w:rPr>
          <w:iCs/>
        </w:rPr>
      </w:pPr>
      <w:r w:rsidRPr="004441E4">
        <w:rPr>
          <w:iCs/>
        </w:rPr>
        <w:lastRenderedPageBreak/>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51BDB398" w14:textId="77777777" w:rsidR="006A7011" w:rsidRPr="004441E4" w:rsidRDefault="006A7011" w:rsidP="006A7011">
      <w:pPr>
        <w:spacing w:after="240"/>
        <w:ind w:left="720" w:firstLine="720"/>
        <w:rPr>
          <w:iCs/>
        </w:rPr>
      </w:pPr>
      <w:r w:rsidRPr="004441E4">
        <w:rPr>
          <w:iCs/>
        </w:rPr>
        <w:t>(iii)</w:t>
      </w:r>
      <w:r w:rsidRPr="004441E4">
        <w:rPr>
          <w:iCs/>
        </w:rPr>
        <w:tab/>
        <w:t xml:space="preserve">At least one of the following: </w:t>
      </w:r>
    </w:p>
    <w:p w14:paraId="759FBCBC" w14:textId="77777777" w:rsidR="006A7011" w:rsidRPr="004441E4" w:rsidRDefault="006A7011" w:rsidP="006A7011">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0C18756E" w14:textId="77777777" w:rsidR="006A7011" w:rsidRPr="004441E4" w:rsidRDefault="006A7011" w:rsidP="006A7011">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215DBDA0" w14:textId="77777777" w:rsidR="006A7011" w:rsidRPr="004441E4" w:rsidRDefault="006A7011" w:rsidP="006A7011">
      <w:pPr>
        <w:spacing w:after="240"/>
        <w:ind w:left="720" w:firstLine="720"/>
        <w:rPr>
          <w:iCs/>
        </w:rPr>
      </w:pPr>
      <w:r w:rsidRPr="004441E4">
        <w:rPr>
          <w:iCs/>
        </w:rPr>
        <w:t>(iv)</w:t>
      </w:r>
      <w:r w:rsidRPr="004441E4">
        <w:rPr>
          <w:iCs/>
        </w:rPr>
        <w:tab/>
        <w:t>At least one of the following:</w:t>
      </w:r>
    </w:p>
    <w:p w14:paraId="2440739A" w14:textId="77777777" w:rsidR="006A7011" w:rsidRPr="004441E4" w:rsidRDefault="006A7011" w:rsidP="006A7011">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579F9191" w14:textId="77777777" w:rsidR="006A7011" w:rsidRPr="004441E4" w:rsidRDefault="006A7011" w:rsidP="006A7011">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1FA0517A" w14:textId="77777777" w:rsidR="006A7011" w:rsidRPr="004441E4" w:rsidRDefault="006A7011" w:rsidP="006A7011">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64627B14" w14:textId="77777777" w:rsidR="006A7011" w:rsidRPr="004441E4" w:rsidRDefault="006A7011" w:rsidP="006A7011">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31188C3A" w14:textId="77777777" w:rsidR="006A7011" w:rsidRPr="004441E4" w:rsidRDefault="006A7011" w:rsidP="006A7011">
      <w:pPr>
        <w:spacing w:after="120"/>
        <w:ind w:left="720" w:hanging="720"/>
      </w:pPr>
      <w:r w:rsidRPr="004441E4">
        <w:t>(6)</w:t>
      </w:r>
      <w:r w:rsidRPr="004441E4">
        <w:tab/>
        <w:t>Resource Entities shall update each Generation Resource’s alternate fuel information within 30 days of any changes to the alternate fuel information.</w:t>
      </w:r>
    </w:p>
    <w:p w14:paraId="68AC4A0D" w14:textId="42ED9002" w:rsidR="00FC4704" w:rsidRDefault="00FC4704" w:rsidP="00FC4704">
      <w:pPr>
        <w:spacing w:after="240"/>
        <w:ind w:left="720" w:hanging="720"/>
        <w:rPr>
          <w:ins w:id="11" w:author="ERCOT" w:date="2025-12-02T10:30:00Z" w16du:dateUtc="2025-12-02T16:30:00Z"/>
        </w:rPr>
      </w:pPr>
      <w:ins w:id="12" w:author="ERCOT" w:date="2025-12-02T10:24:00Z" w16du:dateUtc="2025-12-02T16:24:00Z">
        <w:r>
          <w:t>(7)</w:t>
        </w:r>
        <w:r>
          <w:tab/>
          <w:t>Based on an ERCOT screening model that assesses the risk of thermal generating units greater than</w:t>
        </w:r>
      </w:ins>
      <w:ins w:id="13" w:author="ERCOT" w:date="2025-12-02T10:26:00Z" w16du:dateUtc="2025-12-02T16:26:00Z">
        <w:r>
          <w:t xml:space="preserve"> 100 MW or a plant with multiple units with a total greater than 100 MW being retired or mothballed, ERCOT will identify Resource Entities that own or operate one or more thermal units determined to be at </w:t>
        </w:r>
      </w:ins>
      <w:ins w:id="14" w:author="ERCOT" w:date="2025-12-02T10:39:00Z" w16du:dateUtc="2025-12-02T16:39:00Z">
        <w:r w:rsidR="006844F2">
          <w:t xml:space="preserve">a </w:t>
        </w:r>
      </w:ins>
      <w:ins w:id="15" w:author="ERCOT" w:date="2025-12-02T10:26:00Z" w16du:dateUtc="2025-12-02T16:26:00Z">
        <w:r>
          <w:t>high risk of retirement or mot</w:t>
        </w:r>
      </w:ins>
      <w:ins w:id="16" w:author="ERCOT" w:date="2025-12-02T10:27:00Z" w16du:dateUtc="2025-12-02T16:27:00Z">
        <w:r>
          <w:t>hballing, and that are not already cited in a Notice of Suspension of Operations form submitted to ERCOT.</w:t>
        </w:r>
      </w:ins>
      <w:r w:rsidR="001E6E40">
        <w:t xml:space="preserve"> </w:t>
      </w:r>
      <w:ins w:id="17" w:author="ERCOT" w:date="2025-12-02T10:27:00Z" w16du:dateUtc="2025-12-02T16:27:00Z">
        <w:r>
          <w:t xml:space="preserve"> By March 1st of each year, ERCOT will send a request for information asking </w:t>
        </w:r>
        <w:r>
          <w:lastRenderedPageBreak/>
          <w:t xml:space="preserve">each of these Resource </w:t>
        </w:r>
      </w:ins>
      <w:ins w:id="18" w:author="ERCOT" w:date="2025-12-02T10:28:00Z" w16du:dateUtc="2025-12-02T16:28:00Z">
        <w:r>
          <w:t xml:space="preserve">Entities to </w:t>
        </w:r>
      </w:ins>
      <w:ins w:id="19" w:author="ERCOT" w:date="2025-12-02T10:38:00Z" w16du:dateUtc="2025-12-02T16:38:00Z">
        <w:r w:rsidR="006844F2">
          <w:t>provide</w:t>
        </w:r>
      </w:ins>
      <w:ins w:id="20" w:author="ERCOT" w:date="2025-12-02T10:28:00Z" w16du:dateUtc="2025-12-02T16:28:00Z">
        <w:r>
          <w:t xml:space="preserve"> one of the following for each identified at-risk thermal unit:</w:t>
        </w:r>
      </w:ins>
    </w:p>
    <w:p w14:paraId="4D456EE2" w14:textId="19065815" w:rsidR="00FC4704" w:rsidRDefault="00FC4704" w:rsidP="006844F2">
      <w:pPr>
        <w:spacing w:after="240"/>
        <w:ind w:left="1440" w:hanging="720"/>
      </w:pPr>
      <w:ins w:id="21" w:author="ERCOT" w:date="2025-12-02T10:31:00Z" w16du:dateUtc="2025-12-02T16:31:00Z">
        <w:r>
          <w:t xml:space="preserve">(a) </w:t>
        </w:r>
      </w:ins>
      <w:ins w:id="22" w:author="ERCOT" w:date="2025-12-02T10:32:00Z" w16du:dateUtc="2025-12-02T16:32:00Z">
        <w:r w:rsidR="006844F2">
          <w:tab/>
        </w:r>
      </w:ins>
      <w:ins w:id="23" w:author="ERCOT" w:date="2025-12-02T10:31:00Z" w16du:dateUtc="2025-12-02T16:31:00Z">
        <w:r>
          <w:t xml:space="preserve">If the unit is included in a publicly announced retirement or mothballing plan, a </w:t>
        </w:r>
      </w:ins>
      <w:ins w:id="24" w:author="ERCOT" w:date="2025-12-02T10:32:00Z" w16du:dateUtc="2025-12-02T16:32:00Z">
        <w:r w:rsidR="006844F2">
          <w:t xml:space="preserve">                                              </w:t>
        </w:r>
      </w:ins>
      <w:ins w:id="25" w:author="ERCOT" w:date="2025-12-02T10:31:00Z" w16du:dateUtc="2025-12-02T16:31:00Z">
        <w:r>
          <w:t>copy of the announcement or an active website link</w:t>
        </w:r>
        <w:r w:rsidR="006844F2">
          <w:t>;</w:t>
        </w:r>
      </w:ins>
    </w:p>
    <w:p w14:paraId="0AF5C603" w14:textId="77777777" w:rsidR="006844F2" w:rsidRPr="00235543" w:rsidRDefault="006844F2" w:rsidP="00235543">
      <w:pPr>
        <w:spacing w:after="240"/>
        <w:ind w:left="1440" w:hanging="720"/>
      </w:pPr>
      <w:ins w:id="26" w:author="ERCOT" w:date="2025-12-02T10:34:00Z" w16du:dateUtc="2025-12-02T16:34:00Z">
        <w:r>
          <w:t>(b)</w:t>
        </w:r>
        <w:r>
          <w:tab/>
        </w:r>
        <w:r w:rsidRPr="00235543">
          <w:t>If the unit is included in a non-public retirement or mothballing plan, plan details including the target retirement/mothball date or window (e.g., month, quarter, etc.) and whether the unit is intended to be converted to a different fuel source;</w:t>
        </w:r>
      </w:ins>
    </w:p>
    <w:p w14:paraId="36D4984B" w14:textId="77777777" w:rsidR="006844F2" w:rsidRPr="00235543" w:rsidRDefault="006844F2" w:rsidP="00235543">
      <w:pPr>
        <w:spacing w:after="240"/>
        <w:ind w:left="1440" w:hanging="720"/>
        <w:rPr>
          <w:ins w:id="27" w:author="ERCOT" w:date="2025-12-02T10:36:00Z" w16du:dateUtc="2025-12-02T16:36:00Z"/>
        </w:rPr>
      </w:pPr>
      <w:ins w:id="28" w:author="ERCOT" w:date="2025-12-02T10:35:00Z" w16du:dateUtc="2025-12-02T16:35:00Z">
        <w:r w:rsidRPr="00235543">
          <w:t>(c)</w:t>
        </w:r>
        <w:r w:rsidRPr="00235543">
          <w:tab/>
          <w:t>If the unit is not included in either a public or non-public retirement or mothball plan, the estimated percentage likelihood of retirement or mothballing over the next five years.</w:t>
        </w:r>
      </w:ins>
    </w:p>
    <w:p w14:paraId="4BE94D34" w14:textId="239F5FF8" w:rsidR="000F5FE3" w:rsidRPr="00B73988" w:rsidRDefault="001E6E40" w:rsidP="001E6E40">
      <w:pPr>
        <w:spacing w:after="120"/>
        <w:ind w:left="720" w:hanging="720"/>
        <w:rPr>
          <w:iCs/>
        </w:rPr>
      </w:pPr>
      <w:ins w:id="29" w:author="ERCOT" w:date="2025-12-17T09:00:00Z" w16du:dateUtc="2025-12-17T15:00:00Z">
        <w:r>
          <w:rPr>
            <w:u w:val="single"/>
          </w:rPr>
          <w:t>(8)</w:t>
        </w:r>
        <w:r>
          <w:rPr>
            <w:u w:val="single"/>
          </w:rPr>
          <w:tab/>
        </w:r>
      </w:ins>
      <w:ins w:id="30" w:author="ERCOT" w:date="2025-12-02T10:36:00Z" w16du:dateUtc="2025-12-02T16:36:00Z">
        <w:r w:rsidR="006844F2">
          <w:rPr>
            <w:u w:val="single"/>
          </w:rPr>
          <w:t xml:space="preserve">Additional information may be requested in the request for information.  </w:t>
        </w:r>
        <w:r w:rsidR="006844F2" w:rsidRPr="00D53022">
          <w:rPr>
            <w:u w:val="single"/>
          </w:rPr>
          <w:t>Resource Entities receiving such requests will have 30 days to respond</w:t>
        </w:r>
        <w:r w:rsidR="006844F2">
          <w:rPr>
            <w:u w:val="single"/>
          </w:rPr>
          <w:t xml:space="preserve">. </w:t>
        </w:r>
      </w:ins>
      <w:bookmarkStart w:id="31" w:name="_Hlk215564268"/>
      <w:bookmarkEnd w:id="4"/>
      <w:bookmarkEnd w:id="10"/>
      <w:r w:rsidR="00C82B7E">
        <w:rPr>
          <w:u w:val="single"/>
        </w:rPr>
        <w:t xml:space="preserve"> </w:t>
      </w:r>
      <w:bookmarkEnd w:id="31"/>
    </w:p>
    <w:sectPr w:rsidR="000F5FE3" w:rsidRPr="00B7398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AB2B6" w14:textId="77777777" w:rsidR="003A7216" w:rsidRDefault="003A7216">
      <w:r>
        <w:separator/>
      </w:r>
    </w:p>
  </w:endnote>
  <w:endnote w:type="continuationSeparator" w:id="0">
    <w:p w14:paraId="3C501DC5" w14:textId="77777777" w:rsidR="003A7216" w:rsidRDefault="003A7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D8555" w14:textId="30AB1D92" w:rsidR="002A6D81" w:rsidRDefault="00AB7F28">
    <w:pPr>
      <w:pStyle w:val="Footer"/>
      <w:tabs>
        <w:tab w:val="clear" w:pos="4320"/>
        <w:tab w:val="clear" w:pos="8640"/>
        <w:tab w:val="right" w:pos="9360"/>
      </w:tabs>
      <w:rPr>
        <w:rFonts w:ascii="Arial" w:hAnsi="Arial" w:cs="Arial"/>
        <w:sz w:val="18"/>
      </w:rPr>
    </w:pPr>
    <w:r>
      <w:rPr>
        <w:rFonts w:ascii="Arial" w:hAnsi="Arial" w:cs="Arial"/>
        <w:sz w:val="18"/>
      </w:rPr>
      <w:t>1316</w:t>
    </w:r>
    <w:r w:rsidR="002A6D81">
      <w:rPr>
        <w:rFonts w:ascii="Arial" w:hAnsi="Arial" w:cs="Arial"/>
        <w:sz w:val="18"/>
      </w:rPr>
      <w:t xml:space="preserve">NPRR-01 Implement an Annual ERCOT RFI Process to Gather Information to Related </w:t>
    </w:r>
  </w:p>
  <w:p w14:paraId="2C571CD2" w14:textId="490FAF68" w:rsidR="00D176CF" w:rsidRDefault="002A6D81">
    <w:pPr>
      <w:pStyle w:val="Footer"/>
      <w:tabs>
        <w:tab w:val="clear" w:pos="4320"/>
        <w:tab w:val="clear" w:pos="8640"/>
        <w:tab w:val="right" w:pos="9360"/>
      </w:tabs>
      <w:rPr>
        <w:rFonts w:ascii="Arial" w:hAnsi="Arial" w:cs="Arial"/>
        <w:sz w:val="18"/>
      </w:rPr>
    </w:pPr>
    <w:r>
      <w:rPr>
        <w:rFonts w:ascii="Arial" w:hAnsi="Arial" w:cs="Arial"/>
        <w:sz w:val="18"/>
      </w:rPr>
      <w:t>Retirement and Mothballing Plans of Select Resources</w:t>
    </w:r>
    <w:r w:rsidR="00D968F7">
      <w:rPr>
        <w:rFonts w:ascii="Arial" w:hAnsi="Arial" w:cs="Arial"/>
        <w:sz w:val="18"/>
      </w:rPr>
      <w:t xml:space="preserve"> 121</w:t>
    </w:r>
    <w:r w:rsidR="003B0104">
      <w:rPr>
        <w:rFonts w:ascii="Arial" w:hAnsi="Arial" w:cs="Arial"/>
        <w:sz w:val="18"/>
      </w:rPr>
      <w:t>9</w:t>
    </w:r>
    <w:r w:rsidR="00D968F7">
      <w:rPr>
        <w:rFonts w:ascii="Arial" w:hAnsi="Arial" w:cs="Arial"/>
        <w:sz w:val="18"/>
      </w:rPr>
      <w:t>25</w:t>
    </w:r>
    <w:r>
      <w:t xml:space="preserve">   </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CE3B6" w14:textId="77777777" w:rsidR="003A7216" w:rsidRDefault="003A7216">
      <w:r>
        <w:separator/>
      </w:r>
    </w:p>
  </w:footnote>
  <w:footnote w:type="continuationSeparator" w:id="0">
    <w:p w14:paraId="6BBCE6AD" w14:textId="77777777" w:rsidR="003A7216" w:rsidRDefault="003A7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A1E35"/>
    <w:multiLevelType w:val="hybridMultilevel"/>
    <w:tmpl w:val="DC10CA48"/>
    <w:lvl w:ilvl="0" w:tplc="0540DD7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465276"/>
    <w:multiLevelType w:val="hybridMultilevel"/>
    <w:tmpl w:val="B92436F6"/>
    <w:lvl w:ilvl="0" w:tplc="C24456F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2372C0"/>
    <w:multiLevelType w:val="hybridMultilevel"/>
    <w:tmpl w:val="ED84905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1591504402">
    <w:abstractNumId w:val="3"/>
  </w:num>
  <w:num w:numId="22" w16cid:durableId="1016233023">
    <w:abstractNumId w:val="7"/>
  </w:num>
  <w:num w:numId="23" w16cid:durableId="11205649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0491428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5A6"/>
    <w:rsid w:val="00000BB8"/>
    <w:rsid w:val="00006711"/>
    <w:rsid w:val="000118BB"/>
    <w:rsid w:val="0001750D"/>
    <w:rsid w:val="0001769A"/>
    <w:rsid w:val="000272A4"/>
    <w:rsid w:val="00041C49"/>
    <w:rsid w:val="000424FA"/>
    <w:rsid w:val="000439C2"/>
    <w:rsid w:val="00052A4A"/>
    <w:rsid w:val="00052EF4"/>
    <w:rsid w:val="00060A5A"/>
    <w:rsid w:val="00064B44"/>
    <w:rsid w:val="000656EF"/>
    <w:rsid w:val="00067FE2"/>
    <w:rsid w:val="0007682E"/>
    <w:rsid w:val="00080262"/>
    <w:rsid w:val="000903DB"/>
    <w:rsid w:val="000B2051"/>
    <w:rsid w:val="000D1AEB"/>
    <w:rsid w:val="000D1BE6"/>
    <w:rsid w:val="000D3E64"/>
    <w:rsid w:val="000E24CD"/>
    <w:rsid w:val="000F13C5"/>
    <w:rsid w:val="000F5FE3"/>
    <w:rsid w:val="00105A36"/>
    <w:rsid w:val="00114123"/>
    <w:rsid w:val="001313B4"/>
    <w:rsid w:val="00133B5F"/>
    <w:rsid w:val="00143008"/>
    <w:rsid w:val="0014546D"/>
    <w:rsid w:val="001500D9"/>
    <w:rsid w:val="00152C98"/>
    <w:rsid w:val="00156DB7"/>
    <w:rsid w:val="00157228"/>
    <w:rsid w:val="00160C3C"/>
    <w:rsid w:val="001633F4"/>
    <w:rsid w:val="0016638C"/>
    <w:rsid w:val="001725F7"/>
    <w:rsid w:val="00176375"/>
    <w:rsid w:val="0017783C"/>
    <w:rsid w:val="00182558"/>
    <w:rsid w:val="0019314C"/>
    <w:rsid w:val="001B521C"/>
    <w:rsid w:val="001B5D06"/>
    <w:rsid w:val="001B64BB"/>
    <w:rsid w:val="001D06A7"/>
    <w:rsid w:val="001E6E40"/>
    <w:rsid w:val="001F38F0"/>
    <w:rsid w:val="001F4E8D"/>
    <w:rsid w:val="00204C0D"/>
    <w:rsid w:val="00213CEF"/>
    <w:rsid w:val="002146F8"/>
    <w:rsid w:val="00223BB1"/>
    <w:rsid w:val="00235543"/>
    <w:rsid w:val="00237430"/>
    <w:rsid w:val="0026307D"/>
    <w:rsid w:val="00267D28"/>
    <w:rsid w:val="00270AFB"/>
    <w:rsid w:val="002719EE"/>
    <w:rsid w:val="00276A99"/>
    <w:rsid w:val="0028625C"/>
    <w:rsid w:val="00286AD9"/>
    <w:rsid w:val="0028764E"/>
    <w:rsid w:val="00291165"/>
    <w:rsid w:val="002966F3"/>
    <w:rsid w:val="002A6B92"/>
    <w:rsid w:val="002A6D81"/>
    <w:rsid w:val="002B69F3"/>
    <w:rsid w:val="002B763A"/>
    <w:rsid w:val="002C186C"/>
    <w:rsid w:val="002C5D42"/>
    <w:rsid w:val="002D382A"/>
    <w:rsid w:val="002E07D6"/>
    <w:rsid w:val="002F1EDD"/>
    <w:rsid w:val="002F2307"/>
    <w:rsid w:val="0030073F"/>
    <w:rsid w:val="003013F2"/>
    <w:rsid w:val="0030232A"/>
    <w:rsid w:val="0030694A"/>
    <w:rsid w:val="003069F4"/>
    <w:rsid w:val="00313E3F"/>
    <w:rsid w:val="00322106"/>
    <w:rsid w:val="0033266A"/>
    <w:rsid w:val="00343366"/>
    <w:rsid w:val="00343452"/>
    <w:rsid w:val="0034549A"/>
    <w:rsid w:val="00360920"/>
    <w:rsid w:val="00384709"/>
    <w:rsid w:val="00386C35"/>
    <w:rsid w:val="003876CE"/>
    <w:rsid w:val="003878EB"/>
    <w:rsid w:val="003A1FAD"/>
    <w:rsid w:val="003A3CC8"/>
    <w:rsid w:val="003A3D77"/>
    <w:rsid w:val="003A7216"/>
    <w:rsid w:val="003B0104"/>
    <w:rsid w:val="003B5AED"/>
    <w:rsid w:val="003C6B7B"/>
    <w:rsid w:val="003C71D2"/>
    <w:rsid w:val="003D0077"/>
    <w:rsid w:val="003E3965"/>
    <w:rsid w:val="003E6981"/>
    <w:rsid w:val="003E7033"/>
    <w:rsid w:val="003F79AC"/>
    <w:rsid w:val="00405076"/>
    <w:rsid w:val="00405BAB"/>
    <w:rsid w:val="004135BD"/>
    <w:rsid w:val="004140AE"/>
    <w:rsid w:val="004149F0"/>
    <w:rsid w:val="004170E0"/>
    <w:rsid w:val="0042743F"/>
    <w:rsid w:val="004302A4"/>
    <w:rsid w:val="00433274"/>
    <w:rsid w:val="004463BA"/>
    <w:rsid w:val="004476B7"/>
    <w:rsid w:val="00457CD8"/>
    <w:rsid w:val="00460F93"/>
    <w:rsid w:val="004822D4"/>
    <w:rsid w:val="0049290B"/>
    <w:rsid w:val="004A4451"/>
    <w:rsid w:val="004B487B"/>
    <w:rsid w:val="004B4C81"/>
    <w:rsid w:val="004C2496"/>
    <w:rsid w:val="004C7AC7"/>
    <w:rsid w:val="004D3958"/>
    <w:rsid w:val="004D47ED"/>
    <w:rsid w:val="004D4CD2"/>
    <w:rsid w:val="004D59DB"/>
    <w:rsid w:val="004D76B5"/>
    <w:rsid w:val="004F247A"/>
    <w:rsid w:val="004F4DD2"/>
    <w:rsid w:val="005008DF"/>
    <w:rsid w:val="005045D0"/>
    <w:rsid w:val="00505824"/>
    <w:rsid w:val="00505E58"/>
    <w:rsid w:val="00516E99"/>
    <w:rsid w:val="00516FBA"/>
    <w:rsid w:val="005322F8"/>
    <w:rsid w:val="00534C6C"/>
    <w:rsid w:val="00537B7C"/>
    <w:rsid w:val="00555554"/>
    <w:rsid w:val="00580B4A"/>
    <w:rsid w:val="005841C0"/>
    <w:rsid w:val="0059260F"/>
    <w:rsid w:val="005A45B6"/>
    <w:rsid w:val="005D6ECF"/>
    <w:rsid w:val="005E5074"/>
    <w:rsid w:val="005E672C"/>
    <w:rsid w:val="00601A73"/>
    <w:rsid w:val="00602B75"/>
    <w:rsid w:val="00606E54"/>
    <w:rsid w:val="00610E08"/>
    <w:rsid w:val="00612E4F"/>
    <w:rsid w:val="00613501"/>
    <w:rsid w:val="00615D5E"/>
    <w:rsid w:val="00622E99"/>
    <w:rsid w:val="00625E5D"/>
    <w:rsid w:val="00657C61"/>
    <w:rsid w:val="00661619"/>
    <w:rsid w:val="0066370F"/>
    <w:rsid w:val="00664449"/>
    <w:rsid w:val="00664CEC"/>
    <w:rsid w:val="00665571"/>
    <w:rsid w:val="0067791D"/>
    <w:rsid w:val="0068387F"/>
    <w:rsid w:val="006844F2"/>
    <w:rsid w:val="00690F50"/>
    <w:rsid w:val="00695A42"/>
    <w:rsid w:val="006A0641"/>
    <w:rsid w:val="006A0784"/>
    <w:rsid w:val="006A3757"/>
    <w:rsid w:val="006A697B"/>
    <w:rsid w:val="006A7011"/>
    <w:rsid w:val="006B1FC6"/>
    <w:rsid w:val="006B4DDE"/>
    <w:rsid w:val="006C6783"/>
    <w:rsid w:val="006D2C4E"/>
    <w:rsid w:val="006E139C"/>
    <w:rsid w:val="006E4597"/>
    <w:rsid w:val="007006FD"/>
    <w:rsid w:val="00701F5C"/>
    <w:rsid w:val="007031A2"/>
    <w:rsid w:val="0070346F"/>
    <w:rsid w:val="00715319"/>
    <w:rsid w:val="00727C96"/>
    <w:rsid w:val="00731BF6"/>
    <w:rsid w:val="0073605E"/>
    <w:rsid w:val="00743968"/>
    <w:rsid w:val="00744C66"/>
    <w:rsid w:val="00744FC4"/>
    <w:rsid w:val="00755D71"/>
    <w:rsid w:val="00764AA5"/>
    <w:rsid w:val="0077398F"/>
    <w:rsid w:val="0077458D"/>
    <w:rsid w:val="007758D9"/>
    <w:rsid w:val="00785415"/>
    <w:rsid w:val="00786294"/>
    <w:rsid w:val="00791CB9"/>
    <w:rsid w:val="00793130"/>
    <w:rsid w:val="00797DEE"/>
    <w:rsid w:val="007A1BE1"/>
    <w:rsid w:val="007B0C65"/>
    <w:rsid w:val="007B3233"/>
    <w:rsid w:val="007B4AFF"/>
    <w:rsid w:val="007B5A42"/>
    <w:rsid w:val="007C199B"/>
    <w:rsid w:val="007D0236"/>
    <w:rsid w:val="007D3073"/>
    <w:rsid w:val="007D3D78"/>
    <w:rsid w:val="007D64B9"/>
    <w:rsid w:val="007D72D4"/>
    <w:rsid w:val="007E0452"/>
    <w:rsid w:val="007E7100"/>
    <w:rsid w:val="007F089F"/>
    <w:rsid w:val="007F14E0"/>
    <w:rsid w:val="007F266D"/>
    <w:rsid w:val="00801EBD"/>
    <w:rsid w:val="008070C0"/>
    <w:rsid w:val="00811C12"/>
    <w:rsid w:val="00813475"/>
    <w:rsid w:val="00840A20"/>
    <w:rsid w:val="008448E1"/>
    <w:rsid w:val="00845778"/>
    <w:rsid w:val="008508AC"/>
    <w:rsid w:val="00863FD1"/>
    <w:rsid w:val="00872AD4"/>
    <w:rsid w:val="0087306F"/>
    <w:rsid w:val="00877BB5"/>
    <w:rsid w:val="00881A2C"/>
    <w:rsid w:val="00887E28"/>
    <w:rsid w:val="00890FF5"/>
    <w:rsid w:val="00891E32"/>
    <w:rsid w:val="00895B44"/>
    <w:rsid w:val="0089741A"/>
    <w:rsid w:val="008A14AC"/>
    <w:rsid w:val="008A4D3A"/>
    <w:rsid w:val="008B2700"/>
    <w:rsid w:val="008C3EC6"/>
    <w:rsid w:val="008C5A1B"/>
    <w:rsid w:val="008D02C0"/>
    <w:rsid w:val="008D5C3A"/>
    <w:rsid w:val="008E025F"/>
    <w:rsid w:val="008E2870"/>
    <w:rsid w:val="008E6DA2"/>
    <w:rsid w:val="008F6DD5"/>
    <w:rsid w:val="00904471"/>
    <w:rsid w:val="00904618"/>
    <w:rsid w:val="00906D31"/>
    <w:rsid w:val="00907B1E"/>
    <w:rsid w:val="00935D67"/>
    <w:rsid w:val="00943AFD"/>
    <w:rsid w:val="00963A51"/>
    <w:rsid w:val="00971F83"/>
    <w:rsid w:val="00983B6E"/>
    <w:rsid w:val="009936F8"/>
    <w:rsid w:val="009A3772"/>
    <w:rsid w:val="009D17F0"/>
    <w:rsid w:val="009E2576"/>
    <w:rsid w:val="009E4596"/>
    <w:rsid w:val="009E634B"/>
    <w:rsid w:val="009F54BE"/>
    <w:rsid w:val="00A02AC3"/>
    <w:rsid w:val="00A14F0E"/>
    <w:rsid w:val="00A21898"/>
    <w:rsid w:val="00A270BE"/>
    <w:rsid w:val="00A42796"/>
    <w:rsid w:val="00A44A2D"/>
    <w:rsid w:val="00A5311D"/>
    <w:rsid w:val="00A77802"/>
    <w:rsid w:val="00A92D8E"/>
    <w:rsid w:val="00AB7F28"/>
    <w:rsid w:val="00AC63B1"/>
    <w:rsid w:val="00AD0D8F"/>
    <w:rsid w:val="00AD3A51"/>
    <w:rsid w:val="00AD3B58"/>
    <w:rsid w:val="00AF4E62"/>
    <w:rsid w:val="00AF56C6"/>
    <w:rsid w:val="00AF7CB2"/>
    <w:rsid w:val="00B01C03"/>
    <w:rsid w:val="00B032E8"/>
    <w:rsid w:val="00B135D7"/>
    <w:rsid w:val="00B166D7"/>
    <w:rsid w:val="00B249F7"/>
    <w:rsid w:val="00B47C13"/>
    <w:rsid w:val="00B57F96"/>
    <w:rsid w:val="00B65BD3"/>
    <w:rsid w:val="00B67892"/>
    <w:rsid w:val="00B70A6D"/>
    <w:rsid w:val="00B72E67"/>
    <w:rsid w:val="00B73988"/>
    <w:rsid w:val="00B743DB"/>
    <w:rsid w:val="00B9787C"/>
    <w:rsid w:val="00BA00C2"/>
    <w:rsid w:val="00BA4D33"/>
    <w:rsid w:val="00BB0C5D"/>
    <w:rsid w:val="00BB3453"/>
    <w:rsid w:val="00BC2D06"/>
    <w:rsid w:val="00BD4E1A"/>
    <w:rsid w:val="00BD592A"/>
    <w:rsid w:val="00BE51B0"/>
    <w:rsid w:val="00BE6CF3"/>
    <w:rsid w:val="00BE6DD4"/>
    <w:rsid w:val="00BF2139"/>
    <w:rsid w:val="00BF5B59"/>
    <w:rsid w:val="00C0520B"/>
    <w:rsid w:val="00C06445"/>
    <w:rsid w:val="00C2141E"/>
    <w:rsid w:val="00C4569D"/>
    <w:rsid w:val="00C5167F"/>
    <w:rsid w:val="00C55E3D"/>
    <w:rsid w:val="00C652BD"/>
    <w:rsid w:val="00C67733"/>
    <w:rsid w:val="00C744EB"/>
    <w:rsid w:val="00C8052D"/>
    <w:rsid w:val="00C82B7E"/>
    <w:rsid w:val="00C90702"/>
    <w:rsid w:val="00C917FF"/>
    <w:rsid w:val="00C970F8"/>
    <w:rsid w:val="00C9766A"/>
    <w:rsid w:val="00C97E06"/>
    <w:rsid w:val="00CA5F48"/>
    <w:rsid w:val="00CC0FD8"/>
    <w:rsid w:val="00CC3443"/>
    <w:rsid w:val="00CC4F39"/>
    <w:rsid w:val="00CD544C"/>
    <w:rsid w:val="00CE042C"/>
    <w:rsid w:val="00CE4544"/>
    <w:rsid w:val="00CE63FF"/>
    <w:rsid w:val="00CF4256"/>
    <w:rsid w:val="00D00FB6"/>
    <w:rsid w:val="00D04FE8"/>
    <w:rsid w:val="00D16E48"/>
    <w:rsid w:val="00D176CF"/>
    <w:rsid w:val="00D17AD5"/>
    <w:rsid w:val="00D271E3"/>
    <w:rsid w:val="00D4246F"/>
    <w:rsid w:val="00D47A80"/>
    <w:rsid w:val="00D51635"/>
    <w:rsid w:val="00D63245"/>
    <w:rsid w:val="00D6586A"/>
    <w:rsid w:val="00D72D00"/>
    <w:rsid w:val="00D767DA"/>
    <w:rsid w:val="00D8393A"/>
    <w:rsid w:val="00D854DA"/>
    <w:rsid w:val="00D85807"/>
    <w:rsid w:val="00D87349"/>
    <w:rsid w:val="00D87ABF"/>
    <w:rsid w:val="00D90826"/>
    <w:rsid w:val="00D91EE9"/>
    <w:rsid w:val="00D9627A"/>
    <w:rsid w:val="00D968F7"/>
    <w:rsid w:val="00D97220"/>
    <w:rsid w:val="00DC1BD0"/>
    <w:rsid w:val="00DC362E"/>
    <w:rsid w:val="00DD17A6"/>
    <w:rsid w:val="00DD372F"/>
    <w:rsid w:val="00DD3A51"/>
    <w:rsid w:val="00DD7397"/>
    <w:rsid w:val="00DE15FB"/>
    <w:rsid w:val="00DF1413"/>
    <w:rsid w:val="00E01D79"/>
    <w:rsid w:val="00E12A61"/>
    <w:rsid w:val="00E14D47"/>
    <w:rsid w:val="00E1641C"/>
    <w:rsid w:val="00E26708"/>
    <w:rsid w:val="00E34958"/>
    <w:rsid w:val="00E37AB0"/>
    <w:rsid w:val="00E52E39"/>
    <w:rsid w:val="00E532D4"/>
    <w:rsid w:val="00E55C41"/>
    <w:rsid w:val="00E60F86"/>
    <w:rsid w:val="00E61935"/>
    <w:rsid w:val="00E71C39"/>
    <w:rsid w:val="00E80960"/>
    <w:rsid w:val="00E91501"/>
    <w:rsid w:val="00E977A4"/>
    <w:rsid w:val="00EA56E6"/>
    <w:rsid w:val="00EA694D"/>
    <w:rsid w:val="00EA6DEF"/>
    <w:rsid w:val="00EC335F"/>
    <w:rsid w:val="00EC48FB"/>
    <w:rsid w:val="00ED3965"/>
    <w:rsid w:val="00ED5C32"/>
    <w:rsid w:val="00EE0220"/>
    <w:rsid w:val="00EE6F6B"/>
    <w:rsid w:val="00EF232A"/>
    <w:rsid w:val="00EF2E43"/>
    <w:rsid w:val="00EF5180"/>
    <w:rsid w:val="00F005F8"/>
    <w:rsid w:val="00F05A69"/>
    <w:rsid w:val="00F325DE"/>
    <w:rsid w:val="00F33C96"/>
    <w:rsid w:val="00F356BE"/>
    <w:rsid w:val="00F35A39"/>
    <w:rsid w:val="00F41E5F"/>
    <w:rsid w:val="00F43FFD"/>
    <w:rsid w:val="00F44236"/>
    <w:rsid w:val="00F46098"/>
    <w:rsid w:val="00F50433"/>
    <w:rsid w:val="00F52517"/>
    <w:rsid w:val="00F8253F"/>
    <w:rsid w:val="00F84861"/>
    <w:rsid w:val="00FA423E"/>
    <w:rsid w:val="00FA57B2"/>
    <w:rsid w:val="00FB0D16"/>
    <w:rsid w:val="00FB509B"/>
    <w:rsid w:val="00FC32D6"/>
    <w:rsid w:val="00FC3B4E"/>
    <w:rsid w:val="00FC3D4B"/>
    <w:rsid w:val="00FC4704"/>
    <w:rsid w:val="00FC6312"/>
    <w:rsid w:val="00FE36E3"/>
    <w:rsid w:val="00FE6B01"/>
    <w:rsid w:val="00FF43F0"/>
    <w:rsid w:val="09D0FEB3"/>
    <w:rsid w:val="0CDAEC49"/>
    <w:rsid w:val="109CD908"/>
    <w:rsid w:val="156B563A"/>
    <w:rsid w:val="2ED4D343"/>
    <w:rsid w:val="33C3FB77"/>
    <w:rsid w:val="4B518D57"/>
    <w:rsid w:val="4F98D373"/>
    <w:rsid w:val="4FBF7307"/>
    <w:rsid w:val="506965B9"/>
    <w:rsid w:val="50B00F5E"/>
    <w:rsid w:val="5188E57D"/>
    <w:rsid w:val="595B5070"/>
    <w:rsid w:val="59E54DA3"/>
    <w:rsid w:val="5BA441FB"/>
    <w:rsid w:val="5CF93C26"/>
    <w:rsid w:val="5F5AB48D"/>
    <w:rsid w:val="64359F1F"/>
    <w:rsid w:val="66AF310A"/>
    <w:rsid w:val="6E52D114"/>
    <w:rsid w:val="75B72CE7"/>
    <w:rsid w:val="75D5F588"/>
    <w:rsid w:val="7738CD31"/>
    <w:rsid w:val="78B804F6"/>
    <w:rsid w:val="7B741335"/>
    <w:rsid w:val="7F8C0F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C74F40B9-ABEE-404E-8180-7CFF7A11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764AA5"/>
    <w:rPr>
      <w:iCs/>
      <w:sz w:val="24"/>
    </w:rPr>
  </w:style>
  <w:style w:type="paragraph" w:customStyle="1" w:styleId="BodyTextNumbered">
    <w:name w:val="Body Text Numbered"/>
    <w:basedOn w:val="BodyText"/>
    <w:link w:val="BodyTextNumberedChar1"/>
    <w:rsid w:val="00764AA5"/>
    <w:pPr>
      <w:ind w:left="720" w:hanging="720"/>
    </w:pPr>
    <w:rPr>
      <w:iCs/>
      <w:szCs w:val="20"/>
    </w:rPr>
  </w:style>
  <w:style w:type="character" w:customStyle="1" w:styleId="H3Char">
    <w:name w:val="H3 Char"/>
    <w:link w:val="H3"/>
    <w:rsid w:val="00764AA5"/>
    <w:rPr>
      <w:b/>
      <w:bCs/>
      <w:i/>
      <w:sz w:val="24"/>
    </w:rPr>
  </w:style>
  <w:style w:type="paragraph" w:styleId="ListParagraph">
    <w:name w:val="List Paragraph"/>
    <w:basedOn w:val="Normal"/>
    <w:uiPriority w:val="34"/>
    <w:qFormat/>
    <w:rsid w:val="000E24CD"/>
    <w:pPr>
      <w:ind w:left="720"/>
      <w:contextualSpacing/>
    </w:pPr>
  </w:style>
  <w:style w:type="character" w:customStyle="1" w:styleId="CommentTextChar">
    <w:name w:val="Comment Text Char"/>
    <w:basedOn w:val="DefaultParagraphFont"/>
    <w:link w:val="CommentText"/>
    <w:uiPriority w:val="99"/>
    <w:rsid w:val="00C82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780616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atherine.gross@erco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6"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pete.warnken@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6B1D0-F68B-43D1-8AC9-61B27F8DA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189FA-8947-48E9-87C7-678439CC0D03}">
  <ds:schemaRefs>
    <ds:schemaRef ds:uri="http://schemas.microsoft.com/sharepoint/v3/contenttype/forms"/>
  </ds:schemaRefs>
</ds:datastoreItem>
</file>

<file path=customXml/itemProps3.xml><?xml version="1.0" encoding="utf-8"?>
<ds:datastoreItem xmlns:ds="http://schemas.openxmlformats.org/officeDocument/2006/customXml" ds:itemID="{9FCE8450-614F-4144-8889-3321594FEA13}">
  <ds:schemaRefs>
    <ds:schemaRef ds:uri="http://schemas.microsoft.com/office/2006/metadata/properties"/>
    <ds:schemaRef ds:uri="http://schemas.microsoft.com/office/infopath/2007/PartnerControls"/>
    <ds:schemaRef ds:uri="3112f907-6138-402a-acd2-d20adc2225b7"/>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4035</Words>
  <Characters>22924</Characters>
  <Application>Microsoft Office Word</Application>
  <DocSecurity>4</DocSecurity>
  <Lines>449</Lines>
  <Paragraphs>175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2025-12-19T18:16:00Z</dcterms:created>
  <dcterms:modified xsi:type="dcterms:W3CDTF">2025-12-19T18:16:00Z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