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19AE1678"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B23675" w14:textId="77777777" w:rsidR="00067FE2" w:rsidRDefault="00067FE2" w:rsidP="00C808A4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6BB0AD92" w:rsidR="00067FE2" w:rsidRDefault="004B1C40" w:rsidP="004B1C40">
            <w:pPr>
              <w:pStyle w:val="Header"/>
              <w:spacing w:before="120" w:after="120"/>
              <w:jc w:val="center"/>
            </w:pPr>
            <w:hyperlink r:id="rId11" w:history="1">
              <w:r w:rsidRPr="004B1C40">
                <w:rPr>
                  <w:rStyle w:val="Hyperlink"/>
                </w:rPr>
                <w:t>1313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77FB52" w14:textId="77777777" w:rsidR="00067FE2" w:rsidRDefault="00067FE2" w:rsidP="00C808A4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6E0AF1A5" w:rsidR="00067FE2" w:rsidRDefault="00696043" w:rsidP="00C808A4">
            <w:pPr>
              <w:pStyle w:val="Header"/>
              <w:spacing w:before="120" w:after="120"/>
            </w:pPr>
            <w:r>
              <w:rPr>
                <w:snapToGrid w:val="0"/>
              </w:rPr>
              <w:t xml:space="preserve">Adjustment to the </w:t>
            </w:r>
            <w:r w:rsidR="005F4D7D" w:rsidRPr="00AF0BBA">
              <w:rPr>
                <w:snapToGrid w:val="0"/>
              </w:rPr>
              <w:t>Calculation of the Initial Standby Cost</w:t>
            </w:r>
            <w:r w:rsidR="00AA1B77">
              <w:rPr>
                <w:snapToGrid w:val="0"/>
              </w:rPr>
              <w:t xml:space="preserve"> for RMR Resources</w:t>
            </w:r>
          </w:p>
        </w:tc>
      </w:tr>
      <w:tr w:rsidR="00067FE2" w:rsidRPr="00E01925" w14:paraId="398BCBF4" w14:textId="77777777" w:rsidTr="19AE1678">
        <w:trPr>
          <w:trHeight w:val="518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3A20C7F8" w14:textId="77777777" w:rsidR="00067FE2" w:rsidRPr="00E01925" w:rsidRDefault="00067FE2" w:rsidP="00C808A4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227DC227" w:rsidR="00067FE2" w:rsidRPr="00E01925" w:rsidRDefault="00146C20" w:rsidP="00C808A4">
            <w:pPr>
              <w:pStyle w:val="NormalArial"/>
              <w:spacing w:before="120" w:after="120"/>
            </w:pPr>
            <w:r>
              <w:t>December 16</w:t>
            </w:r>
            <w:r w:rsidR="008320CD">
              <w:t>, 2025</w:t>
            </w:r>
          </w:p>
        </w:tc>
      </w:tr>
      <w:tr w:rsidR="00067FE2" w14:paraId="788C839C" w14:textId="77777777" w:rsidTr="19AE1678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1C18E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1F0" w14:textId="77777777" w:rsidR="00067FE2" w:rsidRDefault="00067FE2" w:rsidP="00F44236">
            <w:pPr>
              <w:pStyle w:val="NormalArial"/>
            </w:pPr>
          </w:p>
        </w:tc>
      </w:tr>
      <w:tr w:rsidR="009D17F0" w14:paraId="1939CD6D" w14:textId="77777777" w:rsidTr="19AE167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A1E631" w14:textId="77777777" w:rsidR="009D17F0" w:rsidRDefault="009D17F0" w:rsidP="00C808A4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B08BCA4" w14:textId="4E9D3696" w:rsidR="009D17F0" w:rsidRPr="00FB509B" w:rsidRDefault="0066370F" w:rsidP="00C808A4">
            <w:pPr>
              <w:pStyle w:val="NormalArial"/>
              <w:spacing w:before="120" w:after="120"/>
            </w:pPr>
            <w:r w:rsidRPr="00FB509B">
              <w:t xml:space="preserve">Normal </w:t>
            </w:r>
          </w:p>
        </w:tc>
      </w:tr>
      <w:tr w:rsidR="009D17F0" w14:paraId="117EEC9D" w14:textId="77777777" w:rsidTr="19AE167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8A8D29" w14:textId="77777777" w:rsidR="009D17F0" w:rsidRDefault="0007682E" w:rsidP="00C808A4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58FB1FF9" w:rsidR="009D17F0" w:rsidRPr="00FB509B" w:rsidRDefault="007D1173" w:rsidP="00C808A4">
            <w:pPr>
              <w:pStyle w:val="NormalArial"/>
              <w:spacing w:before="120" w:after="120"/>
            </w:pPr>
            <w:r w:rsidRPr="007D1173">
              <w:t>3.14.1.12</w:t>
            </w:r>
            <w:r w:rsidR="00DC3D5D">
              <w:t xml:space="preserve">, </w:t>
            </w:r>
            <w:r w:rsidRPr="007D1173">
              <w:t>Calculation of the Initial Standby Cost</w:t>
            </w:r>
          </w:p>
        </w:tc>
      </w:tr>
      <w:tr w:rsidR="00C9766A" w14:paraId="112502C0" w14:textId="77777777" w:rsidTr="19AE1678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47FBFB" w14:textId="77777777" w:rsidR="00C9766A" w:rsidRDefault="00625E5D" w:rsidP="00C808A4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4405DDD8" w:rsidR="00C9766A" w:rsidRPr="00FB509B" w:rsidRDefault="00732F28" w:rsidP="00C808A4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37367474" w14:textId="77777777" w:rsidTr="19AE1678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E742F6" w14:textId="77777777" w:rsidR="009D17F0" w:rsidRDefault="009D17F0" w:rsidP="00C808A4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2FA3FAF5" w:rsidR="009D17F0" w:rsidRPr="00FB509B" w:rsidRDefault="00C77A53" w:rsidP="00C808A4">
            <w:pPr>
              <w:pStyle w:val="NormalArial"/>
              <w:spacing w:before="120" w:after="120"/>
            </w:pPr>
            <w:r w:rsidRPr="19AE1678">
              <w:rPr>
                <w:rFonts w:cs="Arial"/>
                <w:color w:val="000000" w:themeColor="text1"/>
              </w:rPr>
              <w:t xml:space="preserve">This Nodal Protocol Revision Request (NPRR) </w:t>
            </w:r>
            <w:r w:rsidR="007D1173" w:rsidRPr="19AE1678">
              <w:rPr>
                <w:rFonts w:cs="Arial"/>
                <w:color w:val="000000" w:themeColor="text1"/>
              </w:rPr>
              <w:t>change</w:t>
            </w:r>
            <w:r w:rsidR="00DC3D5D" w:rsidRPr="19AE1678">
              <w:rPr>
                <w:rFonts w:cs="Arial"/>
                <w:color w:val="000000" w:themeColor="text1"/>
              </w:rPr>
              <w:t>s</w:t>
            </w:r>
            <w:r w:rsidR="007D1173" w:rsidRPr="19AE1678">
              <w:rPr>
                <w:rFonts w:cs="Arial"/>
                <w:color w:val="000000" w:themeColor="text1"/>
              </w:rPr>
              <w:t xml:space="preserve"> the calculation of the Initial Standby Cost for </w:t>
            </w:r>
            <w:r w:rsidR="00DC3D5D" w:rsidRPr="19AE1678">
              <w:rPr>
                <w:rFonts w:cs="Arial"/>
                <w:color w:val="000000" w:themeColor="text1"/>
              </w:rPr>
              <w:t>Reliability Must Run (</w:t>
            </w:r>
            <w:r w:rsidR="007D1173" w:rsidRPr="19AE1678">
              <w:rPr>
                <w:rFonts w:cs="Arial"/>
                <w:color w:val="000000" w:themeColor="text1"/>
              </w:rPr>
              <w:t>RMR</w:t>
            </w:r>
            <w:r w:rsidR="00DC3D5D" w:rsidRPr="19AE1678">
              <w:rPr>
                <w:rFonts w:cs="Arial"/>
                <w:color w:val="000000" w:themeColor="text1"/>
              </w:rPr>
              <w:t>)</w:t>
            </w:r>
            <w:r w:rsidR="007D1173" w:rsidRPr="19AE1678">
              <w:rPr>
                <w:rFonts w:cs="Arial"/>
                <w:color w:val="000000" w:themeColor="text1"/>
              </w:rPr>
              <w:t xml:space="preserve"> Resources from a constant hourly value over the term of the </w:t>
            </w:r>
            <w:r w:rsidR="0086010A" w:rsidRPr="19AE1678">
              <w:rPr>
                <w:rFonts w:cs="Arial"/>
                <w:color w:val="000000" w:themeColor="text1"/>
              </w:rPr>
              <w:t xml:space="preserve">RMR </w:t>
            </w:r>
            <w:r w:rsidR="007D1173" w:rsidRPr="19AE1678">
              <w:rPr>
                <w:rFonts w:cs="Arial"/>
                <w:color w:val="000000" w:themeColor="text1"/>
              </w:rPr>
              <w:t>Contract to an hourly value that could vary monthly</w:t>
            </w:r>
            <w:r w:rsidR="00754F11" w:rsidRPr="19AE1678">
              <w:rPr>
                <w:rFonts w:cs="Arial"/>
                <w:color w:val="000000" w:themeColor="text1"/>
              </w:rPr>
              <w:t xml:space="preserve"> during the term of the Agreement</w:t>
            </w:r>
            <w:r w:rsidR="2D1979F3" w:rsidRPr="19AE1678">
              <w:rPr>
                <w:rFonts w:cs="Arial"/>
                <w:color w:val="000000" w:themeColor="text1"/>
              </w:rPr>
              <w:t xml:space="preserve"> based on a monthly budget</w:t>
            </w:r>
            <w:r w:rsidR="007D1173" w:rsidRPr="19AE1678">
              <w:rPr>
                <w:rFonts w:cs="Arial"/>
                <w:color w:val="000000" w:themeColor="text1"/>
              </w:rPr>
              <w:t>.</w:t>
            </w:r>
          </w:p>
        </w:tc>
      </w:tr>
      <w:tr w:rsidR="00DC3D5D" w14:paraId="7C0519CA" w14:textId="77777777" w:rsidTr="19AE1678">
        <w:trPr>
          <w:trHeight w:val="518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3F1E5650" w14:textId="77777777" w:rsidR="00DC3D5D" w:rsidRDefault="00DC3D5D" w:rsidP="00DC3D5D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3DA5E0A" w14:textId="3F3C5232" w:rsidR="00DC3D5D" w:rsidRDefault="004B1C40" w:rsidP="00C808A4">
            <w:pPr>
              <w:pStyle w:val="NormalArial"/>
              <w:tabs>
                <w:tab w:val="left" w:pos="432"/>
              </w:tabs>
              <w:spacing w:before="120" w:after="120"/>
              <w:ind w:left="432" w:hanging="432"/>
              <w:rPr>
                <w:rFonts w:cs="Arial"/>
                <w:color w:val="000000"/>
              </w:rPr>
            </w:pPr>
            <w:r>
              <w:pict w14:anchorId="36D636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pt;height:15pt">
                  <v:imagedata r:id="rId12" o:title=""/>
                </v:shape>
              </w:pict>
            </w:r>
            <w:r w:rsidR="00DC3D5D" w:rsidRPr="006629C8">
              <w:t xml:space="preserve">  </w:t>
            </w:r>
            <w:hyperlink r:id="rId13" w:history="1">
              <w:r w:rsidR="00DC3D5D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C3D5D">
              <w:rPr>
                <w:rFonts w:cs="Arial"/>
                <w:color w:val="000000"/>
              </w:rPr>
              <w:t xml:space="preserve"> Objective 1 – </w:t>
            </w:r>
            <w:r w:rsidR="00DC3D5D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2B568565" w14:textId="2A86AFDB" w:rsidR="00DC3D5D" w:rsidRPr="00BD53C5" w:rsidRDefault="004B1C40" w:rsidP="00C808A4">
            <w:pPr>
              <w:pStyle w:val="NormalArial"/>
              <w:tabs>
                <w:tab w:val="left" w:pos="432"/>
              </w:tabs>
              <w:spacing w:before="120" w:after="120"/>
              <w:ind w:left="432" w:hanging="432"/>
              <w:rPr>
                <w:rFonts w:cs="Arial"/>
                <w:color w:val="000000"/>
              </w:rPr>
            </w:pPr>
            <w:r>
              <w:pict w14:anchorId="52F87786">
                <v:shape id="_x0000_i1026" type="#_x0000_t75" style="width:16pt;height:15pt">
                  <v:imagedata r:id="rId12" o:title=""/>
                </v:shape>
              </w:pict>
            </w:r>
            <w:r w:rsidR="00DC3D5D" w:rsidRPr="00CD242D">
              <w:t xml:space="preserve">  </w:t>
            </w:r>
            <w:hyperlink r:id="rId14" w:history="1">
              <w:r w:rsidR="00DC3D5D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C3D5D">
              <w:rPr>
                <w:rFonts w:cs="Arial"/>
                <w:color w:val="000000"/>
              </w:rPr>
              <w:t xml:space="preserve"> Objective 2 - </w:t>
            </w:r>
            <w:r w:rsidR="00DC3D5D" w:rsidRPr="00BD53C5">
              <w:rPr>
                <w:rFonts w:cs="Arial"/>
                <w:color w:val="000000"/>
              </w:rPr>
              <w:t>Enhance the ERCOT region’s economic competitiveness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electricity prices to consumers</w:t>
            </w:r>
          </w:p>
          <w:p w14:paraId="31482C6A" w14:textId="6CB33DCB" w:rsidR="00DC3D5D" w:rsidRPr="00BD53C5" w:rsidRDefault="004B1C40" w:rsidP="00C808A4">
            <w:pPr>
              <w:pStyle w:val="NormalArial"/>
              <w:spacing w:before="120" w:after="120"/>
              <w:ind w:left="432" w:hanging="432"/>
              <w:rPr>
                <w:rFonts w:cs="Arial"/>
                <w:color w:val="000000"/>
              </w:rPr>
            </w:pPr>
            <w:r>
              <w:pict w14:anchorId="210E2C85">
                <v:shape id="_x0000_i1027" type="#_x0000_t75" style="width:16pt;height:15pt">
                  <v:imagedata r:id="rId12" o:title=""/>
                </v:shape>
              </w:pict>
            </w:r>
            <w:r w:rsidR="00DC3D5D" w:rsidRPr="006629C8">
              <w:t xml:space="preserve">  </w:t>
            </w:r>
            <w:hyperlink r:id="rId15" w:history="1">
              <w:r w:rsidR="00DC3D5D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DC3D5D">
              <w:rPr>
                <w:rFonts w:cs="Arial"/>
                <w:color w:val="000000"/>
              </w:rPr>
              <w:t xml:space="preserve"> Objective 3 - </w:t>
            </w:r>
            <w:r w:rsidR="00DC3D5D" w:rsidRPr="00BD53C5">
              <w:rPr>
                <w:rFonts w:cs="Arial"/>
                <w:color w:val="000000"/>
              </w:rPr>
              <w:t>Advance ERCOT, Inc. as an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independent leading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="00DC3D5D" w:rsidRPr="00BD53C5">
              <w:rPr>
                <w:rFonts w:cs="Arial"/>
                <w:color w:val="000000"/>
              </w:rPr>
              <w:t>employer</w:t>
            </w:r>
            <w:proofErr w:type="gramEnd"/>
            <w:r w:rsidR="00DC3D5D" w:rsidRPr="00BD53C5">
              <w:rPr>
                <w:rFonts w:cs="Arial"/>
                <w:color w:val="000000"/>
              </w:rPr>
              <w:t xml:space="preserve"> of choice by fostering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DC3D5D">
              <w:rPr>
                <w:rFonts w:cs="Arial"/>
                <w:color w:val="000000"/>
              </w:rPr>
              <w:t xml:space="preserve"> </w:t>
            </w:r>
            <w:r w:rsidR="00DC3D5D" w:rsidRPr="00BD53C5">
              <w:rPr>
                <w:rFonts w:cs="Arial"/>
                <w:color w:val="000000"/>
              </w:rPr>
              <w:t>importance of our mission</w:t>
            </w:r>
          </w:p>
          <w:p w14:paraId="38DCA53E" w14:textId="11BA1731" w:rsidR="00DC3D5D" w:rsidRDefault="004B1C40" w:rsidP="00C808A4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pict w14:anchorId="37CE9FD1">
                <v:shape id="_x0000_i1028" type="#_x0000_t75" style="width:16pt;height:15pt">
                  <v:imagedata r:id="rId16" o:title=""/>
                </v:shape>
              </w:pict>
            </w:r>
            <w:r w:rsidR="00DC3D5D" w:rsidRPr="006629C8">
              <w:t xml:space="preserve">  </w:t>
            </w:r>
            <w:r w:rsidR="00DC3D5D" w:rsidRPr="00344591">
              <w:rPr>
                <w:iCs/>
                <w:kern w:val="24"/>
              </w:rPr>
              <w:t>General system and/or process improvement(s)</w:t>
            </w:r>
          </w:p>
          <w:p w14:paraId="03BC00FC" w14:textId="000D80A4" w:rsidR="00DC3D5D" w:rsidRDefault="004B1C40" w:rsidP="00C808A4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pict w14:anchorId="0CD5E2EE">
                <v:shape id="_x0000_i1029" type="#_x0000_t75" style="width:16pt;height:15pt">
                  <v:imagedata r:id="rId12" o:title=""/>
                </v:shape>
              </w:pict>
            </w:r>
            <w:r w:rsidR="00DC3D5D" w:rsidRPr="006629C8">
              <w:t xml:space="preserve">  </w:t>
            </w:r>
            <w:r w:rsidR="00DC3D5D">
              <w:rPr>
                <w:iCs/>
                <w:kern w:val="24"/>
              </w:rPr>
              <w:t>Regulatory requirements</w:t>
            </w:r>
          </w:p>
          <w:p w14:paraId="36D979A2" w14:textId="2873EDAE" w:rsidR="00DC3D5D" w:rsidRPr="00CC7809" w:rsidRDefault="004B1C40" w:rsidP="00C808A4">
            <w:pPr>
              <w:pStyle w:val="NormalArial"/>
              <w:spacing w:before="120" w:after="120"/>
              <w:rPr>
                <w:rFonts w:cs="Arial"/>
                <w:color w:val="000000"/>
              </w:rPr>
            </w:pPr>
            <w:r>
              <w:pict w14:anchorId="046F7B50">
                <v:shape id="_x0000_i1030" type="#_x0000_t75" style="width:16pt;height:15pt">
                  <v:imagedata r:id="rId12" o:title=""/>
                </v:shape>
              </w:pict>
            </w:r>
            <w:r w:rsidR="00DC3D5D" w:rsidRPr="006629C8">
              <w:t xml:space="preserve">  </w:t>
            </w:r>
            <w:r w:rsidR="00DC3D5D">
              <w:rPr>
                <w:rFonts w:cs="Arial"/>
                <w:color w:val="000000"/>
              </w:rPr>
              <w:t>ERCOT Board/PUCT Directive</w:t>
            </w:r>
          </w:p>
          <w:p w14:paraId="4818D736" w14:textId="501C1743" w:rsidR="00DC3D5D" w:rsidRPr="00176375" w:rsidRDefault="00DC3D5D" w:rsidP="00C808A4">
            <w:pPr>
              <w:pStyle w:val="NormalArial"/>
              <w:spacing w:before="120"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3F80A5FA" w14:textId="77777777" w:rsidTr="0032722B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BB5F27" w14:textId="61EC6BB8" w:rsidR="00625E5D" w:rsidRDefault="00555554" w:rsidP="0032722B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BDF4BCE" w14:textId="6A444B78" w:rsidR="008E5288" w:rsidRDefault="004D6DCC" w:rsidP="00C808A4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19AE1678">
              <w:rPr>
                <w:rFonts w:ascii="Arial" w:hAnsi="Arial" w:cs="Arial"/>
                <w:color w:val="000000" w:themeColor="text1"/>
              </w:rPr>
              <w:t>Section 3.14.1.12 states that</w:t>
            </w:r>
            <w:r w:rsidR="5D8BC8D2" w:rsidRPr="19AE1678">
              <w:rPr>
                <w:rFonts w:ascii="Arial" w:hAnsi="Arial" w:cs="Arial"/>
                <w:color w:val="000000" w:themeColor="text1"/>
              </w:rPr>
              <w:t>,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 for RMR Resources, the Initial Standby Cost is calculated by dividing the total approved budget cost by the </w:t>
            </w:r>
            <w:r w:rsidRPr="19AE1678">
              <w:rPr>
                <w:rFonts w:ascii="Arial" w:hAnsi="Arial" w:cs="Arial"/>
                <w:color w:val="000000" w:themeColor="text1"/>
              </w:rPr>
              <w:lastRenderedPageBreak/>
              <w:t xml:space="preserve">total hours of the RMR Agreement. 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6010A" w:rsidRPr="19AE1678">
              <w:rPr>
                <w:rFonts w:ascii="Arial" w:hAnsi="Arial" w:cs="Arial"/>
                <w:color w:val="000000" w:themeColor="text1"/>
              </w:rPr>
              <w:t>This method evenly spread</w:t>
            </w:r>
            <w:r w:rsidR="1692AA6B" w:rsidRPr="19AE1678">
              <w:rPr>
                <w:rFonts w:ascii="Arial" w:hAnsi="Arial" w:cs="Arial"/>
                <w:color w:val="000000" w:themeColor="text1"/>
              </w:rPr>
              <w:t>s</w:t>
            </w:r>
            <w:r w:rsidR="0086010A" w:rsidRPr="19AE1678">
              <w:rPr>
                <w:rFonts w:ascii="Arial" w:hAnsi="Arial" w:cs="Arial"/>
                <w:color w:val="000000" w:themeColor="text1"/>
              </w:rPr>
              <w:t xml:space="preserve"> the budget over the contract period until actual costs </w:t>
            </w:r>
            <w:r w:rsidR="7E77A2D9" w:rsidRPr="19AE1678">
              <w:rPr>
                <w:rFonts w:ascii="Arial" w:hAnsi="Arial" w:cs="Arial"/>
                <w:color w:val="000000" w:themeColor="text1"/>
              </w:rPr>
              <w:t>are</w:t>
            </w:r>
            <w:r w:rsidR="0086010A" w:rsidRPr="19AE1678">
              <w:rPr>
                <w:rFonts w:ascii="Arial" w:hAnsi="Arial" w:cs="Arial"/>
                <w:color w:val="000000" w:themeColor="text1"/>
              </w:rPr>
              <w:t xml:space="preserve"> approved</w:t>
            </w:r>
            <w:r w:rsidR="008E5288" w:rsidRPr="19AE1678">
              <w:rPr>
                <w:rFonts w:ascii="Arial" w:hAnsi="Arial" w:cs="Arial"/>
                <w:color w:val="000000" w:themeColor="text1"/>
              </w:rPr>
              <w:t xml:space="preserve">.  </w:t>
            </w:r>
          </w:p>
          <w:p w14:paraId="071F0748" w14:textId="7442EBA6" w:rsidR="002831D1" w:rsidRDefault="0086010A" w:rsidP="00C808A4">
            <w:pPr>
              <w:spacing w:before="120" w:after="120"/>
              <w:rPr>
                <w:rFonts w:ascii="Arial" w:hAnsi="Arial" w:cs="Arial"/>
                <w:color w:val="000000"/>
              </w:rPr>
            </w:pPr>
            <w:bookmarkStart w:id="0" w:name="_Hlk212440641"/>
            <w:r w:rsidRPr="19AE1678">
              <w:rPr>
                <w:rFonts w:ascii="Arial" w:hAnsi="Arial" w:cs="Arial"/>
                <w:color w:val="000000" w:themeColor="text1"/>
              </w:rPr>
              <w:t xml:space="preserve">A consistent hourly Standby Cost throughout the RMR </w:t>
            </w:r>
            <w:r w:rsidR="00BC3021" w:rsidRPr="19AE1678">
              <w:rPr>
                <w:rFonts w:ascii="Arial" w:hAnsi="Arial" w:cs="Arial"/>
                <w:color w:val="000000" w:themeColor="text1"/>
              </w:rPr>
              <w:t>c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ontract period </w:t>
            </w:r>
            <w:r w:rsidR="008A113F" w:rsidRPr="19AE1678">
              <w:rPr>
                <w:rFonts w:ascii="Arial" w:hAnsi="Arial" w:cs="Arial"/>
                <w:color w:val="000000" w:themeColor="text1"/>
              </w:rPr>
              <w:t>provide</w:t>
            </w:r>
            <w:r w:rsidR="6D9D06DA" w:rsidRPr="19AE1678">
              <w:rPr>
                <w:rFonts w:ascii="Arial" w:hAnsi="Arial" w:cs="Arial"/>
                <w:color w:val="000000" w:themeColor="text1"/>
              </w:rPr>
              <w:t>s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 uniform monthly payments for RMR owners until actual costs were approved. </w:t>
            </w:r>
            <w:bookmarkEnd w:id="0"/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93E4F" w:rsidRPr="19AE1678">
              <w:rPr>
                <w:rFonts w:ascii="Arial" w:hAnsi="Arial" w:cs="Arial"/>
                <w:color w:val="000000" w:themeColor="text1"/>
              </w:rPr>
              <w:t xml:space="preserve">However, given that </w:t>
            </w:r>
            <w:r w:rsidR="002F6334" w:rsidRPr="19AE1678">
              <w:rPr>
                <w:rFonts w:ascii="Arial" w:hAnsi="Arial" w:cs="Arial"/>
                <w:color w:val="000000" w:themeColor="text1"/>
              </w:rPr>
              <w:t xml:space="preserve">ERCOT has seen a trend of RMR 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 xml:space="preserve">Resource Entities </w:t>
            </w:r>
            <w:r w:rsidR="002F6334" w:rsidRPr="19AE1678">
              <w:rPr>
                <w:rFonts w:ascii="Arial" w:hAnsi="Arial" w:cs="Arial"/>
                <w:color w:val="000000" w:themeColor="text1"/>
              </w:rPr>
              <w:t>needing to make significant</w:t>
            </w:r>
            <w:r w:rsidR="00717683" w:rsidRPr="19AE1678">
              <w:rPr>
                <w:rFonts w:ascii="Arial" w:hAnsi="Arial" w:cs="Arial"/>
                <w:color w:val="000000" w:themeColor="text1"/>
              </w:rPr>
              <w:t xml:space="preserve"> upfront</w:t>
            </w:r>
            <w:r w:rsidR="002F6334" w:rsidRPr="19AE1678">
              <w:rPr>
                <w:rFonts w:ascii="Arial" w:hAnsi="Arial" w:cs="Arial"/>
                <w:color w:val="000000" w:themeColor="text1"/>
              </w:rPr>
              <w:t xml:space="preserve"> repairs </w:t>
            </w:r>
            <w:r w:rsidR="00D50F04" w:rsidRPr="19AE1678">
              <w:rPr>
                <w:rFonts w:ascii="Arial" w:hAnsi="Arial" w:cs="Arial"/>
                <w:color w:val="000000" w:themeColor="text1"/>
              </w:rPr>
              <w:t>before making a Resource available to ERCOT, those Res</w:t>
            </w:r>
            <w:r w:rsidR="00D46A8E" w:rsidRPr="19AE1678">
              <w:rPr>
                <w:rFonts w:ascii="Arial" w:hAnsi="Arial" w:cs="Arial"/>
                <w:color w:val="000000" w:themeColor="text1"/>
              </w:rPr>
              <w:t>ource</w:t>
            </w:r>
            <w:r w:rsidR="00D50F04" w:rsidRPr="19AE1678">
              <w:rPr>
                <w:rFonts w:ascii="Arial" w:hAnsi="Arial" w:cs="Arial"/>
                <w:color w:val="000000" w:themeColor="text1"/>
              </w:rPr>
              <w:t xml:space="preserve"> Entities can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 xml:space="preserve"> face a challenge in financing </w:t>
            </w:r>
            <w:r w:rsidR="0A7A2591" w:rsidRPr="19AE1678">
              <w:rPr>
                <w:rFonts w:ascii="Arial" w:hAnsi="Arial" w:cs="Arial"/>
                <w:color w:val="000000" w:themeColor="text1"/>
              </w:rPr>
              <w:t xml:space="preserve">those 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>repairs</w:t>
            </w:r>
            <w:r w:rsidR="0008469D" w:rsidRPr="19AE1678">
              <w:rPr>
                <w:rFonts w:ascii="Arial" w:hAnsi="Arial" w:cs="Arial"/>
                <w:color w:val="000000" w:themeColor="text1"/>
              </w:rPr>
              <w:t xml:space="preserve"> under the current </w:t>
            </w:r>
            <w:r w:rsidR="5E32426F" w:rsidRPr="19AE1678">
              <w:rPr>
                <w:rFonts w:ascii="Arial" w:hAnsi="Arial" w:cs="Arial"/>
                <w:color w:val="000000" w:themeColor="text1"/>
              </w:rPr>
              <w:t>framework</w:t>
            </w:r>
            <w:r w:rsidR="00972A5B" w:rsidRPr="19AE1678">
              <w:rPr>
                <w:rFonts w:ascii="Arial" w:hAnsi="Arial" w:cs="Arial"/>
                <w:color w:val="000000" w:themeColor="text1"/>
              </w:rPr>
              <w:t>.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72A5B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453EE" w:rsidRPr="19AE1678">
              <w:rPr>
                <w:rFonts w:ascii="Arial" w:hAnsi="Arial" w:cs="Arial"/>
                <w:color w:val="000000" w:themeColor="text1"/>
              </w:rPr>
              <w:t>This NPRR adjusts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 xml:space="preserve"> the Standby Cost </w:t>
            </w:r>
            <w:r w:rsidR="006453EE" w:rsidRPr="19AE1678">
              <w:rPr>
                <w:rFonts w:ascii="Arial" w:hAnsi="Arial" w:cs="Arial"/>
                <w:color w:val="000000" w:themeColor="text1"/>
              </w:rPr>
              <w:t xml:space="preserve">calculation so that 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>each month</w:t>
            </w:r>
            <w:r w:rsidR="00A94C42" w:rsidRPr="19AE1678">
              <w:rPr>
                <w:rFonts w:ascii="Arial" w:hAnsi="Arial" w:cs="Arial"/>
                <w:color w:val="000000" w:themeColor="text1"/>
              </w:rPr>
              <w:t>’s initial cost</w:t>
            </w:r>
            <w:r w:rsidR="00460D7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>reflect</w:t>
            </w:r>
            <w:r w:rsidR="3CE3C15E" w:rsidRPr="19AE1678">
              <w:rPr>
                <w:rFonts w:ascii="Arial" w:hAnsi="Arial" w:cs="Arial"/>
                <w:color w:val="000000" w:themeColor="text1"/>
              </w:rPr>
              <w:t>s</w:t>
            </w:r>
            <w:r w:rsidR="002831D1" w:rsidRPr="19AE1678">
              <w:rPr>
                <w:rFonts w:ascii="Arial" w:hAnsi="Arial" w:cs="Arial"/>
                <w:color w:val="000000" w:themeColor="text1"/>
              </w:rPr>
              <w:t xml:space="preserve"> the anticipated budget for that month.</w:t>
            </w:r>
          </w:p>
          <w:p w14:paraId="313E5647" w14:textId="0420AABE" w:rsidR="002831D1" w:rsidRPr="00DC3D5D" w:rsidRDefault="002831D1" w:rsidP="00C808A4">
            <w:pPr>
              <w:spacing w:before="120" w:after="120"/>
              <w:rPr>
                <w:rFonts w:cs="Arial"/>
                <w:color w:val="000000"/>
              </w:rPr>
            </w:pPr>
            <w:r w:rsidRPr="19AE1678">
              <w:rPr>
                <w:rFonts w:ascii="Arial" w:hAnsi="Arial" w:cs="Arial"/>
                <w:color w:val="000000" w:themeColor="text1"/>
              </w:rPr>
              <w:t xml:space="preserve">Finally, monthly RMR costs are allocated to 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>Qualified Scheduling Entities (</w:t>
            </w:r>
            <w:r w:rsidRPr="19AE1678">
              <w:rPr>
                <w:rFonts w:ascii="Arial" w:hAnsi="Arial" w:cs="Arial"/>
                <w:color w:val="000000" w:themeColor="text1"/>
              </w:rPr>
              <w:t>QSEs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>)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 based on Load Ratio Share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(LRS)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DC3D5D" w:rsidRPr="19AE1678">
              <w:rPr>
                <w:rFonts w:ascii="Arial" w:hAnsi="Arial" w:cs="Arial"/>
                <w:color w:val="000000" w:themeColor="text1"/>
              </w:rPr>
              <w:t xml:space="preserve"> 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Adjusting the Standby Cost to reflect expected monthly budgets will </w:t>
            </w:r>
            <w:r w:rsidR="00BE2760" w:rsidRPr="19AE1678">
              <w:rPr>
                <w:rFonts w:ascii="Arial" w:hAnsi="Arial" w:cs="Arial"/>
                <w:color w:val="000000" w:themeColor="text1"/>
              </w:rPr>
              <w:t xml:space="preserve">allow for more </w:t>
            </w:r>
            <w:r w:rsidR="00C210E7" w:rsidRPr="19AE1678">
              <w:rPr>
                <w:rFonts w:ascii="Arial" w:hAnsi="Arial" w:cs="Arial"/>
                <w:color w:val="000000" w:themeColor="text1"/>
              </w:rPr>
              <w:t>predictability</w:t>
            </w:r>
            <w:r w:rsidRPr="19AE1678">
              <w:rPr>
                <w:rFonts w:ascii="Arial" w:hAnsi="Arial" w:cs="Arial"/>
                <w:color w:val="000000" w:themeColor="text1"/>
              </w:rPr>
              <w:t xml:space="preserve"> for these QSEs.</w:t>
            </w:r>
            <w:r w:rsidR="00A94C42" w:rsidRPr="19AE1678">
              <w:rPr>
                <w:rFonts w:ascii="Arial" w:hAnsi="Arial" w:cs="Arial"/>
                <w:color w:val="000000" w:themeColor="text1"/>
              </w:rPr>
              <w:t xml:space="preserve">  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1" w:name="_Hlk154568842"/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176375" w:rsidRPr="00176375" w:rsidRDefault="009A3772" w:rsidP="0017637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06F5F62D" w:rsidR="009A3772" w:rsidRDefault="00121A2E">
            <w:pPr>
              <w:pStyle w:val="NormalArial"/>
            </w:pPr>
            <w:r>
              <w:t>Ino</w:t>
            </w:r>
            <w:r w:rsidR="007B0B74">
              <w:t xml:space="preserve"> Gon</w:t>
            </w:r>
            <w:r w:rsidR="0018470A">
              <w:t>zal</w:t>
            </w:r>
            <w:r w:rsidR="004260B7">
              <w:t>ez</w:t>
            </w:r>
          </w:p>
        </w:tc>
      </w:tr>
      <w:tr w:rsidR="009A3772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798DD33D" w:rsidR="009A3772" w:rsidRDefault="009C2259">
            <w:pPr>
              <w:pStyle w:val="NormalArial"/>
            </w:pPr>
            <w:hyperlink r:id="rId17" w:history="1">
              <w:r w:rsidRPr="006B203E">
                <w:rPr>
                  <w:rStyle w:val="Hyperlink"/>
                </w:rPr>
                <w:t>Ino.Gonzalez@ERCOT.com</w:t>
              </w:r>
            </w:hyperlink>
          </w:p>
        </w:tc>
      </w:tr>
      <w:tr w:rsidR="009A3772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581EBE32" w:rsidR="009A3772" w:rsidRDefault="00CE67D9">
            <w:pPr>
              <w:pStyle w:val="NormalArial"/>
            </w:pPr>
            <w:r>
              <w:t>ERCOT</w:t>
            </w:r>
          </w:p>
        </w:tc>
      </w:tr>
      <w:tr w:rsidR="009A3772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4B0993A5" w:rsidR="009A3772" w:rsidRDefault="00373913">
            <w:pPr>
              <w:pStyle w:val="NormalArial"/>
            </w:pPr>
            <w:r w:rsidRPr="00373913">
              <w:t>512-632-77927</w:t>
            </w:r>
          </w:p>
        </w:tc>
      </w:tr>
      <w:tr w:rsidR="009A3772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63E12824" w:rsidR="009A3772" w:rsidRDefault="009A3772">
            <w:pPr>
              <w:pStyle w:val="NormalArial"/>
            </w:pPr>
          </w:p>
        </w:tc>
      </w:tr>
      <w:tr w:rsidR="009A3772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74CE00C2" w:rsidR="009A3772" w:rsidRDefault="00DC3D5D">
            <w:pPr>
              <w:pStyle w:val="NormalArial"/>
            </w:pPr>
            <w:r>
              <w:t>Not applicable</w:t>
            </w:r>
          </w:p>
        </w:tc>
      </w:tr>
      <w:bookmarkEnd w:id="1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DC3D5D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DC3D5D" w:rsidRPr="007C199B" w:rsidRDefault="00DC3D5D" w:rsidP="00DC3D5D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1AE177C0" w:rsidR="00DC3D5D" w:rsidRPr="00D56D61" w:rsidRDefault="00DC3D5D" w:rsidP="00DC3D5D">
            <w:pPr>
              <w:pStyle w:val="NormalArial"/>
            </w:pPr>
            <w:r>
              <w:t>Elizabeth Morales</w:t>
            </w:r>
          </w:p>
        </w:tc>
      </w:tr>
      <w:tr w:rsidR="00DC3D5D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DC3D5D" w:rsidRPr="007C199B" w:rsidRDefault="00DC3D5D" w:rsidP="00DC3D5D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7BAA3378" w:rsidR="00DC3D5D" w:rsidRPr="00D56D61" w:rsidRDefault="00DC3D5D" w:rsidP="00DC3D5D">
            <w:pPr>
              <w:pStyle w:val="NormalArial"/>
            </w:pPr>
            <w:hyperlink r:id="rId18" w:history="1">
              <w:r w:rsidRPr="0043058D">
                <w:rPr>
                  <w:rStyle w:val="Hyperlink"/>
                </w:rPr>
                <w:t>Elizabeth.Morales@ercot.com</w:t>
              </w:r>
            </w:hyperlink>
            <w:r>
              <w:t xml:space="preserve"> </w:t>
            </w:r>
          </w:p>
        </w:tc>
      </w:tr>
      <w:tr w:rsidR="00DC3D5D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DC3D5D" w:rsidRPr="007C199B" w:rsidRDefault="00DC3D5D" w:rsidP="00DC3D5D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4B85821F" w:rsidR="00DC3D5D" w:rsidRDefault="00DC3D5D" w:rsidP="00DC3D5D">
            <w:pPr>
              <w:pStyle w:val="NormalArial"/>
            </w:pPr>
            <w:r>
              <w:t>210-420-1722</w:t>
            </w:r>
          </w:p>
        </w:tc>
      </w:tr>
    </w:tbl>
    <w:p w14:paraId="64DECCD8" w14:textId="77777777" w:rsidR="00BC3021" w:rsidRPr="00D56D61" w:rsidRDefault="00BC3021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55FD13D3" w14:textId="77777777" w:rsidR="00DC3D5D" w:rsidRPr="00DC3D5D" w:rsidRDefault="00DC3D5D" w:rsidP="00DC3D5D">
      <w:pPr>
        <w:keepNext/>
        <w:widowControl w:val="0"/>
        <w:spacing w:before="240" w:after="240"/>
        <w:ind w:left="720" w:hanging="720"/>
        <w:outlineLvl w:val="3"/>
        <w:rPr>
          <w:b/>
          <w:bCs/>
          <w:snapToGrid w:val="0"/>
          <w:szCs w:val="20"/>
        </w:rPr>
      </w:pPr>
      <w:r w:rsidRPr="00DC3D5D">
        <w:rPr>
          <w:b/>
          <w:bCs/>
          <w:snapToGrid w:val="0"/>
          <w:szCs w:val="20"/>
        </w:rPr>
        <w:t>3.14.1.12</w:t>
      </w:r>
      <w:r w:rsidRPr="00DC3D5D">
        <w:rPr>
          <w:b/>
          <w:bCs/>
          <w:snapToGrid w:val="0"/>
          <w:szCs w:val="20"/>
        </w:rPr>
        <w:tab/>
        <w:t xml:space="preserve">Calculation of the Initial Standby Cost </w:t>
      </w:r>
    </w:p>
    <w:p w14:paraId="68EE57EC" w14:textId="044BBC38" w:rsidR="00DC3D5D" w:rsidRPr="00DC3D5D" w:rsidRDefault="00DC3D5D" w:rsidP="19AE1678">
      <w:pPr>
        <w:spacing w:after="240"/>
        <w:ind w:left="720" w:hanging="720"/>
        <w:rPr>
          <w:b/>
          <w:bCs/>
        </w:rPr>
      </w:pPr>
      <w:r>
        <w:t>(1)</w:t>
      </w:r>
      <w:r>
        <w:tab/>
        <w:t xml:space="preserve">The initial Standby Cost </w:t>
      </w:r>
      <w:ins w:id="2" w:author="ERCOT" w:date="2025-11-19T12:22:00Z">
        <w:r>
          <w:t xml:space="preserve">for each month during the term of the RMR Agreement </w:t>
        </w:r>
      </w:ins>
      <w:r>
        <w:t>shall be calculated by dividing the</w:t>
      </w:r>
      <w:del w:id="3" w:author="ERCOT" w:date="2025-11-19T12:22:00Z">
        <w:r w:rsidDel="00DC3D5D">
          <w:delText xml:space="preserve"> total</w:delText>
        </w:r>
      </w:del>
      <w:r>
        <w:t xml:space="preserve"> monthly approved budget cost </w:t>
      </w:r>
      <w:del w:id="4" w:author="ERCOT" w:date="2025-11-19T12:22:00Z">
        <w:r w:rsidDel="00DC3D5D">
          <w:delText xml:space="preserve">over the term of the RMR Agreement </w:delText>
        </w:r>
      </w:del>
      <w:r>
        <w:t xml:space="preserve">by the total hours </w:t>
      </w:r>
      <w:ins w:id="5" w:author="ERCOT" w:date="2025-11-19T12:22:00Z">
        <w:r>
          <w:t>of</w:t>
        </w:r>
      </w:ins>
      <w:ins w:id="6" w:author="ERCOT" w:date="2025-11-25T14:38:00Z" w16du:dateUtc="2025-11-25T20:38:00Z">
        <w:r w:rsidR="00245D11">
          <w:t xml:space="preserve"> that </w:t>
        </w:r>
      </w:ins>
      <w:ins w:id="7" w:author="ERCOT" w:date="2025-11-19T12:22:00Z">
        <w:r>
          <w:t>month</w:t>
        </w:r>
      </w:ins>
      <w:del w:id="8" w:author="ERCOT" w:date="2025-11-19T12:22:00Z">
        <w:r w:rsidDel="00DC3D5D">
          <w:delText>for the term of the RMR Agreement</w:delText>
        </w:r>
      </w:del>
      <w:r>
        <w:t>.</w:t>
      </w:r>
    </w:p>
    <w:p w14:paraId="7E8C5BC9" w14:textId="77777777" w:rsidR="00A8795D" w:rsidRDefault="00A8795D" w:rsidP="00E66795">
      <w:pPr>
        <w:spacing w:after="240"/>
        <w:ind w:left="720" w:hanging="720"/>
        <w:rPr>
          <w:b/>
        </w:rPr>
      </w:pPr>
    </w:p>
    <w:sectPr w:rsidR="00A8795D">
      <w:headerReference w:type="default" r:id="rId19"/>
      <w:footerReference w:type="even" r:id="rId20"/>
      <w:footerReference w:type="defaul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2A980" w14:textId="77777777" w:rsidR="006127D5" w:rsidRDefault="006127D5">
      <w:r>
        <w:separator/>
      </w:r>
    </w:p>
  </w:endnote>
  <w:endnote w:type="continuationSeparator" w:id="0">
    <w:p w14:paraId="550F32ED" w14:textId="77777777" w:rsidR="006127D5" w:rsidRDefault="0061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2E963388" w:rsidR="00D176CF" w:rsidRDefault="004B1C4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1313</w:t>
    </w:r>
    <w:r w:rsidR="00D176CF">
      <w:rPr>
        <w:rFonts w:ascii="Arial" w:hAnsi="Arial" w:cs="Arial"/>
        <w:sz w:val="18"/>
      </w:rPr>
      <w:t>NPRR</w:t>
    </w:r>
    <w:r w:rsidR="004B17A5">
      <w:rPr>
        <w:rFonts w:ascii="Arial" w:hAnsi="Arial" w:cs="Arial"/>
        <w:sz w:val="18"/>
      </w:rPr>
      <w:t xml:space="preserve">-01 </w:t>
    </w:r>
    <w:r w:rsidR="004B17A5" w:rsidRPr="004B17A5">
      <w:rPr>
        <w:rFonts w:ascii="Arial" w:hAnsi="Arial" w:cs="Arial"/>
        <w:sz w:val="18"/>
      </w:rPr>
      <w:t>Adjustment to the Calculation of the Initial Standby Cost for RMR Resources</w:t>
    </w:r>
    <w:r w:rsidR="004B17A5">
      <w:rPr>
        <w:rFonts w:ascii="Arial" w:hAnsi="Arial" w:cs="Arial"/>
        <w:sz w:val="18"/>
      </w:rPr>
      <w:t xml:space="preserve"> 1</w:t>
    </w:r>
    <w:r w:rsidR="00146C20">
      <w:rPr>
        <w:rFonts w:ascii="Arial" w:hAnsi="Arial" w:cs="Arial"/>
        <w:sz w:val="18"/>
      </w:rPr>
      <w:t>216</w:t>
    </w:r>
    <w:r w:rsidR="004B17A5">
      <w:rPr>
        <w:rFonts w:ascii="Arial" w:hAnsi="Arial" w:cs="Arial"/>
        <w:sz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6E7FE" w14:textId="77777777" w:rsidR="006127D5" w:rsidRDefault="006127D5">
      <w:r>
        <w:separator/>
      </w:r>
    </w:p>
  </w:footnote>
  <w:footnote w:type="continuationSeparator" w:id="0">
    <w:p w14:paraId="187BB7C1" w14:textId="77777777" w:rsidR="006127D5" w:rsidRDefault="00612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77777777" w:rsidR="00D176CF" w:rsidRDefault="00D176CF" w:rsidP="006E4597">
    <w:pPr>
      <w:pStyle w:val="Header"/>
      <w:jc w:val="center"/>
      <w:rPr>
        <w:sz w:val="32"/>
      </w:rPr>
    </w:pPr>
    <w:r>
      <w:rPr>
        <w:sz w:val="32"/>
      </w:rPr>
      <w:t>Nodal Protocol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0"/>
  </w:num>
  <w:num w:numId="3" w16cid:durableId="971709594">
    <w:abstractNumId w:val="11"/>
  </w:num>
  <w:num w:numId="4" w16cid:durableId="1736123474">
    <w:abstractNumId w:val="1"/>
  </w:num>
  <w:num w:numId="5" w16cid:durableId="1475442967">
    <w:abstractNumId w:val="6"/>
  </w:num>
  <w:num w:numId="6" w16cid:durableId="1071393571">
    <w:abstractNumId w:val="6"/>
  </w:num>
  <w:num w:numId="7" w16cid:durableId="1413744175">
    <w:abstractNumId w:val="6"/>
  </w:num>
  <w:num w:numId="8" w16cid:durableId="1147820290">
    <w:abstractNumId w:val="6"/>
  </w:num>
  <w:num w:numId="9" w16cid:durableId="729764067">
    <w:abstractNumId w:val="6"/>
  </w:num>
  <w:num w:numId="10" w16cid:durableId="651908752">
    <w:abstractNumId w:val="6"/>
  </w:num>
  <w:num w:numId="11" w16cid:durableId="2021545621">
    <w:abstractNumId w:val="6"/>
  </w:num>
  <w:num w:numId="12" w16cid:durableId="2033334835">
    <w:abstractNumId w:val="6"/>
  </w:num>
  <w:num w:numId="13" w16cid:durableId="1354840513">
    <w:abstractNumId w:val="6"/>
  </w:num>
  <w:num w:numId="14" w16cid:durableId="2082215892">
    <w:abstractNumId w:val="3"/>
  </w:num>
  <w:num w:numId="15" w16cid:durableId="1265773267">
    <w:abstractNumId w:val="5"/>
  </w:num>
  <w:num w:numId="16" w16cid:durableId="304939696">
    <w:abstractNumId w:val="8"/>
  </w:num>
  <w:num w:numId="17" w16cid:durableId="1837302691">
    <w:abstractNumId w:val="9"/>
  </w:num>
  <w:num w:numId="18" w16cid:durableId="2140175323">
    <w:abstractNumId w:val="4"/>
  </w:num>
  <w:num w:numId="19" w16cid:durableId="731661008">
    <w:abstractNumId w:val="7"/>
  </w:num>
  <w:num w:numId="20" w16cid:durableId="151291705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3962"/>
    <w:rsid w:val="00024B43"/>
    <w:rsid w:val="0004015D"/>
    <w:rsid w:val="00060A5A"/>
    <w:rsid w:val="00064B44"/>
    <w:rsid w:val="00067FE2"/>
    <w:rsid w:val="0007682E"/>
    <w:rsid w:val="0008469D"/>
    <w:rsid w:val="000D1AEB"/>
    <w:rsid w:val="000D3E64"/>
    <w:rsid w:val="000F13C5"/>
    <w:rsid w:val="00105A36"/>
    <w:rsid w:val="0011540C"/>
    <w:rsid w:val="00121A2E"/>
    <w:rsid w:val="001313B4"/>
    <w:rsid w:val="0014546D"/>
    <w:rsid w:val="00146C20"/>
    <w:rsid w:val="001500D9"/>
    <w:rsid w:val="00156DB7"/>
    <w:rsid w:val="00157228"/>
    <w:rsid w:val="00160C3C"/>
    <w:rsid w:val="00176375"/>
    <w:rsid w:val="0017783C"/>
    <w:rsid w:val="00182F0E"/>
    <w:rsid w:val="0018470A"/>
    <w:rsid w:val="0019314C"/>
    <w:rsid w:val="001E6F1D"/>
    <w:rsid w:val="001F38F0"/>
    <w:rsid w:val="001F63B0"/>
    <w:rsid w:val="00237430"/>
    <w:rsid w:val="00245D11"/>
    <w:rsid w:val="0026307D"/>
    <w:rsid w:val="00276A99"/>
    <w:rsid w:val="002831D1"/>
    <w:rsid w:val="00286AD9"/>
    <w:rsid w:val="002966F3"/>
    <w:rsid w:val="002A394A"/>
    <w:rsid w:val="002A77CD"/>
    <w:rsid w:val="002B5E59"/>
    <w:rsid w:val="002B69F3"/>
    <w:rsid w:val="002B763A"/>
    <w:rsid w:val="002D382A"/>
    <w:rsid w:val="002F1EDD"/>
    <w:rsid w:val="002F5349"/>
    <w:rsid w:val="002F6334"/>
    <w:rsid w:val="003013F2"/>
    <w:rsid w:val="0030232A"/>
    <w:rsid w:val="0030694A"/>
    <w:rsid w:val="003069F4"/>
    <w:rsid w:val="0032722B"/>
    <w:rsid w:val="00352F06"/>
    <w:rsid w:val="00360920"/>
    <w:rsid w:val="00373913"/>
    <w:rsid w:val="00384709"/>
    <w:rsid w:val="00386C35"/>
    <w:rsid w:val="003919ED"/>
    <w:rsid w:val="00397829"/>
    <w:rsid w:val="003A3D77"/>
    <w:rsid w:val="003A6F35"/>
    <w:rsid w:val="003B5AED"/>
    <w:rsid w:val="003C6B7B"/>
    <w:rsid w:val="00412466"/>
    <w:rsid w:val="004135BD"/>
    <w:rsid w:val="004237BB"/>
    <w:rsid w:val="004260B7"/>
    <w:rsid w:val="004302A4"/>
    <w:rsid w:val="004435CB"/>
    <w:rsid w:val="004463BA"/>
    <w:rsid w:val="00456B5E"/>
    <w:rsid w:val="00457D7D"/>
    <w:rsid w:val="00460D73"/>
    <w:rsid w:val="004822D4"/>
    <w:rsid w:val="0049290B"/>
    <w:rsid w:val="004A4451"/>
    <w:rsid w:val="004B17A5"/>
    <w:rsid w:val="004B1C40"/>
    <w:rsid w:val="004C16DA"/>
    <w:rsid w:val="004D3958"/>
    <w:rsid w:val="004D6DCC"/>
    <w:rsid w:val="004F7DC4"/>
    <w:rsid w:val="005008DF"/>
    <w:rsid w:val="005045D0"/>
    <w:rsid w:val="00522EBB"/>
    <w:rsid w:val="00534C6C"/>
    <w:rsid w:val="00555554"/>
    <w:rsid w:val="005841C0"/>
    <w:rsid w:val="0059260F"/>
    <w:rsid w:val="005A3F7F"/>
    <w:rsid w:val="005B53FA"/>
    <w:rsid w:val="005C26EF"/>
    <w:rsid w:val="005E5074"/>
    <w:rsid w:val="005F01EA"/>
    <w:rsid w:val="005F367B"/>
    <w:rsid w:val="005F4D7D"/>
    <w:rsid w:val="00602E4F"/>
    <w:rsid w:val="006127D5"/>
    <w:rsid w:val="00612E4F"/>
    <w:rsid w:val="00613501"/>
    <w:rsid w:val="00615D5E"/>
    <w:rsid w:val="00622E99"/>
    <w:rsid w:val="00625E5D"/>
    <w:rsid w:val="006349A4"/>
    <w:rsid w:val="006453EE"/>
    <w:rsid w:val="00657C61"/>
    <w:rsid w:val="0066370F"/>
    <w:rsid w:val="00663FFA"/>
    <w:rsid w:val="00696043"/>
    <w:rsid w:val="006A0784"/>
    <w:rsid w:val="006A697B"/>
    <w:rsid w:val="006B4DDE"/>
    <w:rsid w:val="006E4597"/>
    <w:rsid w:val="006F6661"/>
    <w:rsid w:val="00717683"/>
    <w:rsid w:val="00732F28"/>
    <w:rsid w:val="00743968"/>
    <w:rsid w:val="00754F11"/>
    <w:rsid w:val="00785415"/>
    <w:rsid w:val="00786294"/>
    <w:rsid w:val="00786A8C"/>
    <w:rsid w:val="00791CB9"/>
    <w:rsid w:val="00793130"/>
    <w:rsid w:val="00793E4F"/>
    <w:rsid w:val="00797DEE"/>
    <w:rsid w:val="007A1BE1"/>
    <w:rsid w:val="007A6C59"/>
    <w:rsid w:val="007B0B74"/>
    <w:rsid w:val="007B3233"/>
    <w:rsid w:val="007B5A42"/>
    <w:rsid w:val="007C199B"/>
    <w:rsid w:val="007D1173"/>
    <w:rsid w:val="007D3073"/>
    <w:rsid w:val="007D64B9"/>
    <w:rsid w:val="007D72D4"/>
    <w:rsid w:val="007E0452"/>
    <w:rsid w:val="007F266D"/>
    <w:rsid w:val="007F5ACC"/>
    <w:rsid w:val="008070C0"/>
    <w:rsid w:val="00811C12"/>
    <w:rsid w:val="00817853"/>
    <w:rsid w:val="00824BE9"/>
    <w:rsid w:val="008320CD"/>
    <w:rsid w:val="00845778"/>
    <w:rsid w:val="0086010A"/>
    <w:rsid w:val="0086225A"/>
    <w:rsid w:val="00887E28"/>
    <w:rsid w:val="008A113F"/>
    <w:rsid w:val="008A3A86"/>
    <w:rsid w:val="008C0C2A"/>
    <w:rsid w:val="008D35E5"/>
    <w:rsid w:val="008D5C3A"/>
    <w:rsid w:val="008E025F"/>
    <w:rsid w:val="008E2870"/>
    <w:rsid w:val="008E5288"/>
    <w:rsid w:val="008E6DA2"/>
    <w:rsid w:val="008F6DD5"/>
    <w:rsid w:val="00907B1E"/>
    <w:rsid w:val="00914A6C"/>
    <w:rsid w:val="00943AFD"/>
    <w:rsid w:val="00947AD6"/>
    <w:rsid w:val="0095787A"/>
    <w:rsid w:val="00963A51"/>
    <w:rsid w:val="00972A5B"/>
    <w:rsid w:val="0097433E"/>
    <w:rsid w:val="00983669"/>
    <w:rsid w:val="00983B6E"/>
    <w:rsid w:val="009936F8"/>
    <w:rsid w:val="00997220"/>
    <w:rsid w:val="009A3772"/>
    <w:rsid w:val="009C10F6"/>
    <w:rsid w:val="009C2259"/>
    <w:rsid w:val="009D17F0"/>
    <w:rsid w:val="009D7128"/>
    <w:rsid w:val="009E2E28"/>
    <w:rsid w:val="009F7CAC"/>
    <w:rsid w:val="00A42796"/>
    <w:rsid w:val="00A5311D"/>
    <w:rsid w:val="00A57010"/>
    <w:rsid w:val="00A577A8"/>
    <w:rsid w:val="00A77469"/>
    <w:rsid w:val="00A84B8F"/>
    <w:rsid w:val="00A8795D"/>
    <w:rsid w:val="00A93840"/>
    <w:rsid w:val="00A94C42"/>
    <w:rsid w:val="00AA1B77"/>
    <w:rsid w:val="00AC4FFF"/>
    <w:rsid w:val="00AD3B58"/>
    <w:rsid w:val="00AF213B"/>
    <w:rsid w:val="00AF56C6"/>
    <w:rsid w:val="00AF7CB2"/>
    <w:rsid w:val="00B032E8"/>
    <w:rsid w:val="00B2020B"/>
    <w:rsid w:val="00B261F2"/>
    <w:rsid w:val="00B57F96"/>
    <w:rsid w:val="00B67892"/>
    <w:rsid w:val="00B67EAD"/>
    <w:rsid w:val="00BA4D33"/>
    <w:rsid w:val="00BC2D06"/>
    <w:rsid w:val="00BC3021"/>
    <w:rsid w:val="00BE2760"/>
    <w:rsid w:val="00BF2519"/>
    <w:rsid w:val="00C02BF5"/>
    <w:rsid w:val="00C14284"/>
    <w:rsid w:val="00C210E7"/>
    <w:rsid w:val="00C64519"/>
    <w:rsid w:val="00C744EB"/>
    <w:rsid w:val="00C77A53"/>
    <w:rsid w:val="00C808A4"/>
    <w:rsid w:val="00C90702"/>
    <w:rsid w:val="00C917FF"/>
    <w:rsid w:val="00C94123"/>
    <w:rsid w:val="00C9766A"/>
    <w:rsid w:val="00CA69FE"/>
    <w:rsid w:val="00CC1C44"/>
    <w:rsid w:val="00CC360E"/>
    <w:rsid w:val="00CC4F39"/>
    <w:rsid w:val="00CC7809"/>
    <w:rsid w:val="00CD21EE"/>
    <w:rsid w:val="00CD544C"/>
    <w:rsid w:val="00CE042C"/>
    <w:rsid w:val="00CE67D9"/>
    <w:rsid w:val="00CF4256"/>
    <w:rsid w:val="00D00FB6"/>
    <w:rsid w:val="00D04FE8"/>
    <w:rsid w:val="00D112ED"/>
    <w:rsid w:val="00D14782"/>
    <w:rsid w:val="00D176CF"/>
    <w:rsid w:val="00D17AD5"/>
    <w:rsid w:val="00D271E3"/>
    <w:rsid w:val="00D310C1"/>
    <w:rsid w:val="00D46A8E"/>
    <w:rsid w:val="00D47A80"/>
    <w:rsid w:val="00D50F04"/>
    <w:rsid w:val="00D83767"/>
    <w:rsid w:val="00D85807"/>
    <w:rsid w:val="00D87349"/>
    <w:rsid w:val="00D91EE9"/>
    <w:rsid w:val="00D9627A"/>
    <w:rsid w:val="00D97220"/>
    <w:rsid w:val="00DA168D"/>
    <w:rsid w:val="00DC0BE9"/>
    <w:rsid w:val="00DC3D5D"/>
    <w:rsid w:val="00DE2CC0"/>
    <w:rsid w:val="00DF3CED"/>
    <w:rsid w:val="00E13485"/>
    <w:rsid w:val="00E14D47"/>
    <w:rsid w:val="00E1641C"/>
    <w:rsid w:val="00E26708"/>
    <w:rsid w:val="00E34958"/>
    <w:rsid w:val="00E37AB0"/>
    <w:rsid w:val="00E5763F"/>
    <w:rsid w:val="00E66795"/>
    <w:rsid w:val="00E71C39"/>
    <w:rsid w:val="00E929B9"/>
    <w:rsid w:val="00EA56E6"/>
    <w:rsid w:val="00EA694D"/>
    <w:rsid w:val="00EB7BA7"/>
    <w:rsid w:val="00EC0C63"/>
    <w:rsid w:val="00EC335F"/>
    <w:rsid w:val="00EC48FB"/>
    <w:rsid w:val="00ED3965"/>
    <w:rsid w:val="00EF232A"/>
    <w:rsid w:val="00EF2ABD"/>
    <w:rsid w:val="00F0363E"/>
    <w:rsid w:val="00F05A69"/>
    <w:rsid w:val="00F12FF6"/>
    <w:rsid w:val="00F213CC"/>
    <w:rsid w:val="00F43FFD"/>
    <w:rsid w:val="00F44236"/>
    <w:rsid w:val="00F52517"/>
    <w:rsid w:val="00F73448"/>
    <w:rsid w:val="00F7406B"/>
    <w:rsid w:val="00FA52D7"/>
    <w:rsid w:val="00FA57B2"/>
    <w:rsid w:val="00FB509B"/>
    <w:rsid w:val="00FC3D4B"/>
    <w:rsid w:val="00FC6312"/>
    <w:rsid w:val="00FD05D0"/>
    <w:rsid w:val="00FE36E3"/>
    <w:rsid w:val="00FE3B36"/>
    <w:rsid w:val="00FE6B01"/>
    <w:rsid w:val="06A01831"/>
    <w:rsid w:val="09385FB1"/>
    <w:rsid w:val="0A7A2591"/>
    <w:rsid w:val="1692AA6B"/>
    <w:rsid w:val="19AE1678"/>
    <w:rsid w:val="267BA87B"/>
    <w:rsid w:val="2D1979F3"/>
    <w:rsid w:val="319818D0"/>
    <w:rsid w:val="3CE3C15E"/>
    <w:rsid w:val="549D4C90"/>
    <w:rsid w:val="5D8BC8D2"/>
    <w:rsid w:val="5DC16C3D"/>
    <w:rsid w:val="5DC448ED"/>
    <w:rsid w:val="5E32426F"/>
    <w:rsid w:val="67364CC6"/>
    <w:rsid w:val="6D9D06DA"/>
    <w:rsid w:val="73E54E3E"/>
    <w:rsid w:val="7DCD0349"/>
    <w:rsid w:val="7E77A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0C849B92"/>
  <w15:chartTrackingRefBased/>
  <w15:docId w15:val="{A76571E5-A63F-47A3-9C2C-123BC9B18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H4Char">
    <w:name w:val="H4 Char"/>
    <w:link w:val="H4"/>
    <w:rsid w:val="0095787A"/>
    <w:rPr>
      <w:b/>
      <w:bCs/>
      <w:snapToGrid w:val="0"/>
      <w:sz w:val="24"/>
    </w:rPr>
  </w:style>
  <w:style w:type="character" w:customStyle="1" w:styleId="BodyTextNumberedChar1">
    <w:name w:val="Body Text Numbered Char1"/>
    <w:link w:val="BodyTextNumbered"/>
    <w:rsid w:val="0095787A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95787A"/>
    <w:pPr>
      <w:ind w:left="720" w:hanging="720"/>
    </w:pPr>
    <w:rPr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hyperlink" Target="mailto:Elizabeth.Morales@ercot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hyperlink" Target="mailto:Ino.Gonzalez@ERCOT.co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13" TargetMode="Externa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8FB61A57C474FA5D6EFE3DF7E70D2" ma:contentTypeVersion="5" ma:contentTypeDescription="Create a new document." ma:contentTypeScope="" ma:versionID="7ba38582c4fc32fe96d2340d9802068c">
  <xsd:schema xmlns:xsd="http://www.w3.org/2001/XMLSchema" xmlns:xs="http://www.w3.org/2001/XMLSchema" xmlns:p="http://schemas.microsoft.com/office/2006/metadata/properties" xmlns:ns2="3112f907-6138-402a-acd2-d20adc2225b7" targetNamespace="http://schemas.microsoft.com/office/2006/metadata/properties" ma:root="true" ma:fieldsID="97c51a04c632b97b850e442b5cdb5063" ns2:_="">
    <xsd:import namespace="3112f907-6138-402a-acd2-d20adc2225b7"/>
    <xsd:element name="properties">
      <xsd:complexType>
        <xsd:sequence>
          <xsd:element name="documentManagement">
            <xsd:complexType>
              <xsd:all>
                <xsd:element ref="ns2:BriefDescrip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2f907-6138-402a-acd2-d20adc2225b7" elementFormDefault="qualified">
    <xsd:import namespace="http://schemas.microsoft.com/office/2006/documentManagement/types"/>
    <xsd:import namespace="http://schemas.microsoft.com/office/infopath/2007/PartnerControls"/>
    <xsd:element name="BriefDescription" ma:index="8" nillable="true" ma:displayName="Brief Description" ma:description="Brief Description" ma:format="Dropdown" ma:internalName="Brief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riefDescription xmlns="3112f907-6138-402a-acd2-d20adc2225b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4BC122-390B-4A3F-9334-FB09FD36D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12f907-6138-402a-acd2-d20adc2225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C699E2-0391-48CF-8F0D-B138E40B4213}">
  <ds:schemaRefs>
    <ds:schemaRef ds:uri="http://schemas.microsoft.com/office/2006/metadata/properties"/>
    <ds:schemaRef ds:uri="http://schemas.microsoft.com/office/infopath/2007/PartnerControls"/>
    <ds:schemaRef ds:uri="3112f907-6138-402a-acd2-d20adc2225b7"/>
  </ds:schemaRefs>
</ds:datastoreItem>
</file>

<file path=customXml/itemProps4.xml><?xml version="1.0" encoding="utf-8"?>
<ds:datastoreItem xmlns:ds="http://schemas.openxmlformats.org/officeDocument/2006/customXml" ds:itemID="{DFF519D6-0CF4-4C43-A159-5845BF7488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3002</Characters>
  <Application>Microsoft Office Word</Application>
  <DocSecurity>0</DocSecurity>
  <Lines>111</Lines>
  <Paragraphs>66</Paragraphs>
  <ScaleCrop>false</ScaleCrop>
  <Company>Hewlett-Packard Company</Company>
  <LinksUpToDate>false</LinksUpToDate>
  <CharactersWithSpaces>3460</CharactersWithSpaces>
  <SharedDoc>false</SharedDoc>
  <HLinks>
    <vt:vector size="30" baseType="variant">
      <vt:variant>
        <vt:i4>8257555</vt:i4>
      </vt:variant>
      <vt:variant>
        <vt:i4>12</vt:i4>
      </vt:variant>
      <vt:variant>
        <vt:i4>0</vt:i4>
      </vt:variant>
      <vt:variant>
        <vt:i4>5</vt:i4>
      </vt:variant>
      <vt:variant>
        <vt:lpwstr>mailto:Elizabeth.Morales@ercot.com</vt:lpwstr>
      </vt:variant>
      <vt:variant>
        <vt:lpwstr/>
      </vt:variant>
      <vt:variant>
        <vt:i4>7667736</vt:i4>
      </vt:variant>
      <vt:variant>
        <vt:i4>9</vt:i4>
      </vt:variant>
      <vt:variant>
        <vt:i4>0</vt:i4>
      </vt:variant>
      <vt:variant>
        <vt:i4>5</vt:i4>
      </vt:variant>
      <vt:variant>
        <vt:lpwstr>mailto:Ino.Gonzalez@ERCOT.com</vt:lpwstr>
      </vt:variant>
      <vt:variant>
        <vt:lpwstr/>
      </vt:variant>
      <vt:variant>
        <vt:i4>3866677</vt:i4>
      </vt:variant>
      <vt:variant>
        <vt:i4>6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  <vt:variant>
        <vt:i4>3866677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  <vt:variant>
        <vt:i4>3866677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https://www.ercot.com/files/docs/2023/08/25/ERCOT-Strategic-Plan-2024-2028.pdf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2</cp:revision>
  <cp:lastPrinted>2013-11-15T22:11:00Z</cp:lastPrinted>
  <dcterms:created xsi:type="dcterms:W3CDTF">2025-12-16T18:59:00Z</dcterms:created>
  <dcterms:modified xsi:type="dcterms:W3CDTF">2025-12-16T18:59:00Z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0x01010025A8FB61A57C474FA5D6EFE3DF7E70D2</vt:lpwstr>
  </property>
  <property fmtid="{D5CDD505-2E9C-101B-9397-08002B2CF9AE}" pid="10" name="docLang">
    <vt:lpwstr>en</vt:lpwstr>
  </property>
</Properties>
</file>