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1103"/>
        <w:gridCol w:w="6390"/>
      </w:tblGrid>
      <w:tr w:rsidR="00067FE2" w14:paraId="682C46D5" w14:textId="77777777" w:rsidTr="00515EB9">
        <w:tc>
          <w:tcPr>
            <w:tcW w:w="1620" w:type="dxa"/>
            <w:tcBorders>
              <w:bottom w:val="single" w:sz="4" w:space="0" w:color="auto"/>
            </w:tcBorders>
            <w:shd w:val="clear" w:color="auto" w:fill="FFFFFF"/>
            <w:vAlign w:val="center"/>
          </w:tcPr>
          <w:p w14:paraId="264FBCD3" w14:textId="77777777" w:rsidR="00067FE2" w:rsidRDefault="009F2A00" w:rsidP="00E418BF">
            <w:pPr>
              <w:pStyle w:val="Header"/>
              <w:spacing w:before="120" w:after="120"/>
            </w:pPr>
            <w:r>
              <w:t>VCM</w:t>
            </w:r>
            <w:r w:rsidR="00067FE2">
              <w:t>RR Number</w:t>
            </w:r>
          </w:p>
        </w:tc>
        <w:tc>
          <w:tcPr>
            <w:tcW w:w="1327" w:type="dxa"/>
            <w:tcBorders>
              <w:bottom w:val="single" w:sz="4" w:space="0" w:color="auto"/>
            </w:tcBorders>
            <w:vAlign w:val="center"/>
          </w:tcPr>
          <w:p w14:paraId="5C0BA8B1" w14:textId="281883A0" w:rsidR="00067FE2" w:rsidRDefault="00925C0D" w:rsidP="00E418BF">
            <w:pPr>
              <w:pStyle w:val="Header"/>
              <w:jc w:val="center"/>
            </w:pPr>
            <w:hyperlink r:id="rId8" w:history="1">
              <w:r w:rsidRPr="00925C0D">
                <w:rPr>
                  <w:rStyle w:val="Hyperlink"/>
                </w:rPr>
                <w:t>047</w:t>
              </w:r>
            </w:hyperlink>
          </w:p>
        </w:tc>
        <w:tc>
          <w:tcPr>
            <w:tcW w:w="1103" w:type="dxa"/>
            <w:tcBorders>
              <w:bottom w:val="single" w:sz="4" w:space="0" w:color="auto"/>
            </w:tcBorders>
            <w:shd w:val="clear" w:color="auto" w:fill="FFFFFF"/>
            <w:vAlign w:val="center"/>
          </w:tcPr>
          <w:p w14:paraId="4653776D"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0B19645F" w14:textId="0AA34394" w:rsidR="00067FE2" w:rsidRDefault="00B24BB7" w:rsidP="00F44236">
            <w:pPr>
              <w:pStyle w:val="Header"/>
            </w:pPr>
            <w:r>
              <w:t>Related to NPRR</w:t>
            </w:r>
            <w:r w:rsidR="00925C0D">
              <w:t>1314</w:t>
            </w:r>
            <w:r>
              <w:t>, Planning Guide Glossary Transition</w:t>
            </w:r>
          </w:p>
        </w:tc>
      </w:tr>
      <w:tr w:rsidR="00515EB9" w:rsidRPr="00E01925" w14:paraId="57031F3F" w14:textId="77777777" w:rsidTr="00515EB9">
        <w:trPr>
          <w:trHeight w:val="539"/>
        </w:trPr>
        <w:tc>
          <w:tcPr>
            <w:tcW w:w="2947" w:type="dxa"/>
            <w:gridSpan w:val="2"/>
            <w:shd w:val="clear" w:color="auto" w:fill="FFFFFF"/>
            <w:vAlign w:val="center"/>
          </w:tcPr>
          <w:p w14:paraId="67559160" w14:textId="7AB7AD90" w:rsidR="00515EB9" w:rsidRPr="00515EB9" w:rsidRDefault="00515EB9" w:rsidP="00515EB9">
            <w:pPr>
              <w:pStyle w:val="Header"/>
              <w:rPr>
                <w:bCs w:val="0"/>
              </w:rPr>
            </w:pPr>
            <w:r w:rsidRPr="00E01925">
              <w:rPr>
                <w:bCs w:val="0"/>
              </w:rPr>
              <w:t xml:space="preserve">Date </w:t>
            </w:r>
            <w:r>
              <w:rPr>
                <w:bCs w:val="0"/>
              </w:rPr>
              <w:t>of Decision</w:t>
            </w:r>
          </w:p>
        </w:tc>
        <w:tc>
          <w:tcPr>
            <w:tcW w:w="7493" w:type="dxa"/>
            <w:gridSpan w:val="2"/>
            <w:shd w:val="clear" w:color="auto" w:fill="FFFFFF"/>
            <w:vAlign w:val="center"/>
          </w:tcPr>
          <w:p w14:paraId="57FE6F5D" w14:textId="02D89E40" w:rsidR="00515EB9" w:rsidRPr="00E01925" w:rsidRDefault="00515EB9" w:rsidP="00F44236">
            <w:pPr>
              <w:pStyle w:val="NormalArial"/>
            </w:pPr>
            <w:r>
              <w:t>January 7, 2026</w:t>
            </w:r>
          </w:p>
        </w:tc>
      </w:tr>
      <w:tr w:rsidR="00515EB9" w:rsidRPr="00E01925" w14:paraId="78CA1143" w14:textId="77777777" w:rsidTr="00515EB9">
        <w:trPr>
          <w:trHeight w:val="539"/>
        </w:trPr>
        <w:tc>
          <w:tcPr>
            <w:tcW w:w="2947" w:type="dxa"/>
            <w:gridSpan w:val="2"/>
            <w:shd w:val="clear" w:color="auto" w:fill="FFFFFF"/>
            <w:vAlign w:val="center"/>
          </w:tcPr>
          <w:p w14:paraId="59F87870" w14:textId="6028C169" w:rsidR="00515EB9" w:rsidRPr="00E01925" w:rsidRDefault="00515EB9" w:rsidP="00515EB9">
            <w:pPr>
              <w:pStyle w:val="Header"/>
              <w:rPr>
                <w:bCs w:val="0"/>
              </w:rPr>
            </w:pPr>
            <w:r>
              <w:rPr>
                <w:bCs w:val="0"/>
              </w:rPr>
              <w:t>Action</w:t>
            </w:r>
          </w:p>
        </w:tc>
        <w:tc>
          <w:tcPr>
            <w:tcW w:w="7493" w:type="dxa"/>
            <w:gridSpan w:val="2"/>
            <w:shd w:val="clear" w:color="auto" w:fill="FFFFFF"/>
            <w:vAlign w:val="center"/>
          </w:tcPr>
          <w:p w14:paraId="2C314252" w14:textId="21065A94" w:rsidR="00515EB9" w:rsidDel="00515EB9" w:rsidRDefault="00FD2DCE" w:rsidP="00F44236">
            <w:pPr>
              <w:pStyle w:val="NormalArial"/>
            </w:pPr>
            <w:r>
              <w:t>Recommended Approval</w:t>
            </w:r>
          </w:p>
        </w:tc>
      </w:tr>
      <w:tr w:rsidR="00515EB9" w:rsidRPr="00E01925" w14:paraId="482B848D" w14:textId="77777777" w:rsidTr="00515EB9">
        <w:trPr>
          <w:trHeight w:val="611"/>
        </w:trPr>
        <w:tc>
          <w:tcPr>
            <w:tcW w:w="2947" w:type="dxa"/>
            <w:gridSpan w:val="2"/>
            <w:shd w:val="clear" w:color="auto" w:fill="FFFFFF"/>
            <w:vAlign w:val="center"/>
          </w:tcPr>
          <w:p w14:paraId="4603BE72" w14:textId="7B452227" w:rsidR="00515EB9" w:rsidRPr="00515EB9" w:rsidRDefault="00515EB9" w:rsidP="00515EB9">
            <w:pPr>
              <w:pStyle w:val="Header"/>
            </w:pPr>
            <w:r>
              <w:t>Timeline</w:t>
            </w:r>
          </w:p>
        </w:tc>
        <w:tc>
          <w:tcPr>
            <w:tcW w:w="7493" w:type="dxa"/>
            <w:gridSpan w:val="2"/>
            <w:shd w:val="clear" w:color="auto" w:fill="FFFFFF"/>
            <w:vAlign w:val="center"/>
          </w:tcPr>
          <w:p w14:paraId="309B12C3" w14:textId="3299EF79" w:rsidR="00515EB9" w:rsidRPr="00515EB9" w:rsidRDefault="00515EB9" w:rsidP="00F44236">
            <w:pPr>
              <w:pStyle w:val="Header"/>
              <w:rPr>
                <w:b w:val="0"/>
                <w:bCs w:val="0"/>
              </w:rPr>
            </w:pPr>
            <w:r w:rsidRPr="00515EB9">
              <w:rPr>
                <w:b w:val="0"/>
                <w:bCs w:val="0"/>
              </w:rPr>
              <w:t>Normal</w:t>
            </w:r>
          </w:p>
        </w:tc>
      </w:tr>
      <w:tr w:rsidR="00515EB9" w:rsidRPr="00E01925" w14:paraId="4F559A99" w14:textId="77777777" w:rsidTr="00515EB9">
        <w:trPr>
          <w:trHeight w:val="611"/>
        </w:trPr>
        <w:tc>
          <w:tcPr>
            <w:tcW w:w="2947" w:type="dxa"/>
            <w:gridSpan w:val="2"/>
            <w:shd w:val="clear" w:color="auto" w:fill="FFFFFF"/>
            <w:vAlign w:val="center"/>
          </w:tcPr>
          <w:p w14:paraId="65EF269C" w14:textId="0C710ADD" w:rsidR="00515EB9" w:rsidDel="00515EB9" w:rsidRDefault="00515EB9" w:rsidP="00BE5584">
            <w:pPr>
              <w:pStyle w:val="Header"/>
              <w:spacing w:before="120" w:after="120"/>
            </w:pPr>
            <w:r>
              <w:t>Proposed Effective Date</w:t>
            </w:r>
          </w:p>
        </w:tc>
        <w:tc>
          <w:tcPr>
            <w:tcW w:w="7493" w:type="dxa"/>
            <w:gridSpan w:val="2"/>
            <w:shd w:val="clear" w:color="auto" w:fill="FFFFFF"/>
            <w:vAlign w:val="center"/>
          </w:tcPr>
          <w:p w14:paraId="22A92DFA" w14:textId="0070D884" w:rsidR="00515EB9" w:rsidRPr="00515EB9" w:rsidRDefault="00515EB9" w:rsidP="00F44236">
            <w:pPr>
              <w:pStyle w:val="Header"/>
              <w:rPr>
                <w:b w:val="0"/>
                <w:bCs w:val="0"/>
              </w:rPr>
            </w:pPr>
            <w:r>
              <w:rPr>
                <w:b w:val="0"/>
                <w:bCs w:val="0"/>
              </w:rPr>
              <w:t>To be determined</w:t>
            </w:r>
          </w:p>
        </w:tc>
      </w:tr>
      <w:tr w:rsidR="00515EB9" w:rsidRPr="00E01925" w14:paraId="19D59A6B" w14:textId="77777777" w:rsidTr="00515EB9">
        <w:trPr>
          <w:trHeight w:val="611"/>
        </w:trPr>
        <w:tc>
          <w:tcPr>
            <w:tcW w:w="2947" w:type="dxa"/>
            <w:gridSpan w:val="2"/>
            <w:shd w:val="clear" w:color="auto" w:fill="FFFFFF"/>
            <w:vAlign w:val="center"/>
          </w:tcPr>
          <w:p w14:paraId="7AC59B24" w14:textId="2697235E" w:rsidR="00515EB9" w:rsidDel="00515EB9" w:rsidRDefault="00515EB9" w:rsidP="00BE5584">
            <w:pPr>
              <w:pStyle w:val="Header"/>
              <w:spacing w:before="120" w:after="120"/>
            </w:pPr>
            <w:r>
              <w:t>Priority and Rank Assigned</w:t>
            </w:r>
          </w:p>
        </w:tc>
        <w:tc>
          <w:tcPr>
            <w:tcW w:w="7493" w:type="dxa"/>
            <w:gridSpan w:val="2"/>
            <w:shd w:val="clear" w:color="auto" w:fill="FFFFFF"/>
            <w:vAlign w:val="center"/>
          </w:tcPr>
          <w:p w14:paraId="09DDB782" w14:textId="6CA0661F" w:rsidR="00515EB9" w:rsidRPr="00515EB9" w:rsidRDefault="00515EB9" w:rsidP="00F44236">
            <w:pPr>
              <w:pStyle w:val="Header"/>
              <w:rPr>
                <w:b w:val="0"/>
                <w:bCs w:val="0"/>
              </w:rPr>
            </w:pPr>
            <w:r>
              <w:rPr>
                <w:b w:val="0"/>
                <w:bCs w:val="0"/>
              </w:rPr>
              <w:t>To be determined</w:t>
            </w:r>
          </w:p>
        </w:tc>
      </w:tr>
      <w:tr w:rsidR="009D17F0" w14:paraId="47692D39" w14:textId="77777777" w:rsidTr="00515EB9">
        <w:trPr>
          <w:trHeight w:val="773"/>
        </w:trPr>
        <w:tc>
          <w:tcPr>
            <w:tcW w:w="2947" w:type="dxa"/>
            <w:gridSpan w:val="2"/>
            <w:tcBorders>
              <w:top w:val="single" w:sz="4" w:space="0" w:color="auto"/>
              <w:bottom w:val="single" w:sz="4" w:space="0" w:color="auto"/>
            </w:tcBorders>
            <w:shd w:val="clear" w:color="auto" w:fill="FFFFFF"/>
            <w:vAlign w:val="center"/>
          </w:tcPr>
          <w:p w14:paraId="5DB796AD" w14:textId="77777777" w:rsidR="009D17F0" w:rsidRDefault="009F2A00" w:rsidP="00D4078E">
            <w:pPr>
              <w:pStyle w:val="Header"/>
              <w:spacing w:before="120" w:after="120"/>
            </w:pPr>
            <w:r>
              <w:t>Verifiable Cost Manual</w:t>
            </w:r>
            <w:r w:rsidR="0007682E">
              <w:t xml:space="preserve"> Sections</w:t>
            </w:r>
            <w:r w:rsidR="009D17F0">
              <w:t xml:space="preserve"> Requiring Revision </w:t>
            </w:r>
          </w:p>
        </w:tc>
        <w:tc>
          <w:tcPr>
            <w:tcW w:w="7493" w:type="dxa"/>
            <w:gridSpan w:val="2"/>
            <w:tcBorders>
              <w:top w:val="single" w:sz="4" w:space="0" w:color="auto"/>
            </w:tcBorders>
            <w:vAlign w:val="center"/>
          </w:tcPr>
          <w:p w14:paraId="74D6542F" w14:textId="38D658E5" w:rsidR="009D17F0" w:rsidRDefault="00D4078E" w:rsidP="00F44236">
            <w:pPr>
              <w:pStyle w:val="NormalArial"/>
            </w:pPr>
            <w:r>
              <w:t xml:space="preserve">9.3.1, </w:t>
            </w:r>
            <w:r w:rsidRPr="00D4078E">
              <w:t>Conditions Applicable to all types of Resources</w:t>
            </w:r>
          </w:p>
          <w:p w14:paraId="671C655A" w14:textId="254D16B6" w:rsidR="00D4078E" w:rsidRPr="00FB509B" w:rsidRDefault="00D4078E" w:rsidP="00F44236">
            <w:pPr>
              <w:pStyle w:val="NormalArial"/>
            </w:pPr>
            <w:r>
              <w:t xml:space="preserve">9.3.4, </w:t>
            </w:r>
            <w:r w:rsidRPr="00D4078E">
              <w:t>Maintenance Period Conditions</w:t>
            </w:r>
          </w:p>
        </w:tc>
      </w:tr>
      <w:tr w:rsidR="00C9766A" w14:paraId="65F9FF44" w14:textId="77777777" w:rsidTr="00515EB9">
        <w:trPr>
          <w:trHeight w:val="518"/>
        </w:trPr>
        <w:tc>
          <w:tcPr>
            <w:tcW w:w="2947"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493" w:type="dxa"/>
            <w:gridSpan w:val="2"/>
            <w:tcBorders>
              <w:bottom w:val="single" w:sz="4" w:space="0" w:color="auto"/>
            </w:tcBorders>
            <w:vAlign w:val="center"/>
          </w:tcPr>
          <w:p w14:paraId="79CBDDC3" w14:textId="445E031A" w:rsidR="00C9766A" w:rsidRDefault="00D4078E" w:rsidP="00D4078E">
            <w:pPr>
              <w:pStyle w:val="NormalArial"/>
              <w:spacing w:before="120"/>
            </w:pPr>
            <w:r>
              <w:t xml:space="preserve">Nodal Protocol Revision Request (NPRR) </w:t>
            </w:r>
            <w:r w:rsidR="00925C0D">
              <w:t>1314</w:t>
            </w:r>
            <w:r>
              <w:t>, Planning Guide Glossary Transition</w:t>
            </w:r>
          </w:p>
          <w:p w14:paraId="6A6CAB71" w14:textId="39942701" w:rsidR="00D4078E" w:rsidRPr="00FB509B" w:rsidRDefault="00D4078E" w:rsidP="00D4078E">
            <w:pPr>
              <w:pStyle w:val="NormalArial"/>
              <w:spacing w:before="120" w:after="120"/>
            </w:pPr>
            <w:r>
              <w:t xml:space="preserve">Planning Guide Revision Request (PGRR) </w:t>
            </w:r>
            <w:r w:rsidR="00925C0D">
              <w:t>139</w:t>
            </w:r>
            <w:r>
              <w:t>, Related to NPRR</w:t>
            </w:r>
            <w:r w:rsidR="00925C0D">
              <w:t>1314</w:t>
            </w:r>
            <w:r>
              <w:t>, Planning Guide Glossary Transition</w:t>
            </w:r>
          </w:p>
        </w:tc>
      </w:tr>
      <w:tr w:rsidR="009D17F0" w14:paraId="6726A250" w14:textId="77777777" w:rsidTr="00515EB9">
        <w:trPr>
          <w:trHeight w:val="518"/>
        </w:trPr>
        <w:tc>
          <w:tcPr>
            <w:tcW w:w="2947"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493" w:type="dxa"/>
            <w:gridSpan w:val="2"/>
            <w:tcBorders>
              <w:bottom w:val="single" w:sz="4" w:space="0" w:color="auto"/>
            </w:tcBorders>
            <w:vAlign w:val="center"/>
          </w:tcPr>
          <w:p w14:paraId="442C00C7" w14:textId="0AA8FFB6" w:rsidR="009D17F0" w:rsidRPr="00FB509B" w:rsidRDefault="00850DFE" w:rsidP="00850DFE">
            <w:pPr>
              <w:pStyle w:val="NormalArial"/>
              <w:spacing w:before="120" w:after="120"/>
            </w:pPr>
            <w:r>
              <w:t xml:space="preserve">This Verifiable Cost Manual Revision Request (VCMRR) </w:t>
            </w:r>
            <w:r w:rsidR="00EF2E83">
              <w:t>removes the association between the term “long-term service agreement” and the acronym “LTSA” which, in Planning Guide Section 2.2, Acronyms and Abbreviations, represents the term “Long-Term System Assessment”.</w:t>
            </w:r>
          </w:p>
        </w:tc>
      </w:tr>
      <w:tr w:rsidR="009D17F0" w14:paraId="39B0EF00" w14:textId="77777777" w:rsidTr="00515EB9">
        <w:trPr>
          <w:trHeight w:val="518"/>
        </w:trPr>
        <w:tc>
          <w:tcPr>
            <w:tcW w:w="2947" w:type="dxa"/>
            <w:gridSpan w:val="2"/>
            <w:shd w:val="clear" w:color="auto" w:fill="FFFFFF"/>
            <w:vAlign w:val="center"/>
          </w:tcPr>
          <w:p w14:paraId="502DD6F7" w14:textId="77777777" w:rsidR="009D17F0" w:rsidRDefault="009D17F0" w:rsidP="00F44236">
            <w:pPr>
              <w:pStyle w:val="Header"/>
            </w:pPr>
            <w:r>
              <w:t>Reason for Revision</w:t>
            </w:r>
          </w:p>
        </w:tc>
        <w:tc>
          <w:tcPr>
            <w:tcW w:w="7493" w:type="dxa"/>
            <w:gridSpan w:val="2"/>
            <w:vAlign w:val="center"/>
          </w:tcPr>
          <w:p w14:paraId="1E7A53BF" w14:textId="1550A5FF" w:rsidR="00930C49" w:rsidRDefault="00930C49" w:rsidP="00930C49">
            <w:pPr>
              <w:pStyle w:val="NormalArial"/>
              <w:tabs>
                <w:tab w:val="left" w:pos="432"/>
              </w:tabs>
              <w:spacing w:before="120"/>
              <w:ind w:left="432" w:hanging="432"/>
              <w:rPr>
                <w:rFonts w:cs="Arial"/>
                <w:color w:val="000000"/>
              </w:rPr>
            </w:pPr>
            <w:r w:rsidRPr="006629C8">
              <w:object w:dxaOrig="1440" w:dyaOrig="1440"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5EB7FDB" w14:textId="1F2A4CD6" w:rsidR="00930C49" w:rsidRPr="00BD53C5" w:rsidRDefault="00930C49" w:rsidP="00930C49">
            <w:pPr>
              <w:pStyle w:val="NormalArial"/>
              <w:tabs>
                <w:tab w:val="left" w:pos="432"/>
              </w:tabs>
              <w:spacing w:before="120"/>
              <w:ind w:left="432" w:hanging="432"/>
              <w:rPr>
                <w:rFonts w:cs="Arial"/>
                <w:color w:val="000000"/>
              </w:rPr>
            </w:pPr>
            <w:r w:rsidRPr="00CD242D">
              <w:object w:dxaOrig="1440" w:dyaOrig="1440" w14:anchorId="7E337B1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694DA9C" w14:textId="32DFA429" w:rsidR="00930C49" w:rsidRPr="00BD53C5" w:rsidRDefault="00930C49" w:rsidP="00930C49">
            <w:pPr>
              <w:pStyle w:val="NormalArial"/>
              <w:spacing w:before="120"/>
              <w:ind w:left="432" w:hanging="432"/>
              <w:rPr>
                <w:rFonts w:cs="Arial"/>
                <w:color w:val="000000"/>
              </w:rPr>
            </w:pPr>
            <w:r w:rsidRPr="006629C8">
              <w:object w:dxaOrig="1440" w:dyaOrig="1440" w14:anchorId="1806A9A1">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7937BA5" w14:textId="44026787" w:rsidR="00930C49" w:rsidRDefault="00930C49" w:rsidP="00930C49">
            <w:pPr>
              <w:pStyle w:val="NormalArial"/>
              <w:spacing w:before="120"/>
              <w:rPr>
                <w:iCs/>
                <w:kern w:val="24"/>
              </w:rPr>
            </w:pPr>
            <w:r w:rsidRPr="006629C8">
              <w:object w:dxaOrig="1440" w:dyaOrig="1440" w14:anchorId="52A651D7">
                <v:shape id="_x0000_i1043" type="#_x0000_t75" style="width:15.6pt;height:15pt" o:ole="">
                  <v:imagedata r:id="rId16" o:title=""/>
                </v:shape>
                <w:control r:id="rId17" w:name="TextBox13" w:shapeid="_x0000_i1043"/>
              </w:object>
            </w:r>
            <w:r w:rsidRPr="006629C8">
              <w:t xml:space="preserve">  </w:t>
            </w:r>
            <w:r w:rsidR="00D4078E" w:rsidRPr="00344591">
              <w:rPr>
                <w:iCs/>
                <w:kern w:val="24"/>
              </w:rPr>
              <w:t>General system and/or process improvement(s)</w:t>
            </w:r>
          </w:p>
          <w:p w14:paraId="4FFB5523" w14:textId="5600B7BB" w:rsidR="00930C49" w:rsidRDefault="00930C49" w:rsidP="00930C49">
            <w:pPr>
              <w:pStyle w:val="NormalArial"/>
              <w:spacing w:before="120"/>
              <w:rPr>
                <w:iCs/>
                <w:kern w:val="24"/>
              </w:rPr>
            </w:pPr>
            <w:r w:rsidRPr="006629C8">
              <w:object w:dxaOrig="1440" w:dyaOrig="1440" w14:anchorId="519E827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77FE04A4" w14:textId="09901DC3" w:rsidR="00930C49" w:rsidRPr="00CD242D" w:rsidRDefault="00930C49" w:rsidP="00930C49">
            <w:pPr>
              <w:pStyle w:val="NormalArial"/>
              <w:spacing w:before="120"/>
              <w:rPr>
                <w:rFonts w:cs="Arial"/>
                <w:color w:val="000000"/>
              </w:rPr>
            </w:pPr>
            <w:r w:rsidRPr="006629C8">
              <w:object w:dxaOrig="1440" w:dyaOrig="1440" w14:anchorId="48FFF58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45228B56" w14:textId="77777777" w:rsidR="00930C49" w:rsidRDefault="00930C49" w:rsidP="00930C4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CE21E4A" w14:textId="18A45DCC" w:rsidR="00FC3D4B" w:rsidRPr="001313B4" w:rsidRDefault="00FC3D4B" w:rsidP="00E71C39">
            <w:pPr>
              <w:pStyle w:val="NormalArial"/>
              <w:rPr>
                <w:iCs/>
                <w:kern w:val="24"/>
              </w:rPr>
            </w:pPr>
          </w:p>
        </w:tc>
      </w:tr>
      <w:tr w:rsidR="00930C49" w14:paraId="5FB8E0CC" w14:textId="77777777" w:rsidTr="008269A0">
        <w:trPr>
          <w:trHeight w:val="518"/>
        </w:trPr>
        <w:tc>
          <w:tcPr>
            <w:tcW w:w="2947" w:type="dxa"/>
            <w:gridSpan w:val="2"/>
            <w:shd w:val="clear" w:color="auto" w:fill="FFFFFF"/>
            <w:vAlign w:val="center"/>
          </w:tcPr>
          <w:p w14:paraId="53CD9F0D" w14:textId="77CF693C" w:rsidR="00930C49" w:rsidRDefault="00930C49" w:rsidP="008028C8">
            <w:pPr>
              <w:pStyle w:val="Header"/>
              <w:spacing w:before="120" w:after="120"/>
            </w:pPr>
            <w:r>
              <w:lastRenderedPageBreak/>
              <w:t>Justification of Reason for Revision and Market Impacts</w:t>
            </w:r>
          </w:p>
        </w:tc>
        <w:tc>
          <w:tcPr>
            <w:tcW w:w="7493" w:type="dxa"/>
            <w:gridSpan w:val="2"/>
            <w:vAlign w:val="center"/>
          </w:tcPr>
          <w:p w14:paraId="125B9D94" w14:textId="3EBAD1C1" w:rsidR="00930C49" w:rsidRPr="00625E5D" w:rsidRDefault="00B97401" w:rsidP="00930C49">
            <w:pPr>
              <w:pStyle w:val="NormalArial"/>
              <w:spacing w:before="120" w:after="120"/>
              <w:rPr>
                <w:iCs/>
                <w:kern w:val="24"/>
              </w:rPr>
            </w:pPr>
            <w:r w:rsidRPr="00B97401">
              <w:t xml:space="preserve">Alignment between the Protocols and </w:t>
            </w:r>
            <w:r>
              <w:t>Guides</w:t>
            </w:r>
            <w:r w:rsidRPr="00B97401">
              <w:t xml:space="preserve"> is necessary and proper.</w:t>
            </w:r>
          </w:p>
        </w:tc>
      </w:tr>
      <w:tr w:rsidR="008269A0" w14:paraId="528D6F6E" w14:textId="77777777" w:rsidTr="008269A0">
        <w:trPr>
          <w:trHeight w:val="518"/>
        </w:trPr>
        <w:tc>
          <w:tcPr>
            <w:tcW w:w="2947" w:type="dxa"/>
            <w:gridSpan w:val="2"/>
            <w:shd w:val="clear" w:color="auto" w:fill="FFFFFF"/>
            <w:vAlign w:val="center"/>
          </w:tcPr>
          <w:p w14:paraId="12FEE066" w14:textId="79B1277B" w:rsidR="008269A0" w:rsidRDefault="008269A0" w:rsidP="008028C8">
            <w:pPr>
              <w:pStyle w:val="Header"/>
              <w:spacing w:before="120" w:after="120"/>
            </w:pPr>
            <w:r>
              <w:t>WMS Decision</w:t>
            </w:r>
          </w:p>
        </w:tc>
        <w:tc>
          <w:tcPr>
            <w:tcW w:w="7493" w:type="dxa"/>
            <w:gridSpan w:val="2"/>
            <w:vAlign w:val="center"/>
          </w:tcPr>
          <w:p w14:paraId="56F36598" w14:textId="1069251C" w:rsidR="008269A0" w:rsidRPr="00B97401" w:rsidRDefault="008269A0" w:rsidP="00930C49">
            <w:pPr>
              <w:pStyle w:val="NormalArial"/>
              <w:spacing w:before="120" w:after="120"/>
            </w:pPr>
            <w:r>
              <w:t>On 1/7/2</w:t>
            </w:r>
            <w:r w:rsidR="00FD2DCE">
              <w:t>6</w:t>
            </w:r>
            <w:r>
              <w:t>, WMS voted unanimously to recommend approval of VCMRR047 as submitted.  All Market Segments participated in the vote.</w:t>
            </w:r>
          </w:p>
        </w:tc>
      </w:tr>
      <w:tr w:rsidR="008269A0" w14:paraId="043C6438" w14:textId="77777777" w:rsidTr="00515EB9">
        <w:trPr>
          <w:trHeight w:val="518"/>
        </w:trPr>
        <w:tc>
          <w:tcPr>
            <w:tcW w:w="2947" w:type="dxa"/>
            <w:gridSpan w:val="2"/>
            <w:tcBorders>
              <w:bottom w:val="single" w:sz="4" w:space="0" w:color="auto"/>
            </w:tcBorders>
            <w:shd w:val="clear" w:color="auto" w:fill="FFFFFF"/>
            <w:vAlign w:val="center"/>
          </w:tcPr>
          <w:p w14:paraId="3E435D61" w14:textId="66E3C98E" w:rsidR="008269A0" w:rsidRDefault="008269A0" w:rsidP="008028C8">
            <w:pPr>
              <w:pStyle w:val="Header"/>
              <w:spacing w:before="120" w:after="120"/>
            </w:pPr>
            <w:r>
              <w:t>Summary of WMS Discussion</w:t>
            </w:r>
          </w:p>
        </w:tc>
        <w:tc>
          <w:tcPr>
            <w:tcW w:w="7493" w:type="dxa"/>
            <w:gridSpan w:val="2"/>
            <w:tcBorders>
              <w:bottom w:val="single" w:sz="4" w:space="0" w:color="auto"/>
            </w:tcBorders>
            <w:vAlign w:val="center"/>
          </w:tcPr>
          <w:p w14:paraId="39621E97" w14:textId="25F5741F" w:rsidR="008269A0" w:rsidRPr="00B97401" w:rsidRDefault="008269A0" w:rsidP="00930C49">
            <w:pPr>
              <w:pStyle w:val="NormalArial"/>
              <w:spacing w:before="120" w:after="120"/>
            </w:pPr>
            <w:r>
              <w:t>On 1/7/2</w:t>
            </w:r>
            <w:r w:rsidR="00FD2DCE">
              <w:t>6</w:t>
            </w:r>
            <w:r>
              <w:t>, WMS reviewed VCMRR047 and NPRR1314.  ERCOT Staff clarified that ‘long-term service agreement’ is an industry term.</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D2DCE" w:rsidRPr="006F5051" w14:paraId="47EDB01A" w14:textId="77777777" w:rsidTr="00F4126A">
        <w:trPr>
          <w:trHeight w:val="432"/>
        </w:trPr>
        <w:tc>
          <w:tcPr>
            <w:tcW w:w="10440" w:type="dxa"/>
            <w:gridSpan w:val="2"/>
            <w:shd w:val="clear" w:color="auto" w:fill="FFFFFF"/>
            <w:vAlign w:val="center"/>
          </w:tcPr>
          <w:p w14:paraId="3D42D4E2" w14:textId="77777777" w:rsidR="00FD2DCE" w:rsidRPr="006F5051" w:rsidRDefault="00FD2DCE" w:rsidP="00F4126A">
            <w:pPr>
              <w:ind w:hanging="2"/>
              <w:jc w:val="center"/>
              <w:rPr>
                <w:rFonts w:ascii="Arial" w:hAnsi="Arial"/>
                <w:b/>
              </w:rPr>
            </w:pPr>
            <w:r w:rsidRPr="006F5051">
              <w:rPr>
                <w:rFonts w:ascii="Arial" w:hAnsi="Arial"/>
                <w:b/>
              </w:rPr>
              <w:t>Opinions</w:t>
            </w:r>
          </w:p>
        </w:tc>
      </w:tr>
      <w:tr w:rsidR="00FD2DCE" w:rsidRPr="006F5051" w14:paraId="232FAF46" w14:textId="77777777" w:rsidTr="00F4126A">
        <w:trPr>
          <w:trHeight w:val="432"/>
        </w:trPr>
        <w:tc>
          <w:tcPr>
            <w:tcW w:w="2880" w:type="dxa"/>
            <w:shd w:val="clear" w:color="auto" w:fill="FFFFFF"/>
            <w:vAlign w:val="center"/>
          </w:tcPr>
          <w:p w14:paraId="0489B2A9" w14:textId="77777777" w:rsidR="00FD2DCE" w:rsidRPr="006F5051" w:rsidRDefault="00FD2DCE" w:rsidP="00F4126A">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197AF5F" w14:textId="77777777" w:rsidR="00FD2DCE" w:rsidRPr="006F5051" w:rsidRDefault="00FD2DCE" w:rsidP="00F4126A">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FD2DCE" w:rsidRPr="006F5051" w14:paraId="14249A61" w14:textId="77777777" w:rsidTr="00F4126A">
        <w:trPr>
          <w:trHeight w:val="432"/>
        </w:trPr>
        <w:tc>
          <w:tcPr>
            <w:tcW w:w="2880" w:type="dxa"/>
            <w:shd w:val="clear" w:color="auto" w:fill="FFFFFF"/>
            <w:vAlign w:val="center"/>
          </w:tcPr>
          <w:p w14:paraId="7763C926" w14:textId="77777777" w:rsidR="00FD2DCE" w:rsidRPr="006F5051" w:rsidRDefault="00FD2DCE" w:rsidP="00F4126A">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4A28A3E6" w14:textId="77777777" w:rsidR="00FD2DCE" w:rsidRPr="006F5051" w:rsidRDefault="00FD2DCE" w:rsidP="00F4126A">
            <w:pPr>
              <w:spacing w:before="120" w:after="120"/>
              <w:ind w:hanging="2"/>
              <w:rPr>
                <w:rFonts w:ascii="Arial" w:hAnsi="Arial"/>
                <w:b/>
                <w:bCs/>
              </w:rPr>
            </w:pPr>
            <w:r w:rsidRPr="006F5051">
              <w:rPr>
                <w:rFonts w:ascii="Arial" w:hAnsi="Arial"/>
              </w:rPr>
              <w:t>To be determined</w:t>
            </w:r>
          </w:p>
        </w:tc>
      </w:tr>
      <w:tr w:rsidR="00FD2DCE" w:rsidRPr="006F5051" w14:paraId="043CFE3E" w14:textId="77777777" w:rsidTr="00F4126A">
        <w:trPr>
          <w:trHeight w:val="432"/>
        </w:trPr>
        <w:tc>
          <w:tcPr>
            <w:tcW w:w="2880" w:type="dxa"/>
            <w:shd w:val="clear" w:color="auto" w:fill="FFFFFF"/>
            <w:vAlign w:val="center"/>
          </w:tcPr>
          <w:p w14:paraId="5B433D53" w14:textId="77777777" w:rsidR="00FD2DCE" w:rsidRPr="006F5051" w:rsidRDefault="00FD2DCE" w:rsidP="00F4126A">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3D947AEF" w14:textId="77777777" w:rsidR="00FD2DCE" w:rsidRPr="006F5051" w:rsidRDefault="00FD2DCE" w:rsidP="00F4126A">
            <w:pPr>
              <w:spacing w:before="120" w:after="120"/>
              <w:ind w:hanging="2"/>
              <w:rPr>
                <w:rFonts w:ascii="Arial" w:hAnsi="Arial"/>
                <w:b/>
                <w:bCs/>
              </w:rPr>
            </w:pPr>
            <w:r w:rsidRPr="006F5051">
              <w:rPr>
                <w:rFonts w:ascii="Arial" w:hAnsi="Arial"/>
              </w:rPr>
              <w:t>To be determined</w:t>
            </w:r>
          </w:p>
        </w:tc>
      </w:tr>
      <w:tr w:rsidR="00FD2DCE" w:rsidRPr="006F5051" w14:paraId="0E238F2F" w14:textId="77777777" w:rsidTr="00F4126A">
        <w:trPr>
          <w:trHeight w:val="432"/>
        </w:trPr>
        <w:tc>
          <w:tcPr>
            <w:tcW w:w="2880" w:type="dxa"/>
            <w:shd w:val="clear" w:color="auto" w:fill="FFFFFF"/>
            <w:vAlign w:val="center"/>
          </w:tcPr>
          <w:p w14:paraId="32F234B7" w14:textId="77777777" w:rsidR="00FD2DCE" w:rsidRPr="006F5051" w:rsidRDefault="00FD2DCE" w:rsidP="00F4126A">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10DD200F" w14:textId="77777777" w:rsidR="00FD2DCE" w:rsidRPr="006F5051" w:rsidRDefault="00FD2DCE" w:rsidP="00F4126A">
            <w:pPr>
              <w:spacing w:before="120" w:after="120"/>
              <w:ind w:hanging="2"/>
              <w:rPr>
                <w:rFonts w:ascii="Arial" w:hAnsi="Arial"/>
                <w:b/>
                <w:bCs/>
              </w:rPr>
            </w:pPr>
            <w:r w:rsidRPr="006F5051">
              <w:rPr>
                <w:rFonts w:ascii="Arial" w:hAnsi="Arial"/>
              </w:rPr>
              <w:t>To be determined</w:t>
            </w:r>
          </w:p>
        </w:tc>
      </w:tr>
    </w:tbl>
    <w:p w14:paraId="2DBB5ABA" w14:textId="77777777" w:rsidR="00FD2DCE" w:rsidRDefault="00FD2DCE"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0" w:name="_Hlk154568842"/>
            <w:r>
              <w:t>Sponsor</w:t>
            </w:r>
          </w:p>
        </w:tc>
      </w:tr>
      <w:tr w:rsidR="00D4078E" w14:paraId="6BA950AA" w14:textId="77777777" w:rsidTr="009A7D32">
        <w:trPr>
          <w:cantSplit/>
          <w:trHeight w:val="432"/>
        </w:trPr>
        <w:tc>
          <w:tcPr>
            <w:tcW w:w="2880" w:type="dxa"/>
            <w:shd w:val="clear" w:color="auto" w:fill="FFFFFF"/>
            <w:vAlign w:val="center"/>
          </w:tcPr>
          <w:p w14:paraId="2C90F123" w14:textId="77777777" w:rsidR="00D4078E" w:rsidRPr="00B93CA0" w:rsidRDefault="00D4078E" w:rsidP="00D4078E">
            <w:pPr>
              <w:pStyle w:val="Header"/>
              <w:rPr>
                <w:bCs w:val="0"/>
              </w:rPr>
            </w:pPr>
            <w:r w:rsidRPr="00B93CA0">
              <w:rPr>
                <w:bCs w:val="0"/>
              </w:rPr>
              <w:t>Name</w:t>
            </w:r>
          </w:p>
        </w:tc>
        <w:tc>
          <w:tcPr>
            <w:tcW w:w="7560" w:type="dxa"/>
            <w:vAlign w:val="center"/>
          </w:tcPr>
          <w:p w14:paraId="4F7F8F4D" w14:textId="7C6D186C" w:rsidR="00D4078E" w:rsidRDefault="00D4078E" w:rsidP="00D4078E">
            <w:pPr>
              <w:pStyle w:val="NormalArial"/>
            </w:pPr>
            <w:r>
              <w:t>Jordan Troublefield</w:t>
            </w:r>
          </w:p>
        </w:tc>
      </w:tr>
      <w:tr w:rsidR="00D4078E" w14:paraId="7B4CBD08" w14:textId="77777777" w:rsidTr="009A7D32">
        <w:trPr>
          <w:cantSplit/>
          <w:trHeight w:val="432"/>
        </w:trPr>
        <w:tc>
          <w:tcPr>
            <w:tcW w:w="2880" w:type="dxa"/>
            <w:shd w:val="clear" w:color="auto" w:fill="FFFFFF"/>
            <w:vAlign w:val="center"/>
          </w:tcPr>
          <w:p w14:paraId="598885D6" w14:textId="77777777" w:rsidR="00D4078E" w:rsidRPr="00B93CA0" w:rsidRDefault="00D4078E" w:rsidP="00D4078E">
            <w:pPr>
              <w:pStyle w:val="Header"/>
              <w:rPr>
                <w:bCs w:val="0"/>
              </w:rPr>
            </w:pPr>
            <w:r w:rsidRPr="00B93CA0">
              <w:rPr>
                <w:bCs w:val="0"/>
              </w:rPr>
              <w:t>E-mail Address</w:t>
            </w:r>
          </w:p>
        </w:tc>
        <w:tc>
          <w:tcPr>
            <w:tcW w:w="7560" w:type="dxa"/>
            <w:vAlign w:val="center"/>
          </w:tcPr>
          <w:p w14:paraId="65835B26" w14:textId="004EDA8E" w:rsidR="00D4078E" w:rsidRDefault="00D4078E" w:rsidP="00D4078E">
            <w:pPr>
              <w:pStyle w:val="NormalArial"/>
            </w:pPr>
            <w:hyperlink r:id="rId20" w:history="1">
              <w:r w:rsidRPr="00344BCB">
                <w:rPr>
                  <w:rStyle w:val="Hyperlink"/>
                </w:rPr>
                <w:t>jordan.troublefield@ercot.com</w:t>
              </w:r>
            </w:hyperlink>
            <w:r>
              <w:t xml:space="preserve"> </w:t>
            </w:r>
          </w:p>
        </w:tc>
      </w:tr>
      <w:tr w:rsidR="00D4078E" w14:paraId="3352D5C4" w14:textId="77777777" w:rsidTr="009A7D32">
        <w:trPr>
          <w:cantSplit/>
          <w:trHeight w:val="432"/>
        </w:trPr>
        <w:tc>
          <w:tcPr>
            <w:tcW w:w="2880" w:type="dxa"/>
            <w:shd w:val="clear" w:color="auto" w:fill="FFFFFF"/>
            <w:vAlign w:val="center"/>
          </w:tcPr>
          <w:p w14:paraId="49FCE241" w14:textId="77777777" w:rsidR="00D4078E" w:rsidRPr="00B93CA0" w:rsidRDefault="00D4078E" w:rsidP="00D4078E">
            <w:pPr>
              <w:pStyle w:val="Header"/>
              <w:rPr>
                <w:bCs w:val="0"/>
              </w:rPr>
            </w:pPr>
            <w:r w:rsidRPr="00B93CA0">
              <w:rPr>
                <w:bCs w:val="0"/>
              </w:rPr>
              <w:t>Company</w:t>
            </w:r>
          </w:p>
        </w:tc>
        <w:tc>
          <w:tcPr>
            <w:tcW w:w="7560" w:type="dxa"/>
            <w:vAlign w:val="center"/>
          </w:tcPr>
          <w:p w14:paraId="0580A551" w14:textId="6C231BAD" w:rsidR="00D4078E" w:rsidRDefault="00D4078E" w:rsidP="00D4078E">
            <w:pPr>
              <w:pStyle w:val="NormalArial"/>
            </w:pPr>
            <w:r>
              <w:t>ERCOT</w:t>
            </w:r>
          </w:p>
        </w:tc>
      </w:tr>
      <w:tr w:rsidR="00D4078E"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D4078E" w:rsidRPr="00B93CA0" w:rsidRDefault="00D4078E" w:rsidP="00D4078E">
            <w:pPr>
              <w:pStyle w:val="Header"/>
              <w:rPr>
                <w:bCs w:val="0"/>
              </w:rPr>
            </w:pPr>
            <w:r w:rsidRPr="00B93CA0">
              <w:rPr>
                <w:bCs w:val="0"/>
              </w:rPr>
              <w:t>Phone Number</w:t>
            </w:r>
          </w:p>
        </w:tc>
        <w:tc>
          <w:tcPr>
            <w:tcW w:w="7560" w:type="dxa"/>
            <w:tcBorders>
              <w:bottom w:val="single" w:sz="4" w:space="0" w:color="auto"/>
            </w:tcBorders>
            <w:vAlign w:val="center"/>
          </w:tcPr>
          <w:p w14:paraId="18A49205" w14:textId="19E9AE7E" w:rsidR="00D4078E" w:rsidRDefault="00D4078E" w:rsidP="00D4078E">
            <w:pPr>
              <w:pStyle w:val="NormalArial"/>
            </w:pPr>
            <w:r w:rsidRPr="001A04C7">
              <w:t>512-248-6521</w:t>
            </w:r>
          </w:p>
        </w:tc>
      </w:tr>
      <w:tr w:rsidR="00D4078E" w14:paraId="52561A61" w14:textId="77777777" w:rsidTr="009A7D32">
        <w:trPr>
          <w:cantSplit/>
          <w:trHeight w:val="432"/>
        </w:trPr>
        <w:tc>
          <w:tcPr>
            <w:tcW w:w="2880" w:type="dxa"/>
            <w:shd w:val="clear" w:color="auto" w:fill="FFFFFF"/>
            <w:vAlign w:val="center"/>
          </w:tcPr>
          <w:p w14:paraId="37F3168D" w14:textId="77777777" w:rsidR="00D4078E" w:rsidRPr="00B93CA0" w:rsidRDefault="00D4078E" w:rsidP="00D4078E">
            <w:pPr>
              <w:pStyle w:val="Header"/>
              <w:rPr>
                <w:bCs w:val="0"/>
              </w:rPr>
            </w:pPr>
            <w:r>
              <w:rPr>
                <w:bCs w:val="0"/>
              </w:rPr>
              <w:t>Cell</w:t>
            </w:r>
            <w:r w:rsidRPr="00B93CA0">
              <w:rPr>
                <w:bCs w:val="0"/>
              </w:rPr>
              <w:t xml:space="preserve"> Number</w:t>
            </w:r>
          </w:p>
        </w:tc>
        <w:tc>
          <w:tcPr>
            <w:tcW w:w="7560" w:type="dxa"/>
            <w:vAlign w:val="center"/>
          </w:tcPr>
          <w:p w14:paraId="03B5038E" w14:textId="77777777" w:rsidR="00D4078E" w:rsidRDefault="00D4078E" w:rsidP="00D4078E">
            <w:pPr>
              <w:pStyle w:val="NormalArial"/>
            </w:pPr>
          </w:p>
        </w:tc>
      </w:tr>
      <w:tr w:rsidR="00D4078E"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D4078E" w:rsidRPr="00B93CA0" w:rsidRDefault="00D4078E" w:rsidP="00D4078E">
            <w:pPr>
              <w:pStyle w:val="Header"/>
              <w:rPr>
                <w:bCs w:val="0"/>
              </w:rPr>
            </w:pPr>
            <w:r>
              <w:rPr>
                <w:bCs w:val="0"/>
              </w:rPr>
              <w:t>Market Segment</w:t>
            </w:r>
          </w:p>
        </w:tc>
        <w:tc>
          <w:tcPr>
            <w:tcW w:w="7560" w:type="dxa"/>
            <w:tcBorders>
              <w:bottom w:val="single" w:sz="4" w:space="0" w:color="auto"/>
            </w:tcBorders>
            <w:vAlign w:val="center"/>
          </w:tcPr>
          <w:p w14:paraId="2136754D" w14:textId="34D7D631" w:rsidR="00D4078E" w:rsidRDefault="00D4078E" w:rsidP="00D4078E">
            <w:pPr>
              <w:pStyle w:val="NormalArial"/>
            </w:pPr>
            <w:r>
              <w:t>Not Applicable</w:t>
            </w:r>
          </w:p>
        </w:tc>
      </w:tr>
      <w:bookmarkEnd w:id="0"/>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D4078E" w:rsidRPr="00D56D61" w14:paraId="7EBC7B24" w14:textId="77777777" w:rsidTr="00D176CF">
        <w:trPr>
          <w:cantSplit/>
          <w:trHeight w:val="432"/>
        </w:trPr>
        <w:tc>
          <w:tcPr>
            <w:tcW w:w="2880" w:type="dxa"/>
            <w:vAlign w:val="center"/>
          </w:tcPr>
          <w:p w14:paraId="3348CD1F" w14:textId="77777777" w:rsidR="00D4078E" w:rsidRPr="007C199B" w:rsidRDefault="00D4078E" w:rsidP="00D4078E">
            <w:pPr>
              <w:pStyle w:val="NormalArial"/>
              <w:rPr>
                <w:b/>
              </w:rPr>
            </w:pPr>
            <w:r w:rsidRPr="007C199B">
              <w:rPr>
                <w:b/>
              </w:rPr>
              <w:t>Name</w:t>
            </w:r>
          </w:p>
        </w:tc>
        <w:tc>
          <w:tcPr>
            <w:tcW w:w="7560" w:type="dxa"/>
            <w:vAlign w:val="center"/>
          </w:tcPr>
          <w:p w14:paraId="0AF1F123" w14:textId="7C9769F8" w:rsidR="00D4078E" w:rsidRPr="00D56D61" w:rsidRDefault="00D4078E" w:rsidP="00D4078E">
            <w:pPr>
              <w:pStyle w:val="NormalArial"/>
            </w:pPr>
            <w:r>
              <w:t>Jordan Troublefield</w:t>
            </w:r>
          </w:p>
        </w:tc>
      </w:tr>
      <w:tr w:rsidR="00D4078E" w:rsidRPr="00D56D61" w14:paraId="0284149D" w14:textId="77777777" w:rsidTr="00D176CF">
        <w:trPr>
          <w:cantSplit/>
          <w:trHeight w:val="432"/>
        </w:trPr>
        <w:tc>
          <w:tcPr>
            <w:tcW w:w="2880" w:type="dxa"/>
            <w:vAlign w:val="center"/>
          </w:tcPr>
          <w:p w14:paraId="1FCD1375" w14:textId="77777777" w:rsidR="00D4078E" w:rsidRPr="007C199B" w:rsidRDefault="00D4078E" w:rsidP="00D4078E">
            <w:pPr>
              <w:pStyle w:val="NormalArial"/>
              <w:rPr>
                <w:b/>
              </w:rPr>
            </w:pPr>
            <w:r w:rsidRPr="007C199B">
              <w:rPr>
                <w:b/>
              </w:rPr>
              <w:t>E-Mail Address</w:t>
            </w:r>
          </w:p>
        </w:tc>
        <w:tc>
          <w:tcPr>
            <w:tcW w:w="7560" w:type="dxa"/>
            <w:vAlign w:val="center"/>
          </w:tcPr>
          <w:p w14:paraId="19704141" w14:textId="57C941E2" w:rsidR="00D4078E" w:rsidRPr="00D56D61" w:rsidRDefault="00D4078E" w:rsidP="00D4078E">
            <w:pPr>
              <w:pStyle w:val="NormalArial"/>
            </w:pPr>
            <w:hyperlink r:id="rId21" w:history="1">
              <w:r w:rsidRPr="004F57F6">
                <w:rPr>
                  <w:rStyle w:val="Hyperlink"/>
                </w:rPr>
                <w:t>j</w:t>
              </w:r>
              <w:r w:rsidRPr="004B15A5">
                <w:rPr>
                  <w:rStyle w:val="Hyperlink"/>
                </w:rPr>
                <w:t>ordan.troublefield@ercot.com</w:t>
              </w:r>
            </w:hyperlink>
            <w:r>
              <w:t xml:space="preserve"> </w:t>
            </w:r>
          </w:p>
        </w:tc>
      </w:tr>
      <w:tr w:rsidR="00D4078E" w:rsidRPr="005370B5" w14:paraId="5DA7D2B1" w14:textId="77777777" w:rsidTr="00D176CF">
        <w:trPr>
          <w:cantSplit/>
          <w:trHeight w:val="432"/>
        </w:trPr>
        <w:tc>
          <w:tcPr>
            <w:tcW w:w="2880" w:type="dxa"/>
            <w:vAlign w:val="center"/>
          </w:tcPr>
          <w:p w14:paraId="20176EC7" w14:textId="77777777" w:rsidR="00D4078E" w:rsidRPr="007C199B" w:rsidRDefault="00D4078E" w:rsidP="00D4078E">
            <w:pPr>
              <w:pStyle w:val="NormalArial"/>
              <w:rPr>
                <w:b/>
              </w:rPr>
            </w:pPr>
            <w:r w:rsidRPr="007C199B">
              <w:rPr>
                <w:b/>
              </w:rPr>
              <w:t>Phone Number</w:t>
            </w:r>
          </w:p>
        </w:tc>
        <w:tc>
          <w:tcPr>
            <w:tcW w:w="7560" w:type="dxa"/>
            <w:vAlign w:val="center"/>
          </w:tcPr>
          <w:p w14:paraId="3E01946C" w14:textId="5EF15F6E" w:rsidR="00D4078E" w:rsidRDefault="00D4078E" w:rsidP="00D4078E">
            <w:pPr>
              <w:pStyle w:val="NormalArial"/>
            </w:pPr>
            <w:r>
              <w:t>512-248-6521</w:t>
            </w:r>
          </w:p>
        </w:tc>
      </w:tr>
    </w:tbl>
    <w:p w14:paraId="0A4AB9E1"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E5584" w:rsidRPr="006F5051" w14:paraId="0C7B2D6A" w14:textId="77777777" w:rsidTr="00F4126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9F0477" w14:textId="77777777" w:rsidR="00BE5584" w:rsidRPr="006F5051" w:rsidRDefault="00BE5584" w:rsidP="00F4126A">
            <w:pPr>
              <w:jc w:val="center"/>
              <w:rPr>
                <w:rFonts w:ascii="Arial" w:hAnsi="Arial"/>
                <w:b/>
              </w:rPr>
            </w:pPr>
            <w:r w:rsidRPr="006F5051">
              <w:rPr>
                <w:rFonts w:ascii="Arial" w:hAnsi="Arial"/>
                <w:b/>
              </w:rPr>
              <w:t>Comments Received</w:t>
            </w:r>
          </w:p>
        </w:tc>
      </w:tr>
      <w:tr w:rsidR="00BE5584" w:rsidRPr="006F5051" w14:paraId="4EF43702" w14:textId="77777777" w:rsidTr="00F4126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9E95D" w14:textId="77777777" w:rsidR="00BE5584" w:rsidRPr="006F5051" w:rsidRDefault="00BE5584" w:rsidP="00F4126A">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1CA74EC" w14:textId="77777777" w:rsidR="00BE5584" w:rsidRPr="006F5051" w:rsidRDefault="00BE5584" w:rsidP="00F4126A">
            <w:pPr>
              <w:rPr>
                <w:rFonts w:ascii="Arial" w:hAnsi="Arial"/>
                <w:b/>
              </w:rPr>
            </w:pPr>
            <w:r w:rsidRPr="006F5051">
              <w:rPr>
                <w:rFonts w:ascii="Arial" w:hAnsi="Arial"/>
                <w:b/>
              </w:rPr>
              <w:t>Comment Summary</w:t>
            </w:r>
          </w:p>
        </w:tc>
      </w:tr>
      <w:tr w:rsidR="00BE5584" w:rsidRPr="006F5051" w14:paraId="60A072D1" w14:textId="77777777" w:rsidTr="00F4126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EF2731" w14:textId="77777777" w:rsidR="00BE5584" w:rsidRPr="006F5051" w:rsidRDefault="00BE5584" w:rsidP="00F4126A">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BF36A7" w14:textId="77777777" w:rsidR="00BE5584" w:rsidRPr="006F5051" w:rsidRDefault="00BE5584" w:rsidP="00F4126A">
            <w:pPr>
              <w:spacing w:before="120" w:after="120"/>
              <w:rPr>
                <w:rFonts w:ascii="Arial" w:hAnsi="Arial"/>
              </w:rPr>
            </w:pPr>
          </w:p>
        </w:tc>
      </w:tr>
    </w:tbl>
    <w:p w14:paraId="0661A714" w14:textId="77777777" w:rsidR="00BE5584" w:rsidRDefault="00BE5584" w:rsidP="00BE558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5584" w14:paraId="76CA6481" w14:textId="77777777" w:rsidTr="00F4126A">
        <w:trPr>
          <w:trHeight w:val="350"/>
        </w:trPr>
        <w:tc>
          <w:tcPr>
            <w:tcW w:w="10440" w:type="dxa"/>
            <w:tcBorders>
              <w:bottom w:val="single" w:sz="4" w:space="0" w:color="auto"/>
            </w:tcBorders>
            <w:shd w:val="clear" w:color="auto" w:fill="FFFFFF"/>
            <w:vAlign w:val="center"/>
          </w:tcPr>
          <w:p w14:paraId="6B535400" w14:textId="77777777" w:rsidR="00BE5584" w:rsidRDefault="00BE5584" w:rsidP="00F4126A">
            <w:pPr>
              <w:pStyle w:val="Header"/>
              <w:jc w:val="center"/>
            </w:pPr>
            <w:r>
              <w:t>Market Rules Notes</w:t>
            </w:r>
          </w:p>
        </w:tc>
      </w:tr>
    </w:tbl>
    <w:p w14:paraId="58D939E9" w14:textId="52252425" w:rsidR="00FD2DCE" w:rsidRPr="00D56D61" w:rsidRDefault="00BE5584" w:rsidP="00976E92">
      <w:pPr>
        <w:tabs>
          <w:tab w:val="num" w:pos="0"/>
        </w:tabs>
        <w:spacing w:before="120" w:after="120"/>
        <w:rPr>
          <w:rFonts w:ascii="Arial" w:hAnsi="Arial" w:cs="Arial"/>
        </w:rPr>
      </w:pPr>
      <w:r w:rsidRPr="00BE5584">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ED478F5" w14:textId="77777777" w:rsidR="0066370F" w:rsidRPr="001313B4" w:rsidRDefault="0066370F" w:rsidP="00BC2D06">
      <w:pPr>
        <w:rPr>
          <w:rFonts w:ascii="Arial" w:hAnsi="Arial" w:cs="Arial"/>
          <w:b/>
          <w:i/>
          <w:color w:val="FF0000"/>
          <w:sz w:val="22"/>
          <w:szCs w:val="22"/>
        </w:rPr>
      </w:pPr>
    </w:p>
    <w:p w14:paraId="1EA79104" w14:textId="77777777" w:rsidR="00D4078E" w:rsidRPr="00F52DF3" w:rsidRDefault="00D4078E" w:rsidP="00D4078E">
      <w:pPr>
        <w:keepNext/>
        <w:tabs>
          <w:tab w:val="left" w:pos="1080"/>
        </w:tabs>
        <w:spacing w:before="240" w:after="240"/>
        <w:ind w:left="1080" w:hanging="1080"/>
        <w:outlineLvl w:val="2"/>
        <w:rPr>
          <w:b/>
          <w:bCs/>
          <w:i/>
        </w:rPr>
      </w:pPr>
      <w:bookmarkStart w:id="1" w:name="_Toc378853689"/>
      <w:bookmarkStart w:id="2" w:name="_Toc467153283"/>
      <w:bookmarkStart w:id="3" w:name="_Toc136293609"/>
      <w:r w:rsidRPr="00F52DF3">
        <w:rPr>
          <w:b/>
          <w:bCs/>
          <w:i/>
        </w:rPr>
        <w:t>9.3.1</w:t>
      </w:r>
      <w:r w:rsidRPr="00F52DF3">
        <w:rPr>
          <w:b/>
          <w:bCs/>
          <w:i/>
        </w:rPr>
        <w:tab/>
        <w:t>Conditions Applicable to all types of Resources</w:t>
      </w:r>
      <w:bookmarkEnd w:id="1"/>
      <w:bookmarkEnd w:id="2"/>
      <w:bookmarkEnd w:id="3"/>
    </w:p>
    <w:p w14:paraId="1D730A7E" w14:textId="77777777" w:rsidR="00D4078E" w:rsidRPr="00F52DF3" w:rsidRDefault="00D4078E" w:rsidP="00D4078E">
      <w:pPr>
        <w:spacing w:before="120" w:after="120"/>
        <w:ind w:left="720" w:hanging="720"/>
      </w:pPr>
      <w:r w:rsidRPr="00F52DF3">
        <w:t>(1)</w:t>
      </w:r>
      <w:r w:rsidRPr="00F52DF3">
        <w:tab/>
        <w:t xml:space="preserve">All O&amp;M costs must be incremental; that is, they may not include fixed or capital costs. </w:t>
      </w:r>
    </w:p>
    <w:p w14:paraId="6166348D" w14:textId="77777777" w:rsidR="00D4078E" w:rsidRPr="00F52DF3" w:rsidRDefault="00D4078E" w:rsidP="00D4078E">
      <w:pPr>
        <w:spacing w:before="120" w:after="120"/>
        <w:ind w:left="720" w:hanging="720"/>
      </w:pPr>
      <w:r w:rsidRPr="00F52DF3">
        <w:t>(2)</w:t>
      </w:r>
      <w:r w:rsidRPr="00F52DF3">
        <w:tab/>
        <w:t>Submitted O&amp;M documentation must be Resource specific.  Exceptions may be granted for Combined-Cycled Resources on a case-by-case basis.</w:t>
      </w:r>
    </w:p>
    <w:p w14:paraId="28FAE894" w14:textId="77777777" w:rsidR="00D4078E" w:rsidRPr="00F52DF3" w:rsidRDefault="00D4078E" w:rsidP="00D4078E">
      <w:pPr>
        <w:spacing w:before="120" w:after="120"/>
        <w:ind w:left="720" w:hanging="720"/>
      </w:pPr>
      <w:r w:rsidRPr="00F52DF3">
        <w:t>(3)</w:t>
      </w:r>
      <w:r w:rsidRPr="00F52DF3">
        <w:tab/>
        <w:t>O&amp;M costs must not include fuel costs.</w:t>
      </w:r>
    </w:p>
    <w:p w14:paraId="3CB94A0F" w14:textId="77777777" w:rsidR="00D4078E" w:rsidRPr="00F52DF3" w:rsidRDefault="00D4078E" w:rsidP="00D4078E">
      <w:pPr>
        <w:spacing w:before="120" w:after="120"/>
        <w:ind w:left="720" w:hanging="720"/>
      </w:pPr>
      <w:r w:rsidRPr="00F52DF3">
        <w:t>(4)</w:t>
      </w:r>
      <w:r w:rsidRPr="00F52DF3">
        <w:tab/>
        <w:t>Both individual component costs and the final aggregated O&amp;M values must be clearly detailed and shown as $/start or $/MWh, as applicable.</w:t>
      </w:r>
    </w:p>
    <w:p w14:paraId="2B5B088D" w14:textId="77777777" w:rsidR="00D4078E" w:rsidRPr="00F52DF3" w:rsidRDefault="00D4078E" w:rsidP="00D4078E">
      <w:pPr>
        <w:spacing w:before="120" w:after="120"/>
        <w:ind w:left="720" w:hanging="720"/>
      </w:pPr>
      <w:r w:rsidRPr="00F52DF3">
        <w:t>(5)</w:t>
      </w:r>
      <w:r w:rsidRPr="00F52DF3">
        <w:tab/>
        <w:t xml:space="preserve">Maintenance costs are to be calculated taking into account all available maintenance history (limited by the number of years in a maintenance period where applicable) regardless of unit ownership. </w:t>
      </w:r>
    </w:p>
    <w:p w14:paraId="5E63E0AA" w14:textId="77777777" w:rsidR="00D4078E" w:rsidRPr="00F52DF3" w:rsidRDefault="00D4078E" w:rsidP="00D4078E">
      <w:pPr>
        <w:spacing w:before="120" w:after="120"/>
        <w:ind w:left="720" w:hanging="720"/>
      </w:pPr>
      <w:r w:rsidRPr="00F52DF3">
        <w:t>(6)</w:t>
      </w:r>
      <w:r w:rsidRPr="00F52DF3">
        <w:tab/>
        <w:t xml:space="preserve"> Filing Entities must submit operating costs (including water, </w:t>
      </w:r>
      <w:proofErr w:type="gramStart"/>
      <w:r w:rsidRPr="00F52DF3">
        <w:t>chemical</w:t>
      </w:r>
      <w:proofErr w:type="gramEnd"/>
      <w:r w:rsidRPr="00F52DF3">
        <w:t>, emission credits, consumables, etc</w:t>
      </w:r>
      <w:r>
        <w:t>.</w:t>
      </w:r>
      <w:r w:rsidRPr="00F52DF3">
        <w:t>) per-start ($/start) and per hour of operation at LSL ($/MWh).</w:t>
      </w:r>
    </w:p>
    <w:p w14:paraId="38AEB2A0" w14:textId="77777777" w:rsidR="00D4078E" w:rsidRPr="00F52DF3" w:rsidRDefault="00D4078E" w:rsidP="00D4078E">
      <w:pPr>
        <w:spacing w:before="120" w:after="120"/>
        <w:ind w:left="720" w:hanging="720"/>
      </w:pPr>
      <w:r w:rsidRPr="00F52DF3">
        <w:t>(7)</w:t>
      </w:r>
      <w:r w:rsidRPr="00F52DF3">
        <w:tab/>
        <w:t xml:space="preserve"> Filing Entities that include water consumption as part of their operating costs must include documentation indicating the number of gallons used and the output level and duration of operation during which the water was used. The price(s) paid for water ($/gal) must also be documented and submitted.</w:t>
      </w:r>
    </w:p>
    <w:p w14:paraId="210767F0" w14:textId="77777777" w:rsidR="00D4078E" w:rsidRPr="00F52DF3" w:rsidRDefault="00D4078E" w:rsidP="00D4078E">
      <w:pPr>
        <w:spacing w:before="120" w:after="120"/>
        <w:ind w:left="720" w:hanging="720"/>
      </w:pPr>
      <w:proofErr w:type="gramStart"/>
      <w:r w:rsidRPr="00F52DF3">
        <w:t>(8)</w:t>
      </w:r>
      <w:r w:rsidRPr="00F52DF3">
        <w:tab/>
        <w:t xml:space="preserve"> Filing</w:t>
      </w:r>
      <w:proofErr w:type="gramEnd"/>
      <w:r w:rsidRPr="00F52DF3">
        <w:t xml:space="preserve"> Entities including emission credits as part of their operating costs must provide ERCOT a description of the credits and the methodology used to allocate their costs to O&amp;M.</w:t>
      </w:r>
    </w:p>
    <w:p w14:paraId="342B246D" w14:textId="77777777" w:rsidR="00D4078E" w:rsidRPr="00F52DF3" w:rsidRDefault="00D4078E" w:rsidP="00D4078E">
      <w:pPr>
        <w:spacing w:before="120" w:after="120"/>
        <w:ind w:left="720" w:hanging="720"/>
      </w:pPr>
      <w:r w:rsidRPr="00F52DF3">
        <w:t>(9)</w:t>
      </w:r>
      <w:r w:rsidRPr="00F52DF3">
        <w:tab/>
        <w:t xml:space="preserve">All consumables included in O&amp;M must be clearly documented and include both the quantities used and prices paid. </w:t>
      </w:r>
    </w:p>
    <w:p w14:paraId="762132F3" w14:textId="77777777" w:rsidR="00D4078E" w:rsidRPr="00F52DF3" w:rsidRDefault="00D4078E" w:rsidP="00D4078E">
      <w:pPr>
        <w:spacing w:before="120" w:after="120"/>
        <w:ind w:left="720" w:hanging="720"/>
      </w:pPr>
      <w:r w:rsidRPr="00F52DF3">
        <w:t>(10)</w:t>
      </w:r>
      <w:r w:rsidRPr="00F52DF3">
        <w:tab/>
        <w:t xml:space="preserve"> Filing Entities must provide a description of all components included as operating costs and the reason for their inclusion.</w:t>
      </w:r>
    </w:p>
    <w:p w14:paraId="72AC8DCF" w14:textId="77777777" w:rsidR="00D4078E" w:rsidRPr="00F52DF3" w:rsidRDefault="00D4078E" w:rsidP="00D4078E">
      <w:pPr>
        <w:spacing w:before="120" w:after="120"/>
        <w:ind w:left="720" w:hanging="720"/>
      </w:pPr>
      <w:proofErr w:type="gramStart"/>
      <w:r w:rsidRPr="00F52DF3">
        <w:t>(11)</w:t>
      </w:r>
      <w:r w:rsidRPr="00F52DF3">
        <w:tab/>
        <w:t>If</w:t>
      </w:r>
      <w:proofErr w:type="gramEnd"/>
      <w:r w:rsidRPr="00F52DF3">
        <w:t xml:space="preserve"> a Filing Entity feels that a unit modification or required change in operating procedures will affect the unit's maintenance cost, revised maintenance costs must be submitted to ERCOT for approval.</w:t>
      </w:r>
    </w:p>
    <w:p w14:paraId="60C93003" w14:textId="77777777" w:rsidR="00D4078E" w:rsidRPr="00F52DF3" w:rsidRDefault="00D4078E" w:rsidP="00D4078E">
      <w:pPr>
        <w:spacing w:before="120" w:after="120"/>
        <w:ind w:left="720" w:hanging="720"/>
      </w:pPr>
      <w:r w:rsidRPr="00F52DF3">
        <w:lastRenderedPageBreak/>
        <w:t>(12)</w:t>
      </w:r>
      <w:r w:rsidRPr="00F52DF3">
        <w:tab/>
        <w:t>A Filing Entity may submit only one value ($/MWh) for the O&amp;M cost of operation at LSL.</w:t>
      </w:r>
    </w:p>
    <w:p w14:paraId="2143DFFF" w14:textId="77777777" w:rsidR="00D4078E" w:rsidRPr="00F52DF3" w:rsidRDefault="00D4078E" w:rsidP="00D4078E">
      <w:pPr>
        <w:spacing w:before="120" w:after="120"/>
        <w:ind w:left="720" w:hanging="720"/>
      </w:pPr>
      <w:r w:rsidRPr="00F52DF3">
        <w:t>(13)</w:t>
      </w:r>
      <w:r w:rsidRPr="00F52DF3">
        <w:tab/>
        <w:t xml:space="preserve">A Filing Entity may submit only one single average value ($/MWh) for the O&amp;M cost of operation above LSL.  </w:t>
      </w:r>
    </w:p>
    <w:p w14:paraId="43F50B9C" w14:textId="02E33926" w:rsidR="00D4078E" w:rsidRPr="00F52DF3" w:rsidRDefault="00D4078E" w:rsidP="00D4078E">
      <w:pPr>
        <w:spacing w:before="120" w:after="120"/>
        <w:ind w:left="720" w:hanging="720"/>
      </w:pPr>
      <w:r w:rsidRPr="00F52DF3">
        <w:t>(14)</w:t>
      </w:r>
      <w:r w:rsidRPr="00F52DF3">
        <w:tab/>
        <w:t>A Filing Entity with a currently effective Long Term Service Agreement Contract</w:t>
      </w:r>
      <w:del w:id="4" w:author="ERCOT" w:date="2025-09-30T15:55:00Z" w16du:dateUtc="2025-09-30T20:55:00Z">
        <w:r w:rsidRPr="00F52DF3" w:rsidDel="00E418BF">
          <w:delText xml:space="preserve"> (LTSA)</w:delText>
        </w:r>
      </w:del>
      <w:r w:rsidRPr="00F52DF3">
        <w:t xml:space="preserve"> for the overhaul and maintenance work on a Resource or specific components of a Resource may include the costs described within that </w:t>
      </w:r>
      <w:del w:id="5" w:author="ERCOT" w:date="2025-09-30T15:55:00Z" w16du:dateUtc="2025-09-30T20:55:00Z">
        <w:r w:rsidRPr="00F52DF3" w:rsidDel="00E418BF">
          <w:delText>LTSA</w:delText>
        </w:r>
      </w:del>
      <w:ins w:id="6" w:author="ERCOT" w:date="2025-09-30T15:55:00Z" w16du:dateUtc="2025-09-30T20:55:00Z">
        <w:r w:rsidR="00E418BF">
          <w:t>long-term service agreement</w:t>
        </w:r>
        <w:r w:rsidR="00E418BF" w:rsidRPr="00F52DF3">
          <w:t xml:space="preserve"> </w:t>
        </w:r>
      </w:ins>
      <w:r w:rsidRPr="00F52DF3">
        <w:t>as Verifiable O&amp;M costs if the following conditions are met:</w:t>
      </w:r>
    </w:p>
    <w:p w14:paraId="2ACB2E93" w14:textId="77777777" w:rsidR="00D4078E" w:rsidRPr="00F52DF3" w:rsidRDefault="00D4078E" w:rsidP="00D4078E">
      <w:pPr>
        <w:spacing w:before="120" w:after="120"/>
        <w:ind w:left="1440" w:hanging="720"/>
      </w:pPr>
      <w:r w:rsidRPr="00F52DF3">
        <w:t>(a)</w:t>
      </w:r>
      <w:r w:rsidRPr="00F52DF3">
        <w:tab/>
        <w:t>The maintenance costs to be included are incremental costs and are otherwise consistent with the definitions and uses of those costs within this Manual.</w:t>
      </w:r>
    </w:p>
    <w:p w14:paraId="4FC67B25" w14:textId="29EB5C69" w:rsidR="00D4078E" w:rsidRPr="00F52DF3" w:rsidRDefault="00D4078E" w:rsidP="00D4078E">
      <w:pPr>
        <w:spacing w:before="120" w:after="120"/>
        <w:ind w:left="1440" w:hanging="720"/>
      </w:pPr>
      <w:r w:rsidRPr="00F52DF3">
        <w:t>(b)</w:t>
      </w:r>
      <w:r w:rsidRPr="00F52DF3">
        <w:tab/>
        <w:t xml:space="preserve">A dollar value for each component of the variable maintenance costs is specifically set by the </w:t>
      </w:r>
      <w:del w:id="7" w:author="ERCOT" w:date="2025-09-30T15:55:00Z" w16du:dateUtc="2025-09-30T20:55:00Z">
        <w:r w:rsidRPr="00F52DF3" w:rsidDel="00E418BF">
          <w:delText>LTSA</w:delText>
        </w:r>
      </w:del>
      <w:ins w:id="8" w:author="ERCOT" w:date="2025-09-30T15:55:00Z" w16du:dateUtc="2025-09-30T20:55:00Z">
        <w:r w:rsidR="00E418BF">
          <w:t>long</w:t>
        </w:r>
      </w:ins>
      <w:ins w:id="9" w:author="ERCOT" w:date="2025-09-30T15:56:00Z" w16du:dateUtc="2025-09-30T20:56:00Z">
        <w:r w:rsidR="00E418BF">
          <w:t>-term service agreement</w:t>
        </w:r>
      </w:ins>
      <w:r w:rsidRPr="00F52DF3">
        <w:t>.</w:t>
      </w:r>
    </w:p>
    <w:p w14:paraId="0C6F07B2" w14:textId="77777777" w:rsidR="00D4078E" w:rsidRPr="00F52DF3" w:rsidRDefault="00D4078E" w:rsidP="00D4078E">
      <w:pPr>
        <w:spacing w:before="120" w:after="120"/>
        <w:ind w:left="1440" w:hanging="720"/>
      </w:pPr>
      <w:r w:rsidRPr="00F52DF3">
        <w:t>(c)</w:t>
      </w:r>
      <w:r w:rsidRPr="00F52DF3">
        <w:tab/>
        <w:t>Cost curves showing variable O&amp;M values versus time are submitted.</w:t>
      </w:r>
    </w:p>
    <w:p w14:paraId="1A86F58F" w14:textId="3851FEBB" w:rsidR="00D4078E" w:rsidRPr="00F52DF3" w:rsidRDefault="00D4078E" w:rsidP="00D4078E">
      <w:pPr>
        <w:spacing w:before="120" w:after="120"/>
        <w:ind w:left="1440" w:hanging="720"/>
      </w:pPr>
      <w:r w:rsidRPr="00F52DF3">
        <w:t>(d)</w:t>
      </w:r>
      <w:r w:rsidRPr="00F52DF3">
        <w:tab/>
        <w:t xml:space="preserve">ERCOT can verify the incremental or variable maintenance costs ($/MWh) or ($/start) in the </w:t>
      </w:r>
      <w:del w:id="10" w:author="ERCOT" w:date="2025-09-30T15:56:00Z" w16du:dateUtc="2025-09-30T20:56:00Z">
        <w:r w:rsidRPr="00F52DF3" w:rsidDel="00E418BF">
          <w:delText>LTSA</w:delText>
        </w:r>
      </w:del>
      <w:ins w:id="11" w:author="ERCOT" w:date="2025-09-30T15:56:00Z" w16du:dateUtc="2025-09-30T20:56:00Z">
        <w:r w:rsidR="00E418BF">
          <w:t>long-term service agreement</w:t>
        </w:r>
      </w:ins>
      <w:r w:rsidRPr="00F52DF3">
        <w:t>.</w:t>
      </w:r>
    </w:p>
    <w:p w14:paraId="468723C6" w14:textId="59815AB8" w:rsidR="00D4078E" w:rsidRPr="00F52DF3" w:rsidRDefault="00D4078E" w:rsidP="00D4078E">
      <w:pPr>
        <w:spacing w:before="120" w:after="120"/>
        <w:ind w:left="1440" w:hanging="720"/>
      </w:pPr>
      <w:r w:rsidRPr="00F52DF3">
        <w:t>(e)</w:t>
      </w:r>
      <w:r w:rsidRPr="00F52DF3">
        <w:tab/>
      </w:r>
      <w:del w:id="12" w:author="ERCOT" w:date="2025-09-30T15:56:00Z" w16du:dateUtc="2025-09-30T20:56:00Z">
        <w:r w:rsidRPr="00F52DF3" w:rsidDel="00E418BF">
          <w:delText>LTSA</w:delText>
        </w:r>
      </w:del>
      <w:ins w:id="13" w:author="ERCOT" w:date="2025-09-30T16:37:00Z" w16du:dateUtc="2025-09-30T21:37:00Z">
        <w:r w:rsidR="00624B4E">
          <w:t>L</w:t>
        </w:r>
      </w:ins>
      <w:ins w:id="14" w:author="ERCOT" w:date="2025-09-30T15:56:00Z" w16du:dateUtc="2025-09-30T20:56:00Z">
        <w:r w:rsidR="00E418BF">
          <w:t>ong-term service agreement</w:t>
        </w:r>
        <w:r w:rsidR="00E418BF" w:rsidRPr="00F52DF3">
          <w:t xml:space="preserve"> </w:t>
        </w:r>
      </w:ins>
      <w:r w:rsidRPr="00F52DF3">
        <w:t>contracts must be submitted directly to ERCOT for review and approval and must be currently effective.</w:t>
      </w:r>
    </w:p>
    <w:p w14:paraId="0848ECAF" w14:textId="77777777" w:rsidR="00D4078E" w:rsidRPr="00F52DF3" w:rsidRDefault="00D4078E" w:rsidP="00D4078E">
      <w:pPr>
        <w:keepNext/>
        <w:tabs>
          <w:tab w:val="left" w:pos="1080"/>
        </w:tabs>
        <w:spacing w:before="240" w:after="240"/>
        <w:ind w:left="1080" w:hanging="1080"/>
        <w:outlineLvl w:val="2"/>
        <w:rPr>
          <w:b/>
          <w:bCs/>
          <w:i/>
        </w:rPr>
      </w:pPr>
      <w:bookmarkStart w:id="15" w:name="_Toc467153286"/>
      <w:bookmarkStart w:id="16" w:name="_Toc136293612"/>
      <w:r w:rsidRPr="00F52DF3">
        <w:rPr>
          <w:b/>
          <w:bCs/>
          <w:i/>
        </w:rPr>
        <w:t>9.3.4</w:t>
      </w:r>
      <w:bookmarkStart w:id="17" w:name="_Toc378853692"/>
      <w:bookmarkStart w:id="18" w:name="OLE_LINK12"/>
      <w:bookmarkStart w:id="19" w:name="OLE_LINK13"/>
      <w:r w:rsidRPr="00F52DF3">
        <w:rPr>
          <w:b/>
          <w:bCs/>
          <w:i/>
        </w:rPr>
        <w:tab/>
        <w:t>Maintenance Period Conditions</w:t>
      </w:r>
      <w:bookmarkEnd w:id="15"/>
      <w:bookmarkEnd w:id="16"/>
      <w:bookmarkEnd w:id="17"/>
    </w:p>
    <w:p w14:paraId="70AC9EDB" w14:textId="13CCFE70" w:rsidR="00D4078E" w:rsidRPr="00F52DF3" w:rsidRDefault="00D4078E" w:rsidP="00D4078E">
      <w:pPr>
        <w:spacing w:before="120" w:after="120"/>
        <w:ind w:left="720" w:hanging="720"/>
      </w:pPr>
      <w:r w:rsidRPr="00F52DF3">
        <w:t>(1)</w:t>
      </w:r>
      <w:r w:rsidRPr="00F52DF3">
        <w:tab/>
        <w:t xml:space="preserve">When calculating maintenance costs, a 10-year historical period should be used with the exception of Resources with Long-Term Service Agreements.  Resources with a Long-Term Service Agreement may submit their maintenance costs based on projected amounts for the components covered by the </w:t>
      </w:r>
      <w:del w:id="20" w:author="ERCOT" w:date="2025-09-30T15:56:00Z" w16du:dateUtc="2025-09-30T20:56:00Z">
        <w:r w:rsidRPr="00F52DF3" w:rsidDel="00E418BF">
          <w:delText>LTSA</w:delText>
        </w:r>
      </w:del>
      <w:ins w:id="21" w:author="ERCOT" w:date="2025-09-30T15:56:00Z" w16du:dateUtc="2025-09-30T20:56:00Z">
        <w:r w:rsidR="00E418BF">
          <w:t>long-term service agreement</w:t>
        </w:r>
      </w:ins>
      <w:r w:rsidRPr="00F52DF3">
        <w:t xml:space="preserve">. If data are not available for the previous 10 years, then the length of the maintenance period is the length of time for which the data are available.  </w:t>
      </w:r>
      <w:bookmarkEnd w:id="18"/>
      <w:bookmarkEnd w:id="19"/>
      <w:r w:rsidRPr="00F52DF3">
        <w:t xml:space="preserve"> Filing Entities may determine maintenance costs on an annual basis and then normalize them for the entire </w:t>
      </w:r>
      <w:proofErr w:type="gramStart"/>
      <w:r w:rsidRPr="00F52DF3">
        <w:t>10 year</w:t>
      </w:r>
      <w:proofErr w:type="gramEnd"/>
      <w:r w:rsidRPr="00F52DF3">
        <w:t xml:space="preserve"> (or less) maintenance period.  In addition, Filing Entities must utilize the Cost Escalation Factors derived by ERCOT, to escalate historical maintenance costs to present value. </w:t>
      </w:r>
    </w:p>
    <w:p w14:paraId="29573AFC" w14:textId="77777777" w:rsidR="00D4078E" w:rsidRPr="00F52DF3" w:rsidRDefault="00D4078E" w:rsidP="00D4078E">
      <w:pPr>
        <w:spacing w:before="120" w:after="240"/>
        <w:ind w:left="720" w:hanging="720"/>
      </w:pPr>
      <w:r w:rsidRPr="00F52DF3">
        <w:t>(2)</w:t>
      </w:r>
      <w:r w:rsidRPr="00F52DF3">
        <w:tab/>
        <w:t>ERCOT will assess all submitted O&amp;M costs for reasonability.  When making this assessment for submissions with a maintenance period less than 10 years, ERCOT will consider Original Equipment Manufacturers (OEM) recommendations and similar Resources’ costs.</w:t>
      </w:r>
    </w:p>
    <w:p w14:paraId="54030D85"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43A32763" w:rsidR="00D176CF" w:rsidRDefault="00925C0D">
    <w:pPr>
      <w:pStyle w:val="Footer"/>
      <w:tabs>
        <w:tab w:val="clear" w:pos="4320"/>
        <w:tab w:val="clear" w:pos="8640"/>
        <w:tab w:val="right" w:pos="9360"/>
      </w:tabs>
      <w:rPr>
        <w:rFonts w:ascii="Arial" w:hAnsi="Arial" w:cs="Arial"/>
        <w:sz w:val="18"/>
      </w:rPr>
    </w:pPr>
    <w:r>
      <w:rPr>
        <w:rFonts w:ascii="Arial" w:hAnsi="Arial" w:cs="Arial"/>
        <w:color w:val="000000"/>
        <w:sz w:val="20"/>
        <w:szCs w:val="20"/>
      </w:rPr>
      <w:t>047</w:t>
    </w:r>
    <w:r w:rsidR="00B071A4">
      <w:rPr>
        <w:rFonts w:ascii="Arial" w:hAnsi="Arial" w:cs="Arial"/>
        <w:color w:val="000000"/>
        <w:sz w:val="20"/>
        <w:szCs w:val="20"/>
      </w:rPr>
      <w:t>VCMRR</w:t>
    </w:r>
    <w:r w:rsidR="00084BE6">
      <w:rPr>
        <w:rFonts w:ascii="Arial" w:hAnsi="Arial" w:cs="Arial"/>
        <w:color w:val="000000"/>
        <w:sz w:val="20"/>
        <w:szCs w:val="20"/>
      </w:rPr>
      <w:t>-</w:t>
    </w:r>
    <w:r w:rsidR="00515EB9">
      <w:rPr>
        <w:rFonts w:ascii="Arial" w:hAnsi="Arial" w:cs="Arial"/>
        <w:color w:val="000000"/>
        <w:sz w:val="20"/>
        <w:szCs w:val="20"/>
      </w:rPr>
      <w:t>04 WMS Report</w:t>
    </w:r>
    <w:r w:rsidR="00084BE6">
      <w:rPr>
        <w:rFonts w:ascii="Arial" w:hAnsi="Arial" w:cs="Arial"/>
        <w:color w:val="000000"/>
        <w:sz w:val="20"/>
        <w:szCs w:val="20"/>
      </w:rPr>
      <w:t xml:space="preserve"> </w:t>
    </w:r>
    <w:r w:rsidR="00515EB9">
      <w:rPr>
        <w:rFonts w:ascii="Arial" w:hAnsi="Arial" w:cs="Arial"/>
        <w:color w:val="000000"/>
        <w:sz w:val="20"/>
        <w:szCs w:val="20"/>
      </w:rPr>
      <w:t>010726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5B4F8E39" w:rsidR="00D176CF" w:rsidRDefault="00515EB9"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0"/>
  </w:num>
  <w:num w:numId="3" w16cid:durableId="199362140">
    <w:abstractNumId w:val="11"/>
  </w:num>
  <w:num w:numId="4" w16cid:durableId="93475814">
    <w:abstractNumId w:val="1"/>
  </w:num>
  <w:num w:numId="5" w16cid:durableId="94135086">
    <w:abstractNumId w:val="6"/>
  </w:num>
  <w:num w:numId="6" w16cid:durableId="967081564">
    <w:abstractNumId w:val="6"/>
  </w:num>
  <w:num w:numId="7" w16cid:durableId="591475041">
    <w:abstractNumId w:val="6"/>
  </w:num>
  <w:num w:numId="8" w16cid:durableId="1177619014">
    <w:abstractNumId w:val="6"/>
  </w:num>
  <w:num w:numId="9" w16cid:durableId="1365206747">
    <w:abstractNumId w:val="6"/>
  </w:num>
  <w:num w:numId="10" w16cid:durableId="6947540">
    <w:abstractNumId w:val="6"/>
  </w:num>
  <w:num w:numId="11" w16cid:durableId="620570879">
    <w:abstractNumId w:val="6"/>
  </w:num>
  <w:num w:numId="12" w16cid:durableId="1840537976">
    <w:abstractNumId w:val="6"/>
  </w:num>
  <w:num w:numId="13" w16cid:durableId="889531966">
    <w:abstractNumId w:val="6"/>
  </w:num>
  <w:num w:numId="14" w16cid:durableId="922106794">
    <w:abstractNumId w:val="3"/>
  </w:num>
  <w:num w:numId="15" w16cid:durableId="559563437">
    <w:abstractNumId w:val="5"/>
  </w:num>
  <w:num w:numId="16" w16cid:durableId="30543190">
    <w:abstractNumId w:val="8"/>
  </w:num>
  <w:num w:numId="17" w16cid:durableId="1958901407">
    <w:abstractNumId w:val="9"/>
  </w:num>
  <w:num w:numId="18" w16cid:durableId="1273435747">
    <w:abstractNumId w:val="4"/>
  </w:num>
  <w:num w:numId="19" w16cid:durableId="1844009090">
    <w:abstractNumId w:val="7"/>
  </w:num>
  <w:num w:numId="20" w16cid:durableId="1765689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4BE6"/>
    <w:rsid w:val="000D1AEB"/>
    <w:rsid w:val="000D3E64"/>
    <w:rsid w:val="000E6A4A"/>
    <w:rsid w:val="000F13C5"/>
    <w:rsid w:val="00105A36"/>
    <w:rsid w:val="00127985"/>
    <w:rsid w:val="001313B4"/>
    <w:rsid w:val="0014546D"/>
    <w:rsid w:val="001500D9"/>
    <w:rsid w:val="00156DB7"/>
    <w:rsid w:val="00157228"/>
    <w:rsid w:val="00160C3C"/>
    <w:rsid w:val="0017783C"/>
    <w:rsid w:val="0019314C"/>
    <w:rsid w:val="001A4D67"/>
    <w:rsid w:val="001B3B85"/>
    <w:rsid w:val="001F38F0"/>
    <w:rsid w:val="00207D3A"/>
    <w:rsid w:val="00212646"/>
    <w:rsid w:val="00237430"/>
    <w:rsid w:val="00276A99"/>
    <w:rsid w:val="00286AD9"/>
    <w:rsid w:val="002966F3"/>
    <w:rsid w:val="002A0C72"/>
    <w:rsid w:val="002B69F3"/>
    <w:rsid w:val="002B763A"/>
    <w:rsid w:val="002D09D9"/>
    <w:rsid w:val="002D382A"/>
    <w:rsid w:val="002D7DB8"/>
    <w:rsid w:val="002F1EDD"/>
    <w:rsid w:val="002F65FB"/>
    <w:rsid w:val="003013F2"/>
    <w:rsid w:val="0030232A"/>
    <w:rsid w:val="0030694A"/>
    <w:rsid w:val="003069F4"/>
    <w:rsid w:val="00360920"/>
    <w:rsid w:val="00384709"/>
    <w:rsid w:val="00386C35"/>
    <w:rsid w:val="003A3D77"/>
    <w:rsid w:val="003B5AED"/>
    <w:rsid w:val="003C6B7B"/>
    <w:rsid w:val="003E4B22"/>
    <w:rsid w:val="004135BD"/>
    <w:rsid w:val="004302A4"/>
    <w:rsid w:val="004463BA"/>
    <w:rsid w:val="004822D4"/>
    <w:rsid w:val="0049290B"/>
    <w:rsid w:val="004A4451"/>
    <w:rsid w:val="004D3958"/>
    <w:rsid w:val="005008DF"/>
    <w:rsid w:val="005045D0"/>
    <w:rsid w:val="00515EB9"/>
    <w:rsid w:val="00534C6C"/>
    <w:rsid w:val="00555AF7"/>
    <w:rsid w:val="005841C0"/>
    <w:rsid w:val="0059260F"/>
    <w:rsid w:val="005E5074"/>
    <w:rsid w:val="006101B5"/>
    <w:rsid w:val="00612E4F"/>
    <w:rsid w:val="00615D5E"/>
    <w:rsid w:val="00622E99"/>
    <w:rsid w:val="00624B4E"/>
    <w:rsid w:val="00625E5D"/>
    <w:rsid w:val="0066370F"/>
    <w:rsid w:val="006A0784"/>
    <w:rsid w:val="006A697B"/>
    <w:rsid w:val="006B4DDE"/>
    <w:rsid w:val="006B60B0"/>
    <w:rsid w:val="007120E7"/>
    <w:rsid w:val="007416E6"/>
    <w:rsid w:val="00743968"/>
    <w:rsid w:val="00785415"/>
    <w:rsid w:val="00791CB9"/>
    <w:rsid w:val="00793130"/>
    <w:rsid w:val="007B3233"/>
    <w:rsid w:val="007B5A42"/>
    <w:rsid w:val="007C199B"/>
    <w:rsid w:val="007C4583"/>
    <w:rsid w:val="007D3073"/>
    <w:rsid w:val="007D64B9"/>
    <w:rsid w:val="007D72D4"/>
    <w:rsid w:val="007E0452"/>
    <w:rsid w:val="008028C8"/>
    <w:rsid w:val="008070C0"/>
    <w:rsid w:val="00811C12"/>
    <w:rsid w:val="008209D7"/>
    <w:rsid w:val="008269A0"/>
    <w:rsid w:val="00845778"/>
    <w:rsid w:val="00850DFE"/>
    <w:rsid w:val="00860947"/>
    <w:rsid w:val="00861AC7"/>
    <w:rsid w:val="00887E28"/>
    <w:rsid w:val="008D5C3A"/>
    <w:rsid w:val="008E6DA2"/>
    <w:rsid w:val="00907B1E"/>
    <w:rsid w:val="00925C0D"/>
    <w:rsid w:val="00930C49"/>
    <w:rsid w:val="00943AFD"/>
    <w:rsid w:val="00963A51"/>
    <w:rsid w:val="00976E92"/>
    <w:rsid w:val="00983B6E"/>
    <w:rsid w:val="009936F8"/>
    <w:rsid w:val="009A3772"/>
    <w:rsid w:val="009D17F0"/>
    <w:rsid w:val="009F2A00"/>
    <w:rsid w:val="00A36F25"/>
    <w:rsid w:val="00A42796"/>
    <w:rsid w:val="00A5311D"/>
    <w:rsid w:val="00AD3B58"/>
    <w:rsid w:val="00AF56C6"/>
    <w:rsid w:val="00B032E8"/>
    <w:rsid w:val="00B071A4"/>
    <w:rsid w:val="00B07C46"/>
    <w:rsid w:val="00B24BB7"/>
    <w:rsid w:val="00B3337A"/>
    <w:rsid w:val="00B57F96"/>
    <w:rsid w:val="00B67892"/>
    <w:rsid w:val="00B77D03"/>
    <w:rsid w:val="00B97401"/>
    <w:rsid w:val="00BA4D33"/>
    <w:rsid w:val="00BA5732"/>
    <w:rsid w:val="00BC2D06"/>
    <w:rsid w:val="00BE5584"/>
    <w:rsid w:val="00C603D4"/>
    <w:rsid w:val="00C744EB"/>
    <w:rsid w:val="00C90702"/>
    <w:rsid w:val="00C917FF"/>
    <w:rsid w:val="00C9766A"/>
    <w:rsid w:val="00CC4F39"/>
    <w:rsid w:val="00CD544C"/>
    <w:rsid w:val="00CF3523"/>
    <w:rsid w:val="00CF4256"/>
    <w:rsid w:val="00D04FE8"/>
    <w:rsid w:val="00D176CF"/>
    <w:rsid w:val="00D271E3"/>
    <w:rsid w:val="00D4078E"/>
    <w:rsid w:val="00D47A80"/>
    <w:rsid w:val="00D85807"/>
    <w:rsid w:val="00D87349"/>
    <w:rsid w:val="00D91EE9"/>
    <w:rsid w:val="00D97220"/>
    <w:rsid w:val="00E14D47"/>
    <w:rsid w:val="00E1641C"/>
    <w:rsid w:val="00E26708"/>
    <w:rsid w:val="00E34958"/>
    <w:rsid w:val="00E37AB0"/>
    <w:rsid w:val="00E418BF"/>
    <w:rsid w:val="00E71C39"/>
    <w:rsid w:val="00EA56E6"/>
    <w:rsid w:val="00EC335F"/>
    <w:rsid w:val="00EC48FB"/>
    <w:rsid w:val="00ED4FBF"/>
    <w:rsid w:val="00EF232A"/>
    <w:rsid w:val="00EF2E83"/>
    <w:rsid w:val="00F05A69"/>
    <w:rsid w:val="00F43FFD"/>
    <w:rsid w:val="00F44236"/>
    <w:rsid w:val="00F52517"/>
    <w:rsid w:val="00F86FD7"/>
    <w:rsid w:val="00FA57B2"/>
    <w:rsid w:val="00FB509B"/>
    <w:rsid w:val="00FC3D4B"/>
    <w:rsid w:val="00FC6312"/>
    <w:rsid w:val="00FD2DC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925C0D"/>
    <w:rPr>
      <w:color w:val="605E5C"/>
      <w:shd w:val="clear" w:color="auto" w:fill="E1DFDD"/>
    </w:rPr>
  </w:style>
  <w:style w:type="character" w:customStyle="1" w:styleId="HeaderChar">
    <w:name w:val="Header Char"/>
    <w:link w:val="Header"/>
    <w:rsid w:val="00BE558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1077</Words>
  <Characters>6220</Characters>
  <Application>Microsoft Office Word</Application>
  <DocSecurity>0</DocSecurity>
  <Lines>194</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7176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2026-01-09T21:21:00Z</dcterms:created>
  <dcterms:modified xsi:type="dcterms:W3CDTF">2026-01-09T21:21:00Z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