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147"/>
        <w:gridCol w:w="1643"/>
        <w:gridCol w:w="6030"/>
      </w:tblGrid>
      <w:tr w:rsidR="00067FE2" w14:paraId="41D67FA6" w14:textId="77777777" w:rsidTr="0079541F">
        <w:tc>
          <w:tcPr>
            <w:tcW w:w="1620" w:type="dxa"/>
            <w:tcBorders>
              <w:bottom w:val="single" w:sz="4" w:space="0" w:color="auto"/>
            </w:tcBorders>
            <w:shd w:val="clear" w:color="auto" w:fill="FFFFFF"/>
            <w:vAlign w:val="center"/>
          </w:tcPr>
          <w:p w14:paraId="37C8FE03" w14:textId="77777777" w:rsidR="00067FE2" w:rsidRDefault="0094130B" w:rsidP="007836BB">
            <w:pPr>
              <w:pStyle w:val="Header"/>
              <w:spacing w:before="120" w:after="120"/>
            </w:pPr>
            <w:r>
              <w:t>COPMG</w:t>
            </w:r>
            <w:r w:rsidR="00067FE2">
              <w:t>RR Number</w:t>
            </w:r>
          </w:p>
        </w:tc>
        <w:tc>
          <w:tcPr>
            <w:tcW w:w="1147" w:type="dxa"/>
            <w:tcBorders>
              <w:bottom w:val="single" w:sz="4" w:space="0" w:color="auto"/>
            </w:tcBorders>
            <w:vAlign w:val="center"/>
          </w:tcPr>
          <w:p w14:paraId="34C57D47" w14:textId="7C466E7D" w:rsidR="00067FE2" w:rsidRDefault="00C4780C" w:rsidP="007836BB">
            <w:pPr>
              <w:pStyle w:val="Header"/>
              <w:jc w:val="center"/>
            </w:pPr>
            <w:hyperlink r:id="rId8" w:history="1">
              <w:r w:rsidRPr="00C4780C">
                <w:rPr>
                  <w:rStyle w:val="Hyperlink"/>
                </w:rPr>
                <w:t>052</w:t>
              </w:r>
            </w:hyperlink>
          </w:p>
        </w:tc>
        <w:tc>
          <w:tcPr>
            <w:tcW w:w="1643" w:type="dxa"/>
            <w:tcBorders>
              <w:bottom w:val="single" w:sz="4" w:space="0" w:color="auto"/>
            </w:tcBorders>
            <w:shd w:val="clear" w:color="auto" w:fill="FFFFFF"/>
            <w:vAlign w:val="center"/>
          </w:tcPr>
          <w:p w14:paraId="1763CB83" w14:textId="77777777" w:rsidR="00067FE2" w:rsidRDefault="0094130B" w:rsidP="00F44236">
            <w:pPr>
              <w:pStyle w:val="Header"/>
            </w:pPr>
            <w:r>
              <w:t>COPMG</w:t>
            </w:r>
            <w:r w:rsidR="00067FE2">
              <w:t>RR Title</w:t>
            </w:r>
          </w:p>
        </w:tc>
        <w:tc>
          <w:tcPr>
            <w:tcW w:w="6030" w:type="dxa"/>
            <w:tcBorders>
              <w:bottom w:val="single" w:sz="4" w:space="0" w:color="auto"/>
            </w:tcBorders>
            <w:vAlign w:val="center"/>
          </w:tcPr>
          <w:p w14:paraId="6A831556" w14:textId="01506DEC" w:rsidR="00067FE2" w:rsidRDefault="003C6DB7" w:rsidP="009D59FE">
            <w:pPr>
              <w:pStyle w:val="Header"/>
              <w:spacing w:before="120" w:after="120"/>
            </w:pPr>
            <w:r>
              <w:t>Related to NPRR</w:t>
            </w:r>
            <w:r w:rsidR="00C4780C">
              <w:t>1306</w:t>
            </w:r>
            <w:r>
              <w:t xml:space="preserve">, </w:t>
            </w:r>
            <w:r w:rsidR="005E6EF5" w:rsidRPr="005E6EF5">
              <w:t>Removal of Digital Certificate References for Market Participants with ERCOT MIS Access</w:t>
            </w:r>
          </w:p>
        </w:tc>
      </w:tr>
      <w:tr w:rsidR="0079541F" w:rsidRPr="00E01925" w14:paraId="65B8D4D9" w14:textId="77777777" w:rsidTr="00A818DE">
        <w:trPr>
          <w:trHeight w:val="611"/>
        </w:trPr>
        <w:tc>
          <w:tcPr>
            <w:tcW w:w="2767" w:type="dxa"/>
            <w:gridSpan w:val="2"/>
            <w:shd w:val="clear" w:color="auto" w:fill="FFFFFF"/>
            <w:vAlign w:val="center"/>
          </w:tcPr>
          <w:p w14:paraId="165452AB" w14:textId="6D597F09" w:rsidR="0079541F" w:rsidRPr="0079541F" w:rsidRDefault="0079541F" w:rsidP="0079541F">
            <w:pPr>
              <w:pStyle w:val="Header"/>
              <w:rPr>
                <w:bCs w:val="0"/>
              </w:rPr>
            </w:pPr>
            <w:r w:rsidRPr="00E01925">
              <w:rPr>
                <w:bCs w:val="0"/>
              </w:rPr>
              <w:t xml:space="preserve">Date </w:t>
            </w:r>
            <w:r w:rsidR="00A818DE">
              <w:rPr>
                <w:bCs w:val="0"/>
              </w:rPr>
              <w:t>of Decision</w:t>
            </w:r>
          </w:p>
        </w:tc>
        <w:tc>
          <w:tcPr>
            <w:tcW w:w="7673" w:type="dxa"/>
            <w:gridSpan w:val="2"/>
            <w:shd w:val="clear" w:color="auto" w:fill="FFFFFF"/>
            <w:vAlign w:val="center"/>
          </w:tcPr>
          <w:p w14:paraId="607E3B61" w14:textId="3BB34C66" w:rsidR="0079541F" w:rsidRPr="00E01925" w:rsidRDefault="00A818DE" w:rsidP="00F44236">
            <w:pPr>
              <w:pStyle w:val="NormalArial"/>
            </w:pPr>
            <w:r>
              <w:t>December 3</w:t>
            </w:r>
            <w:r w:rsidR="0079541F">
              <w:t>, 2025</w:t>
            </w:r>
          </w:p>
        </w:tc>
      </w:tr>
      <w:tr w:rsidR="00A818DE" w:rsidRPr="00E01925" w14:paraId="3FAB254B" w14:textId="77777777" w:rsidTr="00A818DE">
        <w:trPr>
          <w:trHeight w:val="611"/>
        </w:trPr>
        <w:tc>
          <w:tcPr>
            <w:tcW w:w="2767" w:type="dxa"/>
            <w:gridSpan w:val="2"/>
            <w:shd w:val="clear" w:color="auto" w:fill="FFFFFF"/>
            <w:vAlign w:val="center"/>
          </w:tcPr>
          <w:p w14:paraId="3395C980" w14:textId="3F57DC2F" w:rsidR="00A818DE" w:rsidRPr="00E01925" w:rsidRDefault="00A818DE" w:rsidP="0079541F">
            <w:pPr>
              <w:pStyle w:val="Header"/>
              <w:rPr>
                <w:bCs w:val="0"/>
              </w:rPr>
            </w:pPr>
            <w:r>
              <w:rPr>
                <w:bCs w:val="0"/>
              </w:rPr>
              <w:t>Action</w:t>
            </w:r>
          </w:p>
        </w:tc>
        <w:tc>
          <w:tcPr>
            <w:tcW w:w="7673" w:type="dxa"/>
            <w:gridSpan w:val="2"/>
            <w:shd w:val="clear" w:color="auto" w:fill="FFFFFF"/>
            <w:vAlign w:val="center"/>
          </w:tcPr>
          <w:p w14:paraId="145FF0F2" w14:textId="44E28ED2" w:rsidR="00A818DE" w:rsidDel="00A818DE" w:rsidRDefault="00A818DE" w:rsidP="00F44236">
            <w:pPr>
              <w:pStyle w:val="NormalArial"/>
            </w:pPr>
            <w:r>
              <w:t>Tabled</w:t>
            </w:r>
          </w:p>
        </w:tc>
      </w:tr>
      <w:tr w:rsidR="0079541F" w:rsidRPr="00E01925" w14:paraId="00E83B1E" w14:textId="77777777" w:rsidTr="001840E0">
        <w:trPr>
          <w:trHeight w:val="557"/>
        </w:trPr>
        <w:tc>
          <w:tcPr>
            <w:tcW w:w="2767" w:type="dxa"/>
            <w:gridSpan w:val="2"/>
            <w:shd w:val="clear" w:color="auto" w:fill="FFFFFF"/>
            <w:vAlign w:val="center"/>
          </w:tcPr>
          <w:p w14:paraId="03DA59B8" w14:textId="6886A857" w:rsidR="0079541F" w:rsidRPr="0079541F" w:rsidRDefault="00A818DE" w:rsidP="0079541F">
            <w:pPr>
              <w:pStyle w:val="Header"/>
            </w:pPr>
            <w:r>
              <w:t>Timeline</w:t>
            </w:r>
          </w:p>
        </w:tc>
        <w:tc>
          <w:tcPr>
            <w:tcW w:w="7673" w:type="dxa"/>
            <w:gridSpan w:val="2"/>
            <w:shd w:val="clear" w:color="auto" w:fill="FFFFFF"/>
            <w:vAlign w:val="center"/>
          </w:tcPr>
          <w:p w14:paraId="260AA1A7" w14:textId="0482740C" w:rsidR="0079541F" w:rsidRPr="00A818DE" w:rsidRDefault="0079541F" w:rsidP="00F44236">
            <w:pPr>
              <w:pStyle w:val="Header"/>
              <w:rPr>
                <w:b w:val="0"/>
              </w:rPr>
            </w:pPr>
            <w:r w:rsidRPr="00A818DE">
              <w:rPr>
                <w:b w:val="0"/>
              </w:rPr>
              <w:t>Normal</w:t>
            </w:r>
          </w:p>
        </w:tc>
      </w:tr>
      <w:tr w:rsidR="00A818DE" w:rsidRPr="00E01925" w14:paraId="3077A12A" w14:textId="77777777" w:rsidTr="00A818DE">
        <w:trPr>
          <w:trHeight w:val="701"/>
        </w:trPr>
        <w:tc>
          <w:tcPr>
            <w:tcW w:w="2767" w:type="dxa"/>
            <w:gridSpan w:val="2"/>
            <w:shd w:val="clear" w:color="auto" w:fill="FFFFFF"/>
            <w:vAlign w:val="center"/>
          </w:tcPr>
          <w:p w14:paraId="5FE9F370" w14:textId="6CE08D9B" w:rsidR="00A818DE" w:rsidDel="00A818DE" w:rsidRDefault="00A818DE" w:rsidP="0079541F">
            <w:pPr>
              <w:pStyle w:val="Header"/>
            </w:pPr>
            <w:r>
              <w:t>Proposed Effective Date</w:t>
            </w:r>
          </w:p>
        </w:tc>
        <w:tc>
          <w:tcPr>
            <w:tcW w:w="7673" w:type="dxa"/>
            <w:gridSpan w:val="2"/>
            <w:shd w:val="clear" w:color="auto" w:fill="FFFFFF"/>
            <w:vAlign w:val="center"/>
          </w:tcPr>
          <w:p w14:paraId="2D2CF31E" w14:textId="500F62AE" w:rsidR="00A818DE" w:rsidRPr="00A818DE" w:rsidRDefault="00A818DE" w:rsidP="00F44236">
            <w:pPr>
              <w:pStyle w:val="Header"/>
              <w:rPr>
                <w:b w:val="0"/>
              </w:rPr>
            </w:pPr>
            <w:r>
              <w:rPr>
                <w:b w:val="0"/>
              </w:rPr>
              <w:t>To be determined</w:t>
            </w:r>
          </w:p>
        </w:tc>
      </w:tr>
      <w:tr w:rsidR="00A818DE" w:rsidRPr="00E01925" w14:paraId="04769A34" w14:textId="77777777" w:rsidTr="00A818DE">
        <w:trPr>
          <w:trHeight w:val="701"/>
        </w:trPr>
        <w:tc>
          <w:tcPr>
            <w:tcW w:w="2767" w:type="dxa"/>
            <w:gridSpan w:val="2"/>
            <w:shd w:val="clear" w:color="auto" w:fill="FFFFFF"/>
            <w:vAlign w:val="center"/>
          </w:tcPr>
          <w:p w14:paraId="00BFF626" w14:textId="02FD57B0" w:rsidR="00A818DE" w:rsidDel="00A818DE" w:rsidRDefault="00A818DE" w:rsidP="0079541F">
            <w:pPr>
              <w:pStyle w:val="Header"/>
            </w:pPr>
            <w:r>
              <w:t>Priority and Rank Assigned</w:t>
            </w:r>
          </w:p>
        </w:tc>
        <w:tc>
          <w:tcPr>
            <w:tcW w:w="7673" w:type="dxa"/>
            <w:gridSpan w:val="2"/>
            <w:shd w:val="clear" w:color="auto" w:fill="FFFFFF"/>
            <w:vAlign w:val="center"/>
          </w:tcPr>
          <w:p w14:paraId="5F52BF02" w14:textId="3D729187" w:rsidR="00A818DE" w:rsidRPr="00A818DE" w:rsidRDefault="00A818DE" w:rsidP="00F44236">
            <w:pPr>
              <w:pStyle w:val="Header"/>
              <w:rPr>
                <w:b w:val="0"/>
              </w:rPr>
            </w:pPr>
            <w:r>
              <w:rPr>
                <w:b w:val="0"/>
              </w:rPr>
              <w:t>To be determined</w:t>
            </w:r>
          </w:p>
        </w:tc>
      </w:tr>
      <w:tr w:rsidR="009D17F0" w14:paraId="44E2D657" w14:textId="77777777" w:rsidTr="0079541F">
        <w:trPr>
          <w:trHeight w:val="773"/>
        </w:trPr>
        <w:tc>
          <w:tcPr>
            <w:tcW w:w="2767" w:type="dxa"/>
            <w:gridSpan w:val="2"/>
            <w:tcBorders>
              <w:top w:val="single" w:sz="4" w:space="0" w:color="auto"/>
              <w:bottom w:val="single" w:sz="4" w:space="0" w:color="auto"/>
            </w:tcBorders>
            <w:shd w:val="clear" w:color="auto" w:fill="FFFFFF"/>
            <w:vAlign w:val="center"/>
          </w:tcPr>
          <w:p w14:paraId="5F7341F0" w14:textId="77777777" w:rsidR="009D17F0" w:rsidRDefault="00435539" w:rsidP="007836BB">
            <w:pPr>
              <w:pStyle w:val="Header"/>
              <w:spacing w:before="120" w:after="120"/>
            </w:pPr>
            <w:r>
              <w:t>Commercial Operations Market Guide</w:t>
            </w:r>
            <w:r w:rsidR="0007682E">
              <w:t xml:space="preserve"> Sections</w:t>
            </w:r>
            <w:r w:rsidR="009D17F0">
              <w:t xml:space="preserve"> Requiring Revision </w:t>
            </w:r>
          </w:p>
        </w:tc>
        <w:tc>
          <w:tcPr>
            <w:tcW w:w="7673" w:type="dxa"/>
            <w:gridSpan w:val="2"/>
            <w:tcBorders>
              <w:top w:val="single" w:sz="4" w:space="0" w:color="auto"/>
            </w:tcBorders>
            <w:vAlign w:val="center"/>
          </w:tcPr>
          <w:p w14:paraId="1FA6B62F" w14:textId="77777777" w:rsidR="003C6DB7" w:rsidRDefault="003C2BC0" w:rsidP="003C6DB7">
            <w:pPr>
              <w:pStyle w:val="NormalArial"/>
            </w:pPr>
            <w:r w:rsidRPr="003C2BC0">
              <w:t>8.2</w:t>
            </w:r>
            <w:r w:rsidR="003C6DB7">
              <w:t xml:space="preserve">, </w:t>
            </w:r>
            <w:r w:rsidRPr="003C2BC0">
              <w:t>Settlement Statements and Invoices</w:t>
            </w:r>
          </w:p>
          <w:p w14:paraId="63B57F55" w14:textId="48EBF870" w:rsidR="003C2BC0" w:rsidRPr="00FB509B" w:rsidRDefault="003C2BC0" w:rsidP="003C6DB7">
            <w:pPr>
              <w:pStyle w:val="NormalArial"/>
            </w:pPr>
            <w:r w:rsidRPr="003C2BC0">
              <w:t>11.1.3</w:t>
            </w:r>
            <w:r w:rsidR="003C6DB7" w:rsidRPr="007836BB">
              <w:rPr>
                <w:iCs/>
              </w:rPr>
              <w:t>,</w:t>
            </w:r>
            <w:r w:rsidR="003C6DB7" w:rsidRPr="00436E61">
              <w:t xml:space="preserve"> </w:t>
            </w:r>
            <w:r w:rsidRPr="003C2BC0">
              <w:t>Dispute Access</w:t>
            </w:r>
          </w:p>
        </w:tc>
      </w:tr>
      <w:tr w:rsidR="00C9766A" w14:paraId="6E3A49A6" w14:textId="77777777" w:rsidTr="0079541F">
        <w:trPr>
          <w:trHeight w:val="518"/>
        </w:trPr>
        <w:tc>
          <w:tcPr>
            <w:tcW w:w="2767" w:type="dxa"/>
            <w:gridSpan w:val="2"/>
            <w:tcBorders>
              <w:bottom w:val="single" w:sz="4" w:space="0" w:color="auto"/>
            </w:tcBorders>
            <w:shd w:val="clear" w:color="auto" w:fill="FFFFFF"/>
            <w:vAlign w:val="center"/>
          </w:tcPr>
          <w:p w14:paraId="4D45A81D" w14:textId="77777777" w:rsidR="00C9766A" w:rsidRDefault="00625E5D" w:rsidP="003C6DB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673" w:type="dxa"/>
            <w:gridSpan w:val="2"/>
            <w:tcBorders>
              <w:bottom w:val="single" w:sz="4" w:space="0" w:color="auto"/>
            </w:tcBorders>
            <w:vAlign w:val="center"/>
          </w:tcPr>
          <w:p w14:paraId="3F34E92F" w14:textId="69B68356" w:rsidR="003C6DB7" w:rsidRDefault="003C6DB7" w:rsidP="007836BB">
            <w:pPr>
              <w:pStyle w:val="NormalArial"/>
              <w:spacing w:before="120" w:after="120"/>
            </w:pPr>
            <w:r>
              <w:t xml:space="preserve">Nodal Protocol Revision Request (NPRR) </w:t>
            </w:r>
            <w:r w:rsidR="00C4780C">
              <w:t>1306</w:t>
            </w:r>
            <w:r>
              <w:t xml:space="preserve">, </w:t>
            </w:r>
            <w:r w:rsidR="005E6EF5" w:rsidRPr="005E6EF5">
              <w:t>Removal of Digital Certificate References for Market Participants with ERCOT MIS Access</w:t>
            </w:r>
          </w:p>
          <w:p w14:paraId="750A6C38" w14:textId="280E74CD" w:rsidR="003C6DB7" w:rsidRDefault="003C6DB7" w:rsidP="003C6DB7">
            <w:pPr>
              <w:pStyle w:val="NormalArial"/>
              <w:spacing w:after="120"/>
            </w:pPr>
            <w:r>
              <w:t>Retail</w:t>
            </w:r>
            <w:r w:rsidRPr="001F5A27">
              <w:t xml:space="preserve"> Market Guide Revision Request (</w:t>
            </w:r>
            <w:r>
              <w:t>R</w:t>
            </w:r>
            <w:r w:rsidRPr="001F5A27">
              <w:t xml:space="preserve">MGRR) </w:t>
            </w:r>
            <w:r w:rsidR="00C4780C">
              <w:t>184</w:t>
            </w:r>
            <w:r w:rsidRPr="001F5A27">
              <w:t>, Related to NPRR</w:t>
            </w:r>
            <w:r w:rsidR="00C4780C">
              <w:t>1306</w:t>
            </w:r>
            <w:r w:rsidRPr="001F5A27">
              <w:t xml:space="preserve">, </w:t>
            </w:r>
            <w:r w:rsidR="005E6EF5" w:rsidRPr="005E6EF5">
              <w:t>Removal of Digital Certificate References for Market Participants with ERCOT MIS Access</w:t>
            </w:r>
          </w:p>
          <w:p w14:paraId="044F3894" w14:textId="77F91802" w:rsidR="00C9766A" w:rsidRPr="00FB509B" w:rsidRDefault="003C6DB7" w:rsidP="007836BB">
            <w:pPr>
              <w:pStyle w:val="NormalArial"/>
              <w:spacing w:after="120"/>
            </w:pPr>
            <w:r>
              <w:t xml:space="preserve">Verifiable Cost Manual Revision Request (VCMRR) </w:t>
            </w:r>
            <w:r w:rsidR="00C4780C">
              <w:t>045</w:t>
            </w:r>
            <w:r>
              <w:t>, Related to NPRR</w:t>
            </w:r>
            <w:r w:rsidR="00C4780C">
              <w:t>1306</w:t>
            </w:r>
            <w:r>
              <w:t xml:space="preserve">, </w:t>
            </w:r>
            <w:r w:rsidR="005E6EF5" w:rsidRPr="005E6EF5">
              <w:t>Removal of Digital Certificate References for Market Participants with ERCOT MIS Access</w:t>
            </w:r>
          </w:p>
        </w:tc>
      </w:tr>
      <w:tr w:rsidR="009D17F0" w14:paraId="626E4616" w14:textId="77777777" w:rsidTr="0079541F">
        <w:trPr>
          <w:trHeight w:val="518"/>
        </w:trPr>
        <w:tc>
          <w:tcPr>
            <w:tcW w:w="2767" w:type="dxa"/>
            <w:gridSpan w:val="2"/>
            <w:tcBorders>
              <w:bottom w:val="single" w:sz="4" w:space="0" w:color="auto"/>
            </w:tcBorders>
            <w:shd w:val="clear" w:color="auto" w:fill="FFFFFF"/>
            <w:vAlign w:val="center"/>
          </w:tcPr>
          <w:p w14:paraId="4D2854DF" w14:textId="77777777" w:rsidR="009D17F0" w:rsidRDefault="009D17F0" w:rsidP="00F44236">
            <w:pPr>
              <w:pStyle w:val="Header"/>
            </w:pPr>
            <w:r>
              <w:t>Revision Description</w:t>
            </w:r>
          </w:p>
        </w:tc>
        <w:tc>
          <w:tcPr>
            <w:tcW w:w="7673" w:type="dxa"/>
            <w:gridSpan w:val="2"/>
            <w:tcBorders>
              <w:bottom w:val="single" w:sz="4" w:space="0" w:color="auto"/>
            </w:tcBorders>
            <w:vAlign w:val="center"/>
          </w:tcPr>
          <w:p w14:paraId="1F4CDAB0" w14:textId="0C77E846" w:rsidR="009D17F0" w:rsidRPr="00FB509B" w:rsidRDefault="003C2BC0" w:rsidP="00624D9C">
            <w:pPr>
              <w:pStyle w:val="NormalArial"/>
              <w:spacing w:before="120" w:after="120"/>
            </w:pPr>
            <w:r>
              <w:t xml:space="preserve">This </w:t>
            </w:r>
            <w:r w:rsidR="003C6DB7">
              <w:t xml:space="preserve">Commercial Operations Market Guide </w:t>
            </w:r>
            <w:r>
              <w:t xml:space="preserve">Revision Request </w:t>
            </w:r>
            <w:r w:rsidR="005E6EF5">
              <w:t xml:space="preserve">(COPMGRR) </w:t>
            </w:r>
            <w:r>
              <w:t xml:space="preserve">replaces the concept of “Digital Certificates” throughout the </w:t>
            </w:r>
            <w:r w:rsidR="003C6DB7">
              <w:t xml:space="preserve">Commercial Operations </w:t>
            </w:r>
            <w:r>
              <w:t xml:space="preserve">Market Guide with a new concept where individuals affiliated with a Market Participant can be granted certain restricted access by each individual Market Participant’s </w:t>
            </w:r>
            <w:r w:rsidRPr="31D1002F">
              <w:t xml:space="preserve">User Security Administrator (USA).  </w:t>
            </w:r>
          </w:p>
        </w:tc>
      </w:tr>
      <w:tr w:rsidR="00C009A4" w14:paraId="1EF559B7" w14:textId="77777777" w:rsidTr="0079541F">
        <w:trPr>
          <w:trHeight w:val="518"/>
        </w:trPr>
        <w:tc>
          <w:tcPr>
            <w:tcW w:w="2767" w:type="dxa"/>
            <w:gridSpan w:val="2"/>
            <w:shd w:val="clear" w:color="auto" w:fill="FFFFFF"/>
            <w:vAlign w:val="center"/>
          </w:tcPr>
          <w:p w14:paraId="3B83A404" w14:textId="77777777" w:rsidR="00C009A4" w:rsidRDefault="00C009A4" w:rsidP="00C009A4">
            <w:pPr>
              <w:pStyle w:val="Header"/>
            </w:pPr>
            <w:r>
              <w:t>Reason for Revision</w:t>
            </w:r>
          </w:p>
        </w:tc>
        <w:tc>
          <w:tcPr>
            <w:tcW w:w="7673" w:type="dxa"/>
            <w:gridSpan w:val="2"/>
            <w:vAlign w:val="center"/>
          </w:tcPr>
          <w:p w14:paraId="63DAEA84" w14:textId="2AA73E09" w:rsidR="00C009A4" w:rsidRDefault="00C009A4" w:rsidP="00C009A4">
            <w:pPr>
              <w:pStyle w:val="NormalArial"/>
              <w:tabs>
                <w:tab w:val="left" w:pos="432"/>
              </w:tabs>
              <w:spacing w:before="120"/>
              <w:ind w:left="432" w:hanging="432"/>
              <w:rPr>
                <w:rFonts w:cs="Arial"/>
                <w:color w:val="000000"/>
              </w:rPr>
            </w:pPr>
            <w:r w:rsidRPr="006629C8">
              <w:object w:dxaOrig="1440" w:dyaOrig="1440" w14:anchorId="6F9E93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063C908" w14:textId="598967AE" w:rsidR="00C009A4" w:rsidRPr="00BD53C5" w:rsidRDefault="00C009A4" w:rsidP="00C009A4">
            <w:pPr>
              <w:pStyle w:val="NormalArial"/>
              <w:tabs>
                <w:tab w:val="left" w:pos="432"/>
              </w:tabs>
              <w:spacing w:before="120"/>
              <w:ind w:left="432" w:hanging="432"/>
              <w:rPr>
                <w:rFonts w:cs="Arial"/>
                <w:color w:val="000000"/>
              </w:rPr>
            </w:pPr>
            <w:r w:rsidRPr="00CD242D">
              <w:object w:dxaOrig="1440" w:dyaOrig="1440" w14:anchorId="31918663">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F241424" w14:textId="11A77605" w:rsidR="00C009A4" w:rsidRDefault="00C009A4" w:rsidP="00C009A4">
            <w:pPr>
              <w:pStyle w:val="NormalArial"/>
              <w:spacing w:before="120"/>
              <w:ind w:left="432" w:hanging="432"/>
              <w:rPr>
                <w:rFonts w:cs="Arial"/>
                <w:color w:val="000000"/>
              </w:rPr>
            </w:pPr>
            <w:r w:rsidRPr="006629C8">
              <w:lastRenderedPageBreak/>
              <w:object w:dxaOrig="1440" w:dyaOrig="1440" w14:anchorId="36DD5F27">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2C8584F" w14:textId="2C54CE7C" w:rsidR="00624D9C" w:rsidRPr="00624D9C" w:rsidRDefault="00624D9C" w:rsidP="00624D9C">
            <w:pPr>
              <w:pStyle w:val="NormalArial"/>
              <w:spacing w:before="120"/>
              <w:rPr>
                <w:iCs/>
                <w:kern w:val="24"/>
              </w:rPr>
            </w:pPr>
            <w:r w:rsidRPr="006629C8">
              <w:object w:dxaOrig="1440" w:dyaOrig="1440" w14:anchorId="623B4C41">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7B8EBB7D" w14:textId="68186323" w:rsidR="00C009A4" w:rsidRDefault="00C009A4" w:rsidP="00C009A4">
            <w:pPr>
              <w:pStyle w:val="NormalArial"/>
              <w:spacing w:before="120"/>
              <w:rPr>
                <w:iCs/>
                <w:kern w:val="24"/>
              </w:rPr>
            </w:pPr>
            <w:r w:rsidRPr="006629C8">
              <w:object w:dxaOrig="1440" w:dyaOrig="1440" w14:anchorId="1B89BBA7">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2DBB9290" w14:textId="228551FA" w:rsidR="00C009A4" w:rsidRPr="00CD242D" w:rsidRDefault="00C009A4" w:rsidP="00C009A4">
            <w:pPr>
              <w:pStyle w:val="NormalArial"/>
              <w:spacing w:before="120"/>
              <w:rPr>
                <w:rFonts w:cs="Arial"/>
                <w:color w:val="000000"/>
              </w:rPr>
            </w:pPr>
            <w:r w:rsidRPr="006629C8">
              <w:object w:dxaOrig="1440" w:dyaOrig="1440" w14:anchorId="0DF0A447">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0FF26460" w14:textId="77777777" w:rsidR="00C009A4" w:rsidRDefault="00C009A4" w:rsidP="00C009A4">
            <w:pPr>
              <w:pStyle w:val="NormalArial"/>
              <w:rPr>
                <w:i/>
                <w:sz w:val="20"/>
                <w:szCs w:val="20"/>
              </w:rPr>
            </w:pPr>
          </w:p>
          <w:p w14:paraId="610163FB" w14:textId="77777777" w:rsidR="00C009A4" w:rsidRDefault="00C009A4" w:rsidP="00C009A4">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3313F045" w14:textId="2187BE5C" w:rsidR="00C009A4" w:rsidRPr="001313B4" w:rsidRDefault="00C009A4" w:rsidP="00C009A4">
            <w:pPr>
              <w:pStyle w:val="NormalArial"/>
              <w:rPr>
                <w:iCs/>
                <w:kern w:val="24"/>
              </w:rPr>
            </w:pPr>
          </w:p>
        </w:tc>
      </w:tr>
      <w:tr w:rsidR="00C009A4" w14:paraId="27474CAB" w14:textId="77777777" w:rsidTr="006A4BC7">
        <w:trPr>
          <w:trHeight w:val="518"/>
        </w:trPr>
        <w:tc>
          <w:tcPr>
            <w:tcW w:w="2767" w:type="dxa"/>
            <w:gridSpan w:val="2"/>
            <w:shd w:val="clear" w:color="auto" w:fill="FFFFFF"/>
            <w:vAlign w:val="center"/>
          </w:tcPr>
          <w:p w14:paraId="457F825E" w14:textId="3349133E" w:rsidR="00C009A4" w:rsidRDefault="00C009A4" w:rsidP="00C009A4">
            <w:pPr>
              <w:pStyle w:val="Header"/>
            </w:pPr>
            <w:r>
              <w:lastRenderedPageBreak/>
              <w:t>Justification of Reason for Revision and Market Impacts</w:t>
            </w:r>
          </w:p>
        </w:tc>
        <w:tc>
          <w:tcPr>
            <w:tcW w:w="7673" w:type="dxa"/>
            <w:gridSpan w:val="2"/>
            <w:vAlign w:val="center"/>
          </w:tcPr>
          <w:p w14:paraId="55217E5B" w14:textId="72C99A00" w:rsidR="00486A7C" w:rsidRDefault="00486A7C" w:rsidP="00486A7C">
            <w:pPr>
              <w:pStyle w:val="NormalArial"/>
              <w:spacing w:before="120" w:after="120" w:line="259" w:lineRule="auto"/>
            </w:pPr>
            <w:r>
              <w:t>This COPMGRR accompanies NPRR</w:t>
            </w:r>
            <w:r w:rsidR="00C4780C">
              <w:t>1306</w:t>
            </w:r>
            <w:r>
              <w:t xml:space="preserve">, which proposes changes to the binding language in the Protocols that limit ERCOT to using Digital Certificates for Market Participant’s access to the Market Information System (MIS) Secure Area and the MIS Certified Area.  </w:t>
            </w:r>
          </w:p>
          <w:p w14:paraId="00F95DE0" w14:textId="63C42A3A" w:rsidR="00486A7C" w:rsidRDefault="00486A7C" w:rsidP="00486A7C">
            <w:pPr>
              <w:pStyle w:val="NormalArial"/>
              <w:spacing w:before="120" w:after="120" w:line="259" w:lineRule="auto"/>
            </w:pPr>
            <w:r>
              <w:t xml:space="preserve">These changes will allow ERCOT to implement modern technology and systems for access for Market Participants in a more secure way using </w:t>
            </w:r>
            <w:r w:rsidR="005E6EF5">
              <w:t>“multi</w:t>
            </w:r>
            <w:r>
              <w:t>-</w:t>
            </w:r>
            <w:r w:rsidR="005E6EF5">
              <w:t xml:space="preserve">factor authentication” </w:t>
            </w:r>
            <w:r>
              <w:t>(MFA).  These modifications also future-proof the Protocols which will allow ERCOT, and the industry, to continue to provide efficient and secure access as technology changes.</w:t>
            </w:r>
          </w:p>
          <w:p w14:paraId="47B93587" w14:textId="19DB3465" w:rsidR="003C2BC0" w:rsidRPr="00625E5D" w:rsidRDefault="00486A7C" w:rsidP="00486A7C">
            <w:pPr>
              <w:pStyle w:val="NormalArial"/>
              <w:spacing w:before="120" w:after="120"/>
              <w:rPr>
                <w:iCs/>
                <w:kern w:val="24"/>
              </w:rPr>
            </w:pPr>
            <w:r>
              <w:t xml:space="preserve">This </w:t>
            </w:r>
            <w:r w:rsidR="005E6EF5">
              <w:t xml:space="preserve">COPMGRR </w:t>
            </w:r>
            <w:r>
              <w:t>also enable</w:t>
            </w:r>
            <w:r w:rsidR="005E6EF5">
              <w:t>s</w:t>
            </w:r>
            <w:r>
              <w:t xml:space="preserve"> </w:t>
            </w:r>
            <w:r w:rsidR="005E6EF5" w:rsidRPr="005E6EF5">
              <w:t>ERCOT to improve user experience through future projects to improve ERCOT’s security posture.  Currently, one user is required to have separate Digital Certificates for each Market Participant and each instance of registration the Market Participant they represent has in ERCOT systems.  For an individual who is affiliated with multiple Market Participants, each of which may have multiple registered instances, that one person will have multiple Digital Certificates to keep track of, which is unwieldy when navigating which Digital Certificate is being used for which Market Participant.  NPRR</w:t>
            </w:r>
            <w:r w:rsidR="00C4780C">
              <w:t>1306</w:t>
            </w:r>
            <w:r w:rsidR="005E6EF5" w:rsidRPr="005E6EF5">
              <w:t xml:space="preserve"> will allow future projects to remove Digital Certificates as a mandatory use case for each Market Participant represented and, instead, access will be allowed through a single identity.</w:t>
            </w:r>
          </w:p>
        </w:tc>
      </w:tr>
      <w:tr w:rsidR="006A4BC7" w14:paraId="7885051B" w14:textId="77777777" w:rsidTr="006A4BC7">
        <w:trPr>
          <w:trHeight w:val="518"/>
        </w:trPr>
        <w:tc>
          <w:tcPr>
            <w:tcW w:w="2767" w:type="dxa"/>
            <w:gridSpan w:val="2"/>
            <w:shd w:val="clear" w:color="auto" w:fill="FFFFFF"/>
            <w:vAlign w:val="center"/>
          </w:tcPr>
          <w:p w14:paraId="5E0213FA" w14:textId="2560F09F" w:rsidR="006A4BC7" w:rsidRDefault="006A4BC7" w:rsidP="00C009A4">
            <w:pPr>
              <w:pStyle w:val="Header"/>
            </w:pPr>
            <w:r>
              <w:t>WMS Decision</w:t>
            </w:r>
          </w:p>
        </w:tc>
        <w:tc>
          <w:tcPr>
            <w:tcW w:w="7673" w:type="dxa"/>
            <w:gridSpan w:val="2"/>
            <w:vAlign w:val="center"/>
          </w:tcPr>
          <w:p w14:paraId="10C534BE" w14:textId="1CACD713" w:rsidR="006A4BC7" w:rsidRDefault="006A4BC7" w:rsidP="00486A7C">
            <w:pPr>
              <w:pStyle w:val="NormalArial"/>
              <w:spacing w:before="120" w:after="120" w:line="259" w:lineRule="auto"/>
            </w:pPr>
            <w:r>
              <w:t>On 12/3/25, WMS voted unanimously to table COPMGRR052.  All Market Segments participated in the vote.</w:t>
            </w:r>
          </w:p>
        </w:tc>
      </w:tr>
      <w:tr w:rsidR="006A4BC7" w14:paraId="698B2221" w14:textId="77777777" w:rsidTr="0079541F">
        <w:trPr>
          <w:trHeight w:val="518"/>
        </w:trPr>
        <w:tc>
          <w:tcPr>
            <w:tcW w:w="2767" w:type="dxa"/>
            <w:gridSpan w:val="2"/>
            <w:tcBorders>
              <w:bottom w:val="single" w:sz="4" w:space="0" w:color="auto"/>
            </w:tcBorders>
            <w:shd w:val="clear" w:color="auto" w:fill="FFFFFF"/>
            <w:vAlign w:val="center"/>
          </w:tcPr>
          <w:p w14:paraId="49E0AF05" w14:textId="464B348F" w:rsidR="006A4BC7" w:rsidRDefault="006A4BC7" w:rsidP="00C009A4">
            <w:pPr>
              <w:pStyle w:val="Header"/>
            </w:pPr>
            <w:r>
              <w:t>Summary of WMS Discussion</w:t>
            </w:r>
          </w:p>
        </w:tc>
        <w:tc>
          <w:tcPr>
            <w:tcW w:w="7673" w:type="dxa"/>
            <w:gridSpan w:val="2"/>
            <w:tcBorders>
              <w:bottom w:val="single" w:sz="4" w:space="0" w:color="auto"/>
            </w:tcBorders>
            <w:vAlign w:val="center"/>
          </w:tcPr>
          <w:p w14:paraId="4BA73AE4" w14:textId="2DAD60DE" w:rsidR="006A4BC7" w:rsidRDefault="006A4BC7" w:rsidP="00A949FC">
            <w:pPr>
              <w:pStyle w:val="NormalArial"/>
              <w:spacing w:before="120" w:after="120" w:line="259" w:lineRule="auto"/>
            </w:pPr>
            <w:r>
              <w:t>On 12/3/25, WMS reviewed COPMGRR052 and NPRR1306</w:t>
            </w:r>
            <w:r w:rsidR="00A949FC">
              <w:t xml:space="preserve">.  Some participants suggested tabling until PRS reviews ERCOT’s anticipated project timeline.  Other participants requested eventual standardization of the audit process as well. </w:t>
            </w:r>
          </w:p>
        </w:tc>
      </w:tr>
    </w:tbl>
    <w:p w14:paraId="755500AD"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949FC" w:rsidRPr="006F5051" w14:paraId="300F1048" w14:textId="77777777" w:rsidTr="00C0363F">
        <w:trPr>
          <w:trHeight w:val="432"/>
        </w:trPr>
        <w:tc>
          <w:tcPr>
            <w:tcW w:w="10440" w:type="dxa"/>
            <w:gridSpan w:val="2"/>
            <w:shd w:val="clear" w:color="auto" w:fill="FFFFFF"/>
            <w:vAlign w:val="center"/>
          </w:tcPr>
          <w:p w14:paraId="35F26B67" w14:textId="77777777" w:rsidR="00A949FC" w:rsidRPr="006F5051" w:rsidRDefault="00A949FC" w:rsidP="00C0363F">
            <w:pPr>
              <w:ind w:hanging="2"/>
              <w:jc w:val="center"/>
              <w:rPr>
                <w:rFonts w:ascii="Arial" w:hAnsi="Arial"/>
                <w:b/>
              </w:rPr>
            </w:pPr>
            <w:r w:rsidRPr="006F5051">
              <w:rPr>
                <w:rFonts w:ascii="Arial" w:hAnsi="Arial"/>
                <w:b/>
              </w:rPr>
              <w:t>Opinions</w:t>
            </w:r>
          </w:p>
        </w:tc>
      </w:tr>
      <w:tr w:rsidR="00A949FC" w:rsidRPr="006F5051" w14:paraId="44EE5401" w14:textId="77777777" w:rsidTr="00C0363F">
        <w:trPr>
          <w:trHeight w:val="432"/>
        </w:trPr>
        <w:tc>
          <w:tcPr>
            <w:tcW w:w="2880" w:type="dxa"/>
            <w:shd w:val="clear" w:color="auto" w:fill="FFFFFF"/>
            <w:vAlign w:val="center"/>
          </w:tcPr>
          <w:p w14:paraId="4CF06708" w14:textId="77777777" w:rsidR="00A949FC" w:rsidRPr="006F5051" w:rsidRDefault="00A949FC" w:rsidP="00C0363F">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3DAD85AF" w14:textId="77777777" w:rsidR="00A949FC" w:rsidRPr="006F5051" w:rsidRDefault="00A949FC" w:rsidP="00C0363F">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A949FC" w:rsidRPr="006F5051" w14:paraId="565D6543" w14:textId="77777777" w:rsidTr="00C0363F">
        <w:trPr>
          <w:trHeight w:val="432"/>
        </w:trPr>
        <w:tc>
          <w:tcPr>
            <w:tcW w:w="2880" w:type="dxa"/>
            <w:shd w:val="clear" w:color="auto" w:fill="FFFFFF"/>
            <w:vAlign w:val="center"/>
          </w:tcPr>
          <w:p w14:paraId="06198482" w14:textId="77777777" w:rsidR="00A949FC" w:rsidRPr="006F5051" w:rsidRDefault="00A949FC" w:rsidP="00C0363F">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1BFD100C" w14:textId="77777777" w:rsidR="00A949FC" w:rsidRPr="006F5051" w:rsidRDefault="00A949FC" w:rsidP="00C0363F">
            <w:pPr>
              <w:spacing w:before="120" w:after="120"/>
              <w:ind w:hanging="2"/>
              <w:rPr>
                <w:rFonts w:ascii="Arial" w:hAnsi="Arial"/>
                <w:b/>
                <w:bCs/>
              </w:rPr>
            </w:pPr>
            <w:r w:rsidRPr="006F5051">
              <w:rPr>
                <w:rFonts w:ascii="Arial" w:hAnsi="Arial"/>
              </w:rPr>
              <w:t>To be determined</w:t>
            </w:r>
          </w:p>
        </w:tc>
      </w:tr>
      <w:tr w:rsidR="00A949FC" w:rsidRPr="006F5051" w14:paraId="710294C5" w14:textId="77777777" w:rsidTr="00C0363F">
        <w:trPr>
          <w:trHeight w:val="432"/>
        </w:trPr>
        <w:tc>
          <w:tcPr>
            <w:tcW w:w="2880" w:type="dxa"/>
            <w:shd w:val="clear" w:color="auto" w:fill="FFFFFF"/>
            <w:vAlign w:val="center"/>
          </w:tcPr>
          <w:p w14:paraId="5802B16D" w14:textId="77777777" w:rsidR="00A949FC" w:rsidRPr="006F5051" w:rsidRDefault="00A949FC" w:rsidP="00C0363F">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7A5D86A0" w14:textId="77777777" w:rsidR="00A949FC" w:rsidRPr="006F5051" w:rsidRDefault="00A949FC" w:rsidP="00C0363F">
            <w:pPr>
              <w:spacing w:before="120" w:after="120"/>
              <w:ind w:hanging="2"/>
              <w:rPr>
                <w:rFonts w:ascii="Arial" w:hAnsi="Arial"/>
                <w:b/>
                <w:bCs/>
              </w:rPr>
            </w:pPr>
            <w:r w:rsidRPr="006F5051">
              <w:rPr>
                <w:rFonts w:ascii="Arial" w:hAnsi="Arial"/>
              </w:rPr>
              <w:t>To be determined</w:t>
            </w:r>
          </w:p>
        </w:tc>
      </w:tr>
      <w:tr w:rsidR="00A949FC" w:rsidRPr="006F5051" w14:paraId="4BBA13F8" w14:textId="77777777" w:rsidTr="00C0363F">
        <w:trPr>
          <w:trHeight w:val="432"/>
        </w:trPr>
        <w:tc>
          <w:tcPr>
            <w:tcW w:w="2880" w:type="dxa"/>
            <w:shd w:val="clear" w:color="auto" w:fill="FFFFFF"/>
            <w:vAlign w:val="center"/>
          </w:tcPr>
          <w:p w14:paraId="0B123218" w14:textId="77777777" w:rsidR="00A949FC" w:rsidRPr="006F5051" w:rsidRDefault="00A949FC" w:rsidP="00C0363F">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5418852E" w14:textId="77777777" w:rsidR="00A949FC" w:rsidRPr="006F5051" w:rsidRDefault="00A949FC" w:rsidP="00C0363F">
            <w:pPr>
              <w:spacing w:before="120" w:after="120"/>
              <w:ind w:hanging="2"/>
              <w:rPr>
                <w:rFonts w:ascii="Arial" w:hAnsi="Arial"/>
                <w:b/>
                <w:bCs/>
              </w:rPr>
            </w:pPr>
            <w:r w:rsidRPr="006F5051">
              <w:rPr>
                <w:rFonts w:ascii="Arial" w:hAnsi="Arial"/>
              </w:rPr>
              <w:t>To be determined</w:t>
            </w:r>
          </w:p>
        </w:tc>
      </w:tr>
    </w:tbl>
    <w:p w14:paraId="6D3218E8" w14:textId="77777777" w:rsidR="00A949FC" w:rsidRPr="0030232A" w:rsidRDefault="00A949FC"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145F03A" w14:textId="77777777" w:rsidTr="00D176CF">
        <w:trPr>
          <w:cantSplit/>
          <w:trHeight w:val="432"/>
        </w:trPr>
        <w:tc>
          <w:tcPr>
            <w:tcW w:w="10440" w:type="dxa"/>
            <w:gridSpan w:val="2"/>
            <w:tcBorders>
              <w:top w:val="single" w:sz="4" w:space="0" w:color="auto"/>
            </w:tcBorders>
            <w:shd w:val="clear" w:color="auto" w:fill="FFFFFF"/>
            <w:vAlign w:val="center"/>
          </w:tcPr>
          <w:p w14:paraId="5907F4C4" w14:textId="77777777" w:rsidR="009A3772" w:rsidRDefault="009A3772">
            <w:pPr>
              <w:pStyle w:val="Header"/>
              <w:jc w:val="center"/>
            </w:pPr>
            <w:r>
              <w:t>Sponsor</w:t>
            </w:r>
          </w:p>
        </w:tc>
      </w:tr>
      <w:tr w:rsidR="003C2BC0" w14:paraId="119C58BA" w14:textId="77777777" w:rsidTr="00D176CF">
        <w:trPr>
          <w:cantSplit/>
          <w:trHeight w:val="432"/>
        </w:trPr>
        <w:tc>
          <w:tcPr>
            <w:tcW w:w="2880" w:type="dxa"/>
            <w:shd w:val="clear" w:color="auto" w:fill="FFFFFF"/>
            <w:vAlign w:val="center"/>
          </w:tcPr>
          <w:p w14:paraId="131D9F90" w14:textId="77777777" w:rsidR="003C2BC0" w:rsidRPr="00B93CA0" w:rsidRDefault="003C2BC0" w:rsidP="003C2BC0">
            <w:pPr>
              <w:pStyle w:val="Header"/>
              <w:rPr>
                <w:bCs w:val="0"/>
              </w:rPr>
            </w:pPr>
            <w:r w:rsidRPr="00B93CA0">
              <w:rPr>
                <w:bCs w:val="0"/>
              </w:rPr>
              <w:t>Name</w:t>
            </w:r>
          </w:p>
        </w:tc>
        <w:tc>
          <w:tcPr>
            <w:tcW w:w="7560" w:type="dxa"/>
            <w:vAlign w:val="center"/>
          </w:tcPr>
          <w:p w14:paraId="727F1D84" w14:textId="15D8A9C2" w:rsidR="003C2BC0" w:rsidRDefault="003C2BC0" w:rsidP="003C2BC0">
            <w:pPr>
              <w:pStyle w:val="NormalArial"/>
            </w:pPr>
            <w:r>
              <w:t>Nicholas Jessett</w:t>
            </w:r>
            <w:r w:rsidR="00624D9C">
              <w:t xml:space="preserve"> </w:t>
            </w:r>
            <w:r>
              <w:t>/</w:t>
            </w:r>
            <w:r w:rsidR="00624D9C">
              <w:t xml:space="preserve"> </w:t>
            </w:r>
            <w:r>
              <w:t>Katherine Gross</w:t>
            </w:r>
          </w:p>
        </w:tc>
      </w:tr>
      <w:tr w:rsidR="003C2BC0" w14:paraId="5EB5B5DC" w14:textId="77777777" w:rsidTr="00D176CF">
        <w:trPr>
          <w:cantSplit/>
          <w:trHeight w:val="432"/>
        </w:trPr>
        <w:tc>
          <w:tcPr>
            <w:tcW w:w="2880" w:type="dxa"/>
            <w:shd w:val="clear" w:color="auto" w:fill="FFFFFF"/>
            <w:vAlign w:val="center"/>
          </w:tcPr>
          <w:p w14:paraId="36049024" w14:textId="77777777" w:rsidR="003C2BC0" w:rsidRPr="00B93CA0" w:rsidRDefault="003C2BC0" w:rsidP="003C2BC0">
            <w:pPr>
              <w:pStyle w:val="Header"/>
              <w:rPr>
                <w:bCs w:val="0"/>
              </w:rPr>
            </w:pPr>
            <w:r w:rsidRPr="00B93CA0">
              <w:rPr>
                <w:bCs w:val="0"/>
              </w:rPr>
              <w:t>E-mail Address</w:t>
            </w:r>
          </w:p>
        </w:tc>
        <w:tc>
          <w:tcPr>
            <w:tcW w:w="7560" w:type="dxa"/>
            <w:vAlign w:val="center"/>
          </w:tcPr>
          <w:p w14:paraId="681A943C" w14:textId="4EA51C1B" w:rsidR="003C2BC0" w:rsidRDefault="00430A53" w:rsidP="003C2BC0">
            <w:pPr>
              <w:pStyle w:val="NormalArial"/>
            </w:pPr>
            <w:hyperlink r:id="rId20" w:history="1">
              <w:r w:rsidRPr="007C2C24">
                <w:rPr>
                  <w:rStyle w:val="Hyperlink"/>
                </w:rPr>
                <w:t>nicholas.jessett@ercot.com</w:t>
              </w:r>
            </w:hyperlink>
            <w:r>
              <w:t xml:space="preserve"> </w:t>
            </w:r>
            <w:r w:rsidR="00624D9C" w:rsidRPr="00430A53">
              <w:t>/</w:t>
            </w:r>
            <w:r w:rsidR="003C2BC0">
              <w:t xml:space="preserve"> </w:t>
            </w:r>
            <w:hyperlink r:id="rId21">
              <w:r w:rsidR="003C2BC0" w:rsidRPr="31D1002F">
                <w:rPr>
                  <w:rStyle w:val="Hyperlink"/>
                </w:rPr>
                <w:t>katherine.gross@ercot.com</w:t>
              </w:r>
            </w:hyperlink>
            <w:r w:rsidR="003C2BC0">
              <w:t xml:space="preserve"> </w:t>
            </w:r>
          </w:p>
        </w:tc>
      </w:tr>
      <w:tr w:rsidR="003C2BC0" w14:paraId="7EFF44D3" w14:textId="77777777" w:rsidTr="00D176CF">
        <w:trPr>
          <w:cantSplit/>
          <w:trHeight w:val="432"/>
        </w:trPr>
        <w:tc>
          <w:tcPr>
            <w:tcW w:w="2880" w:type="dxa"/>
            <w:shd w:val="clear" w:color="auto" w:fill="FFFFFF"/>
            <w:vAlign w:val="center"/>
          </w:tcPr>
          <w:p w14:paraId="7C0EA09F" w14:textId="77777777" w:rsidR="003C2BC0" w:rsidRPr="00B93CA0" w:rsidRDefault="003C2BC0" w:rsidP="003C2BC0">
            <w:pPr>
              <w:pStyle w:val="Header"/>
              <w:rPr>
                <w:bCs w:val="0"/>
              </w:rPr>
            </w:pPr>
            <w:r w:rsidRPr="00B93CA0">
              <w:rPr>
                <w:bCs w:val="0"/>
              </w:rPr>
              <w:t>Company</w:t>
            </w:r>
          </w:p>
        </w:tc>
        <w:tc>
          <w:tcPr>
            <w:tcW w:w="7560" w:type="dxa"/>
            <w:vAlign w:val="center"/>
          </w:tcPr>
          <w:p w14:paraId="5834DC96" w14:textId="1953E43F" w:rsidR="003C2BC0" w:rsidRDefault="003C2BC0" w:rsidP="003C2BC0">
            <w:pPr>
              <w:pStyle w:val="NormalArial"/>
            </w:pPr>
            <w:r>
              <w:t xml:space="preserve">ERCOT </w:t>
            </w:r>
          </w:p>
        </w:tc>
      </w:tr>
      <w:tr w:rsidR="003C2BC0" w14:paraId="0363712C" w14:textId="77777777" w:rsidTr="00D176CF">
        <w:trPr>
          <w:cantSplit/>
          <w:trHeight w:val="432"/>
        </w:trPr>
        <w:tc>
          <w:tcPr>
            <w:tcW w:w="2880" w:type="dxa"/>
            <w:tcBorders>
              <w:bottom w:val="single" w:sz="4" w:space="0" w:color="auto"/>
            </w:tcBorders>
            <w:shd w:val="clear" w:color="auto" w:fill="FFFFFF"/>
            <w:vAlign w:val="center"/>
          </w:tcPr>
          <w:p w14:paraId="220046CB" w14:textId="77777777" w:rsidR="003C2BC0" w:rsidRPr="00B93CA0" w:rsidRDefault="003C2BC0" w:rsidP="003C2BC0">
            <w:pPr>
              <w:pStyle w:val="Header"/>
              <w:rPr>
                <w:bCs w:val="0"/>
              </w:rPr>
            </w:pPr>
            <w:r w:rsidRPr="00B93CA0">
              <w:rPr>
                <w:bCs w:val="0"/>
              </w:rPr>
              <w:t>Phone Number</w:t>
            </w:r>
          </w:p>
        </w:tc>
        <w:tc>
          <w:tcPr>
            <w:tcW w:w="7560" w:type="dxa"/>
            <w:tcBorders>
              <w:bottom w:val="single" w:sz="4" w:space="0" w:color="auto"/>
            </w:tcBorders>
            <w:vAlign w:val="center"/>
          </w:tcPr>
          <w:p w14:paraId="7FA8A233" w14:textId="21D4801E" w:rsidR="003C2BC0" w:rsidRDefault="003C2BC0" w:rsidP="003C2BC0">
            <w:pPr>
              <w:pStyle w:val="NormalArial"/>
            </w:pPr>
            <w:r>
              <w:t>512-248-6746</w:t>
            </w:r>
            <w:r w:rsidR="00430A53">
              <w:t xml:space="preserve"> / </w:t>
            </w:r>
            <w:r w:rsidR="00430A53" w:rsidRPr="00430A53">
              <w:t>512-225-7184</w:t>
            </w:r>
          </w:p>
        </w:tc>
      </w:tr>
      <w:tr w:rsidR="009A3772" w14:paraId="61D9EC55" w14:textId="77777777" w:rsidTr="00D176CF">
        <w:trPr>
          <w:cantSplit/>
          <w:trHeight w:val="432"/>
        </w:trPr>
        <w:tc>
          <w:tcPr>
            <w:tcW w:w="2880" w:type="dxa"/>
            <w:shd w:val="clear" w:color="auto" w:fill="FFFFFF"/>
            <w:vAlign w:val="center"/>
          </w:tcPr>
          <w:p w14:paraId="18F9552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44FE3B" w14:textId="77777777" w:rsidR="009A3772" w:rsidRDefault="009A3772">
            <w:pPr>
              <w:pStyle w:val="NormalArial"/>
            </w:pPr>
          </w:p>
        </w:tc>
      </w:tr>
      <w:tr w:rsidR="009A3772" w14:paraId="3DCA025E" w14:textId="77777777" w:rsidTr="00D176CF">
        <w:trPr>
          <w:cantSplit/>
          <w:trHeight w:val="432"/>
        </w:trPr>
        <w:tc>
          <w:tcPr>
            <w:tcW w:w="2880" w:type="dxa"/>
            <w:tcBorders>
              <w:bottom w:val="single" w:sz="4" w:space="0" w:color="auto"/>
            </w:tcBorders>
            <w:shd w:val="clear" w:color="auto" w:fill="FFFFFF"/>
            <w:vAlign w:val="center"/>
          </w:tcPr>
          <w:p w14:paraId="004C5CF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C97FCCD" w14:textId="2F340762" w:rsidR="009A3772" w:rsidRDefault="00624D9C">
            <w:pPr>
              <w:pStyle w:val="NormalArial"/>
            </w:pPr>
            <w:r>
              <w:t>Not Applicable</w:t>
            </w:r>
          </w:p>
        </w:tc>
      </w:tr>
    </w:tbl>
    <w:p w14:paraId="09C9935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793015B" w14:textId="77777777" w:rsidTr="00D176CF">
        <w:trPr>
          <w:cantSplit/>
          <w:trHeight w:val="432"/>
        </w:trPr>
        <w:tc>
          <w:tcPr>
            <w:tcW w:w="10440" w:type="dxa"/>
            <w:gridSpan w:val="2"/>
            <w:vAlign w:val="center"/>
          </w:tcPr>
          <w:p w14:paraId="1526ABA1" w14:textId="77777777" w:rsidR="009A3772" w:rsidRPr="007C199B" w:rsidRDefault="009A3772" w:rsidP="007C199B">
            <w:pPr>
              <w:pStyle w:val="NormalArial"/>
              <w:jc w:val="center"/>
              <w:rPr>
                <w:b/>
              </w:rPr>
            </w:pPr>
            <w:r w:rsidRPr="007C199B">
              <w:rPr>
                <w:b/>
              </w:rPr>
              <w:t>Market Rules Staff Contact</w:t>
            </w:r>
          </w:p>
        </w:tc>
      </w:tr>
      <w:tr w:rsidR="00624D9C" w:rsidRPr="00D56D61" w14:paraId="18AE195C" w14:textId="77777777" w:rsidTr="00D176CF">
        <w:trPr>
          <w:cantSplit/>
          <w:trHeight w:val="432"/>
        </w:trPr>
        <w:tc>
          <w:tcPr>
            <w:tcW w:w="2880" w:type="dxa"/>
            <w:vAlign w:val="center"/>
          </w:tcPr>
          <w:p w14:paraId="2DA7A693" w14:textId="77777777" w:rsidR="00624D9C" w:rsidRPr="007C199B" w:rsidRDefault="00624D9C" w:rsidP="00624D9C">
            <w:pPr>
              <w:pStyle w:val="NormalArial"/>
              <w:rPr>
                <w:b/>
              </w:rPr>
            </w:pPr>
            <w:r w:rsidRPr="007C199B">
              <w:rPr>
                <w:b/>
              </w:rPr>
              <w:t>Name</w:t>
            </w:r>
          </w:p>
        </w:tc>
        <w:tc>
          <w:tcPr>
            <w:tcW w:w="7560" w:type="dxa"/>
            <w:vAlign w:val="center"/>
          </w:tcPr>
          <w:p w14:paraId="13AE16D1" w14:textId="0A990CFA" w:rsidR="00624D9C" w:rsidRPr="00D56D61" w:rsidRDefault="00624D9C" w:rsidP="00624D9C">
            <w:pPr>
              <w:pStyle w:val="NormalArial"/>
            </w:pPr>
            <w:r>
              <w:t>Jordan Troublefield</w:t>
            </w:r>
          </w:p>
        </w:tc>
      </w:tr>
      <w:tr w:rsidR="00624D9C" w:rsidRPr="00D56D61" w14:paraId="2C789006" w14:textId="77777777" w:rsidTr="00D176CF">
        <w:trPr>
          <w:cantSplit/>
          <w:trHeight w:val="432"/>
        </w:trPr>
        <w:tc>
          <w:tcPr>
            <w:tcW w:w="2880" w:type="dxa"/>
            <w:vAlign w:val="center"/>
          </w:tcPr>
          <w:p w14:paraId="6A0F9232" w14:textId="77777777" w:rsidR="00624D9C" w:rsidRPr="007C199B" w:rsidRDefault="00624D9C" w:rsidP="00624D9C">
            <w:pPr>
              <w:pStyle w:val="NormalArial"/>
              <w:rPr>
                <w:b/>
              </w:rPr>
            </w:pPr>
            <w:r w:rsidRPr="007C199B">
              <w:rPr>
                <w:b/>
              </w:rPr>
              <w:t>E-Mail Address</w:t>
            </w:r>
          </w:p>
        </w:tc>
        <w:tc>
          <w:tcPr>
            <w:tcW w:w="7560" w:type="dxa"/>
            <w:vAlign w:val="center"/>
          </w:tcPr>
          <w:p w14:paraId="726875B5" w14:textId="2C938D57" w:rsidR="00624D9C" w:rsidRPr="00D56D61" w:rsidRDefault="00624D9C" w:rsidP="00624D9C">
            <w:pPr>
              <w:pStyle w:val="NormalArial"/>
            </w:pPr>
            <w:hyperlink r:id="rId22" w:history="1">
              <w:r w:rsidRPr="004F57F6">
                <w:rPr>
                  <w:rStyle w:val="Hyperlink"/>
                </w:rPr>
                <w:t>j</w:t>
              </w:r>
              <w:r w:rsidRPr="004B15A5">
                <w:rPr>
                  <w:rStyle w:val="Hyperlink"/>
                </w:rPr>
                <w:t>ordan.troublefield@ercot.com</w:t>
              </w:r>
            </w:hyperlink>
            <w:r>
              <w:t xml:space="preserve"> </w:t>
            </w:r>
          </w:p>
        </w:tc>
      </w:tr>
      <w:tr w:rsidR="00624D9C" w:rsidRPr="005370B5" w14:paraId="1D1E6474" w14:textId="77777777" w:rsidTr="00D176CF">
        <w:trPr>
          <w:cantSplit/>
          <w:trHeight w:val="432"/>
        </w:trPr>
        <w:tc>
          <w:tcPr>
            <w:tcW w:w="2880" w:type="dxa"/>
            <w:vAlign w:val="center"/>
          </w:tcPr>
          <w:p w14:paraId="283A05FB" w14:textId="77777777" w:rsidR="00624D9C" w:rsidRPr="007C199B" w:rsidRDefault="00624D9C" w:rsidP="00624D9C">
            <w:pPr>
              <w:pStyle w:val="NormalArial"/>
              <w:rPr>
                <w:b/>
              </w:rPr>
            </w:pPr>
            <w:r w:rsidRPr="007C199B">
              <w:rPr>
                <w:b/>
              </w:rPr>
              <w:t>Phone Number</w:t>
            </w:r>
          </w:p>
        </w:tc>
        <w:tc>
          <w:tcPr>
            <w:tcW w:w="7560" w:type="dxa"/>
            <w:vAlign w:val="center"/>
          </w:tcPr>
          <w:p w14:paraId="550432D1" w14:textId="33A21720" w:rsidR="00624D9C" w:rsidRDefault="00624D9C" w:rsidP="00624D9C">
            <w:pPr>
              <w:pStyle w:val="NormalArial"/>
            </w:pPr>
            <w:r>
              <w:t>512-248-6521</w:t>
            </w:r>
          </w:p>
        </w:tc>
      </w:tr>
    </w:tbl>
    <w:p w14:paraId="3200788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840E0" w:rsidRPr="006F5051" w14:paraId="520D8134" w14:textId="77777777" w:rsidTr="00C0363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236F979" w14:textId="77777777" w:rsidR="001840E0" w:rsidRPr="006F5051" w:rsidRDefault="001840E0" w:rsidP="00C0363F">
            <w:pPr>
              <w:jc w:val="center"/>
              <w:rPr>
                <w:rFonts w:ascii="Arial" w:hAnsi="Arial"/>
                <w:b/>
              </w:rPr>
            </w:pPr>
            <w:bookmarkStart w:id="0" w:name="_Hlk216078313"/>
            <w:r w:rsidRPr="006F5051">
              <w:rPr>
                <w:rFonts w:ascii="Arial" w:hAnsi="Arial"/>
                <w:b/>
              </w:rPr>
              <w:t>Comments Received</w:t>
            </w:r>
          </w:p>
        </w:tc>
      </w:tr>
      <w:tr w:rsidR="001840E0" w:rsidRPr="006F5051" w14:paraId="4AFC6BFD" w14:textId="77777777" w:rsidTr="00C036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229775" w14:textId="77777777" w:rsidR="001840E0" w:rsidRPr="006F5051" w:rsidRDefault="001840E0" w:rsidP="00C0363F">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9194F1A" w14:textId="77777777" w:rsidR="001840E0" w:rsidRPr="006F5051" w:rsidRDefault="001840E0" w:rsidP="00C0363F">
            <w:pPr>
              <w:rPr>
                <w:rFonts w:ascii="Arial" w:hAnsi="Arial"/>
                <w:b/>
              </w:rPr>
            </w:pPr>
            <w:r w:rsidRPr="006F5051">
              <w:rPr>
                <w:rFonts w:ascii="Arial" w:hAnsi="Arial"/>
                <w:b/>
              </w:rPr>
              <w:t>Comment Summary</w:t>
            </w:r>
          </w:p>
        </w:tc>
      </w:tr>
      <w:tr w:rsidR="001840E0" w:rsidRPr="006F5051" w14:paraId="0F852DFF" w14:textId="77777777" w:rsidTr="00C036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0C7B70E" w14:textId="77777777" w:rsidR="001840E0" w:rsidRPr="006F5051" w:rsidRDefault="001840E0" w:rsidP="00C0363F">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8C66E61" w14:textId="77777777" w:rsidR="001840E0" w:rsidRPr="006F5051" w:rsidRDefault="001840E0" w:rsidP="00C0363F">
            <w:pPr>
              <w:spacing w:before="120" w:after="120"/>
              <w:rPr>
                <w:rFonts w:ascii="Arial" w:hAnsi="Arial"/>
              </w:rPr>
            </w:pPr>
          </w:p>
        </w:tc>
      </w:tr>
      <w:bookmarkEnd w:id="0"/>
    </w:tbl>
    <w:p w14:paraId="0C99DA0F" w14:textId="77777777" w:rsidR="001840E0" w:rsidRDefault="001840E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6D4C" w14:paraId="21E8CBC2" w14:textId="77777777" w:rsidTr="000D3D02">
        <w:trPr>
          <w:trHeight w:val="350"/>
        </w:trPr>
        <w:tc>
          <w:tcPr>
            <w:tcW w:w="10440" w:type="dxa"/>
            <w:tcBorders>
              <w:bottom w:val="single" w:sz="4" w:space="0" w:color="auto"/>
            </w:tcBorders>
            <w:shd w:val="clear" w:color="auto" w:fill="FFFFFF"/>
            <w:vAlign w:val="center"/>
          </w:tcPr>
          <w:p w14:paraId="291B9325" w14:textId="77777777" w:rsidR="00116D4C" w:rsidRDefault="00116D4C" w:rsidP="000D3D02">
            <w:pPr>
              <w:pStyle w:val="Header"/>
              <w:jc w:val="center"/>
            </w:pPr>
            <w:r>
              <w:t>Market Rules Notes</w:t>
            </w:r>
          </w:p>
        </w:tc>
      </w:tr>
    </w:tbl>
    <w:p w14:paraId="1C5542AE" w14:textId="2562A653" w:rsidR="00116D4C" w:rsidRDefault="00116D4C" w:rsidP="001840E0">
      <w:pPr>
        <w:tabs>
          <w:tab w:val="num" w:pos="0"/>
        </w:tabs>
        <w:spacing w:before="120"/>
        <w:rPr>
          <w:rFonts w:ascii="Arial" w:hAnsi="Arial" w:cs="Arial"/>
        </w:rPr>
      </w:pPr>
      <w:r>
        <w:rPr>
          <w:rFonts w:ascii="Arial" w:hAnsi="Arial" w:cs="Arial"/>
        </w:rPr>
        <w:t>None</w:t>
      </w:r>
    </w:p>
    <w:p w14:paraId="5FB7CEBF" w14:textId="77777777" w:rsidR="00116D4C" w:rsidRPr="00D56D61" w:rsidRDefault="00116D4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1BF702D" w14:textId="77777777">
        <w:trPr>
          <w:trHeight w:val="350"/>
        </w:trPr>
        <w:tc>
          <w:tcPr>
            <w:tcW w:w="10440" w:type="dxa"/>
            <w:tcBorders>
              <w:bottom w:val="single" w:sz="4" w:space="0" w:color="auto"/>
            </w:tcBorders>
            <w:shd w:val="clear" w:color="auto" w:fill="FFFFFF"/>
            <w:vAlign w:val="center"/>
          </w:tcPr>
          <w:p w14:paraId="571CAA55" w14:textId="77777777" w:rsidR="009A3772" w:rsidRDefault="009A3772" w:rsidP="00040096">
            <w:pPr>
              <w:pStyle w:val="Header"/>
              <w:jc w:val="center"/>
            </w:pPr>
            <w:r>
              <w:t xml:space="preserve">Proposed </w:t>
            </w:r>
            <w:r w:rsidR="00040096">
              <w:t>Guide</w:t>
            </w:r>
            <w:r>
              <w:t xml:space="preserve"> Language Revision</w:t>
            </w:r>
          </w:p>
        </w:tc>
      </w:tr>
    </w:tbl>
    <w:p w14:paraId="283F140A" w14:textId="77777777" w:rsidR="0066370F" w:rsidRPr="001313B4" w:rsidRDefault="0066370F" w:rsidP="00BC2D06">
      <w:pPr>
        <w:rPr>
          <w:rFonts w:ascii="Arial" w:hAnsi="Arial" w:cs="Arial"/>
          <w:b/>
          <w:i/>
          <w:color w:val="FF0000"/>
          <w:sz w:val="22"/>
          <w:szCs w:val="22"/>
        </w:rPr>
      </w:pPr>
    </w:p>
    <w:p w14:paraId="4E91FCDF" w14:textId="77777777" w:rsidR="003C2BC0" w:rsidRDefault="003C2BC0" w:rsidP="003C2BC0">
      <w:pPr>
        <w:pStyle w:val="H2"/>
      </w:pPr>
      <w:bookmarkStart w:id="1" w:name="_Toc309731022"/>
      <w:bookmarkStart w:id="2" w:name="_Toc399802473"/>
      <w:r>
        <w:lastRenderedPageBreak/>
        <w:t>8</w:t>
      </w:r>
      <w:r w:rsidRPr="00D673E4">
        <w:t>.2</w:t>
      </w:r>
      <w:r w:rsidRPr="00D673E4">
        <w:tab/>
        <w:t xml:space="preserve">Settlement Statements </w:t>
      </w:r>
      <w:bookmarkEnd w:id="1"/>
      <w:r>
        <w:t>and Invoices</w:t>
      </w:r>
      <w:bookmarkEnd w:id="2"/>
    </w:p>
    <w:p w14:paraId="519EC5E9" w14:textId="77777777" w:rsidR="003C2BC0" w:rsidRPr="000E19C3" w:rsidRDefault="003C2BC0" w:rsidP="003C2BC0">
      <w:pPr>
        <w:spacing w:after="240"/>
        <w:ind w:left="720" w:hanging="720"/>
        <w:rPr>
          <w:iCs/>
        </w:rPr>
      </w:pPr>
      <w:r w:rsidRPr="000E19C3">
        <w:rPr>
          <w:iCs/>
        </w:rPr>
        <w:t>(1)</w:t>
      </w:r>
      <w:r w:rsidRPr="000E19C3">
        <w:rPr>
          <w:iCs/>
        </w:rPr>
        <w:tab/>
        <w:t>The Real-Time Market (RTM), the Day-Ahead Market (DAM), and the Congestion Revenue Right (CRR) Auction are settled separately.  Each type of Settlement has a unique set of statements and/or Invoices and settles according to a different timeline.  Settlement Statements and Invoices can apply to a registered CRR Account Holder (CRRAH), a registered Qualified Scheduling Entity (QSE), or both.  The table below provides details regarding the various statements and Invoices.</w:t>
      </w:r>
      <w:r w:rsidRPr="000E19C3" w:rsidDel="00607919">
        <w:rPr>
          <w:iCs/>
        </w:rPr>
        <w:t xml:space="preserve">  </w:t>
      </w:r>
    </w:p>
    <w:tbl>
      <w:tblPr>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1980"/>
        <w:gridCol w:w="1440"/>
        <w:gridCol w:w="1080"/>
        <w:gridCol w:w="2520"/>
        <w:gridCol w:w="2550"/>
      </w:tblGrid>
      <w:tr w:rsidR="003C2BC0" w:rsidRPr="000E19C3" w14:paraId="04C06069" w14:textId="77777777" w:rsidTr="00EA6F47">
        <w:trPr>
          <w:cantSplit/>
          <w:tblHeader/>
        </w:trPr>
        <w:tc>
          <w:tcPr>
            <w:tcW w:w="720" w:type="dxa"/>
            <w:tcBorders>
              <w:top w:val="single" w:sz="4" w:space="0" w:color="auto"/>
              <w:left w:val="single" w:sz="4" w:space="0" w:color="auto"/>
              <w:bottom w:val="single" w:sz="4" w:space="0" w:color="auto"/>
              <w:right w:val="single" w:sz="4" w:space="0" w:color="auto"/>
            </w:tcBorders>
            <w:shd w:val="pct30" w:color="auto" w:fill="auto"/>
          </w:tcPr>
          <w:p w14:paraId="531B5FBF" w14:textId="77777777" w:rsidR="003C2BC0" w:rsidRPr="000E19C3" w:rsidRDefault="003C2BC0" w:rsidP="00EA6F47">
            <w:pPr>
              <w:spacing w:after="240"/>
              <w:jc w:val="center"/>
              <w:rPr>
                <w:b/>
                <w:iCs/>
                <w:sz w:val="18"/>
              </w:rPr>
            </w:pPr>
            <w:r w:rsidRPr="000E19C3">
              <w:rPr>
                <w:b/>
                <w:iCs/>
                <w:sz w:val="18"/>
              </w:rPr>
              <w:t>Type</w:t>
            </w:r>
          </w:p>
        </w:tc>
        <w:tc>
          <w:tcPr>
            <w:tcW w:w="1980" w:type="dxa"/>
            <w:tcBorders>
              <w:left w:val="single" w:sz="4" w:space="0" w:color="auto"/>
            </w:tcBorders>
            <w:shd w:val="pct30" w:color="auto" w:fill="auto"/>
          </w:tcPr>
          <w:p w14:paraId="5C351600" w14:textId="77777777" w:rsidR="003C2BC0" w:rsidRPr="000E19C3" w:rsidRDefault="003C2BC0" w:rsidP="00EA6F47">
            <w:pPr>
              <w:spacing w:after="240"/>
              <w:jc w:val="center"/>
              <w:rPr>
                <w:b/>
                <w:iCs/>
                <w:sz w:val="18"/>
              </w:rPr>
            </w:pPr>
            <w:r w:rsidRPr="000E19C3">
              <w:rPr>
                <w:b/>
                <w:iCs/>
                <w:sz w:val="18"/>
              </w:rPr>
              <w:t>Invoice or Statement</w:t>
            </w:r>
          </w:p>
        </w:tc>
        <w:tc>
          <w:tcPr>
            <w:tcW w:w="1440" w:type="dxa"/>
            <w:shd w:val="pct30" w:color="auto" w:fill="auto"/>
          </w:tcPr>
          <w:p w14:paraId="7B99E240" w14:textId="77777777" w:rsidR="003C2BC0" w:rsidRPr="000E19C3" w:rsidRDefault="003C2BC0" w:rsidP="00EA6F47">
            <w:pPr>
              <w:spacing w:after="240"/>
              <w:jc w:val="center"/>
              <w:rPr>
                <w:b/>
                <w:iCs/>
                <w:sz w:val="18"/>
              </w:rPr>
            </w:pPr>
            <w:r w:rsidRPr="000E19C3">
              <w:rPr>
                <w:b/>
                <w:iCs/>
                <w:sz w:val="18"/>
              </w:rPr>
              <w:t>Recipient</w:t>
            </w:r>
          </w:p>
        </w:tc>
        <w:tc>
          <w:tcPr>
            <w:tcW w:w="1080" w:type="dxa"/>
            <w:shd w:val="pct30" w:color="auto" w:fill="auto"/>
          </w:tcPr>
          <w:p w14:paraId="5989B2CD" w14:textId="77777777" w:rsidR="003C2BC0" w:rsidRPr="000E19C3" w:rsidRDefault="003C2BC0" w:rsidP="00EA6F47">
            <w:pPr>
              <w:spacing w:after="240"/>
              <w:jc w:val="center"/>
              <w:rPr>
                <w:b/>
                <w:iCs/>
                <w:sz w:val="18"/>
              </w:rPr>
            </w:pPr>
            <w:r w:rsidRPr="000E19C3">
              <w:rPr>
                <w:b/>
                <w:iCs/>
                <w:sz w:val="18"/>
              </w:rPr>
              <w:t>Frequency</w:t>
            </w:r>
          </w:p>
        </w:tc>
        <w:tc>
          <w:tcPr>
            <w:tcW w:w="2520" w:type="dxa"/>
            <w:shd w:val="pct30" w:color="auto" w:fill="auto"/>
          </w:tcPr>
          <w:p w14:paraId="129D3E90" w14:textId="77777777" w:rsidR="003C2BC0" w:rsidRPr="000E19C3" w:rsidRDefault="003C2BC0" w:rsidP="00EA6F47">
            <w:pPr>
              <w:spacing w:after="240"/>
              <w:jc w:val="center"/>
              <w:rPr>
                <w:b/>
                <w:iCs/>
                <w:sz w:val="18"/>
              </w:rPr>
            </w:pPr>
            <w:r w:rsidRPr="000E19C3">
              <w:rPr>
                <w:b/>
                <w:iCs/>
                <w:sz w:val="18"/>
              </w:rPr>
              <w:t>Post Timing</w:t>
            </w:r>
          </w:p>
        </w:tc>
        <w:tc>
          <w:tcPr>
            <w:tcW w:w="2550" w:type="dxa"/>
            <w:shd w:val="pct30" w:color="auto" w:fill="auto"/>
          </w:tcPr>
          <w:p w14:paraId="3575D6DB" w14:textId="77777777" w:rsidR="003C2BC0" w:rsidRPr="000E19C3" w:rsidRDefault="003C2BC0" w:rsidP="00EA6F47">
            <w:pPr>
              <w:spacing w:after="240"/>
              <w:jc w:val="center"/>
              <w:rPr>
                <w:b/>
                <w:iCs/>
                <w:sz w:val="18"/>
              </w:rPr>
            </w:pPr>
            <w:r w:rsidRPr="000E19C3">
              <w:rPr>
                <w:b/>
                <w:iCs/>
                <w:sz w:val="18"/>
              </w:rPr>
              <w:t>Payment Due</w:t>
            </w:r>
          </w:p>
        </w:tc>
      </w:tr>
      <w:tr w:rsidR="003C2BC0" w:rsidRPr="000E19C3" w14:paraId="56E565D5" w14:textId="77777777" w:rsidTr="00EA6F47">
        <w:trPr>
          <w:cantSplit/>
        </w:trPr>
        <w:tc>
          <w:tcPr>
            <w:tcW w:w="720" w:type="dxa"/>
            <w:vMerge w:val="restart"/>
            <w:tcBorders>
              <w:top w:val="single" w:sz="4" w:space="0" w:color="auto"/>
              <w:left w:val="single" w:sz="4" w:space="0" w:color="auto"/>
              <w:bottom w:val="single" w:sz="4" w:space="0" w:color="auto"/>
              <w:right w:val="single" w:sz="4" w:space="0" w:color="auto"/>
            </w:tcBorders>
          </w:tcPr>
          <w:p w14:paraId="633F4F3E" w14:textId="77777777" w:rsidR="003C2BC0" w:rsidRPr="000E19C3" w:rsidRDefault="003C2BC0" w:rsidP="00EA6F47">
            <w:pPr>
              <w:spacing w:after="240"/>
              <w:rPr>
                <w:iCs/>
                <w:sz w:val="18"/>
              </w:rPr>
            </w:pPr>
            <w:r w:rsidRPr="000E19C3">
              <w:rPr>
                <w:iCs/>
                <w:sz w:val="18"/>
              </w:rPr>
              <w:t>CRR</w:t>
            </w:r>
          </w:p>
          <w:p w14:paraId="0ECFF915" w14:textId="77777777" w:rsidR="003C2BC0" w:rsidRPr="000E19C3" w:rsidRDefault="003C2BC0" w:rsidP="00EA6F47">
            <w:pPr>
              <w:spacing w:after="240"/>
              <w:rPr>
                <w:iCs/>
                <w:sz w:val="18"/>
              </w:rPr>
            </w:pPr>
          </w:p>
        </w:tc>
        <w:tc>
          <w:tcPr>
            <w:tcW w:w="1980" w:type="dxa"/>
            <w:tcBorders>
              <w:left w:val="single" w:sz="4" w:space="0" w:color="auto"/>
            </w:tcBorders>
          </w:tcPr>
          <w:p w14:paraId="5B936242" w14:textId="77777777" w:rsidR="003C2BC0" w:rsidRPr="000E19C3" w:rsidRDefault="003C2BC0" w:rsidP="00EA6F47">
            <w:pPr>
              <w:spacing w:after="240"/>
              <w:rPr>
                <w:iCs/>
                <w:sz w:val="18"/>
              </w:rPr>
            </w:pPr>
            <w:r w:rsidRPr="000E19C3">
              <w:rPr>
                <w:iCs/>
                <w:sz w:val="18"/>
              </w:rPr>
              <w:t>CRR Auction Invoice</w:t>
            </w:r>
          </w:p>
        </w:tc>
        <w:tc>
          <w:tcPr>
            <w:tcW w:w="1440" w:type="dxa"/>
          </w:tcPr>
          <w:p w14:paraId="402D70B1" w14:textId="77777777" w:rsidR="003C2BC0" w:rsidRPr="000E19C3" w:rsidRDefault="003C2BC0" w:rsidP="003C2BC0">
            <w:pPr>
              <w:numPr>
                <w:ilvl w:val="0"/>
                <w:numId w:val="21"/>
              </w:numPr>
              <w:spacing w:after="240"/>
              <w:ind w:left="162" w:hanging="162"/>
              <w:rPr>
                <w:iCs/>
                <w:sz w:val="18"/>
              </w:rPr>
            </w:pPr>
            <w:r w:rsidRPr="000E19C3">
              <w:rPr>
                <w:iCs/>
                <w:sz w:val="18"/>
              </w:rPr>
              <w:t>CRRAHs</w:t>
            </w:r>
          </w:p>
        </w:tc>
        <w:tc>
          <w:tcPr>
            <w:tcW w:w="1080" w:type="dxa"/>
          </w:tcPr>
          <w:p w14:paraId="2A4913AA" w14:textId="77777777" w:rsidR="003C2BC0" w:rsidRPr="000E19C3" w:rsidRDefault="003C2BC0" w:rsidP="00EA6F47">
            <w:pPr>
              <w:spacing w:after="240"/>
              <w:rPr>
                <w:iCs/>
                <w:sz w:val="18"/>
              </w:rPr>
            </w:pPr>
            <w:r w:rsidRPr="000E19C3">
              <w:rPr>
                <w:iCs/>
                <w:sz w:val="18"/>
              </w:rPr>
              <w:t>Monthly</w:t>
            </w:r>
          </w:p>
        </w:tc>
        <w:tc>
          <w:tcPr>
            <w:tcW w:w="2520" w:type="dxa"/>
          </w:tcPr>
          <w:p w14:paraId="508420AC" w14:textId="77777777" w:rsidR="003C2BC0" w:rsidRPr="000E19C3" w:rsidRDefault="003C2BC0" w:rsidP="00EA6F47">
            <w:pPr>
              <w:spacing w:after="240"/>
              <w:rPr>
                <w:iCs/>
                <w:sz w:val="18"/>
              </w:rPr>
            </w:pPr>
            <w:r w:rsidRPr="000E19C3">
              <w:rPr>
                <w:iCs/>
                <w:sz w:val="18"/>
              </w:rPr>
              <w:t>1</w:t>
            </w:r>
            <w:r w:rsidRPr="000E19C3">
              <w:rPr>
                <w:iCs/>
                <w:sz w:val="18"/>
                <w:vertAlign w:val="superscript"/>
              </w:rPr>
              <w:t>st</w:t>
            </w:r>
            <w:r w:rsidRPr="000E19C3">
              <w:rPr>
                <w:iCs/>
                <w:sz w:val="18"/>
              </w:rPr>
              <w:t xml:space="preserve"> Business Day after completion of a CRR Auction (Monthly and Annual CRR Auctions will be invoiced separately)</w:t>
            </w:r>
          </w:p>
        </w:tc>
        <w:tc>
          <w:tcPr>
            <w:tcW w:w="2550" w:type="dxa"/>
          </w:tcPr>
          <w:p w14:paraId="77E63DFF" w14:textId="77777777" w:rsidR="003C2BC0" w:rsidRPr="000E19C3" w:rsidRDefault="003C2BC0" w:rsidP="00EA6F47">
            <w:pPr>
              <w:tabs>
                <w:tab w:val="right" w:pos="9360"/>
              </w:tabs>
              <w:spacing w:after="240"/>
              <w:rPr>
                <w:iCs/>
                <w:sz w:val="18"/>
              </w:rPr>
            </w:pPr>
            <w:r w:rsidRPr="000E19C3">
              <w:rPr>
                <w:iCs/>
                <w:sz w:val="18"/>
              </w:rPr>
              <w:t>3</w:t>
            </w:r>
            <w:r w:rsidRPr="000E19C3">
              <w:rPr>
                <w:iCs/>
                <w:sz w:val="18"/>
                <w:vertAlign w:val="superscript"/>
              </w:rPr>
              <w:t>rd</w:t>
            </w:r>
            <w:r w:rsidRPr="000E19C3">
              <w:rPr>
                <w:iCs/>
                <w:sz w:val="18"/>
              </w:rPr>
              <w:t xml:space="preserve"> Bank Business Day after Invoice posts </w:t>
            </w:r>
            <w:r w:rsidRPr="000E19C3">
              <w:rPr>
                <w:i/>
                <w:iCs/>
                <w:sz w:val="18"/>
              </w:rPr>
              <w:t>(or next day that is both Business Day and Bank Business Day)</w:t>
            </w:r>
          </w:p>
        </w:tc>
      </w:tr>
      <w:tr w:rsidR="003C2BC0" w:rsidRPr="000E19C3" w14:paraId="7BDBE4B0" w14:textId="77777777" w:rsidTr="00EA6F47">
        <w:trPr>
          <w:cantSplit/>
        </w:trPr>
        <w:tc>
          <w:tcPr>
            <w:tcW w:w="720" w:type="dxa"/>
            <w:vMerge/>
            <w:tcBorders>
              <w:top w:val="single" w:sz="4" w:space="0" w:color="auto"/>
              <w:left w:val="single" w:sz="4" w:space="0" w:color="auto"/>
              <w:bottom w:val="single" w:sz="4" w:space="0" w:color="auto"/>
              <w:right w:val="single" w:sz="4" w:space="0" w:color="auto"/>
            </w:tcBorders>
          </w:tcPr>
          <w:p w14:paraId="39808282" w14:textId="77777777" w:rsidR="003C2BC0" w:rsidRPr="000E19C3" w:rsidRDefault="003C2BC0" w:rsidP="00EA6F47">
            <w:pPr>
              <w:spacing w:after="240"/>
              <w:rPr>
                <w:iCs/>
                <w:sz w:val="18"/>
              </w:rPr>
            </w:pPr>
          </w:p>
        </w:tc>
        <w:tc>
          <w:tcPr>
            <w:tcW w:w="1980" w:type="dxa"/>
            <w:tcBorders>
              <w:left w:val="single" w:sz="4" w:space="0" w:color="auto"/>
            </w:tcBorders>
          </w:tcPr>
          <w:p w14:paraId="121B7ECF" w14:textId="77777777" w:rsidR="003C2BC0" w:rsidRPr="000E19C3" w:rsidRDefault="003C2BC0" w:rsidP="00EA6F47">
            <w:pPr>
              <w:spacing w:after="240"/>
              <w:rPr>
                <w:iCs/>
                <w:sz w:val="18"/>
              </w:rPr>
            </w:pPr>
            <w:r w:rsidRPr="000E19C3">
              <w:rPr>
                <w:iCs/>
                <w:sz w:val="18"/>
              </w:rPr>
              <w:t>CRR Auction Revenue Distribution Invoice</w:t>
            </w:r>
          </w:p>
        </w:tc>
        <w:tc>
          <w:tcPr>
            <w:tcW w:w="1440" w:type="dxa"/>
          </w:tcPr>
          <w:p w14:paraId="43DC8CE9" w14:textId="77777777" w:rsidR="003C2BC0" w:rsidRPr="000E19C3" w:rsidRDefault="003C2BC0" w:rsidP="003C2BC0">
            <w:pPr>
              <w:numPr>
                <w:ilvl w:val="0"/>
                <w:numId w:val="21"/>
              </w:numPr>
              <w:spacing w:after="240"/>
              <w:ind w:left="162" w:hanging="162"/>
              <w:rPr>
                <w:iCs/>
                <w:sz w:val="18"/>
              </w:rPr>
            </w:pPr>
            <w:r w:rsidRPr="000E19C3">
              <w:rPr>
                <w:iCs/>
                <w:sz w:val="18"/>
              </w:rPr>
              <w:t>QSEs (with Load)</w:t>
            </w:r>
          </w:p>
        </w:tc>
        <w:tc>
          <w:tcPr>
            <w:tcW w:w="1080" w:type="dxa"/>
          </w:tcPr>
          <w:p w14:paraId="7F16ABF2" w14:textId="77777777" w:rsidR="003C2BC0" w:rsidRPr="000E19C3" w:rsidRDefault="003C2BC0" w:rsidP="00EA6F47">
            <w:pPr>
              <w:spacing w:after="240"/>
              <w:rPr>
                <w:iCs/>
                <w:sz w:val="18"/>
              </w:rPr>
            </w:pPr>
            <w:r w:rsidRPr="000E19C3">
              <w:rPr>
                <w:iCs/>
                <w:sz w:val="18"/>
              </w:rPr>
              <w:t>Monthly</w:t>
            </w:r>
          </w:p>
        </w:tc>
        <w:tc>
          <w:tcPr>
            <w:tcW w:w="2520" w:type="dxa"/>
          </w:tcPr>
          <w:p w14:paraId="23CF52EF" w14:textId="77777777" w:rsidR="003C2BC0" w:rsidRPr="000E19C3" w:rsidRDefault="003C2BC0" w:rsidP="00EA6F47">
            <w:pPr>
              <w:spacing w:after="240"/>
              <w:rPr>
                <w:iCs/>
                <w:sz w:val="18"/>
              </w:rPr>
            </w:pPr>
            <w:r w:rsidRPr="000E19C3">
              <w:rPr>
                <w:iCs/>
                <w:sz w:val="18"/>
              </w:rPr>
              <w:t>1</w:t>
            </w:r>
            <w:r w:rsidRPr="000E19C3">
              <w:rPr>
                <w:iCs/>
                <w:sz w:val="18"/>
                <w:vertAlign w:val="superscript"/>
              </w:rPr>
              <w:t>st</w:t>
            </w:r>
            <w:r w:rsidRPr="000E19C3">
              <w:rPr>
                <w:iCs/>
                <w:sz w:val="18"/>
              </w:rPr>
              <w:t xml:space="preserve"> Business Day after RTM Initial Statement posts for the last day of the relevant month</w:t>
            </w:r>
          </w:p>
          <w:p w14:paraId="63AD6394" w14:textId="77777777" w:rsidR="003C2BC0" w:rsidRPr="000E19C3" w:rsidRDefault="003C2BC0" w:rsidP="00EA6F47">
            <w:pPr>
              <w:spacing w:after="240"/>
              <w:rPr>
                <w:iCs/>
                <w:sz w:val="18"/>
              </w:rPr>
            </w:pPr>
            <w:r w:rsidRPr="000E19C3">
              <w:rPr>
                <w:iCs/>
                <w:sz w:val="18"/>
              </w:rPr>
              <w:t>and</w:t>
            </w:r>
          </w:p>
          <w:p w14:paraId="0DD20CEB" w14:textId="77777777" w:rsidR="003C2BC0" w:rsidRPr="000E19C3" w:rsidRDefault="003C2BC0" w:rsidP="00EA6F47">
            <w:pPr>
              <w:spacing w:after="240"/>
              <w:rPr>
                <w:iCs/>
                <w:sz w:val="18"/>
              </w:rPr>
            </w:pPr>
            <w:r w:rsidRPr="000E19C3">
              <w:rPr>
                <w:iCs/>
                <w:sz w:val="18"/>
              </w:rPr>
              <w:t>1</w:t>
            </w:r>
            <w:r w:rsidRPr="000E19C3">
              <w:rPr>
                <w:iCs/>
                <w:sz w:val="18"/>
                <w:vertAlign w:val="superscript"/>
              </w:rPr>
              <w:t>st</w:t>
            </w:r>
            <w:r w:rsidRPr="000E19C3">
              <w:rPr>
                <w:iCs/>
                <w:sz w:val="18"/>
              </w:rPr>
              <w:t xml:space="preserve"> Business Day after RTM Final Statement posts for the last day of the relevant month </w:t>
            </w:r>
          </w:p>
        </w:tc>
        <w:tc>
          <w:tcPr>
            <w:tcW w:w="2550" w:type="dxa"/>
          </w:tcPr>
          <w:p w14:paraId="4E465947" w14:textId="77777777" w:rsidR="003C2BC0" w:rsidRPr="000E19C3" w:rsidRDefault="003C2BC0" w:rsidP="00EA6F47">
            <w:pPr>
              <w:spacing w:after="240"/>
              <w:rPr>
                <w:iCs/>
                <w:sz w:val="18"/>
              </w:rPr>
            </w:pPr>
            <w:r w:rsidRPr="000E19C3">
              <w:rPr>
                <w:iCs/>
                <w:sz w:val="18"/>
              </w:rPr>
              <w:t>5</w:t>
            </w:r>
            <w:r w:rsidRPr="000E19C3">
              <w:rPr>
                <w:iCs/>
                <w:sz w:val="18"/>
                <w:vertAlign w:val="superscript"/>
              </w:rPr>
              <w:t>th</w:t>
            </w:r>
            <w:r w:rsidRPr="000E19C3">
              <w:rPr>
                <w:iCs/>
                <w:sz w:val="18"/>
              </w:rPr>
              <w:t xml:space="preserve"> Bank Business Day after Invoice posts </w:t>
            </w:r>
            <w:r w:rsidRPr="000E19C3">
              <w:rPr>
                <w:i/>
                <w:iCs/>
                <w:sz w:val="18"/>
              </w:rPr>
              <w:t>(or next day that is both Business Day and Bank Business Day)</w:t>
            </w:r>
          </w:p>
        </w:tc>
      </w:tr>
      <w:tr w:rsidR="003C2BC0" w:rsidRPr="000E19C3" w14:paraId="491640E1" w14:textId="77777777" w:rsidTr="00EA6F47">
        <w:trPr>
          <w:cantSplit/>
        </w:trPr>
        <w:tc>
          <w:tcPr>
            <w:tcW w:w="720" w:type="dxa"/>
            <w:vMerge/>
            <w:tcBorders>
              <w:top w:val="single" w:sz="4" w:space="0" w:color="auto"/>
              <w:left w:val="single" w:sz="4" w:space="0" w:color="auto"/>
              <w:bottom w:val="single" w:sz="4" w:space="0" w:color="auto"/>
              <w:right w:val="single" w:sz="4" w:space="0" w:color="auto"/>
            </w:tcBorders>
          </w:tcPr>
          <w:p w14:paraId="3DE1235B" w14:textId="77777777" w:rsidR="003C2BC0" w:rsidRPr="000E19C3" w:rsidRDefault="003C2BC0" w:rsidP="00EA6F47">
            <w:pPr>
              <w:spacing w:after="240"/>
              <w:rPr>
                <w:iCs/>
                <w:sz w:val="18"/>
              </w:rPr>
            </w:pPr>
          </w:p>
        </w:tc>
        <w:tc>
          <w:tcPr>
            <w:tcW w:w="1980" w:type="dxa"/>
            <w:tcBorders>
              <w:left w:val="single" w:sz="4" w:space="0" w:color="auto"/>
            </w:tcBorders>
          </w:tcPr>
          <w:p w14:paraId="011637CC" w14:textId="77777777" w:rsidR="003C2BC0" w:rsidRPr="000E19C3" w:rsidRDefault="003C2BC0" w:rsidP="00EA6F47">
            <w:pPr>
              <w:spacing w:after="240"/>
              <w:rPr>
                <w:iCs/>
                <w:sz w:val="18"/>
              </w:rPr>
            </w:pPr>
            <w:r w:rsidRPr="000E19C3">
              <w:rPr>
                <w:iCs/>
                <w:sz w:val="18"/>
              </w:rPr>
              <w:t>CRR Balancing Account Invoice</w:t>
            </w:r>
          </w:p>
        </w:tc>
        <w:tc>
          <w:tcPr>
            <w:tcW w:w="1440" w:type="dxa"/>
          </w:tcPr>
          <w:p w14:paraId="4C674980" w14:textId="77777777" w:rsidR="003C2BC0" w:rsidRPr="000E19C3" w:rsidRDefault="003C2BC0" w:rsidP="003C2BC0">
            <w:pPr>
              <w:numPr>
                <w:ilvl w:val="0"/>
                <w:numId w:val="21"/>
              </w:numPr>
              <w:spacing w:after="240"/>
              <w:ind w:left="162" w:hanging="162"/>
              <w:rPr>
                <w:iCs/>
                <w:sz w:val="18"/>
              </w:rPr>
            </w:pPr>
            <w:r w:rsidRPr="000E19C3">
              <w:rPr>
                <w:iCs/>
                <w:sz w:val="18"/>
              </w:rPr>
              <w:t xml:space="preserve">CRRAH (due a shortfall refund) </w:t>
            </w:r>
          </w:p>
          <w:p w14:paraId="317B9CC7" w14:textId="77777777" w:rsidR="003C2BC0" w:rsidRPr="000E19C3" w:rsidRDefault="003C2BC0" w:rsidP="003C2BC0">
            <w:pPr>
              <w:numPr>
                <w:ilvl w:val="0"/>
                <w:numId w:val="21"/>
              </w:numPr>
              <w:spacing w:after="240"/>
              <w:ind w:left="162" w:hanging="162"/>
              <w:rPr>
                <w:iCs/>
                <w:sz w:val="18"/>
              </w:rPr>
            </w:pPr>
            <w:r w:rsidRPr="000E19C3">
              <w:rPr>
                <w:iCs/>
                <w:sz w:val="18"/>
              </w:rPr>
              <w:t>QSEs (with load)</w:t>
            </w:r>
          </w:p>
        </w:tc>
        <w:tc>
          <w:tcPr>
            <w:tcW w:w="1080" w:type="dxa"/>
          </w:tcPr>
          <w:p w14:paraId="6E3A4519" w14:textId="77777777" w:rsidR="003C2BC0" w:rsidRPr="000E19C3" w:rsidRDefault="003C2BC0" w:rsidP="00EA6F47">
            <w:pPr>
              <w:spacing w:after="240"/>
              <w:rPr>
                <w:iCs/>
                <w:sz w:val="18"/>
              </w:rPr>
            </w:pPr>
            <w:r w:rsidRPr="000E19C3">
              <w:rPr>
                <w:iCs/>
                <w:sz w:val="18"/>
              </w:rPr>
              <w:t>Monthly</w:t>
            </w:r>
          </w:p>
        </w:tc>
        <w:tc>
          <w:tcPr>
            <w:tcW w:w="2520" w:type="dxa"/>
          </w:tcPr>
          <w:p w14:paraId="4C79C2DF" w14:textId="77777777" w:rsidR="003C2BC0" w:rsidRPr="000E19C3" w:rsidRDefault="003C2BC0" w:rsidP="00EA6F47">
            <w:pPr>
              <w:spacing w:after="240"/>
              <w:rPr>
                <w:iCs/>
                <w:sz w:val="18"/>
              </w:rPr>
            </w:pPr>
            <w:r w:rsidRPr="000E19C3">
              <w:rPr>
                <w:iCs/>
                <w:sz w:val="18"/>
              </w:rPr>
              <w:t>1</w:t>
            </w:r>
            <w:r w:rsidRPr="000E19C3">
              <w:rPr>
                <w:iCs/>
                <w:sz w:val="18"/>
                <w:vertAlign w:val="superscript"/>
              </w:rPr>
              <w:t>st</w:t>
            </w:r>
            <w:r w:rsidRPr="000E19C3">
              <w:rPr>
                <w:iCs/>
                <w:sz w:val="18"/>
              </w:rPr>
              <w:t xml:space="preserve"> Business Day after RTM Initial Statement posts for the last day of the relevant month </w:t>
            </w:r>
          </w:p>
        </w:tc>
        <w:tc>
          <w:tcPr>
            <w:tcW w:w="2550" w:type="dxa"/>
          </w:tcPr>
          <w:p w14:paraId="7635C956" w14:textId="77777777" w:rsidR="003C2BC0" w:rsidRPr="000E19C3" w:rsidRDefault="003C2BC0" w:rsidP="00EA6F47">
            <w:pPr>
              <w:spacing w:after="240"/>
              <w:rPr>
                <w:iCs/>
                <w:sz w:val="18"/>
              </w:rPr>
            </w:pPr>
            <w:r w:rsidRPr="000E19C3">
              <w:rPr>
                <w:iCs/>
                <w:sz w:val="18"/>
              </w:rPr>
              <w:t>1</w:t>
            </w:r>
            <w:r w:rsidRPr="000E19C3">
              <w:rPr>
                <w:iCs/>
                <w:sz w:val="18"/>
                <w:vertAlign w:val="superscript"/>
              </w:rPr>
              <w:t>st</w:t>
            </w:r>
            <w:r w:rsidRPr="000E19C3">
              <w:rPr>
                <w:iCs/>
                <w:sz w:val="18"/>
              </w:rPr>
              <w:t xml:space="preserve"> Bank Business Day after the due date of the </w:t>
            </w:r>
            <w:r>
              <w:rPr>
                <w:iCs/>
                <w:sz w:val="18"/>
              </w:rPr>
              <w:t>Settlement</w:t>
            </w:r>
            <w:r w:rsidRPr="000E19C3">
              <w:rPr>
                <w:iCs/>
                <w:sz w:val="18"/>
              </w:rPr>
              <w:t xml:space="preserve"> Invoice that includes the RTM Initial Settlement statement for the last day of the month </w:t>
            </w:r>
            <w:r w:rsidRPr="000E19C3">
              <w:rPr>
                <w:i/>
                <w:iCs/>
                <w:sz w:val="18"/>
              </w:rPr>
              <w:t>(or next day that is both Business Day and Bank Business Day)</w:t>
            </w:r>
          </w:p>
          <w:p w14:paraId="0879F0C4" w14:textId="77777777" w:rsidR="003C2BC0" w:rsidRPr="000E19C3" w:rsidRDefault="003C2BC0" w:rsidP="00EA6F47">
            <w:pPr>
              <w:spacing w:after="240"/>
              <w:rPr>
                <w:iCs/>
                <w:sz w:val="18"/>
              </w:rPr>
            </w:pPr>
            <w:r w:rsidRPr="000E19C3">
              <w:rPr>
                <w:iCs/>
                <w:sz w:val="18"/>
              </w:rPr>
              <w:t>*Note:  Payout to market only</w:t>
            </w:r>
          </w:p>
        </w:tc>
      </w:tr>
      <w:tr w:rsidR="003C2BC0" w:rsidRPr="000E19C3" w14:paraId="7769632E" w14:textId="77777777" w:rsidTr="00EA6F47">
        <w:trPr>
          <w:cantSplit/>
        </w:trPr>
        <w:tc>
          <w:tcPr>
            <w:tcW w:w="720" w:type="dxa"/>
            <w:vMerge w:val="restart"/>
            <w:tcBorders>
              <w:top w:val="single" w:sz="4" w:space="0" w:color="auto"/>
              <w:left w:val="single" w:sz="4" w:space="0" w:color="auto"/>
              <w:bottom w:val="single" w:sz="4" w:space="0" w:color="auto"/>
              <w:right w:val="single" w:sz="4" w:space="0" w:color="auto"/>
            </w:tcBorders>
          </w:tcPr>
          <w:p w14:paraId="75C3E1FC" w14:textId="77777777" w:rsidR="003C2BC0" w:rsidRPr="000E19C3" w:rsidRDefault="003C2BC0" w:rsidP="00EA6F47">
            <w:pPr>
              <w:spacing w:after="240"/>
              <w:rPr>
                <w:iCs/>
                <w:sz w:val="18"/>
              </w:rPr>
            </w:pPr>
            <w:r w:rsidRPr="000E19C3">
              <w:rPr>
                <w:iCs/>
                <w:sz w:val="18"/>
              </w:rPr>
              <w:t>DAM</w:t>
            </w:r>
          </w:p>
        </w:tc>
        <w:tc>
          <w:tcPr>
            <w:tcW w:w="1980" w:type="dxa"/>
            <w:tcBorders>
              <w:left w:val="single" w:sz="4" w:space="0" w:color="auto"/>
            </w:tcBorders>
          </w:tcPr>
          <w:p w14:paraId="76C1701D" w14:textId="77777777" w:rsidR="003C2BC0" w:rsidRPr="000E19C3" w:rsidRDefault="003C2BC0" w:rsidP="00EA6F47">
            <w:pPr>
              <w:spacing w:after="240"/>
              <w:rPr>
                <w:iCs/>
                <w:sz w:val="18"/>
              </w:rPr>
            </w:pPr>
            <w:r w:rsidRPr="000E19C3">
              <w:rPr>
                <w:iCs/>
                <w:sz w:val="18"/>
              </w:rPr>
              <w:t>DAM Statement</w:t>
            </w:r>
          </w:p>
        </w:tc>
        <w:tc>
          <w:tcPr>
            <w:tcW w:w="1440" w:type="dxa"/>
          </w:tcPr>
          <w:p w14:paraId="75F6F434" w14:textId="77777777" w:rsidR="003C2BC0" w:rsidRPr="000E19C3" w:rsidRDefault="003C2BC0" w:rsidP="003C2BC0">
            <w:pPr>
              <w:numPr>
                <w:ilvl w:val="0"/>
                <w:numId w:val="21"/>
              </w:numPr>
              <w:spacing w:after="240"/>
              <w:ind w:left="162" w:hanging="162"/>
              <w:rPr>
                <w:iCs/>
                <w:sz w:val="18"/>
              </w:rPr>
            </w:pPr>
            <w:r w:rsidRPr="000E19C3">
              <w:rPr>
                <w:iCs/>
                <w:sz w:val="18"/>
              </w:rPr>
              <w:t>QSEs</w:t>
            </w:r>
          </w:p>
          <w:p w14:paraId="1E036FD8" w14:textId="77777777" w:rsidR="003C2BC0" w:rsidRPr="000E19C3" w:rsidRDefault="003C2BC0" w:rsidP="003C2BC0">
            <w:pPr>
              <w:numPr>
                <w:ilvl w:val="0"/>
                <w:numId w:val="21"/>
              </w:numPr>
              <w:spacing w:after="240"/>
              <w:ind w:left="162" w:hanging="162"/>
              <w:rPr>
                <w:iCs/>
                <w:sz w:val="18"/>
              </w:rPr>
            </w:pPr>
            <w:r w:rsidRPr="000E19C3">
              <w:rPr>
                <w:iCs/>
                <w:sz w:val="18"/>
              </w:rPr>
              <w:t>CRRAHs</w:t>
            </w:r>
          </w:p>
        </w:tc>
        <w:tc>
          <w:tcPr>
            <w:tcW w:w="1080" w:type="dxa"/>
          </w:tcPr>
          <w:p w14:paraId="04E67C2D" w14:textId="77777777" w:rsidR="003C2BC0" w:rsidRPr="000E19C3" w:rsidRDefault="003C2BC0" w:rsidP="00EA6F47">
            <w:pPr>
              <w:spacing w:after="240"/>
              <w:rPr>
                <w:iCs/>
                <w:sz w:val="18"/>
              </w:rPr>
            </w:pPr>
            <w:r w:rsidRPr="000E19C3">
              <w:rPr>
                <w:iCs/>
                <w:sz w:val="18"/>
              </w:rPr>
              <w:t>Daily</w:t>
            </w:r>
          </w:p>
        </w:tc>
        <w:tc>
          <w:tcPr>
            <w:tcW w:w="2520" w:type="dxa"/>
          </w:tcPr>
          <w:p w14:paraId="1936817F" w14:textId="77777777" w:rsidR="003C2BC0" w:rsidRPr="000E19C3" w:rsidRDefault="003C2BC0" w:rsidP="00EA6F47">
            <w:pPr>
              <w:spacing w:after="240"/>
              <w:rPr>
                <w:iCs/>
                <w:sz w:val="18"/>
              </w:rPr>
            </w:pPr>
            <w:r w:rsidRPr="000E19C3">
              <w:rPr>
                <w:iCs/>
                <w:sz w:val="18"/>
              </w:rPr>
              <w:t>2</w:t>
            </w:r>
            <w:r w:rsidRPr="000E19C3">
              <w:rPr>
                <w:iCs/>
                <w:sz w:val="18"/>
                <w:vertAlign w:val="superscript"/>
              </w:rPr>
              <w:t>nd</w:t>
            </w:r>
            <w:r w:rsidRPr="000E19C3">
              <w:rPr>
                <w:iCs/>
                <w:sz w:val="18"/>
              </w:rPr>
              <w:t xml:space="preserve"> Business after the Operating Day</w:t>
            </w:r>
            <w:r w:rsidRPr="000E19C3" w:rsidDel="001E0C80">
              <w:rPr>
                <w:iCs/>
                <w:sz w:val="18"/>
              </w:rPr>
              <w:t xml:space="preserve"> </w:t>
            </w:r>
          </w:p>
        </w:tc>
        <w:tc>
          <w:tcPr>
            <w:tcW w:w="2550" w:type="dxa"/>
          </w:tcPr>
          <w:p w14:paraId="5B12B2FC" w14:textId="77777777" w:rsidR="003C2BC0" w:rsidRPr="000E19C3" w:rsidRDefault="003C2BC0" w:rsidP="00EA6F47">
            <w:pPr>
              <w:spacing w:after="240"/>
              <w:rPr>
                <w:iCs/>
                <w:sz w:val="18"/>
              </w:rPr>
            </w:pPr>
            <w:r w:rsidRPr="000E19C3">
              <w:rPr>
                <w:iCs/>
                <w:sz w:val="18"/>
              </w:rPr>
              <w:t>n/a</w:t>
            </w:r>
          </w:p>
        </w:tc>
      </w:tr>
      <w:tr w:rsidR="003C2BC0" w:rsidRPr="000E19C3" w14:paraId="6802F950" w14:textId="77777777" w:rsidTr="00EA6F47">
        <w:trPr>
          <w:cantSplit/>
        </w:trPr>
        <w:tc>
          <w:tcPr>
            <w:tcW w:w="720" w:type="dxa"/>
            <w:vMerge/>
            <w:tcBorders>
              <w:top w:val="single" w:sz="4" w:space="0" w:color="auto"/>
              <w:left w:val="single" w:sz="4" w:space="0" w:color="auto"/>
              <w:bottom w:val="single" w:sz="4" w:space="0" w:color="auto"/>
              <w:right w:val="single" w:sz="4" w:space="0" w:color="auto"/>
            </w:tcBorders>
          </w:tcPr>
          <w:p w14:paraId="210EE2A9" w14:textId="77777777" w:rsidR="003C2BC0" w:rsidRPr="000E19C3" w:rsidRDefault="003C2BC0" w:rsidP="00EA6F47">
            <w:pPr>
              <w:spacing w:after="240"/>
              <w:rPr>
                <w:iCs/>
                <w:sz w:val="18"/>
              </w:rPr>
            </w:pPr>
          </w:p>
        </w:tc>
        <w:tc>
          <w:tcPr>
            <w:tcW w:w="1980" w:type="dxa"/>
            <w:tcBorders>
              <w:left w:val="single" w:sz="4" w:space="0" w:color="auto"/>
            </w:tcBorders>
          </w:tcPr>
          <w:p w14:paraId="531A261D" w14:textId="77777777" w:rsidR="003C2BC0" w:rsidRPr="000E19C3" w:rsidRDefault="003C2BC0" w:rsidP="00EA6F47">
            <w:pPr>
              <w:spacing w:after="240"/>
              <w:rPr>
                <w:iCs/>
                <w:sz w:val="18"/>
              </w:rPr>
            </w:pPr>
            <w:r w:rsidRPr="000E19C3">
              <w:rPr>
                <w:iCs/>
                <w:sz w:val="18"/>
              </w:rPr>
              <w:t>DAM Resettlement Statement</w:t>
            </w:r>
          </w:p>
        </w:tc>
        <w:tc>
          <w:tcPr>
            <w:tcW w:w="1440" w:type="dxa"/>
          </w:tcPr>
          <w:p w14:paraId="2D3513A2" w14:textId="77777777" w:rsidR="003C2BC0" w:rsidRPr="000E19C3" w:rsidRDefault="003C2BC0" w:rsidP="003C2BC0">
            <w:pPr>
              <w:numPr>
                <w:ilvl w:val="0"/>
                <w:numId w:val="21"/>
              </w:numPr>
              <w:spacing w:after="240"/>
              <w:ind w:left="162" w:hanging="162"/>
              <w:rPr>
                <w:iCs/>
                <w:sz w:val="18"/>
              </w:rPr>
            </w:pPr>
            <w:r w:rsidRPr="000E19C3">
              <w:rPr>
                <w:iCs/>
                <w:sz w:val="18"/>
              </w:rPr>
              <w:t>QSEs</w:t>
            </w:r>
          </w:p>
          <w:p w14:paraId="683EF34F" w14:textId="77777777" w:rsidR="003C2BC0" w:rsidRPr="000E19C3" w:rsidRDefault="003C2BC0" w:rsidP="003C2BC0">
            <w:pPr>
              <w:numPr>
                <w:ilvl w:val="0"/>
                <w:numId w:val="21"/>
              </w:numPr>
              <w:spacing w:after="240"/>
              <w:ind w:left="162" w:hanging="162"/>
              <w:rPr>
                <w:iCs/>
                <w:sz w:val="18"/>
              </w:rPr>
            </w:pPr>
            <w:r w:rsidRPr="000E19C3">
              <w:rPr>
                <w:iCs/>
                <w:sz w:val="18"/>
              </w:rPr>
              <w:t>CRRAHs</w:t>
            </w:r>
          </w:p>
        </w:tc>
        <w:tc>
          <w:tcPr>
            <w:tcW w:w="1080" w:type="dxa"/>
          </w:tcPr>
          <w:p w14:paraId="52090626" w14:textId="77777777" w:rsidR="003C2BC0" w:rsidRPr="000E19C3" w:rsidRDefault="003C2BC0" w:rsidP="00EA6F47">
            <w:pPr>
              <w:spacing w:after="240"/>
              <w:rPr>
                <w:iCs/>
                <w:sz w:val="18"/>
              </w:rPr>
            </w:pPr>
            <w:r w:rsidRPr="000E19C3">
              <w:rPr>
                <w:iCs/>
                <w:sz w:val="18"/>
              </w:rPr>
              <w:t>Ad hoc</w:t>
            </w:r>
          </w:p>
        </w:tc>
        <w:tc>
          <w:tcPr>
            <w:tcW w:w="2520" w:type="dxa"/>
          </w:tcPr>
          <w:p w14:paraId="3F3DC196" w14:textId="77777777" w:rsidR="003C2BC0" w:rsidRPr="000E19C3" w:rsidRDefault="003C2BC0" w:rsidP="00EA6F47">
            <w:pPr>
              <w:spacing w:after="240"/>
              <w:rPr>
                <w:iCs/>
                <w:sz w:val="18"/>
              </w:rPr>
            </w:pPr>
            <w:r w:rsidRPr="000E19C3">
              <w:rPr>
                <w:iCs/>
                <w:sz w:val="18"/>
              </w:rPr>
              <w:t>Ad hoc</w:t>
            </w:r>
            <w:r w:rsidRPr="000E19C3" w:rsidDel="00DE6D19">
              <w:rPr>
                <w:iCs/>
                <w:sz w:val="18"/>
              </w:rPr>
              <w:t xml:space="preserve"> </w:t>
            </w:r>
            <w:r w:rsidRPr="000E19C3">
              <w:rPr>
                <w:iCs/>
                <w:sz w:val="18"/>
              </w:rPr>
              <w:t xml:space="preserve"> </w:t>
            </w:r>
            <w:r w:rsidRPr="000E19C3">
              <w:rPr>
                <w:i/>
                <w:iCs/>
                <w:sz w:val="18"/>
              </w:rPr>
              <w:t>(on Business Day)</w:t>
            </w:r>
          </w:p>
          <w:p w14:paraId="3F3872E8" w14:textId="77777777" w:rsidR="003C2BC0" w:rsidRPr="000E19C3" w:rsidRDefault="003C2BC0" w:rsidP="00EA6F47">
            <w:pPr>
              <w:spacing w:after="240"/>
              <w:rPr>
                <w:iCs/>
                <w:sz w:val="18"/>
              </w:rPr>
            </w:pPr>
          </w:p>
        </w:tc>
        <w:tc>
          <w:tcPr>
            <w:tcW w:w="2550" w:type="dxa"/>
          </w:tcPr>
          <w:p w14:paraId="739CF8D5" w14:textId="77777777" w:rsidR="003C2BC0" w:rsidRPr="000E19C3" w:rsidRDefault="003C2BC0" w:rsidP="00EA6F47">
            <w:pPr>
              <w:spacing w:after="240"/>
              <w:rPr>
                <w:iCs/>
                <w:sz w:val="18"/>
              </w:rPr>
            </w:pPr>
            <w:r w:rsidRPr="000E19C3">
              <w:rPr>
                <w:iCs/>
                <w:sz w:val="18"/>
              </w:rPr>
              <w:t>n/a</w:t>
            </w:r>
          </w:p>
        </w:tc>
      </w:tr>
      <w:tr w:rsidR="003C2BC0" w:rsidRPr="000E19C3" w14:paraId="27746670" w14:textId="77777777" w:rsidTr="00EA6F47">
        <w:trPr>
          <w:cantSplit/>
        </w:trPr>
        <w:tc>
          <w:tcPr>
            <w:tcW w:w="720" w:type="dxa"/>
            <w:vMerge w:val="restart"/>
            <w:tcBorders>
              <w:top w:val="single" w:sz="4" w:space="0" w:color="auto"/>
              <w:left w:val="single" w:sz="4" w:space="0" w:color="auto"/>
              <w:right w:val="single" w:sz="4" w:space="0" w:color="auto"/>
            </w:tcBorders>
          </w:tcPr>
          <w:p w14:paraId="55236EAB" w14:textId="77777777" w:rsidR="003C2BC0" w:rsidRPr="000E19C3" w:rsidRDefault="003C2BC0" w:rsidP="00EA6F47">
            <w:pPr>
              <w:spacing w:after="240"/>
              <w:rPr>
                <w:iCs/>
                <w:sz w:val="18"/>
              </w:rPr>
            </w:pPr>
            <w:r w:rsidRPr="000E19C3">
              <w:rPr>
                <w:iCs/>
                <w:sz w:val="18"/>
              </w:rPr>
              <w:t>RTM</w:t>
            </w:r>
          </w:p>
        </w:tc>
        <w:tc>
          <w:tcPr>
            <w:tcW w:w="1980" w:type="dxa"/>
            <w:tcBorders>
              <w:left w:val="single" w:sz="4" w:space="0" w:color="auto"/>
            </w:tcBorders>
          </w:tcPr>
          <w:p w14:paraId="4B597295" w14:textId="77777777" w:rsidR="003C2BC0" w:rsidRPr="000E19C3" w:rsidRDefault="003C2BC0" w:rsidP="00EA6F47">
            <w:pPr>
              <w:spacing w:after="240"/>
              <w:rPr>
                <w:iCs/>
                <w:sz w:val="18"/>
              </w:rPr>
            </w:pPr>
            <w:r w:rsidRPr="000E19C3">
              <w:rPr>
                <w:iCs/>
                <w:sz w:val="18"/>
              </w:rPr>
              <w:t>RTM Initial Settlement Statement</w:t>
            </w:r>
          </w:p>
        </w:tc>
        <w:tc>
          <w:tcPr>
            <w:tcW w:w="1440" w:type="dxa"/>
          </w:tcPr>
          <w:p w14:paraId="418D9D83" w14:textId="77777777" w:rsidR="003C2BC0" w:rsidRPr="000E19C3" w:rsidRDefault="003C2BC0" w:rsidP="003C2BC0">
            <w:pPr>
              <w:numPr>
                <w:ilvl w:val="0"/>
                <w:numId w:val="21"/>
              </w:numPr>
              <w:spacing w:after="240"/>
              <w:ind w:left="162" w:hanging="162"/>
              <w:rPr>
                <w:iCs/>
                <w:sz w:val="18"/>
              </w:rPr>
            </w:pPr>
            <w:r w:rsidRPr="000E19C3">
              <w:rPr>
                <w:iCs/>
                <w:sz w:val="18"/>
              </w:rPr>
              <w:t>QSEs</w:t>
            </w:r>
          </w:p>
          <w:p w14:paraId="70E08D31" w14:textId="77777777" w:rsidR="003C2BC0" w:rsidRPr="000E19C3" w:rsidRDefault="003C2BC0" w:rsidP="003C2BC0">
            <w:pPr>
              <w:numPr>
                <w:ilvl w:val="0"/>
                <w:numId w:val="21"/>
              </w:numPr>
              <w:spacing w:after="240"/>
              <w:ind w:left="162" w:hanging="162"/>
              <w:rPr>
                <w:iCs/>
                <w:sz w:val="18"/>
              </w:rPr>
            </w:pPr>
            <w:r w:rsidRPr="000E19C3">
              <w:rPr>
                <w:iCs/>
                <w:sz w:val="18"/>
              </w:rPr>
              <w:t>CRRAHs</w:t>
            </w:r>
          </w:p>
        </w:tc>
        <w:tc>
          <w:tcPr>
            <w:tcW w:w="1080" w:type="dxa"/>
          </w:tcPr>
          <w:p w14:paraId="71959280" w14:textId="77777777" w:rsidR="003C2BC0" w:rsidRPr="000E19C3" w:rsidRDefault="003C2BC0" w:rsidP="00EA6F47">
            <w:pPr>
              <w:spacing w:after="240"/>
              <w:rPr>
                <w:iCs/>
                <w:sz w:val="18"/>
              </w:rPr>
            </w:pPr>
            <w:r w:rsidRPr="000E19C3">
              <w:rPr>
                <w:iCs/>
                <w:sz w:val="18"/>
              </w:rPr>
              <w:t>Daily</w:t>
            </w:r>
          </w:p>
        </w:tc>
        <w:tc>
          <w:tcPr>
            <w:tcW w:w="2520" w:type="dxa"/>
          </w:tcPr>
          <w:p w14:paraId="12222287" w14:textId="77777777" w:rsidR="003C2BC0" w:rsidRPr="000E19C3" w:rsidRDefault="003C2BC0" w:rsidP="00EA6F47">
            <w:pPr>
              <w:spacing w:after="240"/>
              <w:rPr>
                <w:iCs/>
                <w:sz w:val="18"/>
              </w:rPr>
            </w:pPr>
            <w:r w:rsidRPr="000E19C3">
              <w:rPr>
                <w:iCs/>
                <w:sz w:val="18"/>
              </w:rPr>
              <w:t xml:space="preserve">Operating Day + </w:t>
            </w:r>
            <w:r>
              <w:rPr>
                <w:iCs/>
                <w:sz w:val="18"/>
              </w:rPr>
              <w:t>5</w:t>
            </w:r>
            <w:r w:rsidRPr="000E19C3">
              <w:rPr>
                <w:iCs/>
                <w:sz w:val="18"/>
              </w:rPr>
              <w:t xml:space="preserve"> </w:t>
            </w:r>
            <w:r w:rsidRPr="000E19C3">
              <w:rPr>
                <w:i/>
                <w:iCs/>
                <w:sz w:val="18"/>
              </w:rPr>
              <w:t>(or next Business Day)</w:t>
            </w:r>
          </w:p>
        </w:tc>
        <w:tc>
          <w:tcPr>
            <w:tcW w:w="2550" w:type="dxa"/>
          </w:tcPr>
          <w:p w14:paraId="4293496B" w14:textId="77777777" w:rsidR="003C2BC0" w:rsidRPr="000E19C3" w:rsidRDefault="003C2BC0" w:rsidP="00EA6F47">
            <w:pPr>
              <w:spacing w:after="240"/>
              <w:rPr>
                <w:iCs/>
                <w:sz w:val="18"/>
              </w:rPr>
            </w:pPr>
            <w:r w:rsidRPr="000E19C3">
              <w:rPr>
                <w:iCs/>
                <w:sz w:val="18"/>
              </w:rPr>
              <w:t>n/a</w:t>
            </w:r>
          </w:p>
        </w:tc>
      </w:tr>
      <w:tr w:rsidR="003C2BC0" w:rsidRPr="000E19C3" w14:paraId="6FDC4B52" w14:textId="77777777" w:rsidTr="00EA6F47">
        <w:trPr>
          <w:cantSplit/>
        </w:trPr>
        <w:tc>
          <w:tcPr>
            <w:tcW w:w="720" w:type="dxa"/>
            <w:vMerge/>
            <w:tcBorders>
              <w:left w:val="single" w:sz="4" w:space="0" w:color="auto"/>
              <w:right w:val="single" w:sz="4" w:space="0" w:color="auto"/>
            </w:tcBorders>
          </w:tcPr>
          <w:p w14:paraId="378AA4FD" w14:textId="77777777" w:rsidR="003C2BC0" w:rsidRPr="000E19C3" w:rsidRDefault="003C2BC0" w:rsidP="00EA6F47">
            <w:pPr>
              <w:spacing w:after="240"/>
              <w:rPr>
                <w:iCs/>
                <w:sz w:val="18"/>
              </w:rPr>
            </w:pPr>
          </w:p>
        </w:tc>
        <w:tc>
          <w:tcPr>
            <w:tcW w:w="1980" w:type="dxa"/>
            <w:tcBorders>
              <w:left w:val="single" w:sz="4" w:space="0" w:color="auto"/>
            </w:tcBorders>
          </w:tcPr>
          <w:p w14:paraId="5CE850A1" w14:textId="77777777" w:rsidR="003C2BC0" w:rsidRPr="000E19C3" w:rsidRDefault="003C2BC0" w:rsidP="00EA6F47">
            <w:pPr>
              <w:spacing w:after="240"/>
              <w:rPr>
                <w:iCs/>
                <w:sz w:val="18"/>
              </w:rPr>
            </w:pPr>
            <w:r w:rsidRPr="000E19C3">
              <w:rPr>
                <w:iCs/>
                <w:sz w:val="18"/>
              </w:rPr>
              <w:t>RTM Final Settlement Statement</w:t>
            </w:r>
          </w:p>
        </w:tc>
        <w:tc>
          <w:tcPr>
            <w:tcW w:w="1440" w:type="dxa"/>
          </w:tcPr>
          <w:p w14:paraId="576A1EB5" w14:textId="77777777" w:rsidR="003C2BC0" w:rsidRPr="000E19C3" w:rsidRDefault="003C2BC0" w:rsidP="003C2BC0">
            <w:pPr>
              <w:numPr>
                <w:ilvl w:val="0"/>
                <w:numId w:val="21"/>
              </w:numPr>
              <w:spacing w:after="240"/>
              <w:ind w:left="162" w:hanging="162"/>
              <w:rPr>
                <w:iCs/>
                <w:sz w:val="18"/>
              </w:rPr>
            </w:pPr>
            <w:r w:rsidRPr="000E19C3">
              <w:rPr>
                <w:iCs/>
                <w:sz w:val="18"/>
              </w:rPr>
              <w:t>QSEs</w:t>
            </w:r>
          </w:p>
          <w:p w14:paraId="1D28E703" w14:textId="77777777" w:rsidR="003C2BC0" w:rsidRPr="000E19C3" w:rsidRDefault="003C2BC0" w:rsidP="003C2BC0">
            <w:pPr>
              <w:numPr>
                <w:ilvl w:val="0"/>
                <w:numId w:val="21"/>
              </w:numPr>
              <w:spacing w:after="240"/>
              <w:ind w:left="162" w:hanging="162"/>
              <w:rPr>
                <w:iCs/>
                <w:sz w:val="18"/>
              </w:rPr>
            </w:pPr>
            <w:r w:rsidRPr="000E19C3">
              <w:rPr>
                <w:iCs/>
                <w:sz w:val="18"/>
              </w:rPr>
              <w:t>CRRAHs</w:t>
            </w:r>
          </w:p>
        </w:tc>
        <w:tc>
          <w:tcPr>
            <w:tcW w:w="1080" w:type="dxa"/>
          </w:tcPr>
          <w:p w14:paraId="45332F16" w14:textId="77777777" w:rsidR="003C2BC0" w:rsidRPr="000E19C3" w:rsidRDefault="003C2BC0" w:rsidP="00EA6F47">
            <w:pPr>
              <w:spacing w:after="240"/>
              <w:rPr>
                <w:iCs/>
                <w:sz w:val="18"/>
              </w:rPr>
            </w:pPr>
            <w:r w:rsidRPr="000E19C3">
              <w:rPr>
                <w:iCs/>
                <w:sz w:val="18"/>
              </w:rPr>
              <w:t>Daily</w:t>
            </w:r>
          </w:p>
        </w:tc>
        <w:tc>
          <w:tcPr>
            <w:tcW w:w="2520" w:type="dxa"/>
          </w:tcPr>
          <w:p w14:paraId="57A24664" w14:textId="77777777" w:rsidR="003C2BC0" w:rsidRPr="000E19C3" w:rsidRDefault="003C2BC0" w:rsidP="00EA6F47">
            <w:pPr>
              <w:spacing w:after="240"/>
              <w:rPr>
                <w:iCs/>
                <w:sz w:val="18"/>
              </w:rPr>
            </w:pPr>
            <w:r w:rsidRPr="000E19C3">
              <w:rPr>
                <w:iCs/>
                <w:sz w:val="18"/>
              </w:rPr>
              <w:t>Operating Day + 5</w:t>
            </w:r>
            <w:r>
              <w:rPr>
                <w:iCs/>
                <w:sz w:val="18"/>
              </w:rPr>
              <w:t>5</w:t>
            </w:r>
            <w:r w:rsidRPr="000E19C3">
              <w:rPr>
                <w:iCs/>
                <w:sz w:val="18"/>
              </w:rPr>
              <w:t xml:space="preserve"> </w:t>
            </w:r>
            <w:r w:rsidRPr="000E19C3">
              <w:rPr>
                <w:i/>
                <w:iCs/>
                <w:sz w:val="18"/>
              </w:rPr>
              <w:t>(or next Business Day)</w:t>
            </w:r>
          </w:p>
        </w:tc>
        <w:tc>
          <w:tcPr>
            <w:tcW w:w="2550" w:type="dxa"/>
          </w:tcPr>
          <w:p w14:paraId="07735DA6" w14:textId="77777777" w:rsidR="003C2BC0" w:rsidRPr="000E19C3" w:rsidRDefault="003C2BC0" w:rsidP="00EA6F47">
            <w:pPr>
              <w:spacing w:after="240"/>
              <w:rPr>
                <w:iCs/>
                <w:sz w:val="18"/>
              </w:rPr>
            </w:pPr>
            <w:r w:rsidRPr="000E19C3">
              <w:rPr>
                <w:iCs/>
                <w:sz w:val="18"/>
              </w:rPr>
              <w:t>n/a</w:t>
            </w:r>
          </w:p>
        </w:tc>
      </w:tr>
      <w:tr w:rsidR="003C2BC0" w:rsidRPr="000E19C3" w14:paraId="465FBA5F" w14:textId="77777777" w:rsidTr="00EA6F47">
        <w:trPr>
          <w:cantSplit/>
        </w:trPr>
        <w:tc>
          <w:tcPr>
            <w:tcW w:w="720" w:type="dxa"/>
            <w:vMerge/>
            <w:tcBorders>
              <w:left w:val="single" w:sz="4" w:space="0" w:color="auto"/>
              <w:right w:val="single" w:sz="4" w:space="0" w:color="auto"/>
            </w:tcBorders>
          </w:tcPr>
          <w:p w14:paraId="71427475" w14:textId="77777777" w:rsidR="003C2BC0" w:rsidRPr="000E19C3" w:rsidRDefault="003C2BC0" w:rsidP="00EA6F47">
            <w:pPr>
              <w:spacing w:after="240"/>
              <w:rPr>
                <w:iCs/>
                <w:sz w:val="18"/>
              </w:rPr>
            </w:pPr>
          </w:p>
        </w:tc>
        <w:tc>
          <w:tcPr>
            <w:tcW w:w="1980" w:type="dxa"/>
            <w:tcBorders>
              <w:left w:val="single" w:sz="4" w:space="0" w:color="auto"/>
            </w:tcBorders>
          </w:tcPr>
          <w:p w14:paraId="1D7AAD75" w14:textId="77777777" w:rsidR="003C2BC0" w:rsidRPr="000E19C3" w:rsidRDefault="003C2BC0" w:rsidP="00EA6F47">
            <w:pPr>
              <w:spacing w:after="240"/>
              <w:rPr>
                <w:iCs/>
                <w:sz w:val="18"/>
              </w:rPr>
            </w:pPr>
            <w:r w:rsidRPr="000E19C3">
              <w:rPr>
                <w:iCs/>
                <w:sz w:val="18"/>
              </w:rPr>
              <w:t>RTM True-Up Settlement Statement</w:t>
            </w:r>
          </w:p>
        </w:tc>
        <w:tc>
          <w:tcPr>
            <w:tcW w:w="1440" w:type="dxa"/>
          </w:tcPr>
          <w:p w14:paraId="065D2C36" w14:textId="77777777" w:rsidR="003C2BC0" w:rsidRPr="000E19C3" w:rsidRDefault="003C2BC0" w:rsidP="003C2BC0">
            <w:pPr>
              <w:numPr>
                <w:ilvl w:val="0"/>
                <w:numId w:val="21"/>
              </w:numPr>
              <w:spacing w:after="240"/>
              <w:ind w:left="162" w:hanging="162"/>
              <w:rPr>
                <w:iCs/>
                <w:sz w:val="18"/>
              </w:rPr>
            </w:pPr>
            <w:r w:rsidRPr="000E19C3">
              <w:rPr>
                <w:iCs/>
                <w:sz w:val="18"/>
              </w:rPr>
              <w:t>QSEs</w:t>
            </w:r>
          </w:p>
          <w:p w14:paraId="3F75CAC4" w14:textId="77777777" w:rsidR="003C2BC0" w:rsidRPr="000E19C3" w:rsidRDefault="003C2BC0" w:rsidP="00EA6F47">
            <w:pPr>
              <w:spacing w:after="240"/>
              <w:rPr>
                <w:iCs/>
                <w:sz w:val="18"/>
              </w:rPr>
            </w:pPr>
            <w:r w:rsidRPr="000E19C3">
              <w:rPr>
                <w:iCs/>
                <w:sz w:val="18"/>
              </w:rPr>
              <w:t>CRRAHs</w:t>
            </w:r>
          </w:p>
        </w:tc>
        <w:tc>
          <w:tcPr>
            <w:tcW w:w="1080" w:type="dxa"/>
          </w:tcPr>
          <w:p w14:paraId="24F08F0E" w14:textId="77777777" w:rsidR="003C2BC0" w:rsidRPr="000E19C3" w:rsidRDefault="003C2BC0" w:rsidP="00EA6F47">
            <w:pPr>
              <w:spacing w:after="240"/>
              <w:rPr>
                <w:iCs/>
                <w:sz w:val="18"/>
              </w:rPr>
            </w:pPr>
            <w:r w:rsidRPr="000E19C3">
              <w:rPr>
                <w:iCs/>
                <w:sz w:val="18"/>
              </w:rPr>
              <w:t>Daily</w:t>
            </w:r>
          </w:p>
        </w:tc>
        <w:tc>
          <w:tcPr>
            <w:tcW w:w="2520" w:type="dxa"/>
          </w:tcPr>
          <w:p w14:paraId="3BACDB5C" w14:textId="77777777" w:rsidR="003C2BC0" w:rsidRPr="000E19C3" w:rsidRDefault="003C2BC0" w:rsidP="00EA6F47">
            <w:pPr>
              <w:spacing w:after="240"/>
              <w:rPr>
                <w:iCs/>
                <w:sz w:val="18"/>
              </w:rPr>
            </w:pPr>
            <w:r w:rsidRPr="000E19C3">
              <w:rPr>
                <w:iCs/>
                <w:sz w:val="18"/>
              </w:rPr>
              <w:t xml:space="preserve">Operating Day + 180 </w:t>
            </w:r>
            <w:r w:rsidRPr="000E19C3">
              <w:rPr>
                <w:i/>
                <w:iCs/>
                <w:sz w:val="18"/>
              </w:rPr>
              <w:t>(or next Business Day)</w:t>
            </w:r>
          </w:p>
        </w:tc>
        <w:tc>
          <w:tcPr>
            <w:tcW w:w="2550" w:type="dxa"/>
          </w:tcPr>
          <w:p w14:paraId="71683900" w14:textId="77777777" w:rsidR="003C2BC0" w:rsidRPr="000E19C3" w:rsidRDefault="003C2BC0" w:rsidP="00EA6F47">
            <w:pPr>
              <w:spacing w:after="240"/>
              <w:rPr>
                <w:iCs/>
                <w:sz w:val="18"/>
              </w:rPr>
            </w:pPr>
            <w:r w:rsidRPr="000E19C3">
              <w:rPr>
                <w:iCs/>
                <w:sz w:val="18"/>
              </w:rPr>
              <w:t>n/a</w:t>
            </w:r>
          </w:p>
        </w:tc>
      </w:tr>
      <w:tr w:rsidR="003C2BC0" w:rsidRPr="000E19C3" w14:paraId="01BA36E2" w14:textId="77777777" w:rsidTr="00EA6F47">
        <w:trPr>
          <w:cantSplit/>
        </w:trPr>
        <w:tc>
          <w:tcPr>
            <w:tcW w:w="720" w:type="dxa"/>
            <w:vMerge/>
            <w:tcBorders>
              <w:left w:val="single" w:sz="4" w:space="0" w:color="auto"/>
              <w:bottom w:val="single" w:sz="4" w:space="0" w:color="auto"/>
              <w:right w:val="single" w:sz="4" w:space="0" w:color="auto"/>
            </w:tcBorders>
          </w:tcPr>
          <w:p w14:paraId="617DB4A3" w14:textId="77777777" w:rsidR="003C2BC0" w:rsidRPr="000E19C3" w:rsidRDefault="003C2BC0" w:rsidP="00EA6F47">
            <w:pPr>
              <w:spacing w:after="240"/>
              <w:rPr>
                <w:iCs/>
                <w:sz w:val="18"/>
              </w:rPr>
            </w:pPr>
          </w:p>
        </w:tc>
        <w:tc>
          <w:tcPr>
            <w:tcW w:w="1980" w:type="dxa"/>
            <w:tcBorders>
              <w:left w:val="single" w:sz="4" w:space="0" w:color="auto"/>
            </w:tcBorders>
          </w:tcPr>
          <w:p w14:paraId="2E87C129" w14:textId="77777777" w:rsidR="003C2BC0" w:rsidRPr="000E19C3" w:rsidRDefault="003C2BC0" w:rsidP="00EA6F47">
            <w:pPr>
              <w:spacing w:after="240"/>
              <w:rPr>
                <w:iCs/>
                <w:sz w:val="18"/>
              </w:rPr>
            </w:pPr>
            <w:r w:rsidRPr="000E19C3">
              <w:rPr>
                <w:iCs/>
                <w:sz w:val="18"/>
              </w:rPr>
              <w:t>RTM Resettlement Settlement Statement</w:t>
            </w:r>
          </w:p>
        </w:tc>
        <w:tc>
          <w:tcPr>
            <w:tcW w:w="1440" w:type="dxa"/>
          </w:tcPr>
          <w:p w14:paraId="290A039C" w14:textId="77777777" w:rsidR="003C2BC0" w:rsidRPr="000E19C3" w:rsidRDefault="003C2BC0" w:rsidP="003C2BC0">
            <w:pPr>
              <w:numPr>
                <w:ilvl w:val="0"/>
                <w:numId w:val="21"/>
              </w:numPr>
              <w:spacing w:after="240"/>
              <w:ind w:left="162" w:hanging="162"/>
              <w:rPr>
                <w:iCs/>
                <w:sz w:val="18"/>
              </w:rPr>
            </w:pPr>
            <w:r w:rsidRPr="000E19C3">
              <w:rPr>
                <w:iCs/>
                <w:sz w:val="18"/>
              </w:rPr>
              <w:t>QSEs</w:t>
            </w:r>
          </w:p>
          <w:p w14:paraId="0039369E" w14:textId="77777777" w:rsidR="003C2BC0" w:rsidRPr="000E19C3" w:rsidRDefault="003C2BC0" w:rsidP="00EA6F47">
            <w:pPr>
              <w:spacing w:after="240"/>
              <w:rPr>
                <w:iCs/>
                <w:sz w:val="18"/>
              </w:rPr>
            </w:pPr>
            <w:r w:rsidRPr="000E19C3">
              <w:rPr>
                <w:iCs/>
                <w:sz w:val="18"/>
              </w:rPr>
              <w:t>CRRAHs</w:t>
            </w:r>
          </w:p>
        </w:tc>
        <w:tc>
          <w:tcPr>
            <w:tcW w:w="1080" w:type="dxa"/>
          </w:tcPr>
          <w:p w14:paraId="2DF0EEB1" w14:textId="77777777" w:rsidR="003C2BC0" w:rsidRPr="000E19C3" w:rsidRDefault="003C2BC0" w:rsidP="00EA6F47">
            <w:pPr>
              <w:spacing w:after="240"/>
              <w:rPr>
                <w:iCs/>
                <w:sz w:val="18"/>
              </w:rPr>
            </w:pPr>
            <w:r w:rsidRPr="000E19C3">
              <w:rPr>
                <w:iCs/>
                <w:sz w:val="18"/>
              </w:rPr>
              <w:t>Ad hoc</w:t>
            </w:r>
          </w:p>
        </w:tc>
        <w:tc>
          <w:tcPr>
            <w:tcW w:w="2520" w:type="dxa"/>
          </w:tcPr>
          <w:p w14:paraId="0F01C4FC" w14:textId="77777777" w:rsidR="003C2BC0" w:rsidRPr="000E19C3" w:rsidRDefault="003C2BC0" w:rsidP="00EA6F47">
            <w:pPr>
              <w:spacing w:after="240"/>
              <w:rPr>
                <w:iCs/>
                <w:sz w:val="18"/>
              </w:rPr>
            </w:pPr>
            <w:r w:rsidRPr="000E19C3">
              <w:rPr>
                <w:iCs/>
                <w:sz w:val="18"/>
              </w:rPr>
              <w:t>Ad hoc</w:t>
            </w:r>
            <w:r w:rsidRPr="000E19C3" w:rsidDel="00DE6D19">
              <w:rPr>
                <w:iCs/>
                <w:sz w:val="18"/>
              </w:rPr>
              <w:t xml:space="preserve"> </w:t>
            </w:r>
            <w:r w:rsidRPr="000E19C3">
              <w:rPr>
                <w:i/>
                <w:iCs/>
                <w:sz w:val="18"/>
              </w:rPr>
              <w:t>(on Business Day)</w:t>
            </w:r>
          </w:p>
          <w:p w14:paraId="51EEC0C0" w14:textId="77777777" w:rsidR="003C2BC0" w:rsidRPr="000E19C3" w:rsidRDefault="003C2BC0" w:rsidP="00EA6F47">
            <w:pPr>
              <w:spacing w:after="240"/>
              <w:rPr>
                <w:iCs/>
                <w:sz w:val="18"/>
              </w:rPr>
            </w:pPr>
          </w:p>
        </w:tc>
        <w:tc>
          <w:tcPr>
            <w:tcW w:w="2550" w:type="dxa"/>
          </w:tcPr>
          <w:p w14:paraId="4F657159" w14:textId="77777777" w:rsidR="003C2BC0" w:rsidRPr="000E19C3" w:rsidRDefault="003C2BC0" w:rsidP="00EA6F47">
            <w:pPr>
              <w:spacing w:after="240"/>
              <w:rPr>
                <w:iCs/>
                <w:sz w:val="18"/>
              </w:rPr>
            </w:pPr>
            <w:r w:rsidRPr="000E19C3">
              <w:rPr>
                <w:iCs/>
                <w:sz w:val="18"/>
              </w:rPr>
              <w:t>n/a</w:t>
            </w:r>
          </w:p>
        </w:tc>
      </w:tr>
      <w:tr w:rsidR="003C2BC0" w:rsidRPr="000E19C3" w14:paraId="0CDA0141" w14:textId="77777777" w:rsidTr="00EA6F47">
        <w:trPr>
          <w:cantSplit/>
        </w:trPr>
        <w:tc>
          <w:tcPr>
            <w:tcW w:w="720" w:type="dxa"/>
            <w:vMerge w:val="restart"/>
            <w:tcBorders>
              <w:top w:val="single" w:sz="4" w:space="0" w:color="auto"/>
              <w:left w:val="single" w:sz="4" w:space="0" w:color="auto"/>
              <w:right w:val="single" w:sz="4" w:space="0" w:color="auto"/>
            </w:tcBorders>
          </w:tcPr>
          <w:p w14:paraId="5FD81D85" w14:textId="77777777" w:rsidR="003C2BC0" w:rsidRPr="000E19C3" w:rsidRDefault="003C2BC0" w:rsidP="00EA6F47">
            <w:pPr>
              <w:spacing w:after="240"/>
              <w:rPr>
                <w:iCs/>
                <w:sz w:val="18"/>
              </w:rPr>
            </w:pPr>
            <w:r w:rsidRPr="000E19C3">
              <w:rPr>
                <w:iCs/>
                <w:sz w:val="18"/>
              </w:rPr>
              <w:t>STL</w:t>
            </w:r>
          </w:p>
        </w:tc>
        <w:tc>
          <w:tcPr>
            <w:tcW w:w="1980" w:type="dxa"/>
            <w:tcBorders>
              <w:left w:val="single" w:sz="4" w:space="0" w:color="auto"/>
            </w:tcBorders>
          </w:tcPr>
          <w:p w14:paraId="00F1519D" w14:textId="77777777" w:rsidR="003C2BC0" w:rsidRPr="000E19C3" w:rsidRDefault="003C2BC0" w:rsidP="00EA6F47">
            <w:pPr>
              <w:spacing w:after="240"/>
              <w:rPr>
                <w:iCs/>
                <w:sz w:val="18"/>
              </w:rPr>
            </w:pPr>
            <w:r w:rsidRPr="000E19C3">
              <w:rPr>
                <w:iCs/>
                <w:sz w:val="18"/>
              </w:rPr>
              <w:t>Settlement Invoice</w:t>
            </w:r>
          </w:p>
        </w:tc>
        <w:tc>
          <w:tcPr>
            <w:tcW w:w="1440" w:type="dxa"/>
          </w:tcPr>
          <w:p w14:paraId="44D4936E" w14:textId="77777777" w:rsidR="003C2BC0" w:rsidRPr="000E19C3" w:rsidRDefault="003C2BC0" w:rsidP="003C2BC0">
            <w:pPr>
              <w:numPr>
                <w:ilvl w:val="0"/>
                <w:numId w:val="21"/>
              </w:numPr>
              <w:spacing w:after="240"/>
              <w:ind w:left="162" w:hanging="162"/>
              <w:rPr>
                <w:iCs/>
                <w:sz w:val="18"/>
              </w:rPr>
            </w:pPr>
            <w:r w:rsidRPr="000E19C3">
              <w:rPr>
                <w:iCs/>
                <w:sz w:val="18"/>
              </w:rPr>
              <w:t>QSE</w:t>
            </w:r>
          </w:p>
          <w:p w14:paraId="2A28C0ED" w14:textId="77777777" w:rsidR="003C2BC0" w:rsidRPr="000E19C3" w:rsidRDefault="003C2BC0" w:rsidP="003C2BC0">
            <w:pPr>
              <w:numPr>
                <w:ilvl w:val="0"/>
                <w:numId w:val="21"/>
              </w:numPr>
              <w:spacing w:after="240"/>
              <w:ind w:left="162" w:hanging="162"/>
              <w:rPr>
                <w:iCs/>
                <w:sz w:val="18"/>
              </w:rPr>
            </w:pPr>
            <w:r w:rsidRPr="000E19C3">
              <w:rPr>
                <w:iCs/>
                <w:sz w:val="18"/>
              </w:rPr>
              <w:t>CRRAHs</w:t>
            </w:r>
          </w:p>
        </w:tc>
        <w:tc>
          <w:tcPr>
            <w:tcW w:w="1080" w:type="dxa"/>
          </w:tcPr>
          <w:p w14:paraId="787DFA7E" w14:textId="77777777" w:rsidR="003C2BC0" w:rsidRPr="000E19C3" w:rsidRDefault="003C2BC0" w:rsidP="00EA6F47">
            <w:pPr>
              <w:spacing w:after="240"/>
              <w:rPr>
                <w:iCs/>
                <w:sz w:val="18"/>
              </w:rPr>
            </w:pPr>
            <w:r w:rsidRPr="000E19C3">
              <w:rPr>
                <w:iCs/>
                <w:sz w:val="18"/>
              </w:rPr>
              <w:t>Daily</w:t>
            </w:r>
          </w:p>
        </w:tc>
        <w:tc>
          <w:tcPr>
            <w:tcW w:w="2520" w:type="dxa"/>
          </w:tcPr>
          <w:p w14:paraId="13FFAF09" w14:textId="77777777" w:rsidR="003C2BC0" w:rsidRPr="000E19C3" w:rsidRDefault="003C2BC0" w:rsidP="00EA6F47">
            <w:pPr>
              <w:spacing w:after="240"/>
              <w:rPr>
                <w:iCs/>
                <w:sz w:val="18"/>
              </w:rPr>
            </w:pPr>
            <w:r w:rsidRPr="000E19C3">
              <w:rPr>
                <w:iCs/>
                <w:sz w:val="18"/>
              </w:rPr>
              <w:t>Every Business Day – Rolls up all statements posted that day</w:t>
            </w:r>
          </w:p>
        </w:tc>
        <w:tc>
          <w:tcPr>
            <w:tcW w:w="2550" w:type="dxa"/>
          </w:tcPr>
          <w:p w14:paraId="52EA981A" w14:textId="77777777" w:rsidR="003C2BC0" w:rsidRPr="000E19C3" w:rsidRDefault="003C2BC0" w:rsidP="00EA6F47">
            <w:pPr>
              <w:spacing w:after="240"/>
              <w:rPr>
                <w:iCs/>
                <w:sz w:val="18"/>
              </w:rPr>
            </w:pPr>
            <w:r w:rsidRPr="000E19C3">
              <w:rPr>
                <w:iCs/>
                <w:sz w:val="18"/>
              </w:rPr>
              <w:t>2</w:t>
            </w:r>
            <w:r w:rsidRPr="000E19C3">
              <w:rPr>
                <w:iCs/>
                <w:sz w:val="18"/>
                <w:vertAlign w:val="superscript"/>
              </w:rPr>
              <w:t>nd</w:t>
            </w:r>
            <w:r w:rsidRPr="000E19C3">
              <w:rPr>
                <w:iCs/>
                <w:sz w:val="18"/>
              </w:rPr>
              <w:t xml:space="preserve"> Bank Business Day after the Invoice posts, </w:t>
            </w:r>
            <w:r w:rsidRPr="000E19C3">
              <w:rPr>
                <w:i/>
                <w:iCs/>
                <w:sz w:val="18"/>
              </w:rPr>
              <w:t>(or next day that is both Business Day and Bank Business Day)</w:t>
            </w:r>
          </w:p>
        </w:tc>
      </w:tr>
      <w:tr w:rsidR="003C2BC0" w:rsidRPr="000E19C3" w14:paraId="67C94098" w14:textId="77777777" w:rsidTr="00EA6F47">
        <w:trPr>
          <w:cantSplit/>
        </w:trPr>
        <w:tc>
          <w:tcPr>
            <w:tcW w:w="720" w:type="dxa"/>
            <w:vMerge/>
            <w:tcBorders>
              <w:left w:val="single" w:sz="4" w:space="0" w:color="auto"/>
              <w:right w:val="single" w:sz="4" w:space="0" w:color="auto"/>
            </w:tcBorders>
          </w:tcPr>
          <w:p w14:paraId="226ECBFE" w14:textId="77777777" w:rsidR="003C2BC0" w:rsidRPr="000E19C3" w:rsidRDefault="003C2BC0" w:rsidP="00EA6F47">
            <w:pPr>
              <w:spacing w:after="240"/>
              <w:rPr>
                <w:iCs/>
                <w:sz w:val="18"/>
              </w:rPr>
            </w:pPr>
          </w:p>
        </w:tc>
        <w:tc>
          <w:tcPr>
            <w:tcW w:w="1980" w:type="dxa"/>
            <w:tcBorders>
              <w:left w:val="single" w:sz="4" w:space="0" w:color="auto"/>
            </w:tcBorders>
          </w:tcPr>
          <w:p w14:paraId="0F949DA7" w14:textId="77777777" w:rsidR="003C2BC0" w:rsidRPr="000E19C3" w:rsidRDefault="003C2BC0" w:rsidP="00EA6F47">
            <w:pPr>
              <w:spacing w:after="240"/>
              <w:rPr>
                <w:iCs/>
                <w:sz w:val="18"/>
              </w:rPr>
            </w:pPr>
            <w:r w:rsidRPr="00A94208">
              <w:rPr>
                <w:sz w:val="18"/>
              </w:rPr>
              <w:t>Default Uplift Invoice</w:t>
            </w:r>
          </w:p>
        </w:tc>
        <w:tc>
          <w:tcPr>
            <w:tcW w:w="1440" w:type="dxa"/>
          </w:tcPr>
          <w:p w14:paraId="5370C2FE" w14:textId="77777777" w:rsidR="003C2BC0" w:rsidRPr="00A94208" w:rsidRDefault="003C2BC0" w:rsidP="003C2BC0">
            <w:pPr>
              <w:pStyle w:val="BodyText"/>
              <w:numPr>
                <w:ilvl w:val="0"/>
                <w:numId w:val="21"/>
              </w:numPr>
              <w:ind w:left="162" w:hanging="162"/>
              <w:rPr>
                <w:sz w:val="18"/>
              </w:rPr>
            </w:pPr>
            <w:r w:rsidRPr="00A94208">
              <w:rPr>
                <w:sz w:val="18"/>
              </w:rPr>
              <w:t xml:space="preserve">QSEs </w:t>
            </w:r>
          </w:p>
          <w:p w14:paraId="27F57460" w14:textId="77777777" w:rsidR="003C2BC0" w:rsidRPr="000E19C3" w:rsidRDefault="003C2BC0" w:rsidP="003C2BC0">
            <w:pPr>
              <w:numPr>
                <w:ilvl w:val="0"/>
                <w:numId w:val="21"/>
              </w:numPr>
              <w:spacing w:after="240"/>
              <w:ind w:left="162" w:hanging="162"/>
              <w:rPr>
                <w:iCs/>
                <w:sz w:val="18"/>
              </w:rPr>
            </w:pPr>
            <w:r w:rsidRPr="00A94208">
              <w:rPr>
                <w:sz w:val="18"/>
              </w:rPr>
              <w:t>CRRAHs</w:t>
            </w:r>
          </w:p>
        </w:tc>
        <w:tc>
          <w:tcPr>
            <w:tcW w:w="1080" w:type="dxa"/>
          </w:tcPr>
          <w:p w14:paraId="0E7E4226" w14:textId="77777777" w:rsidR="003C2BC0" w:rsidRPr="00A94208" w:rsidRDefault="003C2BC0" w:rsidP="00EA6F47">
            <w:pPr>
              <w:pStyle w:val="BodyText"/>
              <w:rPr>
                <w:sz w:val="18"/>
              </w:rPr>
            </w:pPr>
            <w:r w:rsidRPr="00A94208">
              <w:rPr>
                <w:sz w:val="18"/>
              </w:rPr>
              <w:t>Ad hoc</w:t>
            </w:r>
          </w:p>
          <w:p w14:paraId="1CBC52EB" w14:textId="77777777" w:rsidR="003C2BC0" w:rsidRPr="000E19C3" w:rsidRDefault="003C2BC0" w:rsidP="00EA6F47">
            <w:pPr>
              <w:spacing w:after="240"/>
              <w:rPr>
                <w:iCs/>
                <w:sz w:val="18"/>
              </w:rPr>
            </w:pPr>
          </w:p>
        </w:tc>
        <w:tc>
          <w:tcPr>
            <w:tcW w:w="2520" w:type="dxa"/>
          </w:tcPr>
          <w:p w14:paraId="7FC5D42A" w14:textId="77777777" w:rsidR="003C2BC0" w:rsidRPr="00A94208" w:rsidRDefault="003C2BC0" w:rsidP="00EA6F47">
            <w:pPr>
              <w:pStyle w:val="BodyText"/>
              <w:rPr>
                <w:sz w:val="18"/>
              </w:rPr>
            </w:pPr>
            <w:r w:rsidRPr="00A94208">
              <w:rPr>
                <w:sz w:val="18"/>
              </w:rPr>
              <w:t>Ad hoc</w:t>
            </w:r>
            <w:r w:rsidRPr="00A94208" w:rsidDel="00DE6D19">
              <w:rPr>
                <w:sz w:val="18"/>
              </w:rPr>
              <w:t xml:space="preserve"> </w:t>
            </w:r>
            <w:r w:rsidRPr="00A94208">
              <w:rPr>
                <w:i/>
                <w:sz w:val="18"/>
              </w:rPr>
              <w:t>(on Business Day)</w:t>
            </w:r>
          </w:p>
          <w:p w14:paraId="63694472" w14:textId="77777777" w:rsidR="003C2BC0" w:rsidRPr="000E19C3" w:rsidRDefault="003C2BC0" w:rsidP="00EA6F47">
            <w:pPr>
              <w:spacing w:after="240"/>
              <w:rPr>
                <w:iCs/>
                <w:sz w:val="18"/>
              </w:rPr>
            </w:pPr>
            <w:r w:rsidRPr="00A94208">
              <w:rPr>
                <w:sz w:val="18"/>
              </w:rPr>
              <w:t>*Market Notice required</w:t>
            </w:r>
          </w:p>
        </w:tc>
        <w:tc>
          <w:tcPr>
            <w:tcW w:w="2550" w:type="dxa"/>
          </w:tcPr>
          <w:p w14:paraId="5873A68C" w14:textId="77777777" w:rsidR="003C2BC0" w:rsidRPr="000E19C3" w:rsidRDefault="003C2BC0" w:rsidP="00EA6F47">
            <w:pPr>
              <w:spacing w:after="240"/>
              <w:rPr>
                <w:iCs/>
                <w:sz w:val="18"/>
              </w:rPr>
            </w:pPr>
            <w:r w:rsidRPr="00A94208">
              <w:rPr>
                <w:sz w:val="18"/>
              </w:rPr>
              <w:t>5</w:t>
            </w:r>
            <w:r w:rsidRPr="00A94208">
              <w:rPr>
                <w:sz w:val="18"/>
                <w:vertAlign w:val="superscript"/>
              </w:rPr>
              <w:t>th</w:t>
            </w:r>
            <w:r w:rsidRPr="00A94208">
              <w:rPr>
                <w:sz w:val="18"/>
              </w:rPr>
              <w:t xml:space="preserve"> Bank Business Day after the Invoice posts, </w:t>
            </w:r>
            <w:r w:rsidRPr="00A94208">
              <w:rPr>
                <w:i/>
                <w:sz w:val="18"/>
              </w:rPr>
              <w:t>(or next day that is both Business Day and Bank Business Day)</w:t>
            </w:r>
          </w:p>
        </w:tc>
      </w:tr>
      <w:tr w:rsidR="003C2BC0" w:rsidRPr="000E19C3" w14:paraId="7113C768" w14:textId="77777777" w:rsidTr="00EA6F47">
        <w:trPr>
          <w:cantSplit/>
        </w:trPr>
        <w:tc>
          <w:tcPr>
            <w:tcW w:w="720" w:type="dxa"/>
            <w:vMerge/>
            <w:tcBorders>
              <w:left w:val="single" w:sz="4" w:space="0" w:color="auto"/>
              <w:bottom w:val="single" w:sz="4" w:space="0" w:color="auto"/>
              <w:right w:val="single" w:sz="4" w:space="0" w:color="auto"/>
            </w:tcBorders>
          </w:tcPr>
          <w:p w14:paraId="2EBFEB19" w14:textId="77777777" w:rsidR="003C2BC0" w:rsidRPr="000E19C3" w:rsidRDefault="003C2BC0" w:rsidP="00EA6F47">
            <w:pPr>
              <w:spacing w:after="240"/>
              <w:rPr>
                <w:iCs/>
                <w:sz w:val="18"/>
              </w:rPr>
            </w:pPr>
          </w:p>
        </w:tc>
        <w:tc>
          <w:tcPr>
            <w:tcW w:w="1980" w:type="dxa"/>
            <w:tcBorders>
              <w:left w:val="single" w:sz="4" w:space="0" w:color="auto"/>
            </w:tcBorders>
          </w:tcPr>
          <w:p w14:paraId="13AAFCCB" w14:textId="77777777" w:rsidR="003C2BC0" w:rsidRPr="000E19C3" w:rsidRDefault="003C2BC0" w:rsidP="00EA6F47">
            <w:pPr>
              <w:spacing w:after="240"/>
              <w:rPr>
                <w:iCs/>
                <w:sz w:val="18"/>
              </w:rPr>
            </w:pPr>
          </w:p>
        </w:tc>
        <w:tc>
          <w:tcPr>
            <w:tcW w:w="1440" w:type="dxa"/>
          </w:tcPr>
          <w:p w14:paraId="21B0C201" w14:textId="77777777" w:rsidR="003C2BC0" w:rsidRPr="000E19C3" w:rsidRDefault="003C2BC0" w:rsidP="00EA6F47">
            <w:pPr>
              <w:spacing w:after="240"/>
              <w:ind w:left="162"/>
              <w:rPr>
                <w:iCs/>
                <w:sz w:val="18"/>
              </w:rPr>
            </w:pPr>
          </w:p>
        </w:tc>
        <w:tc>
          <w:tcPr>
            <w:tcW w:w="1080" w:type="dxa"/>
          </w:tcPr>
          <w:p w14:paraId="150F5411" w14:textId="77777777" w:rsidR="003C2BC0" w:rsidRPr="000E19C3" w:rsidRDefault="003C2BC0" w:rsidP="00EA6F47">
            <w:pPr>
              <w:spacing w:after="240"/>
              <w:rPr>
                <w:iCs/>
                <w:sz w:val="18"/>
              </w:rPr>
            </w:pPr>
          </w:p>
        </w:tc>
        <w:tc>
          <w:tcPr>
            <w:tcW w:w="2520" w:type="dxa"/>
          </w:tcPr>
          <w:p w14:paraId="0818D065" w14:textId="77777777" w:rsidR="003C2BC0" w:rsidRPr="000E19C3" w:rsidRDefault="003C2BC0" w:rsidP="00EA6F47">
            <w:pPr>
              <w:spacing w:after="240"/>
              <w:rPr>
                <w:iCs/>
                <w:sz w:val="18"/>
              </w:rPr>
            </w:pPr>
          </w:p>
        </w:tc>
        <w:tc>
          <w:tcPr>
            <w:tcW w:w="2550" w:type="dxa"/>
          </w:tcPr>
          <w:p w14:paraId="3AFF595B" w14:textId="77777777" w:rsidR="003C2BC0" w:rsidRPr="000E19C3" w:rsidRDefault="003C2BC0" w:rsidP="00EA6F47">
            <w:pPr>
              <w:spacing w:after="240"/>
              <w:rPr>
                <w:iCs/>
                <w:sz w:val="18"/>
              </w:rPr>
            </w:pPr>
          </w:p>
        </w:tc>
      </w:tr>
      <w:tr w:rsidR="003C2BC0" w:rsidRPr="000E19C3" w14:paraId="3F3E1785" w14:textId="77777777" w:rsidTr="00EA6F47">
        <w:trPr>
          <w:cantSplit/>
        </w:trPr>
        <w:tc>
          <w:tcPr>
            <w:tcW w:w="720" w:type="dxa"/>
            <w:tcBorders>
              <w:top w:val="single" w:sz="4" w:space="0" w:color="auto"/>
              <w:left w:val="single" w:sz="4" w:space="0" w:color="auto"/>
              <w:bottom w:val="single" w:sz="4" w:space="0" w:color="auto"/>
              <w:right w:val="single" w:sz="4" w:space="0" w:color="auto"/>
            </w:tcBorders>
          </w:tcPr>
          <w:p w14:paraId="1ED5C856" w14:textId="77777777" w:rsidR="003C2BC0" w:rsidRPr="000E19C3" w:rsidRDefault="003C2BC0" w:rsidP="00EA6F47">
            <w:pPr>
              <w:spacing w:after="240"/>
              <w:rPr>
                <w:iCs/>
                <w:sz w:val="18"/>
              </w:rPr>
            </w:pPr>
            <w:r>
              <w:rPr>
                <w:sz w:val="18"/>
              </w:rPr>
              <w:t>MISC</w:t>
            </w:r>
          </w:p>
        </w:tc>
        <w:tc>
          <w:tcPr>
            <w:tcW w:w="1980" w:type="dxa"/>
            <w:tcBorders>
              <w:left w:val="single" w:sz="4" w:space="0" w:color="auto"/>
            </w:tcBorders>
          </w:tcPr>
          <w:p w14:paraId="0A733FEC" w14:textId="77777777" w:rsidR="003C2BC0" w:rsidRPr="000E19C3" w:rsidRDefault="003C2BC0" w:rsidP="00EA6F47">
            <w:pPr>
              <w:spacing w:after="240"/>
              <w:rPr>
                <w:iCs/>
                <w:sz w:val="18"/>
              </w:rPr>
            </w:pPr>
            <w:r w:rsidRPr="00A94208">
              <w:rPr>
                <w:sz w:val="18"/>
              </w:rPr>
              <w:t>Miscellaneous Invoice</w:t>
            </w:r>
          </w:p>
        </w:tc>
        <w:tc>
          <w:tcPr>
            <w:tcW w:w="1440" w:type="dxa"/>
          </w:tcPr>
          <w:p w14:paraId="0267E873" w14:textId="77777777" w:rsidR="003C2BC0" w:rsidRPr="00A94208" w:rsidRDefault="003C2BC0" w:rsidP="003C2BC0">
            <w:pPr>
              <w:pStyle w:val="BodyText"/>
              <w:numPr>
                <w:ilvl w:val="0"/>
                <w:numId w:val="21"/>
              </w:numPr>
              <w:ind w:left="162" w:hanging="162"/>
              <w:rPr>
                <w:sz w:val="18"/>
              </w:rPr>
            </w:pPr>
            <w:r w:rsidRPr="00A94208">
              <w:rPr>
                <w:sz w:val="18"/>
              </w:rPr>
              <w:t>QSEs</w:t>
            </w:r>
          </w:p>
          <w:p w14:paraId="674D4197" w14:textId="77777777" w:rsidR="003C2BC0" w:rsidRPr="000E19C3" w:rsidRDefault="003C2BC0" w:rsidP="003C2BC0">
            <w:pPr>
              <w:numPr>
                <w:ilvl w:val="0"/>
                <w:numId w:val="21"/>
              </w:numPr>
              <w:spacing w:after="240"/>
              <w:ind w:left="162" w:hanging="162"/>
              <w:rPr>
                <w:iCs/>
                <w:sz w:val="18"/>
              </w:rPr>
            </w:pPr>
            <w:r w:rsidRPr="00A94208">
              <w:rPr>
                <w:sz w:val="18"/>
              </w:rPr>
              <w:t>CRRAHs</w:t>
            </w:r>
          </w:p>
        </w:tc>
        <w:tc>
          <w:tcPr>
            <w:tcW w:w="1080" w:type="dxa"/>
          </w:tcPr>
          <w:p w14:paraId="19DA3871" w14:textId="77777777" w:rsidR="003C2BC0" w:rsidRPr="000E19C3" w:rsidRDefault="003C2BC0" w:rsidP="00EA6F47">
            <w:pPr>
              <w:spacing w:after="240"/>
              <w:rPr>
                <w:iCs/>
                <w:sz w:val="18"/>
              </w:rPr>
            </w:pPr>
            <w:r w:rsidRPr="00A94208">
              <w:rPr>
                <w:sz w:val="18"/>
              </w:rPr>
              <w:t>Ad hoc</w:t>
            </w:r>
          </w:p>
        </w:tc>
        <w:tc>
          <w:tcPr>
            <w:tcW w:w="2520" w:type="dxa"/>
          </w:tcPr>
          <w:p w14:paraId="63B417D2" w14:textId="77777777" w:rsidR="003C2BC0" w:rsidRPr="00A94208" w:rsidRDefault="003C2BC0" w:rsidP="00EA6F47">
            <w:pPr>
              <w:pStyle w:val="BodyText"/>
              <w:rPr>
                <w:sz w:val="18"/>
              </w:rPr>
            </w:pPr>
            <w:r w:rsidRPr="00A94208">
              <w:rPr>
                <w:sz w:val="18"/>
              </w:rPr>
              <w:t>Ad hoc</w:t>
            </w:r>
            <w:r w:rsidRPr="00A94208" w:rsidDel="00DE6D19">
              <w:rPr>
                <w:sz w:val="18"/>
              </w:rPr>
              <w:t xml:space="preserve"> </w:t>
            </w:r>
            <w:r w:rsidRPr="00A94208">
              <w:rPr>
                <w:i/>
                <w:sz w:val="18"/>
              </w:rPr>
              <w:t>(on Business Day)</w:t>
            </w:r>
          </w:p>
          <w:p w14:paraId="0F02CC27" w14:textId="77777777" w:rsidR="003C2BC0" w:rsidRPr="000E19C3" w:rsidRDefault="003C2BC0" w:rsidP="00EA6F47">
            <w:pPr>
              <w:spacing w:after="240"/>
              <w:rPr>
                <w:iCs/>
                <w:sz w:val="18"/>
              </w:rPr>
            </w:pPr>
            <w:r w:rsidRPr="00A94208">
              <w:rPr>
                <w:sz w:val="18"/>
              </w:rPr>
              <w:t>*Market Notice required</w:t>
            </w:r>
          </w:p>
        </w:tc>
        <w:tc>
          <w:tcPr>
            <w:tcW w:w="2550" w:type="dxa"/>
          </w:tcPr>
          <w:p w14:paraId="795EA71E" w14:textId="77777777" w:rsidR="003C2BC0" w:rsidRPr="000E19C3" w:rsidRDefault="003C2BC0" w:rsidP="00EA6F47">
            <w:pPr>
              <w:spacing w:after="240"/>
              <w:rPr>
                <w:iCs/>
                <w:sz w:val="18"/>
              </w:rPr>
            </w:pPr>
            <w:r w:rsidRPr="00A94208">
              <w:rPr>
                <w:sz w:val="18"/>
              </w:rPr>
              <w:t>Specified in the Market Notice</w:t>
            </w:r>
          </w:p>
        </w:tc>
      </w:tr>
    </w:tbl>
    <w:p w14:paraId="4C191944" w14:textId="77777777" w:rsidR="003C2BC0" w:rsidRPr="00B93FC9" w:rsidRDefault="003C2BC0" w:rsidP="003C2BC0">
      <w:pPr>
        <w:pStyle w:val="BodyTextNumbered"/>
        <w:spacing w:before="240"/>
        <w:rPr>
          <w:szCs w:val="24"/>
        </w:rPr>
      </w:pPr>
      <w:r>
        <w:rPr>
          <w:szCs w:val="24"/>
        </w:rPr>
        <w:t>(2)</w:t>
      </w:r>
      <w:r>
        <w:rPr>
          <w:szCs w:val="24"/>
        </w:rPr>
        <w:tab/>
      </w:r>
      <w:r w:rsidRPr="00B93FC9">
        <w:rPr>
          <w:szCs w:val="24"/>
        </w:rPr>
        <w:t>Upon approval and posting of Settlement Statements and Invoices, the associated data is sent to the Credit Monitoring &amp; Management (CMM) system for use in credit calculations.  Similarly, when payment is made to or from the QSE/CRRAH, the payment data is subsequently sent to the CMM system.</w:t>
      </w:r>
    </w:p>
    <w:p w14:paraId="79EB1845" w14:textId="77777777" w:rsidR="003C2BC0" w:rsidRPr="00B93FC9" w:rsidRDefault="003C2BC0" w:rsidP="003C2BC0">
      <w:pPr>
        <w:pStyle w:val="BodyTextNumbered"/>
        <w:rPr>
          <w:szCs w:val="24"/>
        </w:rPr>
      </w:pPr>
      <w:r>
        <w:rPr>
          <w:szCs w:val="24"/>
        </w:rPr>
        <w:t>(3)</w:t>
      </w:r>
      <w:r>
        <w:rPr>
          <w:szCs w:val="24"/>
        </w:rPr>
        <w:tab/>
      </w:r>
      <w:r w:rsidRPr="00B93FC9">
        <w:rPr>
          <w:szCs w:val="24"/>
        </w:rPr>
        <w:t>The QSE Settlement Statements and Invoices and the CRR</w:t>
      </w:r>
      <w:r>
        <w:rPr>
          <w:szCs w:val="24"/>
        </w:rPr>
        <w:t>AH</w:t>
      </w:r>
      <w:r w:rsidRPr="00B93FC9">
        <w:rPr>
          <w:szCs w:val="24"/>
        </w:rPr>
        <w:t xml:space="preserve"> Statements and Invoices are available on the </w:t>
      </w:r>
      <w:r>
        <w:rPr>
          <w:szCs w:val="24"/>
        </w:rPr>
        <w:t>Market Information System (</w:t>
      </w:r>
      <w:r w:rsidRPr="00B93FC9">
        <w:rPr>
          <w:szCs w:val="24"/>
        </w:rPr>
        <w:t>MIS</w:t>
      </w:r>
      <w:r>
        <w:rPr>
          <w:szCs w:val="24"/>
        </w:rPr>
        <w:t>)</w:t>
      </w:r>
      <w:r w:rsidRPr="00B93FC9">
        <w:rPr>
          <w:szCs w:val="24"/>
        </w:rPr>
        <w:t xml:space="preserve"> Certified Area.  Statements and Invoices are ‘MIS Certified’ meaning they are Market Participant specific and have data proprietary to individual Entities.  Therefore, these files are only available to those Entities owning the data and having a matching </w:t>
      </w:r>
      <w:r>
        <w:rPr>
          <w:szCs w:val="24"/>
        </w:rPr>
        <w:t>Data Universal Numbering System (</w:t>
      </w:r>
      <w:r w:rsidRPr="00B93FC9">
        <w:rPr>
          <w:szCs w:val="24"/>
        </w:rPr>
        <w:t>DUNS</w:t>
      </w:r>
      <w:r>
        <w:rPr>
          <w:szCs w:val="24"/>
        </w:rPr>
        <w:t>)</w:t>
      </w:r>
      <w:r w:rsidRPr="00B93FC9">
        <w:rPr>
          <w:szCs w:val="24"/>
        </w:rPr>
        <w:t xml:space="preserve"> </w:t>
      </w:r>
      <w:r>
        <w:rPr>
          <w:szCs w:val="24"/>
        </w:rPr>
        <w:t>N</w:t>
      </w:r>
      <w:r w:rsidRPr="00B93FC9">
        <w:rPr>
          <w:szCs w:val="24"/>
        </w:rPr>
        <w:t xml:space="preserve">umber. </w:t>
      </w:r>
    </w:p>
    <w:p w14:paraId="4B0F15B6" w14:textId="4FBEAB14" w:rsidR="003C2BC0" w:rsidRPr="00B93FC9" w:rsidRDefault="003C2BC0" w:rsidP="003C2BC0">
      <w:pPr>
        <w:pStyle w:val="BodyTextNumbered"/>
        <w:rPr>
          <w:szCs w:val="24"/>
        </w:rPr>
      </w:pPr>
      <w:r>
        <w:rPr>
          <w:szCs w:val="24"/>
        </w:rPr>
        <w:t>(4)</w:t>
      </w:r>
      <w:r>
        <w:rPr>
          <w:szCs w:val="24"/>
        </w:rPr>
        <w:tab/>
      </w:r>
      <w:r w:rsidRPr="00B93FC9">
        <w:rPr>
          <w:szCs w:val="24"/>
        </w:rPr>
        <w:t xml:space="preserve">Market Participants must have access to the ERCOT MIS </w:t>
      </w:r>
      <w:del w:id="3" w:author="ERCOT" w:date="2025-02-13T09:45:00Z">
        <w:r w:rsidRPr="00B93FC9" w:rsidDel="00136D14">
          <w:rPr>
            <w:szCs w:val="24"/>
          </w:rPr>
          <w:delText xml:space="preserve">and </w:delText>
        </w:r>
      </w:del>
      <w:del w:id="4" w:author="ERCOT" w:date="2025-02-11T14:15:00Z">
        <w:r w:rsidRPr="00B93FC9" w:rsidDel="003C2BC0">
          <w:rPr>
            <w:szCs w:val="24"/>
          </w:rPr>
          <w:delText xml:space="preserve">a Digital Certificate </w:delText>
        </w:r>
      </w:del>
      <w:del w:id="5" w:author="ERCOT" w:date="2025-10-28T18:34:00Z" w16du:dateUtc="2025-10-28T23:34:00Z">
        <w:r w:rsidRPr="00B93FC9" w:rsidDel="009D59FE">
          <w:rPr>
            <w:szCs w:val="24"/>
          </w:rPr>
          <w:delText>with</w:delText>
        </w:r>
      </w:del>
      <w:del w:id="6" w:author="ERCOT" w:date="2025-10-28T18:38:00Z" w16du:dateUtc="2025-10-28T23:38:00Z">
        <w:r w:rsidRPr="00B93FC9" w:rsidDel="009D59FE">
          <w:rPr>
            <w:szCs w:val="24"/>
          </w:rPr>
          <w:delText xml:space="preserve"> </w:delText>
        </w:r>
      </w:del>
      <w:r w:rsidRPr="00B93FC9">
        <w:rPr>
          <w:szCs w:val="24"/>
        </w:rPr>
        <w:t xml:space="preserve">appropriate roles in order to retrieve data via the MIS and/or Application Programmatic Interface (API).  </w:t>
      </w:r>
      <w:del w:id="7" w:author="ERCOT" w:date="2025-02-11T14:15:00Z">
        <w:r w:rsidRPr="00B93FC9" w:rsidDel="003C2BC0">
          <w:rPr>
            <w:szCs w:val="24"/>
          </w:rPr>
          <w:delText>This Digital Certificate</w:delText>
        </w:r>
      </w:del>
      <w:ins w:id="8" w:author="ERCOT" w:date="2025-10-28T18:35:00Z" w16du:dateUtc="2025-10-28T23:35:00Z">
        <w:r w:rsidR="009D59FE">
          <w:rPr>
            <w:szCs w:val="24"/>
          </w:rPr>
          <w:t>MIS access</w:t>
        </w:r>
      </w:ins>
      <w:r w:rsidR="007836BB">
        <w:rPr>
          <w:szCs w:val="24"/>
        </w:rPr>
        <w:t xml:space="preserve"> </w:t>
      </w:r>
      <w:r w:rsidRPr="00B93FC9">
        <w:rPr>
          <w:szCs w:val="24"/>
        </w:rPr>
        <w:t>must be obtained from your Entity’s User Security Administrator (USA) and must contain the role of QSE Extracts (for QSEs) or CRR</w:t>
      </w:r>
      <w:r>
        <w:rPr>
          <w:szCs w:val="24"/>
        </w:rPr>
        <w:t xml:space="preserve"> </w:t>
      </w:r>
      <w:r w:rsidRPr="00B93FC9">
        <w:rPr>
          <w:szCs w:val="24"/>
        </w:rPr>
        <w:t>Extracts (for CRRs) in order to view and download statements, Invoices and/or related Settlement extracts.</w:t>
      </w:r>
    </w:p>
    <w:p w14:paraId="1CC0D0B2" w14:textId="77777777" w:rsidR="003C2BC0" w:rsidRPr="00B93FC9" w:rsidRDefault="003C2BC0" w:rsidP="003C2BC0">
      <w:pPr>
        <w:pStyle w:val="BodyTextNumbered"/>
        <w:rPr>
          <w:szCs w:val="24"/>
        </w:rPr>
      </w:pPr>
      <w:r>
        <w:rPr>
          <w:szCs w:val="24"/>
        </w:rPr>
        <w:t>(5)</w:t>
      </w:r>
      <w:r>
        <w:rPr>
          <w:szCs w:val="24"/>
        </w:rPr>
        <w:tab/>
      </w:r>
      <w:r w:rsidRPr="00B93FC9">
        <w:rPr>
          <w:szCs w:val="24"/>
        </w:rPr>
        <w:t xml:space="preserve">Invoices, statements and extracts are also available via the API.  To download the information from the API, utilize the report type IDs as </w:t>
      </w:r>
      <w:r>
        <w:rPr>
          <w:szCs w:val="24"/>
        </w:rPr>
        <w:t>listed</w:t>
      </w:r>
      <w:r w:rsidRPr="00B93FC9">
        <w:rPr>
          <w:szCs w:val="24"/>
        </w:rPr>
        <w:t xml:space="preserve"> in the </w:t>
      </w:r>
      <w:r>
        <w:rPr>
          <w:szCs w:val="24"/>
        </w:rPr>
        <w:t>ERCOT Market Information List (EMIL)</w:t>
      </w:r>
      <w:r w:rsidRPr="00B93FC9">
        <w:rPr>
          <w:szCs w:val="24"/>
        </w:rPr>
        <w:t>, along with the GetReport functionality on the API.  For details regarding this option, refer to the External Web Services information posted to the ERCOT website.</w:t>
      </w:r>
    </w:p>
    <w:p w14:paraId="2C12ED85" w14:textId="77777777" w:rsidR="003C2BC0" w:rsidRPr="00B93FC9" w:rsidRDefault="003C2BC0" w:rsidP="003C2BC0">
      <w:pPr>
        <w:pStyle w:val="BodyTextNumbered"/>
        <w:rPr>
          <w:szCs w:val="24"/>
        </w:rPr>
      </w:pPr>
      <w:r>
        <w:rPr>
          <w:szCs w:val="24"/>
        </w:rPr>
        <w:lastRenderedPageBreak/>
        <w:t>(6)</w:t>
      </w:r>
      <w:r>
        <w:rPr>
          <w:szCs w:val="24"/>
        </w:rPr>
        <w:tab/>
      </w:r>
      <w:r w:rsidRPr="00B93FC9">
        <w:rPr>
          <w:szCs w:val="24"/>
        </w:rPr>
        <w:t>In addition to statements and Invoices, the Settlements Calendar which provides statement, Invoice and dispute posting information details</w:t>
      </w:r>
      <w:r>
        <w:rPr>
          <w:szCs w:val="24"/>
        </w:rPr>
        <w:t>,</w:t>
      </w:r>
      <w:r w:rsidRPr="00B93FC9">
        <w:rPr>
          <w:szCs w:val="24"/>
        </w:rPr>
        <w:t xml:space="preserve"> is provided as an extract and can be found on the ERCOT website.  Supporting information for the Settlements Calendar can be found in the Settlements Calendar User Guide and in the Data Definition Language (DDL) and </w:t>
      </w:r>
      <w:r w:rsidRPr="00E61AE6">
        <w:rPr>
          <w:szCs w:val="24"/>
        </w:rPr>
        <w:t>Extensible Markup Language</w:t>
      </w:r>
      <w:r>
        <w:rPr>
          <w:szCs w:val="24"/>
        </w:rPr>
        <w:t xml:space="preserve"> (</w:t>
      </w:r>
      <w:r w:rsidRPr="00B93FC9">
        <w:rPr>
          <w:iCs/>
          <w:szCs w:val="24"/>
        </w:rPr>
        <w:t>XML</w:t>
      </w:r>
      <w:r>
        <w:rPr>
          <w:iCs/>
          <w:szCs w:val="24"/>
        </w:rPr>
        <w:t>)</w:t>
      </w:r>
      <w:r w:rsidRPr="00B93FC9">
        <w:rPr>
          <w:i/>
          <w:iCs/>
          <w:szCs w:val="24"/>
        </w:rPr>
        <w:t xml:space="preserve"> </w:t>
      </w:r>
      <w:r w:rsidRPr="00B93FC9">
        <w:rPr>
          <w:iCs/>
          <w:szCs w:val="24"/>
        </w:rPr>
        <w:t>Schema</w:t>
      </w:r>
      <w:r w:rsidRPr="00B93FC9">
        <w:rPr>
          <w:i/>
          <w:iCs/>
          <w:szCs w:val="24"/>
        </w:rPr>
        <w:t xml:space="preserve"> </w:t>
      </w:r>
      <w:r w:rsidRPr="00B93FC9">
        <w:rPr>
          <w:iCs/>
          <w:szCs w:val="24"/>
        </w:rPr>
        <w:t>Definition</w:t>
      </w:r>
      <w:r w:rsidRPr="00B93FC9">
        <w:rPr>
          <w:szCs w:val="24"/>
        </w:rPr>
        <w:t xml:space="preserve"> (XSD).  </w:t>
      </w:r>
    </w:p>
    <w:p w14:paraId="6D2ECB46" w14:textId="77777777" w:rsidR="003C2BC0" w:rsidRDefault="003C2BC0" w:rsidP="003C2BC0">
      <w:pPr>
        <w:pStyle w:val="BodyTextNumbered"/>
        <w:rPr>
          <w:szCs w:val="24"/>
        </w:rPr>
      </w:pPr>
      <w:r>
        <w:rPr>
          <w:szCs w:val="24"/>
        </w:rPr>
        <w:t>(7)</w:t>
      </w:r>
      <w:r>
        <w:rPr>
          <w:szCs w:val="24"/>
        </w:rPr>
        <w:tab/>
      </w:r>
      <w:r w:rsidRPr="00B93FC9">
        <w:rPr>
          <w:szCs w:val="24"/>
        </w:rPr>
        <w:t>Settlement details, including the supporting input, intermediate, and output Settlement billing determinants and other data associated with Settlement Statements and Invoices are found in the appropriate Settlements extracts and reports.  When viewing QSE/CRRAH Settlement Statements, a negative amount represents a payment due to the QSE/</w:t>
      </w:r>
      <w:proofErr w:type="gramStart"/>
      <w:r w:rsidRPr="00B93FC9">
        <w:rPr>
          <w:szCs w:val="24"/>
        </w:rPr>
        <w:t>CRRAH</w:t>
      </w:r>
      <w:proofErr w:type="gramEnd"/>
      <w:r w:rsidRPr="00B93FC9">
        <w:rPr>
          <w:szCs w:val="24"/>
        </w:rPr>
        <w:t xml:space="preserve"> and a positive amount represents a payment due to ERCOT.  More information about the available extracts and reports, as well as example statements and Invoices, are available on the ERCOT website.  Descriptions and definitions for the billing determinants can be found on the ERCOT website in the Settlement Charge Matrix and in the relevant Protocol sections.  (Also see Section 10, Extracts and Reports).</w:t>
      </w:r>
    </w:p>
    <w:p w14:paraId="373932F8" w14:textId="77777777" w:rsidR="003C2BC0" w:rsidRPr="000E3E77" w:rsidRDefault="003C2BC0" w:rsidP="003C2BC0">
      <w:pPr>
        <w:pStyle w:val="BodyTextNumbered"/>
        <w:rPr>
          <w:lang w:eastAsia="x-none"/>
        </w:rPr>
      </w:pPr>
      <w:r>
        <w:rPr>
          <w:szCs w:val="24"/>
        </w:rPr>
        <w:t>(8)</w:t>
      </w:r>
      <w:r>
        <w:rPr>
          <w:szCs w:val="24"/>
        </w:rPr>
        <w:tab/>
      </w:r>
      <w:r w:rsidRPr="00B93FC9">
        <w:rPr>
          <w:szCs w:val="24"/>
        </w:rPr>
        <w:t>Information about the Settlements Calendar, statements, and Invoices may be found in Protocol Section 9, Settlement and Billing.</w:t>
      </w:r>
    </w:p>
    <w:p w14:paraId="495A4B99" w14:textId="77777777" w:rsidR="003C2BC0" w:rsidRDefault="003C2BC0" w:rsidP="003C2BC0">
      <w:pPr>
        <w:pStyle w:val="H3"/>
      </w:pPr>
      <w:bookmarkStart w:id="9" w:name="_Toc514660756"/>
      <w:r>
        <w:t>11.1.3</w:t>
      </w:r>
      <w:r>
        <w:tab/>
        <w:t>Dispute Access</w:t>
      </w:r>
      <w:bookmarkEnd w:id="9"/>
    </w:p>
    <w:p w14:paraId="281308AC" w14:textId="77777777" w:rsidR="003C2BC0" w:rsidRPr="00883191" w:rsidRDefault="003C2BC0" w:rsidP="003C2BC0">
      <w:pPr>
        <w:pStyle w:val="Instructions"/>
        <w:ind w:left="720" w:hanging="720"/>
        <w:rPr>
          <w:b w:val="0"/>
          <w:i w:val="0"/>
        </w:rPr>
      </w:pPr>
      <w:r w:rsidRPr="00883191">
        <w:rPr>
          <w:b w:val="0"/>
          <w:i w:val="0"/>
        </w:rPr>
        <w:t>(1)</w:t>
      </w:r>
      <w:r w:rsidRPr="00883191">
        <w:rPr>
          <w:b w:val="0"/>
          <w:i w:val="0"/>
        </w:rPr>
        <w:tab/>
        <w:t>There are two methods available for filing a dispute, MIS Web Portal and Application Programmatic Interface (API).</w:t>
      </w:r>
    </w:p>
    <w:p w14:paraId="7D406B06" w14:textId="66E9F71C" w:rsidR="003C2BC0" w:rsidRPr="00883191" w:rsidRDefault="003C2BC0" w:rsidP="003C2BC0">
      <w:pPr>
        <w:pStyle w:val="Instructions"/>
        <w:ind w:left="1440" w:hanging="720"/>
        <w:rPr>
          <w:b w:val="0"/>
          <w:i w:val="0"/>
        </w:rPr>
      </w:pPr>
      <w:r w:rsidRPr="00883191">
        <w:rPr>
          <w:b w:val="0"/>
          <w:i w:val="0"/>
        </w:rPr>
        <w:t>(a)</w:t>
      </w:r>
      <w:r w:rsidRPr="00883191">
        <w:rPr>
          <w:b w:val="0"/>
          <w:i w:val="0"/>
        </w:rPr>
        <w:tab/>
        <w:t>MIS Web Portal – The web portal user interface utilizes the Market Participant</w:t>
      </w:r>
      <w:del w:id="10" w:author="ERCOT" w:date="2025-02-25T15:19:00Z">
        <w:r w:rsidRPr="00883191" w:rsidDel="00527C0A">
          <w:rPr>
            <w:b w:val="0"/>
            <w:i w:val="0"/>
          </w:rPr>
          <w:delText>’s</w:delText>
        </w:r>
      </w:del>
      <w:del w:id="11" w:author="ERCOT" w:date="2025-02-13T09:46:00Z">
        <w:r w:rsidRPr="00883191" w:rsidDel="00136D14">
          <w:rPr>
            <w:b w:val="0"/>
            <w:i w:val="0"/>
          </w:rPr>
          <w:delText xml:space="preserve"> </w:delText>
        </w:r>
      </w:del>
      <w:del w:id="12" w:author="ERCOT" w:date="2025-02-11T14:16:00Z">
        <w:r w:rsidRPr="00E13A72" w:rsidDel="003C2BC0">
          <w:rPr>
            <w:b w:val="0"/>
            <w:bCs/>
            <w:i w:val="0"/>
            <w:iCs w:val="0"/>
          </w:rPr>
          <w:delText>Digital</w:delText>
        </w:r>
        <w:r w:rsidRPr="00883191" w:rsidDel="003C2BC0">
          <w:rPr>
            <w:b w:val="0"/>
            <w:i w:val="0"/>
          </w:rPr>
          <w:delText xml:space="preserve"> Certificate</w:delText>
        </w:r>
      </w:del>
      <w:r w:rsidR="007836BB">
        <w:rPr>
          <w:b w:val="0"/>
          <w:i w:val="0"/>
        </w:rPr>
        <w:t xml:space="preserve"> </w:t>
      </w:r>
      <w:ins w:id="13" w:author="ERCOT" w:date="2025-10-28T18:36:00Z" w16du:dateUtc="2025-10-28T23:36:00Z">
        <w:r w:rsidR="009D59FE">
          <w:rPr>
            <w:b w:val="0"/>
            <w:i w:val="0"/>
          </w:rPr>
          <w:t xml:space="preserve">MIS access credentials </w:t>
        </w:r>
      </w:ins>
      <w:r w:rsidRPr="00883191">
        <w:rPr>
          <w:b w:val="0"/>
          <w:i w:val="0"/>
        </w:rPr>
        <w:t>for authentication.  The disputes area can be found by navigating to the on Markets/Settlements landing page or the applications home page.  From either page, you can open the dispute application, based on roles, Create Nodal Settlement Dispute or Find Nodal Settlement Disputes.</w:t>
      </w:r>
    </w:p>
    <w:p w14:paraId="2B56BC64" w14:textId="77777777" w:rsidR="003C2BC0" w:rsidRPr="00883191" w:rsidRDefault="003C2BC0" w:rsidP="003C2BC0">
      <w:pPr>
        <w:pStyle w:val="Instructions"/>
        <w:ind w:left="1440" w:hanging="720"/>
        <w:rPr>
          <w:b w:val="0"/>
          <w:i w:val="0"/>
        </w:rPr>
      </w:pPr>
      <w:r w:rsidRPr="00883191">
        <w:rPr>
          <w:b w:val="0"/>
          <w:i w:val="0"/>
        </w:rPr>
        <w:tab/>
        <w:t xml:space="preserve">Market Participants also have the ability to search for or view disputes using the ‘Find Nodal Settlement Disputes’ function on the Graphic User Interface (GUI).  Disputes may be viewed and searched for by dispute IDs and various other criteria. </w:t>
      </w:r>
    </w:p>
    <w:p w14:paraId="6D7F0CB5" w14:textId="1B0CB234" w:rsidR="009A3772" w:rsidRPr="00FB5FD1" w:rsidRDefault="003C2BC0" w:rsidP="00FB5FD1">
      <w:pPr>
        <w:pStyle w:val="Instructions"/>
        <w:ind w:left="1440" w:hanging="720"/>
        <w:rPr>
          <w:b w:val="0"/>
          <w:i w:val="0"/>
        </w:rPr>
      </w:pPr>
      <w:r w:rsidRPr="00883191">
        <w:rPr>
          <w:b w:val="0"/>
          <w:i w:val="0"/>
        </w:rPr>
        <w:t>(b)</w:t>
      </w:r>
      <w:r w:rsidRPr="00883191">
        <w:rPr>
          <w:b w:val="0"/>
          <w:i w:val="0"/>
        </w:rPr>
        <w:tab/>
        <w:t>API – Allows you to utilize a third-party application to submit your disputes to and from ERCOT.  See the External Interfaces Specification (EIP) document on the ERCOT.com website for the API technical requirements.</w:t>
      </w:r>
    </w:p>
    <w:sectPr w:rsidR="009A3772" w:rsidRPr="00FB5FD1">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75C2C" w14:textId="77777777" w:rsidR="009C0B84" w:rsidRDefault="009C0B84">
      <w:r>
        <w:separator/>
      </w:r>
    </w:p>
  </w:endnote>
  <w:endnote w:type="continuationSeparator" w:id="0">
    <w:p w14:paraId="33724C86" w14:textId="77777777" w:rsidR="009C0B84" w:rsidRDefault="009C0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D754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F9F03" w14:textId="3E200480" w:rsidR="00D176CF" w:rsidRDefault="00C4780C">
    <w:pPr>
      <w:pStyle w:val="Footer"/>
      <w:tabs>
        <w:tab w:val="clear" w:pos="4320"/>
        <w:tab w:val="clear" w:pos="8640"/>
        <w:tab w:val="right" w:pos="9360"/>
      </w:tabs>
      <w:rPr>
        <w:rFonts w:ascii="Arial" w:hAnsi="Arial" w:cs="Arial"/>
        <w:sz w:val="18"/>
      </w:rPr>
    </w:pPr>
    <w:r>
      <w:rPr>
        <w:rFonts w:ascii="Arial" w:hAnsi="Arial" w:cs="Arial"/>
        <w:sz w:val="18"/>
      </w:rPr>
      <w:t>052</w:t>
    </w:r>
    <w:r w:rsidR="0094130B">
      <w:rPr>
        <w:rFonts w:ascii="Arial" w:hAnsi="Arial" w:cs="Arial"/>
        <w:sz w:val="18"/>
      </w:rPr>
      <w:t>COPMG</w:t>
    </w:r>
    <w:r w:rsidR="00D176CF">
      <w:rPr>
        <w:rFonts w:ascii="Arial" w:hAnsi="Arial" w:cs="Arial"/>
        <w:sz w:val="18"/>
      </w:rPr>
      <w:t>RR</w:t>
    </w:r>
    <w:r w:rsidR="008A5F0B">
      <w:rPr>
        <w:rFonts w:ascii="Arial" w:hAnsi="Arial" w:cs="Arial"/>
        <w:sz w:val="18"/>
      </w:rPr>
      <w:t>-</w:t>
    </w:r>
    <w:r w:rsidR="0079541F">
      <w:rPr>
        <w:rFonts w:ascii="Arial" w:hAnsi="Arial" w:cs="Arial"/>
        <w:sz w:val="18"/>
      </w:rPr>
      <w:t>04 WMS Report</w:t>
    </w:r>
    <w:r w:rsidR="008A5F0B">
      <w:rPr>
        <w:rFonts w:ascii="Arial" w:hAnsi="Arial" w:cs="Arial"/>
        <w:sz w:val="18"/>
      </w:rPr>
      <w:t xml:space="preserve"> </w:t>
    </w:r>
    <w:r w:rsidR="0079541F">
      <w:rPr>
        <w:rFonts w:ascii="Arial" w:hAnsi="Arial" w:cs="Arial"/>
        <w:sz w:val="18"/>
      </w:rPr>
      <w:t>120325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945E58">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945E58">
      <w:rPr>
        <w:rFonts w:ascii="Arial" w:hAnsi="Arial" w:cs="Arial"/>
        <w:noProof/>
        <w:sz w:val="18"/>
      </w:rPr>
      <w:t>2</w:t>
    </w:r>
    <w:r w:rsidR="00D176CF" w:rsidRPr="00412DCA">
      <w:rPr>
        <w:rFonts w:ascii="Arial" w:hAnsi="Arial" w:cs="Arial"/>
        <w:sz w:val="18"/>
      </w:rPr>
      <w:fldChar w:fldCharType="end"/>
    </w:r>
  </w:p>
  <w:p w14:paraId="5003EC4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CE0C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59350" w14:textId="77777777" w:rsidR="009C0B84" w:rsidRDefault="009C0B84">
      <w:r>
        <w:separator/>
      </w:r>
    </w:p>
  </w:footnote>
  <w:footnote w:type="continuationSeparator" w:id="0">
    <w:p w14:paraId="6E12754C" w14:textId="77777777" w:rsidR="009C0B84" w:rsidRDefault="009C0B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04CAA" w14:textId="33F74AE4" w:rsidR="00D176CF" w:rsidRDefault="0079541F" w:rsidP="00945E58">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52AA7"/>
    <w:multiLevelType w:val="hybridMultilevel"/>
    <w:tmpl w:val="03E6F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11966595">
    <w:abstractNumId w:val="0"/>
  </w:num>
  <w:num w:numId="2" w16cid:durableId="1592278449">
    <w:abstractNumId w:val="11"/>
  </w:num>
  <w:num w:numId="3" w16cid:durableId="1773934610">
    <w:abstractNumId w:val="12"/>
  </w:num>
  <w:num w:numId="4" w16cid:durableId="1429960678">
    <w:abstractNumId w:val="1"/>
  </w:num>
  <w:num w:numId="5" w16cid:durableId="655040017">
    <w:abstractNumId w:val="7"/>
  </w:num>
  <w:num w:numId="6" w16cid:durableId="1882160030">
    <w:abstractNumId w:val="7"/>
  </w:num>
  <w:num w:numId="7" w16cid:durableId="876233851">
    <w:abstractNumId w:val="7"/>
  </w:num>
  <w:num w:numId="8" w16cid:durableId="15618102">
    <w:abstractNumId w:val="7"/>
  </w:num>
  <w:num w:numId="9" w16cid:durableId="1880433664">
    <w:abstractNumId w:val="7"/>
  </w:num>
  <w:num w:numId="10" w16cid:durableId="1739280063">
    <w:abstractNumId w:val="7"/>
  </w:num>
  <w:num w:numId="11" w16cid:durableId="1274940694">
    <w:abstractNumId w:val="7"/>
  </w:num>
  <w:num w:numId="12" w16cid:durableId="728113701">
    <w:abstractNumId w:val="7"/>
  </w:num>
  <w:num w:numId="13" w16cid:durableId="1152793504">
    <w:abstractNumId w:val="7"/>
  </w:num>
  <w:num w:numId="14" w16cid:durableId="1976985652">
    <w:abstractNumId w:val="3"/>
  </w:num>
  <w:num w:numId="15" w16cid:durableId="914172307">
    <w:abstractNumId w:val="6"/>
  </w:num>
  <w:num w:numId="16" w16cid:durableId="960038593">
    <w:abstractNumId w:val="9"/>
  </w:num>
  <w:num w:numId="17" w16cid:durableId="1795709214">
    <w:abstractNumId w:val="10"/>
  </w:num>
  <w:num w:numId="18" w16cid:durableId="1969168490">
    <w:abstractNumId w:val="4"/>
  </w:num>
  <w:num w:numId="19" w16cid:durableId="833568555">
    <w:abstractNumId w:val="8"/>
  </w:num>
  <w:num w:numId="20" w16cid:durableId="1084378306">
    <w:abstractNumId w:val="2"/>
  </w:num>
  <w:num w:numId="21" w16cid:durableId="22626023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B1"/>
    <w:rsid w:val="00006711"/>
    <w:rsid w:val="00040096"/>
    <w:rsid w:val="000535E8"/>
    <w:rsid w:val="00060A5A"/>
    <w:rsid w:val="00064B44"/>
    <w:rsid w:val="00067FE2"/>
    <w:rsid w:val="0007682E"/>
    <w:rsid w:val="000A31F0"/>
    <w:rsid w:val="000D1AEB"/>
    <w:rsid w:val="000D3E64"/>
    <w:rsid w:val="000F13C5"/>
    <w:rsid w:val="00105A36"/>
    <w:rsid w:val="00116D4C"/>
    <w:rsid w:val="00126631"/>
    <w:rsid w:val="001313B4"/>
    <w:rsid w:val="00136D14"/>
    <w:rsid w:val="0014546D"/>
    <w:rsid w:val="001500D9"/>
    <w:rsid w:val="00156428"/>
    <w:rsid w:val="00156DB7"/>
    <w:rsid w:val="00157228"/>
    <w:rsid w:val="00160C3C"/>
    <w:rsid w:val="00172B4F"/>
    <w:rsid w:val="0017783C"/>
    <w:rsid w:val="001815C7"/>
    <w:rsid w:val="001840E0"/>
    <w:rsid w:val="0019314C"/>
    <w:rsid w:val="00195D7A"/>
    <w:rsid w:val="001C4076"/>
    <w:rsid w:val="001F1E28"/>
    <w:rsid w:val="001F38F0"/>
    <w:rsid w:val="0023444B"/>
    <w:rsid w:val="00237430"/>
    <w:rsid w:val="00276A99"/>
    <w:rsid w:val="00286AD9"/>
    <w:rsid w:val="002966F3"/>
    <w:rsid w:val="002B69F3"/>
    <w:rsid w:val="002B763A"/>
    <w:rsid w:val="002C305A"/>
    <w:rsid w:val="002C6021"/>
    <w:rsid w:val="002D382A"/>
    <w:rsid w:val="002E144E"/>
    <w:rsid w:val="002E2576"/>
    <w:rsid w:val="002F1EDD"/>
    <w:rsid w:val="003013F2"/>
    <w:rsid w:val="0030232A"/>
    <w:rsid w:val="0030694A"/>
    <w:rsid w:val="003069F4"/>
    <w:rsid w:val="00360920"/>
    <w:rsid w:val="00360DEF"/>
    <w:rsid w:val="00384709"/>
    <w:rsid w:val="00386C35"/>
    <w:rsid w:val="003A3D77"/>
    <w:rsid w:val="003B08B6"/>
    <w:rsid w:val="003B5AED"/>
    <w:rsid w:val="003C2BC0"/>
    <w:rsid w:val="003C6B7B"/>
    <w:rsid w:val="003C6DB7"/>
    <w:rsid w:val="003D4B29"/>
    <w:rsid w:val="003E3F7C"/>
    <w:rsid w:val="00402192"/>
    <w:rsid w:val="004135BD"/>
    <w:rsid w:val="004302A4"/>
    <w:rsid w:val="00430A53"/>
    <w:rsid w:val="00435539"/>
    <w:rsid w:val="00436E61"/>
    <w:rsid w:val="004463BA"/>
    <w:rsid w:val="004822D4"/>
    <w:rsid w:val="00486A7C"/>
    <w:rsid w:val="0049290B"/>
    <w:rsid w:val="00494C12"/>
    <w:rsid w:val="004A4451"/>
    <w:rsid w:val="004D3958"/>
    <w:rsid w:val="005008DF"/>
    <w:rsid w:val="005045D0"/>
    <w:rsid w:val="00527C0A"/>
    <w:rsid w:val="00534C6C"/>
    <w:rsid w:val="005841C0"/>
    <w:rsid w:val="0059260F"/>
    <w:rsid w:val="005E5074"/>
    <w:rsid w:val="005E6EF5"/>
    <w:rsid w:val="00612E4F"/>
    <w:rsid w:val="00615D5E"/>
    <w:rsid w:val="00622504"/>
    <w:rsid w:val="00622E99"/>
    <w:rsid w:val="00624D9C"/>
    <w:rsid w:val="00625E5D"/>
    <w:rsid w:val="0066370F"/>
    <w:rsid w:val="00677817"/>
    <w:rsid w:val="006A0784"/>
    <w:rsid w:val="006A4BC7"/>
    <w:rsid w:val="006A697B"/>
    <w:rsid w:val="006B4DDE"/>
    <w:rsid w:val="00743968"/>
    <w:rsid w:val="007637DB"/>
    <w:rsid w:val="007836BB"/>
    <w:rsid w:val="00785415"/>
    <w:rsid w:val="00791CB9"/>
    <w:rsid w:val="00793130"/>
    <w:rsid w:val="0079541F"/>
    <w:rsid w:val="007B3233"/>
    <w:rsid w:val="007B5A42"/>
    <w:rsid w:val="007C199B"/>
    <w:rsid w:val="007D3073"/>
    <w:rsid w:val="007D64B9"/>
    <w:rsid w:val="007D72D4"/>
    <w:rsid w:val="007E0452"/>
    <w:rsid w:val="007F7BBC"/>
    <w:rsid w:val="008070C0"/>
    <w:rsid w:val="00811C12"/>
    <w:rsid w:val="0081507B"/>
    <w:rsid w:val="00845778"/>
    <w:rsid w:val="00887E28"/>
    <w:rsid w:val="008A5F0B"/>
    <w:rsid w:val="008D5C3A"/>
    <w:rsid w:val="008E6DA2"/>
    <w:rsid w:val="00907B1E"/>
    <w:rsid w:val="0094130B"/>
    <w:rsid w:val="00943AFD"/>
    <w:rsid w:val="00945E58"/>
    <w:rsid w:val="00963A51"/>
    <w:rsid w:val="00983B6E"/>
    <w:rsid w:val="009936F8"/>
    <w:rsid w:val="009A3772"/>
    <w:rsid w:val="009C0B84"/>
    <w:rsid w:val="009D17F0"/>
    <w:rsid w:val="009D59FE"/>
    <w:rsid w:val="009F05B2"/>
    <w:rsid w:val="00A42796"/>
    <w:rsid w:val="00A5311D"/>
    <w:rsid w:val="00A818DE"/>
    <w:rsid w:val="00A949FC"/>
    <w:rsid w:val="00AD3B58"/>
    <w:rsid w:val="00AF56C6"/>
    <w:rsid w:val="00B032E8"/>
    <w:rsid w:val="00B57F96"/>
    <w:rsid w:val="00B67892"/>
    <w:rsid w:val="00BA4D33"/>
    <w:rsid w:val="00BC2D06"/>
    <w:rsid w:val="00BF52A9"/>
    <w:rsid w:val="00C009A4"/>
    <w:rsid w:val="00C32580"/>
    <w:rsid w:val="00C4780C"/>
    <w:rsid w:val="00C744EB"/>
    <w:rsid w:val="00C90702"/>
    <w:rsid w:val="00C917FF"/>
    <w:rsid w:val="00C9766A"/>
    <w:rsid w:val="00CC4F39"/>
    <w:rsid w:val="00CD2CDC"/>
    <w:rsid w:val="00CD544C"/>
    <w:rsid w:val="00CF4256"/>
    <w:rsid w:val="00D04FE8"/>
    <w:rsid w:val="00D16D81"/>
    <w:rsid w:val="00D176CF"/>
    <w:rsid w:val="00D271E3"/>
    <w:rsid w:val="00D47A80"/>
    <w:rsid w:val="00D85807"/>
    <w:rsid w:val="00D87349"/>
    <w:rsid w:val="00D91EE9"/>
    <w:rsid w:val="00D97220"/>
    <w:rsid w:val="00E13A72"/>
    <w:rsid w:val="00E14D47"/>
    <w:rsid w:val="00E1641C"/>
    <w:rsid w:val="00E26708"/>
    <w:rsid w:val="00E30341"/>
    <w:rsid w:val="00E31CB6"/>
    <w:rsid w:val="00E34958"/>
    <w:rsid w:val="00E37AB0"/>
    <w:rsid w:val="00E71C39"/>
    <w:rsid w:val="00E910EB"/>
    <w:rsid w:val="00EA56E6"/>
    <w:rsid w:val="00EC335F"/>
    <w:rsid w:val="00EC48FB"/>
    <w:rsid w:val="00EF232A"/>
    <w:rsid w:val="00F05A69"/>
    <w:rsid w:val="00F43FFD"/>
    <w:rsid w:val="00F44236"/>
    <w:rsid w:val="00F52517"/>
    <w:rsid w:val="00F6794E"/>
    <w:rsid w:val="00FA57B2"/>
    <w:rsid w:val="00FB509B"/>
    <w:rsid w:val="00FB5FD1"/>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5D3AACF7"/>
  <w15:chartTrackingRefBased/>
  <w15:docId w15:val="{00667212-CD29-4C14-B2AC-0B91B5C81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3C2BC0"/>
    <w:pPr>
      <w:ind w:left="720" w:hanging="720"/>
    </w:pPr>
    <w:rPr>
      <w:szCs w:val="20"/>
    </w:rPr>
  </w:style>
  <w:style w:type="character" w:customStyle="1" w:styleId="BodyTextNumberedChar">
    <w:name w:val="Body Text Numbered Char"/>
    <w:link w:val="BodyTextNumbered"/>
    <w:rsid w:val="003C2BC0"/>
    <w:rPr>
      <w:sz w:val="24"/>
    </w:rPr>
  </w:style>
  <w:style w:type="character" w:customStyle="1" w:styleId="H2Char">
    <w:name w:val="H2 Char"/>
    <w:link w:val="H2"/>
    <w:rsid w:val="003C2BC0"/>
    <w:rPr>
      <w:b/>
      <w:sz w:val="24"/>
    </w:rPr>
  </w:style>
  <w:style w:type="character" w:customStyle="1" w:styleId="InstructionsChar">
    <w:name w:val="Instructions Char"/>
    <w:link w:val="Instructions"/>
    <w:rsid w:val="003C2BC0"/>
    <w:rPr>
      <w:b/>
      <w:i/>
      <w:iCs/>
      <w:sz w:val="24"/>
      <w:szCs w:val="24"/>
    </w:rPr>
  </w:style>
  <w:style w:type="character" w:styleId="UnresolvedMention">
    <w:name w:val="Unresolved Mention"/>
    <w:basedOn w:val="DefaultParagraphFont"/>
    <w:uiPriority w:val="99"/>
    <w:semiHidden/>
    <w:unhideWhenUsed/>
    <w:rsid w:val="00624D9C"/>
    <w:rPr>
      <w:color w:val="605E5C"/>
      <w:shd w:val="clear" w:color="auto" w:fill="E1DFDD"/>
    </w:rPr>
  </w:style>
  <w:style w:type="character" w:customStyle="1" w:styleId="HeaderChar">
    <w:name w:val="Header Char"/>
    <w:link w:val="Header"/>
    <w:rsid w:val="00116D4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COPMGRR05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katherine.gros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nicholas.jessett@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jordan.troublefield@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A94C4-E129-493F-8BBD-FA11C02D3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1631</Words>
  <Characters>10159</Characters>
  <Application>Microsoft Office Word</Application>
  <DocSecurity>0</DocSecurity>
  <Lines>390</Lines>
  <Paragraphs>218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11572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5</cp:revision>
  <cp:lastPrinted>2013-11-15T22:11:00Z</cp:lastPrinted>
  <dcterms:created xsi:type="dcterms:W3CDTF">2025-10-29T00:24:00Z</dcterms:created>
  <dcterms:modified xsi:type="dcterms:W3CDTF">2025-12-08T22:53:00Z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2023-12-27T17:19:56Z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a1486fd1-ef7a-4af2-8166-d2cad15d0a8c</vt:lpwstr>
  </property>
  <property fmtid="{D5CDD505-2E9C-101B-9397-08002B2CF9AE}" pid="8" name="MSIP_Label_7084cbda-52b8-46fb-a7b7-cb5bd465ed85_ContentBits">
    <vt:lpwstr>0</vt:lpwstr>
  </property>
</Properties>
</file>