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8037E05" w:rsidR="00067FE2" w:rsidRDefault="00B4256F" w:rsidP="00F44236">
            <w:pPr>
              <w:pStyle w:val="Header"/>
            </w:pPr>
            <w:hyperlink r:id="rId8" w:history="1">
              <w:r w:rsidRPr="0049202C">
                <w:rPr>
                  <w:rStyle w:val="Hyperlink"/>
                </w:rPr>
                <w:t>13</w:t>
              </w:r>
              <w:r w:rsidR="0049202C" w:rsidRPr="0049202C">
                <w:rPr>
                  <w:rStyle w:val="Hyperlink"/>
                </w:rPr>
                <w:t>11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36A15E0" w:rsidR="00067FE2" w:rsidRDefault="00B4256F" w:rsidP="00F44236">
            <w:pPr>
              <w:pStyle w:val="Header"/>
            </w:pPr>
            <w:r>
              <w:t>Correction to Real-Time Reliability Deployment Price Adders for Ancillary Service</w:t>
            </w:r>
            <w:r w:rsidR="00510D2D">
              <w:t>s</w:t>
            </w:r>
            <w:r>
              <w:t xml:space="preserve"> under Load Shed</w:t>
            </w:r>
            <w:r w:rsidR="00120ADF">
              <w:t xml:space="preserve"> for RTC+B</w:t>
            </w:r>
          </w:p>
        </w:tc>
      </w:tr>
      <w:tr w:rsidR="00917BA3" w:rsidRPr="00E01925" w14:paraId="398BCBF4" w14:textId="77777777" w:rsidTr="00BC2D06">
        <w:trPr>
          <w:trHeight w:val="518"/>
        </w:trPr>
        <w:tc>
          <w:tcPr>
            <w:tcW w:w="2880" w:type="dxa"/>
            <w:gridSpan w:val="2"/>
            <w:shd w:val="clear" w:color="auto" w:fill="FFFFFF"/>
            <w:vAlign w:val="center"/>
          </w:tcPr>
          <w:p w14:paraId="3A20C7F8" w14:textId="2BF31C6C" w:rsidR="00917BA3" w:rsidRPr="00E01925" w:rsidRDefault="00917BA3" w:rsidP="00917BA3">
            <w:pPr>
              <w:pStyle w:val="Header"/>
              <w:rPr>
                <w:bCs w:val="0"/>
              </w:rPr>
            </w:pPr>
            <w:r w:rsidRPr="0027027D">
              <w:t>Date of Decision</w:t>
            </w:r>
          </w:p>
        </w:tc>
        <w:tc>
          <w:tcPr>
            <w:tcW w:w="7560" w:type="dxa"/>
            <w:gridSpan w:val="2"/>
            <w:vAlign w:val="center"/>
          </w:tcPr>
          <w:p w14:paraId="16A45634" w14:textId="161114B0" w:rsidR="00917BA3" w:rsidRPr="00E01925" w:rsidRDefault="00917BA3" w:rsidP="00917BA3">
            <w:pPr>
              <w:pStyle w:val="NormalArial"/>
              <w:spacing w:before="120" w:after="120"/>
            </w:pPr>
            <w:r>
              <w:t>December 10</w:t>
            </w:r>
            <w:r w:rsidRPr="0027027D">
              <w:t>, 202</w:t>
            </w:r>
            <w:r>
              <w:t>5</w:t>
            </w:r>
          </w:p>
        </w:tc>
      </w:tr>
      <w:tr w:rsidR="00917BA3" w:rsidRPr="00E01925" w14:paraId="55CBA49D" w14:textId="77777777" w:rsidTr="00BC2D06">
        <w:trPr>
          <w:trHeight w:val="518"/>
        </w:trPr>
        <w:tc>
          <w:tcPr>
            <w:tcW w:w="2880" w:type="dxa"/>
            <w:gridSpan w:val="2"/>
            <w:shd w:val="clear" w:color="auto" w:fill="FFFFFF"/>
            <w:vAlign w:val="center"/>
          </w:tcPr>
          <w:p w14:paraId="2141869E" w14:textId="69C02E56" w:rsidR="00917BA3" w:rsidRPr="00E01925" w:rsidRDefault="00917BA3" w:rsidP="00917BA3">
            <w:pPr>
              <w:pStyle w:val="Header"/>
              <w:rPr>
                <w:bCs w:val="0"/>
              </w:rPr>
            </w:pPr>
            <w:r w:rsidRPr="0027027D">
              <w:t>Action</w:t>
            </w:r>
          </w:p>
        </w:tc>
        <w:tc>
          <w:tcPr>
            <w:tcW w:w="7560" w:type="dxa"/>
            <w:gridSpan w:val="2"/>
            <w:vAlign w:val="center"/>
          </w:tcPr>
          <w:p w14:paraId="69D61AB6" w14:textId="0CBE8BF6" w:rsidR="00917BA3" w:rsidRDefault="00917BA3" w:rsidP="00917BA3">
            <w:pPr>
              <w:pStyle w:val="NormalArial"/>
              <w:spacing w:before="120" w:after="120"/>
            </w:pPr>
            <w:r>
              <w:t>Recommended Approval</w:t>
            </w:r>
          </w:p>
        </w:tc>
      </w:tr>
      <w:tr w:rsidR="00917BA3" w:rsidRPr="00E01925" w14:paraId="65F8210C" w14:textId="77777777" w:rsidTr="00BC2D06">
        <w:trPr>
          <w:trHeight w:val="518"/>
        </w:trPr>
        <w:tc>
          <w:tcPr>
            <w:tcW w:w="2880" w:type="dxa"/>
            <w:gridSpan w:val="2"/>
            <w:shd w:val="clear" w:color="auto" w:fill="FFFFFF"/>
            <w:vAlign w:val="center"/>
          </w:tcPr>
          <w:p w14:paraId="62A7347F" w14:textId="050C135E" w:rsidR="00917BA3" w:rsidRPr="00E01925" w:rsidRDefault="00917BA3" w:rsidP="00917BA3">
            <w:pPr>
              <w:pStyle w:val="Header"/>
              <w:rPr>
                <w:bCs w:val="0"/>
              </w:rPr>
            </w:pPr>
            <w:r w:rsidRPr="0027027D">
              <w:t xml:space="preserve">Timeline </w:t>
            </w:r>
          </w:p>
        </w:tc>
        <w:tc>
          <w:tcPr>
            <w:tcW w:w="7560" w:type="dxa"/>
            <w:gridSpan w:val="2"/>
            <w:vAlign w:val="center"/>
          </w:tcPr>
          <w:p w14:paraId="4395D423" w14:textId="065C86A3" w:rsidR="00917BA3" w:rsidRDefault="00917BA3" w:rsidP="00917BA3">
            <w:pPr>
              <w:pStyle w:val="NormalArial"/>
              <w:spacing w:before="120" w:after="120"/>
            </w:pPr>
            <w:r w:rsidRPr="00FB509B">
              <w:t>Urgent</w:t>
            </w:r>
            <w:r>
              <w:t xml:space="preserve"> -</w:t>
            </w:r>
            <w:r w:rsidRPr="00FB509B">
              <w:t xml:space="preserve"> </w:t>
            </w:r>
            <w:r>
              <w:t xml:space="preserve">The current Protocol language for Real-Time Co-optimization plus Batteries (RTC+B) is written </w:t>
            </w:r>
            <w:proofErr w:type="gramStart"/>
            <w:r>
              <w:t>such that</w:t>
            </w:r>
            <w:proofErr w:type="gramEnd"/>
            <w:r>
              <w:t xml:space="preserve"> Real-Time Ancillary Service prices can exceed $5,000 per megawatt hour (MWh) under emergency conditions.  This misalignment of pricing outcomes occurred when Nodal Protocol Revision Request (NPRR) 1268, </w:t>
            </w:r>
            <w:r w:rsidRPr="00DF2B59">
              <w:t>RTC – Modification of Ancillary Service Demand Curves</w:t>
            </w:r>
            <w:r>
              <w:t>, introduced Ancillary Service Demand Curve (ASDC) values that can exceed $5,000 per MWh.  Urgent status correct</w:t>
            </w:r>
            <w:r w:rsidR="00075FCA">
              <w:t>s</w:t>
            </w:r>
            <w:r>
              <w:t xml:space="preserve"> this major issue with updated language and align</w:t>
            </w:r>
            <w:r w:rsidR="00075FCA">
              <w:t>s</w:t>
            </w:r>
            <w:r>
              <w:t xml:space="preserve"> Protocols as quickly as possible with the systems ERCOT implement</w:t>
            </w:r>
            <w:r w:rsidR="00075FCA">
              <w:t>ed</w:t>
            </w:r>
            <w:r>
              <w:t>.</w:t>
            </w:r>
          </w:p>
        </w:tc>
      </w:tr>
      <w:tr w:rsidR="00917BA3" w:rsidRPr="00E01925" w14:paraId="520F10CA" w14:textId="77777777" w:rsidTr="00BC2D06">
        <w:trPr>
          <w:trHeight w:val="518"/>
        </w:trPr>
        <w:tc>
          <w:tcPr>
            <w:tcW w:w="2880" w:type="dxa"/>
            <w:gridSpan w:val="2"/>
            <w:shd w:val="clear" w:color="auto" w:fill="FFFFFF"/>
            <w:vAlign w:val="center"/>
          </w:tcPr>
          <w:p w14:paraId="446B9160" w14:textId="7D14E653" w:rsidR="00917BA3" w:rsidRPr="00E01925" w:rsidRDefault="00917BA3" w:rsidP="00917BA3">
            <w:pPr>
              <w:pStyle w:val="Header"/>
              <w:rPr>
                <w:bCs w:val="0"/>
              </w:rPr>
            </w:pPr>
            <w:r w:rsidRPr="0027027D">
              <w:t>Proposed Effective Date</w:t>
            </w:r>
          </w:p>
        </w:tc>
        <w:tc>
          <w:tcPr>
            <w:tcW w:w="7560" w:type="dxa"/>
            <w:gridSpan w:val="2"/>
            <w:vAlign w:val="center"/>
          </w:tcPr>
          <w:p w14:paraId="6DB4F45A" w14:textId="229AA36C" w:rsidR="00917BA3" w:rsidRDefault="00917BA3" w:rsidP="00917BA3">
            <w:pPr>
              <w:pStyle w:val="NormalArial"/>
              <w:spacing w:before="120" w:after="120"/>
            </w:pPr>
            <w:r>
              <w:t>The first of the month following Public Utility Commission of Texas (PUCT) approval</w:t>
            </w:r>
          </w:p>
        </w:tc>
      </w:tr>
      <w:tr w:rsidR="00917BA3" w:rsidRPr="00E01925" w14:paraId="47E48A83" w14:textId="77777777" w:rsidTr="00BC2D06">
        <w:trPr>
          <w:trHeight w:val="518"/>
        </w:trPr>
        <w:tc>
          <w:tcPr>
            <w:tcW w:w="2880" w:type="dxa"/>
            <w:gridSpan w:val="2"/>
            <w:shd w:val="clear" w:color="auto" w:fill="FFFFFF"/>
            <w:vAlign w:val="center"/>
          </w:tcPr>
          <w:p w14:paraId="09DFAE91" w14:textId="7814B075" w:rsidR="00917BA3" w:rsidRPr="00E01925" w:rsidRDefault="00917BA3" w:rsidP="00917BA3">
            <w:pPr>
              <w:pStyle w:val="Header"/>
              <w:rPr>
                <w:bCs w:val="0"/>
              </w:rPr>
            </w:pPr>
            <w:r w:rsidRPr="0027027D">
              <w:t>Priority and Rank Assigned</w:t>
            </w:r>
          </w:p>
        </w:tc>
        <w:tc>
          <w:tcPr>
            <w:tcW w:w="7560" w:type="dxa"/>
            <w:gridSpan w:val="2"/>
            <w:vAlign w:val="center"/>
          </w:tcPr>
          <w:p w14:paraId="65389CCE" w14:textId="6FA6A922" w:rsidR="00917BA3" w:rsidRDefault="00917BA3" w:rsidP="00917BA3">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02B3AF3C" w:rsidR="009D17F0" w:rsidRPr="00FB509B" w:rsidRDefault="00B4256F" w:rsidP="00F44236">
            <w:pPr>
              <w:pStyle w:val="NormalArial"/>
            </w:pPr>
            <w:r>
              <w:t xml:space="preserve">6.5.7.3.1, </w:t>
            </w:r>
            <w:r w:rsidR="00EA4C4A" w:rsidRPr="00EA4C4A">
              <w:rPr>
                <w:snapToGrid w:val="0"/>
              </w:rPr>
              <w:t>Determination of Real-Time Reliability Deployment Price Adder</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8C7888B" w:rsidR="00C9766A" w:rsidRPr="00FB509B" w:rsidRDefault="00B4256F"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6D0C9DBE" w:rsidR="0046172B" w:rsidRPr="00FB509B" w:rsidRDefault="00B4256F" w:rsidP="00176375">
            <w:pPr>
              <w:pStyle w:val="NormalArial"/>
              <w:spacing w:before="120" w:after="120"/>
            </w:pPr>
            <w:r w:rsidRPr="00B4256F">
              <w:t xml:space="preserve">This </w:t>
            </w:r>
            <w:r w:rsidR="00DF2B59">
              <w:t>Nodal Protocol Revision Request (</w:t>
            </w:r>
            <w:r w:rsidRPr="00B4256F">
              <w:t>NPRR</w:t>
            </w:r>
            <w:r w:rsidR="00DF2B59">
              <w:t>)</w:t>
            </w:r>
            <w:r w:rsidRPr="00B4256F">
              <w:t xml:space="preserve"> </w:t>
            </w:r>
            <w:r>
              <w:t xml:space="preserve">corrects an error in the </w:t>
            </w:r>
            <w:r w:rsidR="00FB643B">
              <w:t xml:space="preserve">calculation of </w:t>
            </w:r>
            <w:r w:rsidR="00FB643B" w:rsidRPr="00FB643B">
              <w:t>Real-Time Reliability Deployment Price Adders for Ancillary Service</w:t>
            </w:r>
            <w:r w:rsidR="00562238">
              <w:t>s</w:t>
            </w:r>
            <w:r w:rsidR="00FB643B" w:rsidRPr="00FB643B">
              <w:t xml:space="preserve"> </w:t>
            </w:r>
            <w:r w:rsidR="00FB643B">
              <w:t>w</w:t>
            </w:r>
            <w:r w:rsidR="00FB643B" w:rsidRPr="00FB643B">
              <w:t xml:space="preserve">hen ERCOT is directing firm Load shed during </w:t>
            </w:r>
            <w:r w:rsidR="00FB643B">
              <w:t>Energy Emergency Alert (</w:t>
            </w:r>
            <w:r w:rsidR="00FB643B" w:rsidRPr="00FB643B">
              <w:t>EEA</w:t>
            </w:r>
            <w:r w:rsidR="00FB643B">
              <w:t>)</w:t>
            </w:r>
            <w:r w:rsidR="00FB643B" w:rsidRPr="00FB643B">
              <w:t xml:space="preserve"> Level 3</w:t>
            </w:r>
            <w:r w:rsidR="00A0098D">
              <w:t xml:space="preserve"> u</w:t>
            </w:r>
            <w:r w:rsidR="0023241E">
              <w:t>nder</w:t>
            </w:r>
            <w:r w:rsidR="00D80220">
              <w:t xml:space="preserve"> the </w:t>
            </w:r>
            <w:r w:rsidR="0023241E">
              <w:t>RTC+B</w:t>
            </w:r>
            <w:r w:rsidR="00D80220">
              <w:t xml:space="preserve"> Protocol language</w:t>
            </w:r>
            <w:r w:rsidR="0023241E">
              <w:t>.  Th</w:t>
            </w:r>
            <w:r w:rsidR="00894559">
              <w:t>ese proposed changes</w:t>
            </w:r>
            <w:r w:rsidR="0023241E">
              <w:t xml:space="preserve"> replace </w:t>
            </w:r>
            <w:r w:rsidR="008F72E0" w:rsidRPr="008F72E0">
              <w:t>the “maximum value on the ASDC for the Ancillary Service”</w:t>
            </w:r>
            <w:r w:rsidR="00894559">
              <w:t xml:space="preserve"> </w:t>
            </w:r>
            <w:r w:rsidR="00F82B36">
              <w:t xml:space="preserve">in paragraph </w:t>
            </w:r>
            <w:r w:rsidR="00DF2B59">
              <w:t>(2)</w:t>
            </w:r>
            <w:r w:rsidR="00F82B36">
              <w:t>(</w:t>
            </w:r>
            <w:r w:rsidR="00545B10">
              <w:t>p</w:t>
            </w:r>
            <w:r w:rsidR="00F82B36">
              <w:t xml:space="preserve">) of </w:t>
            </w:r>
            <w:r w:rsidR="00DF2B59">
              <w:t>Section</w:t>
            </w:r>
            <w:r w:rsidR="00F82B36">
              <w:t xml:space="preserve"> 6.5.7.3.1 </w:t>
            </w:r>
            <w:r w:rsidR="00894559">
              <w:t xml:space="preserve">with the effective Value of Lost Load (VOLL) </w:t>
            </w:r>
            <w:r w:rsidR="00077FDC">
              <w:t>for determin</w:t>
            </w:r>
            <w:r w:rsidR="003219A6">
              <w:t>in</w:t>
            </w:r>
            <w:r w:rsidR="00077FDC">
              <w:t>g the price adders for Ancillary Services</w:t>
            </w:r>
            <w:r w:rsidR="006E6E75">
              <w:t>, ensur</w:t>
            </w:r>
            <w:r w:rsidR="007705A9">
              <w:t>ing that final Ancillary Service prices cannot exceed $5,000</w:t>
            </w:r>
            <w:r w:rsidR="00F82B36">
              <w:t xml:space="preserve"> per </w:t>
            </w:r>
            <w:r w:rsidR="007705A9">
              <w:t>MWh</w:t>
            </w:r>
            <w:r w:rsidR="00894559">
              <w:t xml:space="preserve">.  </w:t>
            </w:r>
          </w:p>
        </w:tc>
      </w:tr>
      <w:tr w:rsidR="008934B2" w14:paraId="7C0519CA" w14:textId="77777777" w:rsidTr="00625E5D">
        <w:trPr>
          <w:trHeight w:val="518"/>
        </w:trPr>
        <w:tc>
          <w:tcPr>
            <w:tcW w:w="2880" w:type="dxa"/>
            <w:gridSpan w:val="2"/>
            <w:shd w:val="clear" w:color="auto" w:fill="FFFFFF"/>
            <w:vAlign w:val="center"/>
          </w:tcPr>
          <w:p w14:paraId="3F1E5650" w14:textId="77777777" w:rsidR="008934B2" w:rsidRDefault="008934B2" w:rsidP="008934B2">
            <w:pPr>
              <w:pStyle w:val="Header"/>
            </w:pPr>
            <w:r>
              <w:t>Reason for Revision</w:t>
            </w:r>
          </w:p>
        </w:tc>
        <w:tc>
          <w:tcPr>
            <w:tcW w:w="7560" w:type="dxa"/>
            <w:gridSpan w:val="2"/>
            <w:vAlign w:val="center"/>
          </w:tcPr>
          <w:p w14:paraId="437C71D8" w14:textId="505FF837" w:rsidR="008934B2" w:rsidRDefault="008934B2" w:rsidP="008934B2">
            <w:pPr>
              <w:pStyle w:val="NormalArial"/>
              <w:tabs>
                <w:tab w:val="left" w:pos="432"/>
              </w:tabs>
              <w:spacing w:before="120"/>
              <w:ind w:left="432" w:hanging="432"/>
              <w:rPr>
                <w:rFonts w:cs="Arial"/>
                <w:color w:val="000000"/>
              </w:rPr>
            </w:pPr>
            <w:r w:rsidRPr="006629C8">
              <w:object w:dxaOrig="1440" w:dyaOrig="1440" w14:anchorId="740D5E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182849E2" w14:textId="617B2D15" w:rsidR="008934B2" w:rsidRPr="00BD53C5" w:rsidRDefault="008934B2" w:rsidP="008934B2">
            <w:pPr>
              <w:pStyle w:val="NormalArial"/>
              <w:tabs>
                <w:tab w:val="left" w:pos="432"/>
              </w:tabs>
              <w:spacing w:before="120"/>
              <w:ind w:left="432" w:hanging="432"/>
              <w:rPr>
                <w:rFonts w:cs="Arial"/>
                <w:color w:val="000000"/>
              </w:rPr>
            </w:pPr>
            <w:r w:rsidRPr="00CD242D">
              <w:object w:dxaOrig="1440" w:dyaOrig="1440" w14:anchorId="3FDC16D8">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CA7117B" w14:textId="3AA25841" w:rsidR="008934B2" w:rsidRPr="00BD53C5" w:rsidRDefault="008934B2" w:rsidP="008934B2">
            <w:pPr>
              <w:pStyle w:val="NormalArial"/>
              <w:spacing w:before="120"/>
              <w:ind w:left="432" w:hanging="432"/>
              <w:rPr>
                <w:rFonts w:cs="Arial"/>
                <w:color w:val="000000"/>
              </w:rPr>
            </w:pPr>
            <w:r w:rsidRPr="006629C8">
              <w:lastRenderedPageBreak/>
              <w:object w:dxaOrig="1440" w:dyaOrig="1440" w14:anchorId="79652539">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1056863C" w14:textId="2FD8E49E" w:rsidR="008934B2" w:rsidRDefault="008934B2" w:rsidP="008934B2">
            <w:pPr>
              <w:pStyle w:val="NormalArial"/>
              <w:spacing w:before="120"/>
              <w:rPr>
                <w:iCs/>
                <w:kern w:val="24"/>
              </w:rPr>
            </w:pPr>
            <w:r w:rsidRPr="006629C8">
              <w:object w:dxaOrig="1440" w:dyaOrig="1440" w14:anchorId="3851E3DC">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62686A83" w14:textId="349417F3" w:rsidR="008934B2" w:rsidRDefault="008934B2" w:rsidP="008934B2">
            <w:pPr>
              <w:pStyle w:val="NormalArial"/>
              <w:spacing w:before="120"/>
              <w:rPr>
                <w:iCs/>
                <w:kern w:val="24"/>
              </w:rPr>
            </w:pPr>
            <w:r w:rsidRPr="006629C8">
              <w:object w:dxaOrig="1440" w:dyaOrig="1440" w14:anchorId="389F34FB">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ACAFEB4" w14:textId="2BB33792" w:rsidR="008934B2" w:rsidRPr="00CD242D" w:rsidRDefault="008934B2" w:rsidP="008934B2">
            <w:pPr>
              <w:pStyle w:val="NormalArial"/>
              <w:spacing w:before="120"/>
              <w:rPr>
                <w:rFonts w:cs="Arial"/>
                <w:color w:val="000000"/>
              </w:rPr>
            </w:pPr>
            <w:r w:rsidRPr="006629C8">
              <w:object w:dxaOrig="1440" w:dyaOrig="1440" w14:anchorId="4EC054A7">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389A146F" w14:textId="77777777" w:rsidR="008934B2" w:rsidRDefault="008934B2" w:rsidP="008934B2">
            <w:pPr>
              <w:pStyle w:val="NormalArial"/>
              <w:rPr>
                <w:i/>
                <w:sz w:val="20"/>
                <w:szCs w:val="20"/>
              </w:rPr>
            </w:pPr>
          </w:p>
          <w:p w14:paraId="4818D736" w14:textId="0A0EC663" w:rsidR="008934B2" w:rsidRPr="00176375" w:rsidRDefault="008934B2" w:rsidP="008934B2">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EA5D92">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13E5647" w14:textId="294BC53E" w:rsidR="00625E5D" w:rsidRPr="00625E5D" w:rsidRDefault="00812F98" w:rsidP="00625E5D">
            <w:pPr>
              <w:pStyle w:val="NormalArial"/>
              <w:spacing w:before="120" w:after="120"/>
              <w:rPr>
                <w:iCs/>
                <w:kern w:val="24"/>
              </w:rPr>
            </w:pPr>
            <w:r>
              <w:t xml:space="preserve">Under the current language for RTC+B, when ERCOT </w:t>
            </w:r>
            <w:r w:rsidRPr="0046172B">
              <w:t xml:space="preserve">is directing firm Load shed during </w:t>
            </w:r>
            <w:r>
              <w:t xml:space="preserve">an </w:t>
            </w:r>
            <w:r w:rsidRPr="0046172B">
              <w:t>EEA Level 3</w:t>
            </w:r>
            <w:r>
              <w:t>, the price adder for each Ancillary Service is set equal to the “</w:t>
            </w:r>
            <w:r w:rsidRPr="00B3621B">
              <w:t>maximum value on the ASDC for the Ancillary Service minus the MCPC for that Ancillary Service</w:t>
            </w:r>
            <w:r>
              <w:t>.”  With the approval of NPRR1268, these maximum values now exceed $5,000</w:t>
            </w:r>
            <w:r w:rsidR="00020916">
              <w:t xml:space="preserve"> per </w:t>
            </w:r>
            <w:r>
              <w:t>MWh making this language inappropriate and out of alignment with intended Ancillary Service pricing outcomes during these emergenc</w:t>
            </w:r>
            <w:r w:rsidR="00046CD2">
              <w:t xml:space="preserve">y </w:t>
            </w:r>
            <w:r>
              <w:t>conditions.  As such, this calculation is amended to replace the “</w:t>
            </w:r>
            <w:r w:rsidRPr="00DB0B07">
              <w:t>maximum value on the ASDC</w:t>
            </w:r>
            <w:r>
              <w:t xml:space="preserve"> for the Ancillary Service” with the effective VOLL.  This will ensure that Ancillary Service prices, when combined with the price adders, </w:t>
            </w:r>
            <w:r w:rsidR="0029600D">
              <w:t>will be as intended</w:t>
            </w:r>
            <w:r w:rsidR="00020916">
              <w:t xml:space="preserve"> in order to</w:t>
            </w:r>
            <w:r w:rsidR="00E21C6B">
              <w:t xml:space="preserve"> reflect </w:t>
            </w:r>
            <w:r w:rsidR="00A52E1F">
              <w:t xml:space="preserve">the </w:t>
            </w:r>
            <w:r w:rsidR="00BB4B08">
              <w:t xml:space="preserve">extreme grid conditions, </w:t>
            </w:r>
            <w:r w:rsidR="00D02235">
              <w:t>but</w:t>
            </w:r>
            <w:r w:rsidR="0029600D">
              <w:t xml:space="preserve"> </w:t>
            </w:r>
            <w:r>
              <w:t>hav</w:t>
            </w:r>
            <w:r w:rsidR="00020916">
              <w:t>ing</w:t>
            </w:r>
            <w:r>
              <w:t xml:space="preserve"> a maximum value of $5,000</w:t>
            </w:r>
            <w:r w:rsidR="00020916">
              <w:t xml:space="preserve"> per </w:t>
            </w:r>
            <w:r>
              <w:t>MWh</w:t>
            </w:r>
            <w:r w:rsidR="00D02235">
              <w:t xml:space="preserve"> in alignment with </w:t>
            </w:r>
            <w:r w:rsidR="00E41CA7">
              <w:t>scarcity pricing for energy</w:t>
            </w:r>
            <w:r>
              <w:t>.</w:t>
            </w:r>
          </w:p>
        </w:tc>
      </w:tr>
      <w:tr w:rsidR="00EA5D92" w14:paraId="78C12362" w14:textId="77777777" w:rsidTr="00EA5D92">
        <w:trPr>
          <w:trHeight w:val="518"/>
        </w:trPr>
        <w:tc>
          <w:tcPr>
            <w:tcW w:w="2880" w:type="dxa"/>
            <w:gridSpan w:val="2"/>
            <w:shd w:val="clear" w:color="auto" w:fill="FFFFFF"/>
            <w:vAlign w:val="center"/>
          </w:tcPr>
          <w:p w14:paraId="33543AF0" w14:textId="423F6ACC" w:rsidR="00EA5D92" w:rsidRDefault="00EA5D92" w:rsidP="00EA5D92">
            <w:pPr>
              <w:pStyle w:val="Header"/>
            </w:pPr>
            <w:r w:rsidRPr="0027027D">
              <w:t>PRS Decision</w:t>
            </w:r>
          </w:p>
        </w:tc>
        <w:tc>
          <w:tcPr>
            <w:tcW w:w="7560" w:type="dxa"/>
            <w:gridSpan w:val="2"/>
            <w:vAlign w:val="center"/>
          </w:tcPr>
          <w:p w14:paraId="4165C847" w14:textId="543D3279" w:rsidR="00EA5D92" w:rsidRDefault="00EA5D92" w:rsidP="00EA5D92">
            <w:pPr>
              <w:pStyle w:val="NormalArial"/>
              <w:spacing w:before="120" w:after="120"/>
            </w:pPr>
            <w:r w:rsidRPr="00340C5E">
              <w:rPr>
                <w:rFonts w:cs="Arial"/>
              </w:rPr>
              <w:t>On</w:t>
            </w:r>
            <w:r>
              <w:rPr>
                <w:rFonts w:cs="Arial"/>
              </w:rPr>
              <w:t xml:space="preserve"> 12/10</w:t>
            </w:r>
            <w:r w:rsidRPr="00340C5E">
              <w:rPr>
                <w:rFonts w:cs="Arial"/>
              </w:rPr>
              <w:t xml:space="preserve">/25, PRS voted unanimously to </w:t>
            </w:r>
            <w:r>
              <w:rPr>
                <w:rFonts w:cs="Arial"/>
              </w:rPr>
              <w:t xml:space="preserve">grant NPRR1311 Urgent status; to recommend approval of NPRR1311 as submitted; and to forward to TAC NPRR1311 and the </w:t>
            </w:r>
            <w:proofErr w:type="gramStart"/>
            <w:r>
              <w:rPr>
                <w:rFonts w:cs="Arial"/>
              </w:rPr>
              <w:t>11</w:t>
            </w:r>
            <w:proofErr w:type="gramEnd"/>
            <w:r>
              <w:rPr>
                <w:rFonts w:cs="Arial"/>
              </w:rPr>
              <w:t xml:space="preserve">/25/25 Impact Analysis.  </w:t>
            </w:r>
            <w:r w:rsidRPr="00340C5E">
              <w:rPr>
                <w:rFonts w:cs="Arial"/>
              </w:rPr>
              <w:t>All Market Segments participated in the vote.</w:t>
            </w:r>
          </w:p>
        </w:tc>
      </w:tr>
      <w:tr w:rsidR="00EA5D92" w14:paraId="39EEECCA" w14:textId="77777777" w:rsidTr="00BC2D06">
        <w:trPr>
          <w:trHeight w:val="518"/>
        </w:trPr>
        <w:tc>
          <w:tcPr>
            <w:tcW w:w="2880" w:type="dxa"/>
            <w:gridSpan w:val="2"/>
            <w:tcBorders>
              <w:bottom w:val="single" w:sz="4" w:space="0" w:color="auto"/>
            </w:tcBorders>
            <w:shd w:val="clear" w:color="auto" w:fill="FFFFFF"/>
            <w:vAlign w:val="center"/>
          </w:tcPr>
          <w:p w14:paraId="50EE21AE" w14:textId="7681CA0F" w:rsidR="00EA5D92" w:rsidRDefault="00EA5D92" w:rsidP="00EA5D92">
            <w:pPr>
              <w:pStyle w:val="Header"/>
            </w:pPr>
            <w:r w:rsidRPr="0027027D">
              <w:t>Summary of PRS Discussion</w:t>
            </w:r>
          </w:p>
        </w:tc>
        <w:tc>
          <w:tcPr>
            <w:tcW w:w="7560" w:type="dxa"/>
            <w:gridSpan w:val="2"/>
            <w:tcBorders>
              <w:bottom w:val="single" w:sz="4" w:space="0" w:color="auto"/>
            </w:tcBorders>
            <w:vAlign w:val="center"/>
          </w:tcPr>
          <w:p w14:paraId="5A8EF8E2" w14:textId="6733EA4E" w:rsidR="00EA5D92" w:rsidRDefault="00EA5D92" w:rsidP="00EA5D92">
            <w:pPr>
              <w:pStyle w:val="NormalArial"/>
              <w:spacing w:before="120" w:after="120"/>
            </w:pPr>
            <w:r w:rsidRPr="00340C5E">
              <w:rPr>
                <w:rFonts w:cs="Arial"/>
              </w:rPr>
              <w:t xml:space="preserve">On </w:t>
            </w:r>
            <w:r>
              <w:rPr>
                <w:rFonts w:cs="Arial"/>
              </w:rPr>
              <w:t>12/10/</w:t>
            </w:r>
            <w:r w:rsidRPr="00340C5E">
              <w:rPr>
                <w:rFonts w:cs="Arial"/>
              </w:rPr>
              <w:t>25,</w:t>
            </w:r>
            <w:r>
              <w:rPr>
                <w:rFonts w:cs="Arial"/>
              </w:rPr>
              <w:t xml:space="preserve"> ERCOT Staff</w:t>
            </w:r>
            <w:r w:rsidRPr="00340C5E">
              <w:rPr>
                <w:rFonts w:cs="Arial"/>
              </w:rPr>
              <w:t xml:space="preserve"> provided an overview of </w:t>
            </w:r>
            <w:r>
              <w:rPr>
                <w:rFonts w:cs="Arial"/>
              </w:rPr>
              <w:t>NPRR1311 and the request for Urgent status.</w:t>
            </w:r>
          </w:p>
        </w:tc>
      </w:tr>
    </w:tbl>
    <w:p w14:paraId="0CC96099" w14:textId="77777777" w:rsidR="00EA5D92" w:rsidRDefault="00EA5D92" w:rsidP="00EA5D9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A5D92" w:rsidRPr="00895AB9" w14:paraId="18B1B94D" w14:textId="77777777" w:rsidTr="00583B7B">
        <w:trPr>
          <w:trHeight w:val="432"/>
        </w:trPr>
        <w:tc>
          <w:tcPr>
            <w:tcW w:w="10440" w:type="dxa"/>
            <w:gridSpan w:val="2"/>
            <w:shd w:val="clear" w:color="auto" w:fill="FFFFFF"/>
            <w:vAlign w:val="center"/>
          </w:tcPr>
          <w:p w14:paraId="248B8D20" w14:textId="77777777" w:rsidR="00EA5D92" w:rsidRPr="00895AB9" w:rsidRDefault="00EA5D92" w:rsidP="00583B7B">
            <w:pPr>
              <w:pStyle w:val="NormalArial"/>
              <w:ind w:hanging="2"/>
              <w:jc w:val="center"/>
              <w:rPr>
                <w:b/>
              </w:rPr>
            </w:pPr>
            <w:r>
              <w:rPr>
                <w:b/>
              </w:rPr>
              <w:t>Opinions</w:t>
            </w:r>
          </w:p>
        </w:tc>
      </w:tr>
      <w:tr w:rsidR="00EA5D92" w:rsidRPr="00550B01" w14:paraId="53AD276D" w14:textId="77777777" w:rsidTr="00583B7B">
        <w:trPr>
          <w:trHeight w:val="432"/>
        </w:trPr>
        <w:tc>
          <w:tcPr>
            <w:tcW w:w="2880" w:type="dxa"/>
            <w:shd w:val="clear" w:color="auto" w:fill="FFFFFF"/>
            <w:vAlign w:val="center"/>
          </w:tcPr>
          <w:p w14:paraId="751E8D0C" w14:textId="77777777" w:rsidR="00EA5D92" w:rsidRPr="0027027D" w:rsidRDefault="00EA5D92" w:rsidP="00583B7B">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3015E98A" w14:textId="77777777" w:rsidR="00EA5D92" w:rsidRPr="00550B01" w:rsidRDefault="00EA5D92" w:rsidP="00583B7B">
            <w:pPr>
              <w:pStyle w:val="NormalArial"/>
              <w:spacing w:before="120" w:after="120"/>
              <w:ind w:hanging="2"/>
            </w:pPr>
            <w:r w:rsidRPr="00550B01">
              <w:t>To be determined</w:t>
            </w:r>
          </w:p>
        </w:tc>
      </w:tr>
      <w:tr w:rsidR="00EA5D92" w:rsidRPr="00F6614D" w14:paraId="0CDD7576" w14:textId="77777777" w:rsidTr="00583B7B">
        <w:trPr>
          <w:trHeight w:val="432"/>
        </w:trPr>
        <w:tc>
          <w:tcPr>
            <w:tcW w:w="2880" w:type="dxa"/>
            <w:shd w:val="clear" w:color="auto" w:fill="FFFFFF"/>
            <w:vAlign w:val="center"/>
          </w:tcPr>
          <w:p w14:paraId="34CE67B3" w14:textId="77777777" w:rsidR="00EA5D92" w:rsidRPr="0027027D" w:rsidRDefault="00EA5D92" w:rsidP="00583B7B">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6D6D1577" w14:textId="77777777" w:rsidR="00EA5D92" w:rsidRPr="00F6614D" w:rsidRDefault="00EA5D92" w:rsidP="00583B7B">
            <w:pPr>
              <w:pStyle w:val="NormalArial"/>
              <w:spacing w:before="120" w:after="120"/>
              <w:ind w:hanging="2"/>
              <w:rPr>
                <w:b/>
                <w:bCs/>
              </w:rPr>
            </w:pPr>
            <w:r w:rsidRPr="00550B01">
              <w:t>To be determined</w:t>
            </w:r>
          </w:p>
        </w:tc>
      </w:tr>
      <w:tr w:rsidR="00EA5D92" w:rsidRPr="00F6614D" w14:paraId="1E3104EA" w14:textId="77777777" w:rsidTr="00583B7B">
        <w:trPr>
          <w:trHeight w:val="432"/>
        </w:trPr>
        <w:tc>
          <w:tcPr>
            <w:tcW w:w="2880" w:type="dxa"/>
            <w:shd w:val="clear" w:color="auto" w:fill="FFFFFF"/>
            <w:vAlign w:val="center"/>
          </w:tcPr>
          <w:p w14:paraId="26EFF3D4" w14:textId="77777777" w:rsidR="00EA5D92" w:rsidRPr="0027027D" w:rsidRDefault="00EA5D92" w:rsidP="00583B7B">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5E69DC30" w14:textId="77777777" w:rsidR="00EA5D92" w:rsidRPr="00F6614D" w:rsidRDefault="00EA5D92" w:rsidP="00583B7B">
            <w:pPr>
              <w:pStyle w:val="NormalArial"/>
              <w:spacing w:before="120" w:after="120"/>
              <w:ind w:hanging="2"/>
              <w:rPr>
                <w:b/>
                <w:bCs/>
              </w:rPr>
            </w:pPr>
            <w:r w:rsidRPr="00550B01">
              <w:t>To be determined</w:t>
            </w:r>
          </w:p>
        </w:tc>
      </w:tr>
      <w:tr w:rsidR="00EA5D92" w:rsidRPr="00F6614D" w14:paraId="2A178CE4" w14:textId="77777777" w:rsidTr="00583B7B">
        <w:trPr>
          <w:trHeight w:val="432"/>
        </w:trPr>
        <w:tc>
          <w:tcPr>
            <w:tcW w:w="2880" w:type="dxa"/>
            <w:shd w:val="clear" w:color="auto" w:fill="FFFFFF"/>
            <w:vAlign w:val="center"/>
          </w:tcPr>
          <w:p w14:paraId="599658ED" w14:textId="77777777" w:rsidR="00EA5D92" w:rsidRPr="0027027D" w:rsidRDefault="00EA5D92" w:rsidP="00583B7B">
            <w:pPr>
              <w:tabs>
                <w:tab w:val="center" w:pos="4320"/>
                <w:tab w:val="right" w:pos="8640"/>
              </w:tabs>
              <w:spacing w:before="120" w:after="120"/>
              <w:rPr>
                <w:rFonts w:ascii="Arial" w:hAnsi="Arial"/>
                <w:b/>
                <w:bCs/>
              </w:rPr>
            </w:pPr>
            <w:r w:rsidRPr="0027027D">
              <w:rPr>
                <w:rFonts w:ascii="Arial" w:hAnsi="Arial"/>
                <w:b/>
                <w:bCs/>
              </w:rPr>
              <w:lastRenderedPageBreak/>
              <w:t>ERCOT Market Impact Statement</w:t>
            </w:r>
          </w:p>
        </w:tc>
        <w:tc>
          <w:tcPr>
            <w:tcW w:w="7560" w:type="dxa"/>
            <w:vAlign w:val="center"/>
          </w:tcPr>
          <w:p w14:paraId="77DE66B8" w14:textId="77777777" w:rsidR="00EA5D92" w:rsidRPr="00F6614D" w:rsidRDefault="00EA5D92" w:rsidP="00583B7B">
            <w:pPr>
              <w:pStyle w:val="NormalArial"/>
              <w:spacing w:before="120" w:after="120"/>
              <w:ind w:hanging="2"/>
              <w:rPr>
                <w:b/>
                <w:bCs/>
              </w:rPr>
            </w:pPr>
            <w:r w:rsidRPr="00550B01">
              <w:t>To be determined</w:t>
            </w:r>
          </w:p>
        </w:tc>
      </w:tr>
    </w:tbl>
    <w:p w14:paraId="6484DDF8" w14:textId="77777777" w:rsidR="00EA5D92" w:rsidRPr="00D85807" w:rsidRDefault="00EA5D92" w:rsidP="00EA5D9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5ADA9A16" w:rsidR="00B4256F" w:rsidRPr="00B4256F" w:rsidRDefault="009A3772" w:rsidP="008934B2">
            <w:pPr>
              <w:pStyle w:val="Header"/>
              <w:jc w:val="cente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5996A7B7" w:rsidR="009A3772" w:rsidRDefault="00E41CA7">
            <w:pPr>
              <w:pStyle w:val="NormalArial"/>
            </w:pPr>
            <w:r>
              <w:t>David Maggio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0C3F99C" w:rsidR="009A3772" w:rsidRDefault="00E41CA7">
            <w:pPr>
              <w:pStyle w:val="NormalArial"/>
            </w:pPr>
            <w:hyperlink r:id="rId20" w:history="1">
              <w:r w:rsidRPr="005D3AAC">
                <w:rPr>
                  <w:rStyle w:val="Hyperlink"/>
                </w:rPr>
                <w:t>David.Maggio@ercot.com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06EFB45" w:rsidR="009A3772" w:rsidRDefault="00E41CA7">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408C0E72" w:rsidR="009A3772" w:rsidRDefault="00E41CA7">
            <w:pPr>
              <w:pStyle w:val="NormalArial"/>
            </w:pPr>
            <w:r>
              <w:t>773-458-3215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4D70539" w:rsidR="009A3772" w:rsidRDefault="00E41CA7">
            <w:pPr>
              <w:pStyle w:val="NormalArial"/>
            </w:pPr>
            <w:r>
              <w:t>N</w:t>
            </w:r>
            <w:r w:rsidR="008934B2">
              <w:t>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CEEDEFE" w:rsidR="009A3772" w:rsidRPr="00D56D61" w:rsidRDefault="008934B2">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6EAD484" w:rsidR="009A3772" w:rsidRPr="00D56D61" w:rsidRDefault="008934B2">
            <w:pPr>
              <w:pStyle w:val="NormalArial"/>
            </w:pPr>
            <w:hyperlink r:id="rId21" w:history="1">
              <w:r w:rsidRPr="003A2C56">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4A03245" w:rsidR="009A3772" w:rsidRDefault="008934B2">
            <w:pPr>
              <w:pStyle w:val="NormalArial"/>
            </w:pPr>
            <w:r>
              <w:t>512-248-6464</w:t>
            </w:r>
          </w:p>
        </w:tc>
      </w:tr>
    </w:tbl>
    <w:p w14:paraId="2A12B4A9" w14:textId="77777777" w:rsidR="00EA5D92" w:rsidRDefault="00EA5D92" w:rsidP="00EA5D9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A5D92" w14:paraId="45BFA1C5" w14:textId="77777777" w:rsidTr="00583B7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AA98E2A" w14:textId="77777777" w:rsidR="00EA5D92" w:rsidRDefault="00EA5D92" w:rsidP="00583B7B">
            <w:pPr>
              <w:pStyle w:val="NormalArial"/>
              <w:ind w:hanging="2"/>
              <w:jc w:val="center"/>
              <w:rPr>
                <w:b/>
              </w:rPr>
            </w:pPr>
            <w:r>
              <w:rPr>
                <w:b/>
              </w:rPr>
              <w:t>Comments Received</w:t>
            </w:r>
          </w:p>
        </w:tc>
      </w:tr>
      <w:tr w:rsidR="00EA5D92" w14:paraId="03F0868F" w14:textId="77777777" w:rsidTr="00583B7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ADEB77" w14:textId="77777777" w:rsidR="00EA5D92" w:rsidRDefault="00EA5D92" w:rsidP="00583B7B">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22F1976" w14:textId="77777777" w:rsidR="00EA5D92" w:rsidRDefault="00EA5D92" w:rsidP="00583B7B">
            <w:pPr>
              <w:pStyle w:val="NormalArial"/>
              <w:ind w:hanging="2"/>
              <w:rPr>
                <w:b/>
              </w:rPr>
            </w:pPr>
            <w:r>
              <w:rPr>
                <w:b/>
              </w:rPr>
              <w:t>Comment Summary</w:t>
            </w:r>
          </w:p>
        </w:tc>
      </w:tr>
      <w:tr w:rsidR="00EA5D92" w14:paraId="6227E97B" w14:textId="77777777" w:rsidTr="00EA5D9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D66C263" w14:textId="0A74E2D7" w:rsidR="00EA5D92" w:rsidRPr="0027027D" w:rsidRDefault="00EA5D92" w:rsidP="00583B7B">
            <w:pPr>
              <w:spacing w:before="120" w:after="120"/>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A3C30C6" w14:textId="6062A1E5" w:rsidR="00EA5D92" w:rsidRPr="0027027D" w:rsidRDefault="00EA5D92" w:rsidP="00583B7B">
            <w:pPr>
              <w:spacing w:before="120" w:after="120"/>
              <w:rPr>
                <w:rFonts w:ascii="Arial" w:hAnsi="Arial"/>
              </w:rPr>
            </w:pPr>
          </w:p>
        </w:tc>
      </w:tr>
    </w:tbl>
    <w:p w14:paraId="268A2B73" w14:textId="77777777" w:rsidR="00B13C31" w:rsidRPr="00B13C31" w:rsidRDefault="00B13C31" w:rsidP="00B13C31">
      <w:pPr>
        <w:tabs>
          <w:tab w:val="num" w:pos="0"/>
        </w:tabs>
        <w:rPr>
          <w:rFonts w:ascii="Arial" w:eastAsia="SimSun"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13C31" w:rsidRPr="00B13C31" w14:paraId="4179F077" w14:textId="77777777" w:rsidTr="00332B8F">
        <w:trPr>
          <w:trHeight w:val="350"/>
        </w:trPr>
        <w:tc>
          <w:tcPr>
            <w:tcW w:w="10440" w:type="dxa"/>
            <w:tcBorders>
              <w:bottom w:val="single" w:sz="4" w:space="0" w:color="auto"/>
            </w:tcBorders>
            <w:shd w:val="clear" w:color="auto" w:fill="FFFFFF"/>
            <w:vAlign w:val="center"/>
          </w:tcPr>
          <w:p w14:paraId="1DB19A52" w14:textId="77777777" w:rsidR="00B13C31" w:rsidRPr="00B13C31" w:rsidRDefault="00B13C31" w:rsidP="00B13C31">
            <w:pPr>
              <w:tabs>
                <w:tab w:val="center" w:pos="4320"/>
                <w:tab w:val="right" w:pos="8640"/>
              </w:tabs>
              <w:jc w:val="center"/>
              <w:rPr>
                <w:rFonts w:ascii="Arial" w:eastAsia="SimSun" w:hAnsi="Arial"/>
                <w:b/>
                <w:bCs/>
              </w:rPr>
            </w:pPr>
            <w:r w:rsidRPr="00B13C31">
              <w:rPr>
                <w:rFonts w:ascii="Arial" w:eastAsia="SimSun" w:hAnsi="Arial"/>
                <w:b/>
                <w:bCs/>
              </w:rPr>
              <w:t>Market Rules Notes</w:t>
            </w:r>
          </w:p>
        </w:tc>
      </w:tr>
    </w:tbl>
    <w:p w14:paraId="0D85E52B" w14:textId="3C57DFBB" w:rsidR="00917BA3" w:rsidRDefault="00917BA3" w:rsidP="00917BA3">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w:t>
      </w:r>
      <w:r w:rsidR="006B7A49">
        <w:rPr>
          <w:rFonts w:ascii="Arial" w:hAnsi="Arial" w:cs="Arial"/>
        </w:rPr>
        <w:t>Section 6.5.7.3.1</w:t>
      </w:r>
      <w:r>
        <w:rPr>
          <w:rFonts w:ascii="Arial" w:hAnsi="Arial" w:cs="Arial"/>
        </w:rPr>
        <w:t xml:space="preserve">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3CB03914" w14:textId="36DE50BC" w:rsidR="00917BA3" w:rsidRDefault="00917BA3" w:rsidP="00917BA3">
      <w:pPr>
        <w:numPr>
          <w:ilvl w:val="0"/>
          <w:numId w:val="21"/>
        </w:numPr>
        <w:spacing w:after="120"/>
        <w:rPr>
          <w:rFonts w:ascii="Arial" w:eastAsia="SimSun" w:hAnsi="Arial" w:cs="Arial"/>
        </w:rPr>
      </w:pPr>
      <w:r>
        <w:rPr>
          <w:rFonts w:ascii="Arial" w:eastAsia="SimSun" w:hAnsi="Arial" w:cs="Arial"/>
        </w:rPr>
        <w:t>NPRR1010,</w:t>
      </w:r>
      <w:r w:rsidR="00B831B4">
        <w:rPr>
          <w:rFonts w:ascii="Arial" w:eastAsia="SimSun" w:hAnsi="Arial" w:cs="Arial"/>
        </w:rPr>
        <w:t xml:space="preserve"> </w:t>
      </w:r>
      <w:r w:rsidR="00B831B4" w:rsidRPr="00B831B4">
        <w:rPr>
          <w:rFonts w:ascii="Arial" w:eastAsia="SimSun" w:hAnsi="Arial" w:cs="Arial"/>
        </w:rPr>
        <w:t>RTC – NP 6: Adjustment Period and Real-Time Operations</w:t>
      </w:r>
      <w:r w:rsidR="00B831B4">
        <w:rPr>
          <w:rFonts w:ascii="Arial" w:eastAsia="SimSun" w:hAnsi="Arial" w:cs="Arial"/>
        </w:rPr>
        <w:t xml:space="preserve"> (unboxed 12/5/25)</w:t>
      </w:r>
    </w:p>
    <w:p w14:paraId="0647117F" w14:textId="7059056A" w:rsidR="00917BA3" w:rsidRDefault="00917BA3" w:rsidP="00917BA3">
      <w:pPr>
        <w:numPr>
          <w:ilvl w:val="0"/>
          <w:numId w:val="21"/>
        </w:numPr>
        <w:spacing w:after="120"/>
        <w:rPr>
          <w:rFonts w:ascii="Arial" w:eastAsia="SimSun" w:hAnsi="Arial" w:cs="Arial"/>
        </w:rPr>
      </w:pPr>
      <w:r>
        <w:rPr>
          <w:rFonts w:ascii="Arial" w:eastAsia="SimSun" w:hAnsi="Arial" w:cs="Arial"/>
        </w:rPr>
        <w:t xml:space="preserve">NPRR1014, </w:t>
      </w:r>
      <w:r w:rsidR="00B831B4" w:rsidRPr="00B831B4">
        <w:rPr>
          <w:rFonts w:ascii="Arial" w:eastAsia="SimSun" w:hAnsi="Arial" w:cs="Arial"/>
        </w:rPr>
        <w:t>BESTF-4 Energy Storage Resource Single Model</w:t>
      </w:r>
      <w:r w:rsidR="00B831B4">
        <w:rPr>
          <w:rFonts w:ascii="Arial" w:eastAsia="SimSun" w:hAnsi="Arial" w:cs="Arial"/>
        </w:rPr>
        <w:t xml:space="preserve"> (unboxed 12/5/25)</w:t>
      </w:r>
    </w:p>
    <w:p w14:paraId="58562578" w14:textId="3EDFAD0C" w:rsidR="008D6829" w:rsidRDefault="008D6829" w:rsidP="008D6829">
      <w:pPr>
        <w:numPr>
          <w:ilvl w:val="0"/>
          <w:numId w:val="21"/>
        </w:numPr>
        <w:spacing w:after="120"/>
        <w:rPr>
          <w:rFonts w:ascii="Arial" w:eastAsia="SimSun" w:hAnsi="Arial" w:cs="Arial"/>
        </w:rPr>
      </w:pPr>
      <w:r>
        <w:rPr>
          <w:rFonts w:ascii="Arial" w:eastAsia="SimSun" w:hAnsi="Arial" w:cs="Arial"/>
        </w:rPr>
        <w:t xml:space="preserve">NPRR1245, </w:t>
      </w:r>
      <w:r w:rsidRPr="008D6829">
        <w:rPr>
          <w:rFonts w:ascii="Arial" w:eastAsia="SimSun" w:hAnsi="Arial" w:cs="Arial"/>
        </w:rPr>
        <w:t>Additional Clarifying Revisions to Real-Time Co-Optimization</w:t>
      </w:r>
      <w:r>
        <w:rPr>
          <w:rFonts w:ascii="Arial" w:eastAsia="SimSun" w:hAnsi="Arial" w:cs="Arial"/>
        </w:rPr>
        <w:t xml:space="preserve"> (unboxed 12/5/25)</w:t>
      </w:r>
    </w:p>
    <w:p w14:paraId="73DF4B3C" w14:textId="2BD18AAB" w:rsidR="008D6829" w:rsidRPr="008D6829" w:rsidRDefault="008D6829" w:rsidP="008D6829">
      <w:pPr>
        <w:numPr>
          <w:ilvl w:val="0"/>
          <w:numId w:val="21"/>
        </w:numPr>
        <w:spacing w:after="120"/>
        <w:rPr>
          <w:rFonts w:ascii="Arial" w:eastAsia="SimSun" w:hAnsi="Arial" w:cs="Arial"/>
        </w:rPr>
      </w:pPr>
      <w:r>
        <w:rPr>
          <w:rFonts w:ascii="Arial" w:eastAsia="SimSun" w:hAnsi="Arial" w:cs="Arial"/>
        </w:rPr>
        <w:t xml:space="preserve">NPRR1290, </w:t>
      </w:r>
      <w:r w:rsidRPr="008D6829">
        <w:rPr>
          <w:rFonts w:ascii="Arial" w:eastAsia="SimSun" w:hAnsi="Arial" w:cs="Arial"/>
        </w:rPr>
        <w:t>Gap Resolutions and Clarifications for the Implementation of RTC+B</w:t>
      </w:r>
      <w:r>
        <w:rPr>
          <w:rFonts w:ascii="Arial" w:eastAsia="SimSun" w:hAnsi="Arial" w:cs="Arial"/>
        </w:rPr>
        <w:t xml:space="preserve"> (unboxed 12/5/25)</w:t>
      </w:r>
    </w:p>
    <w:p w14:paraId="7E0AD34D" w14:textId="18273D9B" w:rsidR="00B13C31" w:rsidRPr="00B13C31" w:rsidRDefault="00B13C31" w:rsidP="00B13C31">
      <w:pPr>
        <w:tabs>
          <w:tab w:val="num" w:pos="0"/>
        </w:tabs>
        <w:spacing w:before="120" w:after="120"/>
        <w:rPr>
          <w:rFonts w:ascii="Arial" w:eastAsia="SimSun" w:hAnsi="Arial" w:cs="Arial"/>
        </w:rPr>
      </w:pPr>
      <w:r w:rsidRPr="00B13C31">
        <w:rPr>
          <w:rFonts w:ascii="Arial" w:eastAsia="SimSun" w:hAnsi="Arial" w:cs="Arial"/>
        </w:rPr>
        <w:t xml:space="preserve">Please note that the following NPRR(s) also propose revisions to </w:t>
      </w:r>
      <w:r>
        <w:rPr>
          <w:rFonts w:ascii="Arial" w:eastAsia="SimSun" w:hAnsi="Arial" w:cs="Arial"/>
        </w:rPr>
        <w:t>Section 6.5.7.3.1</w:t>
      </w:r>
      <w:r w:rsidRPr="00B13C31">
        <w:rPr>
          <w:rFonts w:ascii="Arial" w:eastAsia="SimSun" w:hAnsi="Arial" w:cs="Arial"/>
        </w:rPr>
        <w:t>:</w:t>
      </w:r>
    </w:p>
    <w:p w14:paraId="66203B1B" w14:textId="2631693F" w:rsidR="009A3772" w:rsidRDefault="00B13C31" w:rsidP="0049202C">
      <w:pPr>
        <w:numPr>
          <w:ilvl w:val="0"/>
          <w:numId w:val="21"/>
        </w:numPr>
        <w:spacing w:after="120"/>
        <w:rPr>
          <w:rFonts w:ascii="Arial" w:eastAsia="SimSun" w:hAnsi="Arial" w:cs="Arial"/>
        </w:rPr>
      </w:pPr>
      <w:r w:rsidRPr="00B13C31">
        <w:rPr>
          <w:rFonts w:ascii="Arial" w:eastAsia="SimSun" w:hAnsi="Arial" w:cs="Arial"/>
        </w:rPr>
        <w:t>NPRR1214, Reliability Deployment Price Adder Fix to Provide Locational Price Signals, Reduce Uplift and Risk</w:t>
      </w:r>
    </w:p>
    <w:p w14:paraId="77C113FA" w14:textId="5EE14007" w:rsidR="0049202C" w:rsidRDefault="0049202C" w:rsidP="0049202C">
      <w:pPr>
        <w:numPr>
          <w:ilvl w:val="0"/>
          <w:numId w:val="21"/>
        </w:numPr>
        <w:spacing w:after="120"/>
        <w:rPr>
          <w:rFonts w:ascii="Arial" w:eastAsia="SimSun" w:hAnsi="Arial" w:cs="Arial"/>
        </w:rPr>
      </w:pPr>
      <w:r>
        <w:rPr>
          <w:rFonts w:ascii="Arial" w:eastAsia="SimSun" w:hAnsi="Arial" w:cs="Arial"/>
        </w:rPr>
        <w:lastRenderedPageBreak/>
        <w:t xml:space="preserve">NPRR1309, </w:t>
      </w:r>
      <w:r w:rsidR="00725806">
        <w:rPr>
          <w:rFonts w:ascii="Arial" w:eastAsia="SimSun" w:hAnsi="Arial" w:cs="Arial"/>
        </w:rPr>
        <w:t xml:space="preserve">Board Priority - </w:t>
      </w:r>
      <w:r w:rsidRPr="0049202C">
        <w:rPr>
          <w:rFonts w:ascii="Arial" w:eastAsia="SimSun" w:hAnsi="Arial" w:cs="Arial"/>
        </w:rPr>
        <w:t>Dispatchable Reliability Reserve Service Ancillary Service</w:t>
      </w:r>
    </w:p>
    <w:p w14:paraId="09C3AB36" w14:textId="483D2491" w:rsidR="0049202C" w:rsidRPr="0049202C" w:rsidRDefault="0049202C" w:rsidP="0049202C">
      <w:pPr>
        <w:numPr>
          <w:ilvl w:val="0"/>
          <w:numId w:val="21"/>
        </w:numPr>
        <w:spacing w:after="120"/>
        <w:rPr>
          <w:rFonts w:ascii="Arial" w:eastAsia="SimSun" w:hAnsi="Arial" w:cs="Arial"/>
        </w:rPr>
      </w:pPr>
      <w:r>
        <w:rPr>
          <w:rFonts w:ascii="Arial" w:eastAsia="SimSun" w:hAnsi="Arial" w:cs="Arial"/>
        </w:rPr>
        <w:t xml:space="preserve">NPRR1310, </w:t>
      </w:r>
      <w:r w:rsidRPr="0049202C">
        <w:rPr>
          <w:rFonts w:ascii="Arial" w:eastAsia="SimSun" w:hAnsi="Arial" w:cs="Arial"/>
        </w:rPr>
        <w:t>Dispatchable Reliability Reserve Service Plus Energy Storage Resource Participation and Release Factor</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6D6D6AC" w14:textId="6566B157" w:rsidR="00B4256F" w:rsidRPr="00B4256F" w:rsidRDefault="00B4256F" w:rsidP="00B13C31">
      <w:pPr>
        <w:keepNext/>
        <w:tabs>
          <w:tab w:val="left" w:pos="1620"/>
        </w:tabs>
        <w:spacing w:before="240" w:after="240"/>
        <w:ind w:left="1620" w:hanging="1620"/>
        <w:outlineLvl w:val="4"/>
        <w:rPr>
          <w:b/>
          <w:bCs/>
          <w:i/>
          <w:iCs/>
          <w:szCs w:val="26"/>
        </w:rPr>
      </w:pPr>
      <w:bookmarkStart w:id="1" w:name="_Toc204411612"/>
      <w:commentRangeStart w:id="2"/>
      <w:r w:rsidRPr="00B4256F">
        <w:rPr>
          <w:b/>
          <w:bCs/>
          <w:snapToGrid w:val="0"/>
          <w:szCs w:val="20"/>
        </w:rPr>
        <w:t>6.5.7.3.1</w:t>
      </w:r>
      <w:commentRangeEnd w:id="2"/>
      <w:r w:rsidR="00B13C31">
        <w:rPr>
          <w:rStyle w:val="CommentReference"/>
        </w:rPr>
        <w:commentReference w:id="2"/>
      </w:r>
      <w:r w:rsidRPr="00B4256F">
        <w:rPr>
          <w:b/>
          <w:bCs/>
          <w:i/>
          <w:iCs/>
          <w:szCs w:val="26"/>
        </w:rPr>
        <w:tab/>
      </w:r>
      <w:r w:rsidRPr="00B4256F">
        <w:rPr>
          <w:b/>
          <w:bCs/>
          <w:snapToGrid w:val="0"/>
          <w:szCs w:val="20"/>
        </w:rPr>
        <w:t>Determination of Real-Time Reliability Deployment Price Adder</w:t>
      </w:r>
      <w:bookmarkEnd w:id="1"/>
      <w:r w:rsidR="00545B10">
        <w:rPr>
          <w:b/>
          <w:bCs/>
          <w:snapToGrid w:val="0"/>
          <w:szCs w:val="20"/>
        </w:rPr>
        <w:t>s</w:t>
      </w:r>
    </w:p>
    <w:p w14:paraId="0993C517" w14:textId="77777777" w:rsidR="00B831B4" w:rsidRPr="00B831B4" w:rsidRDefault="00B831B4" w:rsidP="00B831B4">
      <w:pPr>
        <w:spacing w:after="240"/>
        <w:ind w:left="720" w:hanging="720"/>
        <w:rPr>
          <w:szCs w:val="20"/>
        </w:rPr>
      </w:pPr>
      <w:r w:rsidRPr="00B831B4">
        <w:rPr>
          <w:szCs w:val="20"/>
        </w:rPr>
        <w:t>(1)</w:t>
      </w:r>
      <w:r w:rsidRPr="00B831B4">
        <w:rPr>
          <w:szCs w:val="20"/>
        </w:rPr>
        <w:tab/>
        <w:t>The following categories of reliability deployments are considered in the determination of the Real-Time Reliability Deployment Price Adder for Energy, and the Real-Time Reliability Deployment Price Adders for Ancillary Services:</w:t>
      </w:r>
    </w:p>
    <w:p w14:paraId="04FCB9AF" w14:textId="77777777" w:rsidR="00B831B4" w:rsidRPr="00B831B4" w:rsidRDefault="00B831B4" w:rsidP="00B831B4">
      <w:pPr>
        <w:spacing w:after="240"/>
        <w:ind w:left="1440" w:hanging="720"/>
        <w:rPr>
          <w:szCs w:val="20"/>
        </w:rPr>
      </w:pPr>
      <w:r w:rsidRPr="00B831B4">
        <w:rPr>
          <w:szCs w:val="20"/>
        </w:rPr>
        <w:t>(a)</w:t>
      </w:r>
      <w:r w:rsidRPr="00B831B4">
        <w:rPr>
          <w:szCs w:val="20"/>
        </w:rPr>
        <w:tab/>
        <w:t>RUC-committed Resources, except for those whose QSEs have opted out of RUC Settlement in accordance with paragraph (14) of Section 5.5.2, Reliability Unit Commitment (RUC) Process;</w:t>
      </w:r>
    </w:p>
    <w:p w14:paraId="6E6C1622" w14:textId="77777777" w:rsidR="00B831B4" w:rsidRPr="00B831B4" w:rsidRDefault="00B831B4" w:rsidP="00B831B4">
      <w:pPr>
        <w:spacing w:after="240"/>
        <w:ind w:left="1440" w:hanging="720"/>
        <w:rPr>
          <w:szCs w:val="20"/>
        </w:rPr>
      </w:pPr>
      <w:r w:rsidRPr="00B831B4">
        <w:rPr>
          <w:szCs w:val="20"/>
        </w:rPr>
        <w:t>(b)</w:t>
      </w:r>
      <w:r w:rsidRPr="00B831B4">
        <w:rPr>
          <w:szCs w:val="20"/>
        </w:rPr>
        <w:tab/>
        <w:t xml:space="preserve">RMR Resources that are On-Line, including capacity secured to prevent an Emergency Condition pursuant to paragraph (4) of Section 6.5.1.1, ERCOT Control Area Authority; </w:t>
      </w:r>
    </w:p>
    <w:p w14:paraId="439A12F5" w14:textId="77777777" w:rsidR="00B831B4" w:rsidRPr="00B831B4" w:rsidRDefault="00B831B4" w:rsidP="00B831B4">
      <w:pPr>
        <w:spacing w:after="240"/>
        <w:ind w:left="1440" w:hanging="720"/>
        <w:rPr>
          <w:szCs w:val="20"/>
        </w:rPr>
      </w:pPr>
      <w:r w:rsidRPr="00B831B4">
        <w:rPr>
          <w:szCs w:val="20"/>
        </w:rPr>
        <w:t>(c)</w:t>
      </w:r>
      <w:r w:rsidRPr="00B831B4">
        <w:rPr>
          <w:szCs w:val="20"/>
        </w:rPr>
        <w:tab/>
        <w:t>Deployed Load Resources other than CLRs;</w:t>
      </w:r>
    </w:p>
    <w:p w14:paraId="08D61D8B" w14:textId="77777777" w:rsidR="00B831B4" w:rsidRPr="00B831B4" w:rsidRDefault="00B831B4" w:rsidP="00B831B4">
      <w:pPr>
        <w:spacing w:after="240"/>
        <w:ind w:left="1440" w:hanging="720"/>
        <w:rPr>
          <w:szCs w:val="20"/>
        </w:rPr>
      </w:pPr>
      <w:r w:rsidRPr="00B831B4">
        <w:rPr>
          <w:szCs w:val="20"/>
        </w:rPr>
        <w:t>(d)</w:t>
      </w:r>
      <w:r w:rsidRPr="00B831B4">
        <w:rPr>
          <w:szCs w:val="20"/>
        </w:rPr>
        <w:tab/>
        <w:t>Deployed ERS;</w:t>
      </w:r>
    </w:p>
    <w:p w14:paraId="19381D7D" w14:textId="77777777" w:rsidR="00B831B4" w:rsidRPr="00B831B4" w:rsidRDefault="00B831B4" w:rsidP="00B831B4">
      <w:pPr>
        <w:spacing w:after="240"/>
        <w:ind w:left="1440" w:hanging="720"/>
        <w:rPr>
          <w:szCs w:val="20"/>
        </w:rPr>
      </w:pPr>
      <w:r w:rsidRPr="00B831B4">
        <w:rPr>
          <w:szCs w:val="20"/>
        </w:rPr>
        <w:t>(e)</w:t>
      </w:r>
      <w:r w:rsidRPr="00B831B4">
        <w:rPr>
          <w:szCs w:val="20"/>
        </w:rPr>
        <w:tab/>
        <w:t xml:space="preserve">Real-Time DC Tie imports during an EEA where the total adjustment shall not exceed 1,250 MW in a single interval; </w:t>
      </w:r>
    </w:p>
    <w:p w14:paraId="18CFFC89" w14:textId="77777777" w:rsidR="00B831B4" w:rsidRPr="00B831B4" w:rsidRDefault="00B831B4" w:rsidP="00B831B4">
      <w:pPr>
        <w:spacing w:after="240"/>
        <w:ind w:left="1440" w:hanging="720"/>
        <w:rPr>
          <w:szCs w:val="20"/>
        </w:rPr>
      </w:pPr>
      <w:r w:rsidRPr="00B831B4">
        <w:rPr>
          <w:szCs w:val="20"/>
        </w:rPr>
        <w:t>(f)</w:t>
      </w:r>
      <w:r w:rsidRPr="00B831B4">
        <w:rPr>
          <w:szCs w:val="20"/>
        </w:rPr>
        <w:tab/>
        <w:t xml:space="preserve">Real-Time DC Tie exports to address emergency conditions in the receiving electric grid;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831B4" w:rsidRPr="00B831B4" w14:paraId="14B798D6" w14:textId="77777777" w:rsidTr="00583B7B">
        <w:trPr>
          <w:trHeight w:val="206"/>
        </w:trPr>
        <w:tc>
          <w:tcPr>
            <w:tcW w:w="9350" w:type="dxa"/>
            <w:shd w:val="pct12" w:color="auto" w:fill="auto"/>
          </w:tcPr>
          <w:p w14:paraId="7E17C91D" w14:textId="77777777" w:rsidR="00B831B4" w:rsidRPr="00B831B4" w:rsidRDefault="00B831B4" w:rsidP="00B831B4">
            <w:pPr>
              <w:spacing w:before="120" w:after="240"/>
              <w:rPr>
                <w:b/>
                <w:i/>
                <w:iCs/>
              </w:rPr>
            </w:pPr>
            <w:r w:rsidRPr="00B831B4">
              <w:rPr>
                <w:b/>
                <w:i/>
                <w:iCs/>
              </w:rPr>
              <w:t>[NPRR904:  Replace items (e) and (f) above with the following upon system implementation and renumber accordingly:]</w:t>
            </w:r>
          </w:p>
          <w:p w14:paraId="718B6A53" w14:textId="77777777" w:rsidR="00B831B4" w:rsidRPr="00B831B4" w:rsidRDefault="00B831B4" w:rsidP="00B831B4">
            <w:pPr>
              <w:spacing w:after="240"/>
              <w:ind w:left="1440" w:hanging="720"/>
              <w:rPr>
                <w:szCs w:val="20"/>
              </w:rPr>
            </w:pPr>
            <w:r w:rsidRPr="00B831B4">
              <w:rPr>
                <w:szCs w:val="20"/>
              </w:rPr>
              <w:t>(e)</w:t>
            </w:r>
            <w:r w:rsidRPr="00B831B4">
              <w:rPr>
                <w:szCs w:val="20"/>
              </w:rPr>
              <w:tab/>
              <w:t xml:space="preserve">ERCOT-directed DC Tie imports during an EEA or transmission emergency where the total adjustment shall not exceed 1,250 MW in a single interval; </w:t>
            </w:r>
          </w:p>
          <w:p w14:paraId="0C7AD7AF" w14:textId="77777777" w:rsidR="00B831B4" w:rsidRPr="00B831B4" w:rsidRDefault="00B831B4" w:rsidP="00B831B4">
            <w:pPr>
              <w:spacing w:after="240"/>
              <w:ind w:left="1440" w:hanging="720"/>
              <w:rPr>
                <w:szCs w:val="20"/>
              </w:rPr>
            </w:pPr>
            <w:r w:rsidRPr="00B831B4">
              <w:rPr>
                <w:szCs w:val="20"/>
              </w:rPr>
              <w:t>(f)</w:t>
            </w:r>
            <w:r w:rsidRPr="00B831B4">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5FB10CD8" w14:textId="77777777" w:rsidR="00B831B4" w:rsidRPr="00B831B4" w:rsidRDefault="00B831B4" w:rsidP="00B831B4">
            <w:pPr>
              <w:spacing w:after="240"/>
              <w:ind w:left="1440" w:hanging="720"/>
              <w:rPr>
                <w:szCs w:val="20"/>
              </w:rPr>
            </w:pPr>
            <w:r w:rsidRPr="00B831B4">
              <w:rPr>
                <w:szCs w:val="20"/>
              </w:rPr>
              <w:t>(g)</w:t>
            </w:r>
            <w:r w:rsidRPr="00B831B4">
              <w:rPr>
                <w:szCs w:val="20"/>
              </w:rPr>
              <w:tab/>
              <w:t xml:space="preserve">ERCOT-directed curtailment of DC Tie imports below the </w:t>
            </w:r>
            <w:proofErr w:type="gramStart"/>
            <w:r w:rsidRPr="00B831B4">
              <w:rPr>
                <w:szCs w:val="20"/>
              </w:rPr>
              <w:t>higher of</w:t>
            </w:r>
            <w:proofErr w:type="gramEnd"/>
            <w:r w:rsidRPr="00B831B4">
              <w:rPr>
                <w:szCs w:val="20"/>
              </w:rPr>
              <w:t xml:space="preserve"> DC Tie advisory import limit as of 0600 in the Day-Ahead or subsequent advisory import limit due to an emergency action by a neighboring system operator </w:t>
            </w:r>
            <w:r w:rsidRPr="00B831B4">
              <w:rPr>
                <w:szCs w:val="20"/>
              </w:rPr>
              <w:lastRenderedPageBreak/>
              <w:t>during an emergency that is accommodated by ERCOT where the total adjustment shall not exceed 1,250 MW in a single interval;</w:t>
            </w:r>
          </w:p>
          <w:p w14:paraId="2646A41F" w14:textId="77777777" w:rsidR="00B831B4" w:rsidRPr="00B831B4" w:rsidRDefault="00B831B4" w:rsidP="00B831B4">
            <w:pPr>
              <w:spacing w:after="240"/>
              <w:ind w:left="1440" w:hanging="720"/>
              <w:rPr>
                <w:szCs w:val="20"/>
              </w:rPr>
            </w:pPr>
            <w:r w:rsidRPr="00B831B4">
              <w:rPr>
                <w:szCs w:val="20"/>
              </w:rPr>
              <w:t>(h)</w:t>
            </w:r>
            <w:r w:rsidRPr="00B831B4">
              <w:rPr>
                <w:szCs w:val="20"/>
              </w:rPr>
              <w:tab/>
              <w:t xml:space="preserve">ERCOT-directed DC Tie exports to address emergency conditions in the receiving electric grid where the total adjustment shall not exceed 1,250 MW in a single interval; </w:t>
            </w:r>
          </w:p>
          <w:p w14:paraId="7F12F114" w14:textId="77777777" w:rsidR="00B831B4" w:rsidRPr="00B831B4" w:rsidRDefault="00B831B4" w:rsidP="00B831B4">
            <w:pPr>
              <w:spacing w:after="240"/>
              <w:ind w:left="1440" w:hanging="720"/>
              <w:rPr>
                <w:szCs w:val="20"/>
                <w:lang w:val="x-none" w:eastAsia="x-none"/>
              </w:rPr>
            </w:pPr>
            <w:r w:rsidRPr="00B831B4">
              <w:rPr>
                <w:szCs w:val="20"/>
                <w:lang w:val="x-none" w:eastAsia="x-none"/>
              </w:rPr>
              <w:t>(i)</w:t>
            </w:r>
            <w:r w:rsidRPr="00B831B4">
              <w:rPr>
                <w:szCs w:val="20"/>
                <w:lang w:val="x-none" w:eastAsia="x-none"/>
              </w:rPr>
              <w:tab/>
              <w:t xml:space="preserve">ERCOT-directed curtailment of DC Tie exports below the DC Tie advisory </w:t>
            </w:r>
            <w:r w:rsidRPr="00B831B4">
              <w:rPr>
                <w:szCs w:val="20"/>
                <w:lang w:eastAsia="x-none"/>
              </w:rPr>
              <w:t>export</w:t>
            </w:r>
            <w:r w:rsidRPr="00B831B4">
              <w:rPr>
                <w:szCs w:val="20"/>
                <w:lang w:val="x-none" w:eastAsia="x-none"/>
              </w:rPr>
              <w:t xml:space="preserve"> limit as of </w:t>
            </w:r>
            <w:r w:rsidRPr="00B831B4">
              <w:rPr>
                <w:szCs w:val="20"/>
                <w:lang w:eastAsia="x-none"/>
              </w:rPr>
              <w:t>06</w:t>
            </w:r>
            <w:r w:rsidRPr="00B831B4">
              <w:rPr>
                <w:szCs w:val="20"/>
                <w:lang w:val="x-none" w:eastAsia="x-none"/>
              </w:rPr>
              <w:t xml:space="preserve">00 in the Day-Ahead </w:t>
            </w:r>
            <w:r w:rsidRPr="00B831B4">
              <w:rPr>
                <w:szCs w:val="20"/>
                <w:lang w:eastAsia="x-none"/>
              </w:rPr>
              <w:t xml:space="preserve">or subsequent advisory export limit </w:t>
            </w:r>
            <w:r w:rsidRPr="00B831B4">
              <w:rPr>
                <w:szCs w:val="20"/>
                <w:lang w:val="x-none" w:eastAsia="x-none"/>
              </w:rPr>
              <w:t xml:space="preserve">during EEA, a transmission emergency, or to address local transmission system limitations where the total adjustment shall not exceed 1,250 MW in a single interval; </w:t>
            </w:r>
          </w:p>
        </w:tc>
      </w:tr>
    </w:tbl>
    <w:p w14:paraId="626EF3ED" w14:textId="77777777" w:rsidR="00B831B4" w:rsidRPr="00B831B4" w:rsidRDefault="00B831B4" w:rsidP="00B831B4">
      <w:pPr>
        <w:spacing w:before="240" w:after="240"/>
        <w:ind w:left="1440" w:hanging="720"/>
        <w:rPr>
          <w:szCs w:val="20"/>
        </w:rPr>
      </w:pPr>
      <w:r w:rsidRPr="00B831B4">
        <w:rPr>
          <w:szCs w:val="20"/>
        </w:rPr>
        <w:lastRenderedPageBreak/>
        <w:t>(g)</w:t>
      </w:r>
      <w:r w:rsidRPr="00B831B4">
        <w:rPr>
          <w:szCs w:val="20"/>
        </w:rPr>
        <w:tab/>
        <w:t>Energy delivered to ERCOT through registered Block Load Transfers (BLTs) during an EEA;</w:t>
      </w:r>
    </w:p>
    <w:p w14:paraId="5590AF0D" w14:textId="77777777" w:rsidR="00B831B4" w:rsidRPr="00B831B4" w:rsidRDefault="00B831B4" w:rsidP="00B831B4">
      <w:pPr>
        <w:spacing w:after="240"/>
        <w:ind w:left="1440" w:hanging="720"/>
        <w:rPr>
          <w:szCs w:val="20"/>
        </w:rPr>
      </w:pPr>
      <w:r w:rsidRPr="00B831B4">
        <w:rPr>
          <w:szCs w:val="20"/>
        </w:rPr>
        <w:t>(h)</w:t>
      </w:r>
      <w:r w:rsidRPr="00B831B4">
        <w:rPr>
          <w:szCs w:val="20"/>
        </w:rPr>
        <w:tab/>
        <w:t>Energy delivered from ERCOT to another power pool through registered BLTs during emergency conditions in the receiving electric grid;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831B4" w:rsidRPr="00B831B4" w14:paraId="71EA3FA9" w14:textId="77777777" w:rsidTr="00583B7B">
        <w:trPr>
          <w:trHeight w:val="206"/>
        </w:trPr>
        <w:tc>
          <w:tcPr>
            <w:tcW w:w="9350" w:type="dxa"/>
            <w:shd w:val="pct12" w:color="auto" w:fill="auto"/>
          </w:tcPr>
          <w:p w14:paraId="2A986B67" w14:textId="77777777" w:rsidR="00B831B4" w:rsidRPr="00B831B4" w:rsidRDefault="00B831B4" w:rsidP="00B831B4">
            <w:pPr>
              <w:spacing w:before="120" w:after="240"/>
              <w:rPr>
                <w:b/>
                <w:i/>
                <w:iCs/>
              </w:rPr>
            </w:pPr>
            <w:r w:rsidRPr="00B831B4">
              <w:rPr>
                <w:b/>
                <w:i/>
                <w:iCs/>
              </w:rPr>
              <w:t>[NPRR1006: Insert paragraph (i) below upon system implementation and renumber accordingly:]</w:t>
            </w:r>
          </w:p>
          <w:p w14:paraId="345D148D" w14:textId="77777777" w:rsidR="00B831B4" w:rsidRPr="00B831B4" w:rsidRDefault="00B831B4" w:rsidP="00B831B4">
            <w:pPr>
              <w:spacing w:after="240"/>
              <w:ind w:left="1440" w:hanging="720"/>
              <w:rPr>
                <w:iCs/>
                <w:szCs w:val="20"/>
              </w:rPr>
            </w:pPr>
            <w:r w:rsidRPr="00B831B4">
              <w:rPr>
                <w:iCs/>
                <w:szCs w:val="20"/>
              </w:rPr>
              <w:t>(i)</w:t>
            </w:r>
            <w:r w:rsidRPr="00B831B4">
              <w:rPr>
                <w:iCs/>
                <w:szCs w:val="20"/>
              </w:rPr>
              <w:tab/>
              <w:t>ERCOT-directed deployment of TDSP standard offer Load management programs.</w:t>
            </w:r>
          </w:p>
        </w:tc>
      </w:tr>
    </w:tbl>
    <w:p w14:paraId="42991973" w14:textId="77777777" w:rsidR="00B831B4" w:rsidRPr="00B831B4" w:rsidRDefault="00B831B4" w:rsidP="00B831B4">
      <w:pPr>
        <w:spacing w:line="256" w:lineRule="auto"/>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831B4" w:rsidRPr="00B831B4" w14:paraId="5B84C97E" w14:textId="77777777" w:rsidTr="00583B7B">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06722FB7" w14:textId="77777777" w:rsidR="00B831B4" w:rsidRPr="00B831B4" w:rsidRDefault="00B831B4" w:rsidP="00B831B4">
            <w:pPr>
              <w:spacing w:before="120" w:after="240"/>
              <w:rPr>
                <w:b/>
                <w:i/>
                <w:iCs/>
              </w:rPr>
            </w:pPr>
            <w:r w:rsidRPr="00B831B4">
              <w:rPr>
                <w:b/>
                <w:i/>
                <w:iCs/>
              </w:rPr>
              <w:t>[NPRR1105: Insert paragraph (j) below upon system implementation and renumber accordingly:]</w:t>
            </w:r>
          </w:p>
          <w:p w14:paraId="659D3846" w14:textId="77777777" w:rsidR="00B831B4" w:rsidRPr="00B831B4" w:rsidRDefault="00B831B4" w:rsidP="00B831B4">
            <w:pPr>
              <w:spacing w:after="240"/>
              <w:ind w:left="1440" w:hanging="720"/>
              <w:rPr>
                <w:b/>
                <w:i/>
                <w:iCs/>
              </w:rPr>
            </w:pPr>
            <w:r w:rsidRPr="00B831B4">
              <w:rPr>
                <w:szCs w:val="20"/>
              </w:rPr>
              <w:t>(j)</w:t>
            </w:r>
            <w:r w:rsidRPr="00B831B4">
              <w:rPr>
                <w:szCs w:val="20"/>
              </w:rPr>
              <w:tab/>
              <w:t>ERCOT-</w:t>
            </w:r>
            <w:r w:rsidRPr="00B831B4">
              <w:rPr>
                <w:iCs/>
                <w:szCs w:val="20"/>
              </w:rPr>
              <w:t>directed</w:t>
            </w:r>
            <w:r w:rsidRPr="00B831B4">
              <w:rPr>
                <w:szCs w:val="20"/>
              </w:rPr>
              <w:t xml:space="preserve"> deployment of distribution voltage reduction measures;</w:t>
            </w:r>
          </w:p>
        </w:tc>
      </w:tr>
    </w:tbl>
    <w:p w14:paraId="1032CE7A" w14:textId="77777777" w:rsidR="00B831B4" w:rsidRPr="00B831B4" w:rsidRDefault="00B831B4" w:rsidP="00B831B4">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831B4" w:rsidRPr="00B831B4" w14:paraId="4D329C2E" w14:textId="77777777" w:rsidTr="00583B7B">
        <w:trPr>
          <w:trHeight w:val="206"/>
        </w:trPr>
        <w:tc>
          <w:tcPr>
            <w:tcW w:w="9350" w:type="dxa"/>
            <w:shd w:val="pct12" w:color="auto" w:fill="auto"/>
          </w:tcPr>
          <w:p w14:paraId="0827E0C9" w14:textId="77777777" w:rsidR="00B831B4" w:rsidRPr="00B831B4" w:rsidRDefault="00B831B4" w:rsidP="00B831B4">
            <w:pPr>
              <w:spacing w:before="120" w:after="240"/>
              <w:rPr>
                <w:b/>
                <w:i/>
                <w:iCs/>
              </w:rPr>
            </w:pPr>
            <w:r w:rsidRPr="00B831B4">
              <w:rPr>
                <w:b/>
                <w:i/>
                <w:iCs/>
              </w:rPr>
              <w:t>[NPRR1091: Insert paragraph (k) below upon system implementation and renumber accordingly:]</w:t>
            </w:r>
          </w:p>
          <w:p w14:paraId="7CE736EA" w14:textId="77777777" w:rsidR="00B831B4" w:rsidRPr="00B831B4" w:rsidRDefault="00B831B4" w:rsidP="00B831B4">
            <w:pPr>
              <w:spacing w:after="240"/>
              <w:ind w:left="1440" w:hanging="720"/>
              <w:rPr>
                <w:iCs/>
                <w:szCs w:val="20"/>
              </w:rPr>
            </w:pPr>
            <w:r w:rsidRPr="00B831B4">
              <w:rPr>
                <w:szCs w:val="20"/>
              </w:rPr>
              <w:t>(k)</w:t>
            </w:r>
            <w:r w:rsidRPr="00B831B4">
              <w:rPr>
                <w:szCs w:val="20"/>
              </w:rPr>
              <w:tab/>
              <w:t>ERCOT-directed deployment of Off-Line Non-Spin;</w:t>
            </w:r>
          </w:p>
        </w:tc>
      </w:tr>
    </w:tbl>
    <w:p w14:paraId="299E5D37" w14:textId="77777777" w:rsidR="00B831B4" w:rsidRPr="00B831B4" w:rsidRDefault="00B831B4" w:rsidP="00B831B4">
      <w:pPr>
        <w:spacing w:before="240" w:after="240"/>
        <w:ind w:left="1440" w:hanging="720"/>
        <w:rPr>
          <w:iCs/>
          <w:szCs w:val="20"/>
        </w:rPr>
      </w:pPr>
      <w:r w:rsidRPr="00B831B4">
        <w:rPr>
          <w:iCs/>
          <w:szCs w:val="20"/>
        </w:rPr>
        <w:t>(i)</w:t>
      </w:r>
      <w:r w:rsidRPr="00B831B4">
        <w:rPr>
          <w:iCs/>
          <w:szCs w:val="20"/>
        </w:rPr>
        <w:tab/>
        <w:t xml:space="preserve">ERCOT-directed firm Load shed during EEA Level 3, as described in paragraph (3) of Section 6.5.9.4.2, EEA Levels;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831B4" w:rsidRPr="00B831B4" w14:paraId="0CAAB444" w14:textId="77777777" w:rsidTr="00583B7B">
        <w:trPr>
          <w:trHeight w:val="206"/>
        </w:trPr>
        <w:tc>
          <w:tcPr>
            <w:tcW w:w="9350" w:type="dxa"/>
            <w:shd w:val="pct12" w:color="auto" w:fill="auto"/>
          </w:tcPr>
          <w:p w14:paraId="3B6ACBEA" w14:textId="77777777" w:rsidR="00B831B4" w:rsidRPr="00B831B4" w:rsidRDefault="00B831B4" w:rsidP="00B831B4">
            <w:pPr>
              <w:spacing w:before="120" w:after="240"/>
              <w:rPr>
                <w:b/>
                <w:i/>
                <w:iCs/>
              </w:rPr>
            </w:pPr>
            <w:r w:rsidRPr="00B831B4">
              <w:rPr>
                <w:b/>
                <w:i/>
                <w:iCs/>
              </w:rPr>
              <w:t>[NPRR1238: Insert paragraph (j) below upon system implementation:]</w:t>
            </w:r>
          </w:p>
          <w:p w14:paraId="0B1DAE0C" w14:textId="77777777" w:rsidR="00B831B4" w:rsidRPr="00B831B4" w:rsidRDefault="00B831B4" w:rsidP="00B831B4">
            <w:pPr>
              <w:spacing w:after="240"/>
              <w:ind w:left="1440" w:hanging="720"/>
            </w:pPr>
            <w:r w:rsidRPr="00B831B4">
              <w:rPr>
                <w:szCs w:val="20"/>
              </w:rPr>
              <w:lastRenderedPageBreak/>
              <w:t>(j)</w:t>
            </w:r>
            <w:r w:rsidRPr="00B831B4">
              <w:rPr>
                <w:szCs w:val="20"/>
              </w:rPr>
              <w:tab/>
            </w:r>
            <w:r w:rsidRPr="00B831B4">
              <w:t xml:space="preserve">Deployed </w:t>
            </w:r>
            <w:r w:rsidRPr="00B831B4">
              <w:rPr>
                <w:bCs/>
                <w:szCs w:val="20"/>
              </w:rPr>
              <w:t>Voluntary Early Curtailment Load</w:t>
            </w:r>
            <w:r w:rsidRPr="00B831B4">
              <w:t xml:space="preserve"> (VECL) as described in Section 6.5.9.4.1, General Procedures Prior to EEA Operations.</w:t>
            </w:r>
          </w:p>
        </w:tc>
      </w:tr>
    </w:tbl>
    <w:p w14:paraId="0BD24722" w14:textId="77777777" w:rsidR="00B831B4" w:rsidRPr="00B831B4" w:rsidRDefault="00B831B4" w:rsidP="00B831B4">
      <w:pPr>
        <w:spacing w:before="240" w:after="240"/>
        <w:ind w:left="720" w:hanging="720"/>
        <w:rPr>
          <w:szCs w:val="20"/>
        </w:rPr>
      </w:pPr>
      <w:r w:rsidRPr="00B831B4">
        <w:rPr>
          <w:szCs w:val="20"/>
        </w:rPr>
        <w:lastRenderedPageBreak/>
        <w:t>(2)</w:t>
      </w:r>
      <w:r w:rsidRPr="00B831B4">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1CFFA032" w14:textId="77777777" w:rsidR="00B831B4" w:rsidRPr="00B831B4" w:rsidRDefault="00B831B4" w:rsidP="00B831B4">
      <w:pPr>
        <w:spacing w:after="240"/>
        <w:ind w:left="1440" w:hanging="720"/>
        <w:rPr>
          <w:szCs w:val="20"/>
        </w:rPr>
      </w:pPr>
      <w:r w:rsidRPr="00B831B4">
        <w:rPr>
          <w:szCs w:val="20"/>
        </w:rPr>
        <w:t>(a)</w:t>
      </w:r>
      <w:r w:rsidRPr="00B831B4">
        <w:rPr>
          <w:szCs w:val="20"/>
        </w:rPr>
        <w:tab/>
        <w:t>For RUC-committed Resources with a telemetered Resource Status of ONRUC and for RMR Resources that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831B4" w:rsidRPr="00B831B4" w14:paraId="71FFF715" w14:textId="77777777" w:rsidTr="00583B7B">
        <w:trPr>
          <w:trHeight w:val="206"/>
        </w:trPr>
        <w:tc>
          <w:tcPr>
            <w:tcW w:w="9350" w:type="dxa"/>
            <w:shd w:val="pct12" w:color="auto" w:fill="auto"/>
          </w:tcPr>
          <w:p w14:paraId="15B16486" w14:textId="77777777" w:rsidR="00B831B4" w:rsidRPr="00B831B4" w:rsidRDefault="00B831B4" w:rsidP="00B831B4">
            <w:pPr>
              <w:spacing w:before="120" w:after="240"/>
              <w:rPr>
                <w:b/>
                <w:i/>
                <w:iCs/>
              </w:rPr>
            </w:pPr>
            <w:r w:rsidRPr="00B831B4">
              <w:rPr>
                <w:b/>
                <w:i/>
                <w:iCs/>
              </w:rPr>
              <w:t>[NPRR1091: Replace paragraph (j) above with the following upon system implementation:]</w:t>
            </w:r>
          </w:p>
          <w:p w14:paraId="516A31A9" w14:textId="77777777" w:rsidR="00B831B4" w:rsidRPr="00B831B4" w:rsidRDefault="00B831B4" w:rsidP="00B831B4">
            <w:pPr>
              <w:spacing w:after="240"/>
              <w:ind w:left="1440" w:hanging="720"/>
              <w:rPr>
                <w:szCs w:val="20"/>
              </w:rPr>
            </w:pPr>
            <w:r w:rsidRPr="00B831B4">
              <w:rPr>
                <w:szCs w:val="20"/>
              </w:rPr>
              <w:t>(a)</w:t>
            </w:r>
            <w:r w:rsidRPr="00B831B4">
              <w:rPr>
                <w:szCs w:val="20"/>
              </w:rPr>
              <w:tab/>
              <w:t>For Off-Line Non-Spin Resources that are brought On-Line by ERCOT deployment instruction, RUC-committed Resources with a telemetered Resource Status of ONRUC and for RMR Resources that are On-Line:</w:t>
            </w:r>
          </w:p>
        </w:tc>
      </w:tr>
    </w:tbl>
    <w:p w14:paraId="03B6E6E8" w14:textId="77777777" w:rsidR="00B831B4" w:rsidRPr="00B831B4" w:rsidRDefault="00B831B4" w:rsidP="00B831B4">
      <w:pPr>
        <w:spacing w:before="240" w:after="240"/>
        <w:ind w:left="2160" w:hanging="720"/>
        <w:rPr>
          <w:szCs w:val="20"/>
        </w:rPr>
      </w:pPr>
      <w:r w:rsidRPr="00B831B4">
        <w:rPr>
          <w:szCs w:val="20"/>
        </w:rPr>
        <w:t>(i)</w:t>
      </w:r>
      <w:r w:rsidRPr="00B831B4">
        <w:rPr>
          <w:szCs w:val="20"/>
        </w:rPr>
        <w:tab/>
        <w:t>Set the LSL and LDL to zero;</w:t>
      </w:r>
    </w:p>
    <w:p w14:paraId="1AC4F294" w14:textId="77777777" w:rsidR="00B831B4" w:rsidRPr="00B831B4" w:rsidRDefault="00B831B4" w:rsidP="00B831B4">
      <w:pPr>
        <w:spacing w:after="240"/>
        <w:ind w:left="2160" w:hanging="720"/>
        <w:rPr>
          <w:szCs w:val="20"/>
        </w:rPr>
      </w:pPr>
      <w:r w:rsidRPr="00B831B4">
        <w:rPr>
          <w:szCs w:val="20"/>
        </w:rPr>
        <w:t>(ii)</w:t>
      </w:r>
      <w:r w:rsidRPr="00B831B4">
        <w:rPr>
          <w:szCs w:val="20"/>
        </w:rPr>
        <w:tab/>
        <w:t>Remove all Ancillary Service Offers; and</w:t>
      </w:r>
    </w:p>
    <w:p w14:paraId="109AD642" w14:textId="77777777" w:rsidR="00B831B4" w:rsidRPr="00B831B4" w:rsidRDefault="00B831B4" w:rsidP="00B831B4">
      <w:pPr>
        <w:spacing w:after="240"/>
        <w:ind w:left="2160" w:hanging="720"/>
        <w:rPr>
          <w:szCs w:val="20"/>
        </w:rPr>
      </w:pPr>
      <w:r w:rsidRPr="00B831B4">
        <w:rPr>
          <w:szCs w:val="20"/>
        </w:rPr>
        <w:t>(iii)</w:t>
      </w:r>
      <w:r w:rsidRPr="00B831B4">
        <w:rPr>
          <w:szCs w:val="20"/>
        </w:rPr>
        <w:tab/>
        <w:t>For the first step of SCED, administratively set the Energy Offer Curve for the Resource at a value equal to the power balance penalty price for all capacity between 0 MW and the HSL of the Resource.</w:t>
      </w:r>
    </w:p>
    <w:p w14:paraId="1F1A6830" w14:textId="77777777" w:rsidR="00B831B4" w:rsidRPr="00B831B4" w:rsidRDefault="00B831B4" w:rsidP="00B831B4">
      <w:pPr>
        <w:spacing w:after="240"/>
        <w:ind w:left="1440" w:hanging="720"/>
        <w:rPr>
          <w:szCs w:val="20"/>
        </w:rPr>
      </w:pPr>
      <w:r w:rsidRPr="00B831B4">
        <w:rPr>
          <w:szCs w:val="20"/>
        </w:rPr>
        <w:t>(b)</w:t>
      </w:r>
      <w:r w:rsidRPr="00B831B4">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531BB47B" w14:textId="77777777" w:rsidR="00B831B4" w:rsidRPr="00B831B4" w:rsidRDefault="00B831B4" w:rsidP="00B831B4">
      <w:pPr>
        <w:spacing w:after="240"/>
        <w:ind w:left="2160" w:hanging="720"/>
        <w:rPr>
          <w:szCs w:val="20"/>
        </w:rPr>
      </w:pPr>
      <w:r w:rsidRPr="00B831B4">
        <w:rPr>
          <w:szCs w:val="20"/>
        </w:rPr>
        <w:t>(i)</w:t>
      </w:r>
      <w:r w:rsidRPr="00B831B4">
        <w:rPr>
          <w:szCs w:val="20"/>
        </w:rPr>
        <w:tab/>
        <w:t>Set the LSL and LDL equal to the minimum of their current value and the COP HSL of the QSE-committed configuration for the RUC hour at the snapshot time of the RUC instruction;</w:t>
      </w:r>
    </w:p>
    <w:p w14:paraId="68E7B19E" w14:textId="77777777" w:rsidR="00B831B4" w:rsidRPr="00B831B4" w:rsidRDefault="00B831B4" w:rsidP="00B831B4">
      <w:pPr>
        <w:spacing w:after="240"/>
        <w:ind w:left="2160" w:hanging="720"/>
        <w:rPr>
          <w:szCs w:val="20"/>
        </w:rPr>
      </w:pPr>
      <w:r w:rsidRPr="00B831B4">
        <w:rPr>
          <w:szCs w:val="20"/>
        </w:rPr>
        <w:t>(ii)</w:t>
      </w:r>
      <w:r w:rsidRPr="00B831B4">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1B95D98F" w14:textId="77777777" w:rsidR="00B831B4" w:rsidRPr="00B831B4" w:rsidRDefault="00B831B4" w:rsidP="00B831B4">
      <w:pPr>
        <w:spacing w:after="240"/>
        <w:ind w:left="2160" w:hanging="720"/>
        <w:rPr>
          <w:szCs w:val="20"/>
        </w:rPr>
      </w:pPr>
      <w:r w:rsidRPr="00B831B4">
        <w:rPr>
          <w:szCs w:val="20"/>
        </w:rPr>
        <w:t>(iii)</w:t>
      </w:r>
      <w:r w:rsidRPr="00B831B4">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w:t>
      </w:r>
      <w:r w:rsidRPr="00B831B4">
        <w:rPr>
          <w:szCs w:val="20"/>
        </w:rPr>
        <w:lastRenderedPageBreak/>
        <w:t xml:space="preserve">QSE-committed configuration for the RUC hour at the snapshot time of the RUC instruction.  </w:t>
      </w:r>
    </w:p>
    <w:p w14:paraId="5EC810A6" w14:textId="77777777" w:rsidR="00B831B4" w:rsidRPr="00B831B4" w:rsidRDefault="00B831B4" w:rsidP="00B831B4">
      <w:pPr>
        <w:spacing w:after="240"/>
        <w:ind w:left="1440" w:hanging="720"/>
        <w:rPr>
          <w:szCs w:val="20"/>
        </w:rPr>
      </w:pPr>
      <w:r w:rsidRPr="00B831B4">
        <w:rPr>
          <w:szCs w:val="20"/>
        </w:rPr>
        <w:t xml:space="preserve">(c) </w:t>
      </w:r>
      <w:r w:rsidRPr="00B831B4">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3C339802" w14:textId="77777777" w:rsidR="00B831B4" w:rsidRPr="00B831B4" w:rsidRDefault="00B831B4" w:rsidP="00B831B4">
      <w:pPr>
        <w:spacing w:after="240"/>
        <w:ind w:left="2160" w:hanging="720"/>
        <w:rPr>
          <w:szCs w:val="20"/>
        </w:rPr>
      </w:pPr>
      <w:r w:rsidRPr="00B831B4">
        <w:rPr>
          <w:szCs w:val="20"/>
        </w:rPr>
        <w:t xml:space="preserve">(i)  </w:t>
      </w:r>
      <w:r w:rsidRPr="00B831B4">
        <w:rPr>
          <w:szCs w:val="20"/>
        </w:rPr>
        <w:tab/>
        <w:t>Set LDL to the greater of Aggregated Resource Output - (60 minutes * Normal Ramp Rate down), or LSL; and</w:t>
      </w:r>
    </w:p>
    <w:p w14:paraId="225B4731" w14:textId="77777777" w:rsidR="00B831B4" w:rsidRPr="00B831B4" w:rsidRDefault="00B831B4" w:rsidP="00B831B4">
      <w:pPr>
        <w:spacing w:after="240"/>
        <w:ind w:left="2160" w:hanging="720"/>
        <w:rPr>
          <w:szCs w:val="20"/>
        </w:rPr>
      </w:pPr>
      <w:r w:rsidRPr="00B831B4">
        <w:rPr>
          <w:szCs w:val="20"/>
        </w:rPr>
        <w:t>(ii)       Set HDL to the lesser of Aggregated Resource Output + (60 minutes*Normal Ramp Rate up), or HSL.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831B4" w:rsidRPr="00B831B4" w14:paraId="20517270" w14:textId="77777777" w:rsidTr="00583B7B">
        <w:trPr>
          <w:trHeight w:val="206"/>
        </w:trPr>
        <w:tc>
          <w:tcPr>
            <w:tcW w:w="9350" w:type="dxa"/>
            <w:shd w:val="pct12" w:color="auto" w:fill="auto"/>
          </w:tcPr>
          <w:p w14:paraId="22C6DAB3" w14:textId="77777777" w:rsidR="00B831B4" w:rsidRPr="00B831B4" w:rsidRDefault="00B831B4" w:rsidP="00B831B4">
            <w:pPr>
              <w:spacing w:before="120" w:after="240"/>
              <w:rPr>
                <w:b/>
                <w:i/>
                <w:iCs/>
              </w:rPr>
            </w:pPr>
            <w:r w:rsidRPr="00B831B4">
              <w:rPr>
                <w:b/>
                <w:i/>
                <w:iCs/>
              </w:rPr>
              <w:t>[NPRR904:  Replace paragraph (c) above with the following upon system implementation:]</w:t>
            </w:r>
          </w:p>
          <w:p w14:paraId="41C0CBD6" w14:textId="77777777" w:rsidR="00B831B4" w:rsidRPr="00B831B4" w:rsidRDefault="00B831B4" w:rsidP="00B831B4">
            <w:pPr>
              <w:spacing w:before="240" w:after="240"/>
              <w:ind w:left="1440" w:hanging="720"/>
              <w:rPr>
                <w:szCs w:val="20"/>
                <w:lang w:val="x-none" w:eastAsia="x-none"/>
              </w:rPr>
            </w:pPr>
            <w:r w:rsidRPr="00B831B4">
              <w:rPr>
                <w:szCs w:val="20"/>
                <w:lang w:val="x-none" w:eastAsia="x-none"/>
              </w:rPr>
              <w:t>(</w:t>
            </w:r>
            <w:r w:rsidRPr="00B831B4">
              <w:rPr>
                <w:szCs w:val="20"/>
                <w:lang w:eastAsia="x-none"/>
              </w:rPr>
              <w:t>c</w:t>
            </w:r>
            <w:r w:rsidRPr="00B831B4">
              <w:rPr>
                <w:szCs w:val="20"/>
                <w:lang w:val="x-none" w:eastAsia="x-none"/>
              </w:rPr>
              <w:t xml:space="preserve">) </w:t>
            </w:r>
            <w:r w:rsidRPr="00B831B4">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1C589D2C" w14:textId="77777777" w:rsidR="00B831B4" w:rsidRPr="00B831B4" w:rsidRDefault="00B831B4" w:rsidP="00B831B4">
            <w:pPr>
              <w:spacing w:after="240"/>
              <w:ind w:left="2160" w:hanging="720"/>
              <w:rPr>
                <w:szCs w:val="20"/>
              </w:rPr>
            </w:pPr>
            <w:r w:rsidRPr="00B831B4">
              <w:rPr>
                <w:szCs w:val="20"/>
              </w:rPr>
              <w:t>(i)</w:t>
            </w:r>
            <w:r w:rsidRPr="00B831B4">
              <w:rPr>
                <w:szCs w:val="20"/>
              </w:rPr>
              <w:tab/>
              <w:t xml:space="preserve">If the Generation Resource SCED Base Point is not at LDL, set LDL to the </w:t>
            </w:r>
            <w:proofErr w:type="gramStart"/>
            <w:r w:rsidRPr="00B831B4">
              <w:rPr>
                <w:szCs w:val="20"/>
              </w:rPr>
              <w:t>greater of</w:t>
            </w:r>
            <w:proofErr w:type="gramEnd"/>
            <w:r w:rsidRPr="00B831B4">
              <w:rPr>
                <w:szCs w:val="20"/>
              </w:rPr>
              <w:t xml:space="preserve"> Aggregated Resource Output - (60 minutes * Normal Ramp Rate down), or LSL; and</w:t>
            </w:r>
          </w:p>
          <w:p w14:paraId="0E925EF4" w14:textId="77777777" w:rsidR="00B831B4" w:rsidRPr="00B831B4" w:rsidRDefault="00B831B4" w:rsidP="00B831B4">
            <w:pPr>
              <w:spacing w:after="240"/>
              <w:ind w:left="2160" w:hanging="720"/>
              <w:rPr>
                <w:szCs w:val="20"/>
              </w:rPr>
            </w:pPr>
            <w:r w:rsidRPr="00B831B4">
              <w:rPr>
                <w:szCs w:val="20"/>
              </w:rPr>
              <w:t xml:space="preserve">(ii) </w:t>
            </w:r>
            <w:r w:rsidRPr="00B831B4">
              <w:rPr>
                <w:szCs w:val="20"/>
              </w:rPr>
              <w:tab/>
              <w:t>If the Generation Resource SCED Base Point is not at HDL, set HDL to the lesser of Aggregated Resource Output + (60 minutes * Normal Ramp Rate up), or HSL.</w:t>
            </w:r>
          </w:p>
        </w:tc>
      </w:tr>
    </w:tbl>
    <w:p w14:paraId="6F9FE436" w14:textId="77777777" w:rsidR="00B831B4" w:rsidRPr="00B831B4" w:rsidRDefault="00B831B4" w:rsidP="00B831B4">
      <w:pPr>
        <w:spacing w:before="240" w:after="240"/>
        <w:ind w:left="1440" w:hanging="720"/>
        <w:rPr>
          <w:szCs w:val="20"/>
        </w:rPr>
      </w:pPr>
      <w:r w:rsidRPr="00B831B4">
        <w:rPr>
          <w:szCs w:val="20"/>
        </w:rPr>
        <w:t>(d)</w:t>
      </w:r>
      <w:r w:rsidRPr="00B831B4">
        <w:rPr>
          <w:szCs w:val="20"/>
        </w:rPr>
        <w:tab/>
        <w:t>For all On-Line ESRs excluding those with a telemetered status of ONTEST or ONHOLD:</w:t>
      </w:r>
    </w:p>
    <w:p w14:paraId="6402EE4A" w14:textId="77777777" w:rsidR="00B831B4" w:rsidRPr="00B831B4" w:rsidRDefault="00B831B4" w:rsidP="00B831B4">
      <w:pPr>
        <w:spacing w:after="240"/>
        <w:ind w:left="2160" w:hanging="720"/>
        <w:rPr>
          <w:szCs w:val="20"/>
        </w:rPr>
      </w:pPr>
      <w:r w:rsidRPr="00B831B4">
        <w:rPr>
          <w:szCs w:val="20"/>
        </w:rPr>
        <w:t>(i)</w:t>
      </w:r>
      <w:r w:rsidRPr="00B831B4">
        <w:rPr>
          <w:szCs w:val="20"/>
        </w:rPr>
        <w:tab/>
        <w:t>If the ESR SCED Base Point is not at LDL, set LDL to the greater of Aggregated Resource Output - (60 minutes * Normal Ramp Rate down), or LSL; and</w:t>
      </w:r>
    </w:p>
    <w:p w14:paraId="5F7C84B1" w14:textId="77777777" w:rsidR="00B831B4" w:rsidRPr="00B831B4" w:rsidRDefault="00B831B4" w:rsidP="00B831B4">
      <w:pPr>
        <w:spacing w:after="240"/>
        <w:ind w:left="2160" w:hanging="720"/>
        <w:rPr>
          <w:szCs w:val="20"/>
        </w:rPr>
      </w:pPr>
      <w:r w:rsidRPr="00B831B4">
        <w:rPr>
          <w:szCs w:val="20"/>
        </w:rPr>
        <w:t>(ii)</w:t>
      </w:r>
      <w:r w:rsidRPr="00B831B4">
        <w:rPr>
          <w:szCs w:val="20"/>
        </w:rPr>
        <w:tab/>
        <w:t>If the ESR SCED Base Point is not at HDL, set HDL to the lesser of Aggregated Resource Output + (60 minutes * Normal Ramp Rate up), or HSL.</w:t>
      </w:r>
    </w:p>
    <w:p w14:paraId="46FB6526" w14:textId="77777777" w:rsidR="00B831B4" w:rsidRPr="00B831B4" w:rsidRDefault="00B831B4" w:rsidP="00B831B4">
      <w:pPr>
        <w:spacing w:after="240"/>
        <w:ind w:left="1440" w:hanging="720"/>
        <w:rPr>
          <w:szCs w:val="20"/>
        </w:rPr>
      </w:pPr>
      <w:r w:rsidRPr="00B831B4">
        <w:rPr>
          <w:szCs w:val="20"/>
        </w:rPr>
        <w:t>(e)</w:t>
      </w:r>
      <w:r w:rsidRPr="00B831B4">
        <w:rPr>
          <w:szCs w:val="20"/>
        </w:rPr>
        <w:tab/>
        <w:t>For all CLRs excluding ones with a telemetered status of OUTL:</w:t>
      </w:r>
    </w:p>
    <w:p w14:paraId="35643D65" w14:textId="77777777" w:rsidR="00B831B4" w:rsidRPr="00B831B4" w:rsidRDefault="00B831B4" w:rsidP="00B831B4">
      <w:pPr>
        <w:spacing w:after="240"/>
        <w:ind w:left="2160" w:hanging="720"/>
        <w:rPr>
          <w:szCs w:val="20"/>
        </w:rPr>
      </w:pPr>
      <w:r w:rsidRPr="00B831B4">
        <w:rPr>
          <w:szCs w:val="20"/>
        </w:rPr>
        <w:t>(i)</w:t>
      </w:r>
      <w:r w:rsidRPr="00B831B4">
        <w:rPr>
          <w:szCs w:val="20"/>
        </w:rPr>
        <w:tab/>
        <w:t>Set LDL to the greater of Aggregated Resource Output - (60 minutes * Normal Ramp Rate), or LSL; and</w:t>
      </w:r>
    </w:p>
    <w:p w14:paraId="61941651" w14:textId="77777777" w:rsidR="00B831B4" w:rsidRPr="00B831B4" w:rsidRDefault="00B831B4" w:rsidP="00B831B4">
      <w:pPr>
        <w:spacing w:after="240"/>
        <w:ind w:left="2160" w:hanging="720"/>
        <w:rPr>
          <w:szCs w:val="20"/>
        </w:rPr>
      </w:pPr>
      <w:r w:rsidRPr="00B831B4">
        <w:rPr>
          <w:szCs w:val="20"/>
        </w:rPr>
        <w:lastRenderedPageBreak/>
        <w:t>(ii)</w:t>
      </w:r>
      <w:r w:rsidRPr="00B831B4">
        <w:rPr>
          <w:szCs w:val="20"/>
        </w:rPr>
        <w:tab/>
        <w:t>Set HDL to the lesser of Aggregated Resource Output + (60 minutes * Normal Ramp Rate), or HSL.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831B4" w:rsidRPr="00B831B4" w14:paraId="206B85E8" w14:textId="77777777" w:rsidTr="00583B7B">
        <w:trPr>
          <w:trHeight w:val="206"/>
        </w:trPr>
        <w:tc>
          <w:tcPr>
            <w:tcW w:w="9350" w:type="dxa"/>
            <w:shd w:val="pct12" w:color="auto" w:fill="auto"/>
          </w:tcPr>
          <w:p w14:paraId="09291E56" w14:textId="77777777" w:rsidR="00B831B4" w:rsidRPr="00B831B4" w:rsidRDefault="00B831B4" w:rsidP="00B831B4">
            <w:pPr>
              <w:spacing w:before="120" w:after="240"/>
              <w:rPr>
                <w:b/>
                <w:i/>
                <w:iCs/>
              </w:rPr>
            </w:pPr>
            <w:r w:rsidRPr="00B831B4">
              <w:rPr>
                <w:b/>
                <w:i/>
                <w:iCs/>
              </w:rPr>
              <w:t>[NPRR904 and 1188: Replace applicable portions of paragraph (e) above with the following upon system implementation:]</w:t>
            </w:r>
          </w:p>
          <w:p w14:paraId="097D74DB" w14:textId="77777777" w:rsidR="00B831B4" w:rsidRPr="00B831B4" w:rsidRDefault="00B831B4" w:rsidP="00B831B4">
            <w:pPr>
              <w:spacing w:after="240"/>
              <w:ind w:left="1440" w:hanging="720"/>
              <w:rPr>
                <w:szCs w:val="20"/>
              </w:rPr>
            </w:pPr>
            <w:r w:rsidRPr="00B831B4">
              <w:rPr>
                <w:szCs w:val="20"/>
              </w:rPr>
              <w:t>(e)</w:t>
            </w:r>
            <w:r w:rsidRPr="00B831B4">
              <w:rPr>
                <w:szCs w:val="20"/>
              </w:rPr>
              <w:tab/>
              <w:t>For all CLRs excluding ones with a telemetered status of OUTL, ONTEST, or ONHOLD:</w:t>
            </w:r>
          </w:p>
          <w:p w14:paraId="2CF89E19" w14:textId="77777777" w:rsidR="00B831B4" w:rsidRPr="00B831B4" w:rsidRDefault="00B831B4" w:rsidP="00B831B4">
            <w:pPr>
              <w:spacing w:after="240"/>
              <w:ind w:left="2160" w:hanging="720"/>
              <w:rPr>
                <w:szCs w:val="20"/>
              </w:rPr>
            </w:pPr>
            <w:r w:rsidRPr="00B831B4">
              <w:rPr>
                <w:szCs w:val="20"/>
              </w:rPr>
              <w:t>(i)</w:t>
            </w:r>
            <w:r w:rsidRPr="00B831B4">
              <w:rPr>
                <w:szCs w:val="20"/>
              </w:rPr>
              <w:tab/>
              <w:t xml:space="preserve">If the CLR SCED Base Point is not at LDL, set LDL to the </w:t>
            </w:r>
            <w:proofErr w:type="gramStart"/>
            <w:r w:rsidRPr="00B831B4">
              <w:rPr>
                <w:szCs w:val="20"/>
              </w:rPr>
              <w:t>greater of</w:t>
            </w:r>
            <w:proofErr w:type="gramEnd"/>
            <w:r w:rsidRPr="00B831B4">
              <w:rPr>
                <w:szCs w:val="20"/>
              </w:rPr>
              <w:t xml:space="preserve"> Aggregated Resource Output - (60 minutes * Normal Ramp Rate up), or LSL; and</w:t>
            </w:r>
          </w:p>
          <w:p w14:paraId="58D5E2D2" w14:textId="77777777" w:rsidR="00B831B4" w:rsidRPr="00B831B4" w:rsidRDefault="00B831B4" w:rsidP="00B831B4">
            <w:pPr>
              <w:spacing w:after="240"/>
              <w:ind w:left="2160" w:hanging="720"/>
              <w:rPr>
                <w:szCs w:val="20"/>
              </w:rPr>
            </w:pPr>
            <w:r w:rsidRPr="00B831B4">
              <w:rPr>
                <w:szCs w:val="20"/>
              </w:rPr>
              <w:t>(ii)</w:t>
            </w:r>
            <w:r w:rsidRPr="00B831B4">
              <w:rPr>
                <w:szCs w:val="20"/>
              </w:rPr>
              <w:tab/>
              <w:t>If the CLR SCED Base Point is not at HDL, set HDL to the lesser of Aggregated Resource Output + (60 minutes * Normal Ramp Rate down), or HSL.</w:t>
            </w:r>
          </w:p>
        </w:tc>
      </w:tr>
    </w:tbl>
    <w:p w14:paraId="57FCD32C" w14:textId="77777777" w:rsidR="00B831B4" w:rsidRPr="00B831B4" w:rsidRDefault="00B831B4" w:rsidP="00B831B4">
      <w:pPr>
        <w:spacing w:before="240" w:after="240"/>
        <w:ind w:left="1440" w:hanging="720"/>
        <w:rPr>
          <w:szCs w:val="20"/>
        </w:rPr>
      </w:pPr>
      <w:r w:rsidRPr="00B831B4">
        <w:rPr>
          <w:szCs w:val="20"/>
        </w:rPr>
        <w:t>(f)</w:t>
      </w:r>
      <w:r w:rsidRPr="00B831B4">
        <w:rPr>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831B4" w:rsidRPr="00B831B4" w14:paraId="654A4392" w14:textId="77777777" w:rsidTr="00583B7B">
        <w:trPr>
          <w:trHeight w:val="206"/>
        </w:trPr>
        <w:tc>
          <w:tcPr>
            <w:tcW w:w="9350" w:type="dxa"/>
            <w:shd w:val="pct12" w:color="auto" w:fill="auto"/>
          </w:tcPr>
          <w:p w14:paraId="193E1A2D" w14:textId="77777777" w:rsidR="00B831B4" w:rsidRPr="00B831B4" w:rsidRDefault="00B831B4" w:rsidP="00B831B4">
            <w:pPr>
              <w:spacing w:before="120" w:after="240"/>
              <w:rPr>
                <w:b/>
                <w:i/>
                <w:iCs/>
              </w:rPr>
            </w:pPr>
            <w:r w:rsidRPr="00B831B4">
              <w:rPr>
                <w:b/>
                <w:i/>
                <w:iCs/>
              </w:rPr>
              <w:t>[NPRR1238: Insert paragraph (g) below upon system implementation and renumber accordingly:]</w:t>
            </w:r>
          </w:p>
          <w:p w14:paraId="7E7EE5FE" w14:textId="77777777" w:rsidR="00B831B4" w:rsidRPr="00B831B4" w:rsidRDefault="00B831B4" w:rsidP="00B831B4">
            <w:pPr>
              <w:spacing w:after="240"/>
              <w:ind w:left="1440" w:hanging="720"/>
            </w:pPr>
            <w:r w:rsidRPr="00B831B4">
              <w:t>(g)</w:t>
            </w:r>
            <w:r w:rsidRPr="00B831B4">
              <w:rPr>
                <w:szCs w:val="20"/>
              </w:rPr>
              <w:tab/>
            </w:r>
            <w:r w:rsidRPr="00B831B4">
              <w:t>Add the deployed MW from VECL</w:t>
            </w:r>
            <w:r w:rsidRPr="00B831B4">
              <w:rPr>
                <w:bCs/>
                <w:szCs w:val="20"/>
              </w:rPr>
              <w:t xml:space="preserve"> </w:t>
            </w:r>
            <w:r w:rsidRPr="00B831B4">
              <w:t xml:space="preserve">to GTBD linearly ramped over a 30-minute ramp period.  The amount of deployed MW is calculated from the applicable deployment instructions in XML messages.  ERCOT shall generate a linear bid curve defined by a price/quantity pair of $300/MWh for the first MW of </w:t>
            </w:r>
            <w:r w:rsidRPr="00B831B4">
              <w:rPr>
                <w:bCs/>
                <w:szCs w:val="20"/>
              </w:rPr>
              <w:t>VECL</w:t>
            </w:r>
            <w:r w:rsidRPr="00B831B4">
              <w:t xml:space="preserve"> deployed and a price/quantity pair of $700/MWh for the last MW of </w:t>
            </w:r>
            <w:r w:rsidRPr="00B831B4">
              <w:rPr>
                <w:bCs/>
                <w:szCs w:val="20"/>
              </w:rPr>
              <w:t xml:space="preserve">VECL </w:t>
            </w:r>
            <w:r w:rsidRPr="00B831B4">
              <w:t>deployed in each SCED execution.  After recall instruction, GTBD shall be adjusted to reflect restoration on a linear curve over a one-hour restoration period.</w:t>
            </w:r>
          </w:p>
        </w:tc>
      </w:tr>
    </w:tbl>
    <w:p w14:paraId="6D0F3372" w14:textId="77777777" w:rsidR="00B831B4" w:rsidRPr="00B831B4" w:rsidRDefault="00B831B4" w:rsidP="00B831B4">
      <w:pPr>
        <w:spacing w:before="240" w:after="240"/>
        <w:ind w:left="1440" w:hanging="720"/>
        <w:rPr>
          <w:szCs w:val="20"/>
        </w:rPr>
      </w:pPr>
      <w:r w:rsidRPr="00B831B4">
        <w:rPr>
          <w:szCs w:val="20"/>
        </w:rPr>
        <w:lastRenderedPageBreak/>
        <w:t>(g)</w:t>
      </w:r>
      <w:r w:rsidRPr="00B831B4">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7B357C78" w14:textId="77777777" w:rsidR="00B831B4" w:rsidRPr="00B831B4" w:rsidRDefault="00B831B4" w:rsidP="00B831B4">
      <w:pPr>
        <w:rPr>
          <w:iCs/>
          <w:szCs w:val="20"/>
        </w:rPr>
      </w:pPr>
      <w:r w:rsidRPr="00B831B4">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831B4" w:rsidRPr="00B831B4" w14:paraId="5532DEB0" w14:textId="77777777" w:rsidTr="00583B7B">
        <w:trPr>
          <w:trHeight w:val="351"/>
          <w:tblHeader/>
        </w:trPr>
        <w:tc>
          <w:tcPr>
            <w:tcW w:w="1448" w:type="dxa"/>
          </w:tcPr>
          <w:p w14:paraId="4DF502B3" w14:textId="77777777" w:rsidR="00B831B4" w:rsidRPr="00B831B4" w:rsidRDefault="00B831B4" w:rsidP="00B831B4">
            <w:pPr>
              <w:spacing w:after="120"/>
              <w:rPr>
                <w:b/>
                <w:iCs/>
                <w:sz w:val="20"/>
                <w:szCs w:val="20"/>
              </w:rPr>
            </w:pPr>
            <w:r w:rsidRPr="00B831B4">
              <w:rPr>
                <w:b/>
                <w:iCs/>
                <w:sz w:val="20"/>
                <w:szCs w:val="20"/>
              </w:rPr>
              <w:t>Parameter</w:t>
            </w:r>
          </w:p>
        </w:tc>
        <w:tc>
          <w:tcPr>
            <w:tcW w:w="1702" w:type="dxa"/>
          </w:tcPr>
          <w:p w14:paraId="4B7577A6" w14:textId="77777777" w:rsidR="00B831B4" w:rsidRPr="00B831B4" w:rsidRDefault="00B831B4" w:rsidP="00B831B4">
            <w:pPr>
              <w:spacing w:after="120"/>
              <w:rPr>
                <w:b/>
                <w:iCs/>
                <w:sz w:val="20"/>
                <w:szCs w:val="20"/>
              </w:rPr>
            </w:pPr>
            <w:r w:rsidRPr="00B831B4">
              <w:rPr>
                <w:b/>
                <w:iCs/>
                <w:sz w:val="20"/>
                <w:szCs w:val="20"/>
              </w:rPr>
              <w:t>Unit</w:t>
            </w:r>
          </w:p>
        </w:tc>
        <w:tc>
          <w:tcPr>
            <w:tcW w:w="6120" w:type="dxa"/>
          </w:tcPr>
          <w:p w14:paraId="747C0759" w14:textId="77777777" w:rsidR="00B831B4" w:rsidRPr="00B831B4" w:rsidRDefault="00B831B4" w:rsidP="00B831B4">
            <w:pPr>
              <w:spacing w:after="120"/>
              <w:rPr>
                <w:b/>
                <w:iCs/>
                <w:sz w:val="20"/>
                <w:szCs w:val="20"/>
              </w:rPr>
            </w:pPr>
            <w:r w:rsidRPr="00B831B4">
              <w:rPr>
                <w:b/>
                <w:iCs/>
                <w:sz w:val="20"/>
                <w:szCs w:val="20"/>
              </w:rPr>
              <w:t>Current Value*</w:t>
            </w:r>
          </w:p>
        </w:tc>
      </w:tr>
      <w:tr w:rsidR="00B831B4" w:rsidRPr="00B831B4" w14:paraId="7CA8E6B9" w14:textId="77777777" w:rsidTr="00583B7B">
        <w:trPr>
          <w:trHeight w:val="519"/>
        </w:trPr>
        <w:tc>
          <w:tcPr>
            <w:tcW w:w="1448" w:type="dxa"/>
          </w:tcPr>
          <w:p w14:paraId="1B95DB6F" w14:textId="77777777" w:rsidR="00B831B4" w:rsidRPr="00B831B4" w:rsidRDefault="00B831B4" w:rsidP="00B831B4">
            <w:pPr>
              <w:spacing w:after="60"/>
              <w:rPr>
                <w:iCs/>
                <w:sz w:val="20"/>
                <w:szCs w:val="20"/>
              </w:rPr>
            </w:pPr>
            <w:r w:rsidRPr="00B831B4">
              <w:rPr>
                <w:iCs/>
                <w:sz w:val="20"/>
                <w:szCs w:val="20"/>
              </w:rPr>
              <w:t>RHours</w:t>
            </w:r>
          </w:p>
        </w:tc>
        <w:tc>
          <w:tcPr>
            <w:tcW w:w="1702" w:type="dxa"/>
          </w:tcPr>
          <w:p w14:paraId="5F0FEE77" w14:textId="77777777" w:rsidR="00B831B4" w:rsidRPr="00B831B4" w:rsidRDefault="00B831B4" w:rsidP="00B831B4">
            <w:pPr>
              <w:spacing w:after="60"/>
              <w:rPr>
                <w:iCs/>
                <w:sz w:val="20"/>
                <w:szCs w:val="20"/>
              </w:rPr>
            </w:pPr>
            <w:r w:rsidRPr="00B831B4">
              <w:rPr>
                <w:iCs/>
                <w:sz w:val="20"/>
                <w:szCs w:val="20"/>
              </w:rPr>
              <w:t>Hours</w:t>
            </w:r>
          </w:p>
        </w:tc>
        <w:tc>
          <w:tcPr>
            <w:tcW w:w="6120" w:type="dxa"/>
          </w:tcPr>
          <w:p w14:paraId="013C2D77" w14:textId="77777777" w:rsidR="00B831B4" w:rsidRPr="00B831B4" w:rsidRDefault="00B831B4" w:rsidP="00B831B4">
            <w:pPr>
              <w:spacing w:after="60"/>
              <w:rPr>
                <w:iCs/>
                <w:sz w:val="20"/>
                <w:szCs w:val="20"/>
              </w:rPr>
            </w:pPr>
            <w:r w:rsidRPr="00B831B4">
              <w:rPr>
                <w:iCs/>
                <w:sz w:val="20"/>
                <w:szCs w:val="20"/>
              </w:rPr>
              <w:t>4.5</w:t>
            </w:r>
          </w:p>
        </w:tc>
      </w:tr>
      <w:tr w:rsidR="00B831B4" w:rsidRPr="00B831B4" w14:paraId="30892747" w14:textId="77777777" w:rsidTr="00583B7B">
        <w:trPr>
          <w:trHeight w:val="519"/>
        </w:trPr>
        <w:tc>
          <w:tcPr>
            <w:tcW w:w="9270" w:type="dxa"/>
            <w:gridSpan w:val="3"/>
          </w:tcPr>
          <w:p w14:paraId="76A845C2" w14:textId="77777777" w:rsidR="00B831B4" w:rsidRPr="00B831B4" w:rsidRDefault="00B831B4" w:rsidP="00B831B4">
            <w:pPr>
              <w:spacing w:after="60"/>
              <w:rPr>
                <w:iCs/>
                <w:sz w:val="20"/>
                <w:szCs w:val="20"/>
              </w:rPr>
            </w:pPr>
            <w:r w:rsidRPr="00B831B4">
              <w:rPr>
                <w:iCs/>
                <w:sz w:val="20"/>
                <w:szCs w:val="20"/>
              </w:rPr>
              <w:t xml:space="preserve">* Changes to the current value of the parameter(s) referenced in this table above may be recommended by TAC and the ERCOT Board and approved by the Public Utility Commission of Texas (PUCT).  ERCOT shall update parameter values on the first day of the month following PUCT approval unless otherwise directed.  ERCOT shall provide a Market Notice prior to implementation of a revised parameter value.    </w:t>
            </w:r>
          </w:p>
        </w:tc>
      </w:tr>
    </w:tbl>
    <w:p w14:paraId="18B495C1" w14:textId="77777777" w:rsidR="00B831B4" w:rsidRPr="00B831B4" w:rsidRDefault="00B831B4" w:rsidP="00B831B4">
      <w:pPr>
        <w:spacing w:before="240" w:after="240"/>
        <w:ind w:left="1440" w:hanging="720"/>
        <w:rPr>
          <w:szCs w:val="20"/>
        </w:rPr>
      </w:pPr>
      <w:r w:rsidRPr="00B831B4">
        <w:rPr>
          <w:szCs w:val="20"/>
        </w:rPr>
        <w:t>(h)</w:t>
      </w:r>
      <w:r w:rsidRPr="00B831B4">
        <w:rPr>
          <w:szCs w:val="20"/>
        </w:rPr>
        <w:tab/>
        <w:t>Add the MW from Real-Time DC Tie imports during an EEA to GTBD.  The amount of MW is determined from the Dispatch Instruction and should continue over the duration of time specified by the ERCOT Operator.</w:t>
      </w:r>
    </w:p>
    <w:p w14:paraId="62E1C11D" w14:textId="77777777" w:rsidR="00B831B4" w:rsidRPr="00B831B4" w:rsidRDefault="00B831B4" w:rsidP="00B831B4">
      <w:pPr>
        <w:spacing w:after="240"/>
        <w:ind w:left="1440" w:hanging="720"/>
        <w:rPr>
          <w:szCs w:val="20"/>
        </w:rPr>
      </w:pPr>
      <w:r w:rsidRPr="00B831B4">
        <w:rPr>
          <w:szCs w:val="20"/>
        </w:rPr>
        <w:t>(i)</w:t>
      </w:r>
      <w:r w:rsidRPr="00B831B4">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831B4" w:rsidRPr="00B831B4" w14:paraId="005DC814" w14:textId="77777777" w:rsidTr="00583B7B">
        <w:trPr>
          <w:trHeight w:val="206"/>
        </w:trPr>
        <w:tc>
          <w:tcPr>
            <w:tcW w:w="9576" w:type="dxa"/>
            <w:shd w:val="pct12" w:color="auto" w:fill="auto"/>
          </w:tcPr>
          <w:p w14:paraId="09BA51A0" w14:textId="77777777" w:rsidR="00B831B4" w:rsidRPr="00B831B4" w:rsidRDefault="00B831B4" w:rsidP="00B831B4">
            <w:pPr>
              <w:spacing w:before="120" w:after="240"/>
              <w:rPr>
                <w:b/>
                <w:i/>
                <w:iCs/>
              </w:rPr>
            </w:pPr>
            <w:r w:rsidRPr="00B831B4">
              <w:rPr>
                <w:b/>
                <w:i/>
                <w:iCs/>
              </w:rPr>
              <w:t>[NPRR904:  Replace paragraphs (h) and (i) above with the following upon system implementation and renumber accordingly:]</w:t>
            </w:r>
          </w:p>
          <w:p w14:paraId="4BDA23AB" w14:textId="77777777" w:rsidR="00B831B4" w:rsidRPr="00B831B4" w:rsidRDefault="00B831B4" w:rsidP="00B831B4">
            <w:pPr>
              <w:spacing w:after="240"/>
              <w:ind w:left="1440" w:hanging="720"/>
              <w:rPr>
                <w:szCs w:val="20"/>
              </w:rPr>
            </w:pPr>
            <w:r w:rsidRPr="00B831B4">
              <w:rPr>
                <w:szCs w:val="20"/>
              </w:rPr>
              <w:t>(h)</w:t>
            </w:r>
            <w:r w:rsidRPr="00B831B4">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0A9727F9" w14:textId="77777777" w:rsidR="00B831B4" w:rsidRPr="00B831B4" w:rsidRDefault="00B831B4" w:rsidP="00B831B4">
            <w:pPr>
              <w:spacing w:after="240"/>
              <w:ind w:left="1440" w:hanging="720"/>
              <w:rPr>
                <w:szCs w:val="20"/>
                <w:lang w:eastAsia="x-none"/>
              </w:rPr>
            </w:pPr>
            <w:r w:rsidRPr="00B831B4">
              <w:rPr>
                <w:szCs w:val="20"/>
                <w:lang w:val="x-none" w:eastAsia="x-none"/>
              </w:rPr>
              <w:t>(i)</w:t>
            </w:r>
            <w:r w:rsidRPr="00B831B4">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B831B4">
              <w:rPr>
                <w:szCs w:val="20"/>
                <w:lang w:eastAsia="x-none"/>
              </w:rPr>
              <w:t xml:space="preserve">  The MW added to GTBD associated with any individual DC Tie shall not exceed the higher of DC Tie advisory limit for exports on that tie as of 06</w:t>
            </w:r>
            <w:r w:rsidRPr="00B831B4">
              <w:rPr>
                <w:szCs w:val="20"/>
                <w:lang w:val="x-none" w:eastAsia="x-none"/>
              </w:rPr>
              <w:t>00 in the Day-Ahead</w:t>
            </w:r>
            <w:r w:rsidRPr="00B831B4">
              <w:rPr>
                <w:szCs w:val="20"/>
                <w:lang w:eastAsia="x-none"/>
              </w:rPr>
              <w:t xml:space="preserve"> or subsequent advisory export limit minus the aggregate export on the DC Tie that remained scheduled following the Dispatch Instruction from the ERCOT Operator.</w:t>
            </w:r>
          </w:p>
          <w:p w14:paraId="63E52E8E" w14:textId="77777777" w:rsidR="00B831B4" w:rsidRPr="00B831B4" w:rsidRDefault="00B831B4" w:rsidP="00B831B4">
            <w:pPr>
              <w:spacing w:after="240"/>
              <w:ind w:left="1440" w:hanging="720"/>
              <w:rPr>
                <w:szCs w:val="20"/>
              </w:rPr>
            </w:pPr>
            <w:r w:rsidRPr="00B831B4">
              <w:rPr>
                <w:szCs w:val="20"/>
              </w:rPr>
              <w:lastRenderedPageBreak/>
              <w:t>(j)</w:t>
            </w:r>
            <w:r w:rsidRPr="00B831B4">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A37F924" w14:textId="77777777" w:rsidR="00B831B4" w:rsidRPr="00B831B4" w:rsidRDefault="00B831B4" w:rsidP="00B831B4">
            <w:pPr>
              <w:spacing w:after="240"/>
              <w:ind w:left="1440" w:hanging="720"/>
              <w:rPr>
                <w:szCs w:val="20"/>
              </w:rPr>
            </w:pPr>
            <w:r w:rsidRPr="00B831B4">
              <w:rPr>
                <w:szCs w:val="20"/>
              </w:rPr>
              <w:t>(k)</w:t>
            </w:r>
            <w:r w:rsidRPr="00B831B4">
              <w:rPr>
                <w:szCs w:val="20"/>
              </w:rPr>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w:t>
            </w:r>
            <w:proofErr w:type="gramStart"/>
            <w:r w:rsidRPr="00B831B4">
              <w:rPr>
                <w:szCs w:val="20"/>
              </w:rPr>
              <w:t>higher of</w:t>
            </w:r>
            <w:proofErr w:type="gramEnd"/>
            <w:r w:rsidRPr="00B831B4">
              <w:rPr>
                <w:szCs w:val="20"/>
              </w:rPr>
              <w:t xml:space="preserve"> DC Tie advisory limit for imports on that tie as of 0600 in the Day-Ahead or subsequent advisory import limit minus the aggregate import on the DC Tie that remained scheduled following the Dispatch Instruction from the ERCOT Operator.</w:t>
            </w:r>
          </w:p>
        </w:tc>
      </w:tr>
    </w:tbl>
    <w:p w14:paraId="28D14D42" w14:textId="77777777" w:rsidR="00B831B4" w:rsidRPr="00B831B4" w:rsidRDefault="00B831B4" w:rsidP="00B831B4">
      <w:pPr>
        <w:spacing w:before="240" w:after="240"/>
        <w:ind w:left="1440" w:hanging="720"/>
        <w:rPr>
          <w:szCs w:val="20"/>
        </w:rPr>
      </w:pPr>
      <w:r w:rsidRPr="00B831B4">
        <w:rPr>
          <w:szCs w:val="20"/>
        </w:rPr>
        <w:lastRenderedPageBreak/>
        <w:t>(j)</w:t>
      </w:r>
      <w:r w:rsidRPr="00B831B4">
        <w:rPr>
          <w:szCs w:val="20"/>
        </w:rPr>
        <w:tab/>
        <w:t>Add the MW from energy delivered to ERCOT through registered BLTs during an EEA to GTBD.  The amount of MW is determined from the Dispatch Instruction and should continue over the duration of time specified by the ERCOT Operator.</w:t>
      </w:r>
    </w:p>
    <w:p w14:paraId="008D93FB" w14:textId="77777777" w:rsidR="00B831B4" w:rsidRPr="00B831B4" w:rsidRDefault="00B831B4" w:rsidP="00B831B4">
      <w:pPr>
        <w:spacing w:after="240"/>
        <w:ind w:left="1440" w:hanging="720"/>
        <w:rPr>
          <w:szCs w:val="20"/>
        </w:rPr>
      </w:pPr>
      <w:r w:rsidRPr="00B831B4">
        <w:rPr>
          <w:szCs w:val="20"/>
        </w:rPr>
        <w:t>(k)</w:t>
      </w:r>
      <w:r w:rsidRPr="00B831B4">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831B4" w:rsidRPr="00B831B4" w14:paraId="4139DDDE" w14:textId="77777777" w:rsidTr="00583B7B">
        <w:trPr>
          <w:trHeight w:val="206"/>
        </w:trPr>
        <w:tc>
          <w:tcPr>
            <w:tcW w:w="9576" w:type="dxa"/>
            <w:shd w:val="pct12" w:color="auto" w:fill="auto"/>
          </w:tcPr>
          <w:p w14:paraId="5272AC1F" w14:textId="77777777" w:rsidR="00B831B4" w:rsidRPr="00B831B4" w:rsidRDefault="00B831B4" w:rsidP="00B831B4">
            <w:pPr>
              <w:spacing w:before="120" w:after="240"/>
              <w:rPr>
                <w:b/>
                <w:i/>
                <w:iCs/>
              </w:rPr>
            </w:pPr>
            <w:r w:rsidRPr="00B831B4">
              <w:rPr>
                <w:b/>
                <w:i/>
                <w:iCs/>
              </w:rPr>
              <w:t>[NPRR1006: Insert paragraph (l) below upon system implementation and renumber accordingly:]</w:t>
            </w:r>
          </w:p>
          <w:p w14:paraId="1441F3FD" w14:textId="77777777" w:rsidR="00B831B4" w:rsidRPr="00B831B4" w:rsidRDefault="00B831B4" w:rsidP="00B831B4">
            <w:pPr>
              <w:spacing w:after="240"/>
              <w:ind w:left="1440" w:hanging="720"/>
              <w:rPr>
                <w:iCs/>
                <w:szCs w:val="20"/>
              </w:rPr>
            </w:pPr>
            <w:r w:rsidRPr="00B831B4">
              <w:rPr>
                <w:iCs/>
                <w:szCs w:val="20"/>
              </w:rPr>
              <w:t>(l)</w:t>
            </w:r>
            <w:r w:rsidRPr="00B831B4">
              <w:rPr>
                <w:iCs/>
                <w:szCs w:val="20"/>
              </w:rPr>
              <w:tab/>
              <w:t xml:space="preserve">Add the deployed MWs from </w:t>
            </w:r>
            <w:bookmarkStart w:id="3" w:name="_Hlk34211615"/>
            <w:r w:rsidRPr="00B831B4">
              <w:rPr>
                <w:iCs/>
                <w:szCs w:val="20"/>
              </w:rPr>
              <w:t xml:space="preserve">TDSP standard offer Load management programs </w:t>
            </w:r>
            <w:bookmarkEnd w:id="3"/>
            <w:r w:rsidRPr="00B831B4">
              <w:rPr>
                <w:iCs/>
                <w:szCs w:val="20"/>
              </w:rPr>
              <w:t xml:space="preserve">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(CDR) value for that year.  The initial value ERCOT will </w:t>
            </w:r>
            <w:proofErr w:type="gramStart"/>
            <w:r w:rsidRPr="00B831B4">
              <w:rPr>
                <w:iCs/>
                <w:szCs w:val="20"/>
              </w:rPr>
              <w:t>use</w:t>
            </w:r>
            <w:proofErr w:type="gramEnd"/>
            <w:r w:rsidRPr="00B831B4">
              <w:rPr>
                <w:iCs/>
                <w:szCs w:val="20"/>
              </w:rPr>
              <w:t xml:space="preserve"> for </w:t>
            </w:r>
            <w:proofErr w:type="gramStart"/>
            <w:r w:rsidRPr="00B831B4">
              <w:rPr>
                <w:iCs/>
                <w:szCs w:val="20"/>
              </w:rPr>
              <w:t>deployed</w:t>
            </w:r>
            <w:proofErr w:type="gramEnd"/>
            <w:r w:rsidRPr="00B831B4">
              <w:rPr>
                <w:iCs/>
                <w:szCs w:val="20"/>
              </w:rPr>
              <w:t xml:space="preserve"> MW under this paragraph for each calendar year, as well as any subsequent changes to this value, will be communicated to Market Participants in a Market Notice.  After recall, an approximation of the </w:t>
            </w:r>
            <w:r w:rsidRPr="00B831B4">
              <w:rPr>
                <w:iCs/>
                <w:szCs w:val="20"/>
              </w:rPr>
              <w:lastRenderedPageBreak/>
              <w:t>amount of un-restored TDSP standard offer Load management programs shall be used.  GTBD shall be adjusted to reflect restoration on a linear curve over the assumed restoration period (“RHours”) defined by item (g) above.</w:t>
            </w:r>
          </w:p>
        </w:tc>
      </w:tr>
    </w:tbl>
    <w:p w14:paraId="640166E3" w14:textId="77777777" w:rsidR="00B831B4" w:rsidRPr="00B831B4" w:rsidRDefault="00B831B4" w:rsidP="00B831B4">
      <w:pPr>
        <w:spacing w:before="240" w:after="240"/>
        <w:ind w:left="1440" w:hanging="720"/>
        <w:rPr>
          <w:szCs w:val="20"/>
        </w:rPr>
      </w:pPr>
      <w:r w:rsidRPr="00B831B4">
        <w:rPr>
          <w:szCs w:val="20"/>
        </w:rPr>
        <w:lastRenderedPageBreak/>
        <w:t>(l)</w:t>
      </w:r>
      <w:r w:rsidRPr="00B831B4">
        <w:rPr>
          <w:szCs w:val="20"/>
        </w:rPr>
        <w:tab/>
        <w:t>Perform a SCED with changes to the inputs in items (a) through (k) above, considering only Competitive Constraints and the non-mitigated Energy Offer Curves.</w:t>
      </w:r>
    </w:p>
    <w:p w14:paraId="24D4F91E" w14:textId="77777777" w:rsidR="00B831B4" w:rsidRPr="00B831B4" w:rsidRDefault="00B831B4" w:rsidP="00B831B4">
      <w:pPr>
        <w:spacing w:after="240"/>
        <w:ind w:left="1440" w:hanging="720"/>
        <w:rPr>
          <w:szCs w:val="20"/>
        </w:rPr>
      </w:pPr>
      <w:r w:rsidRPr="00B831B4">
        <w:rPr>
          <w:szCs w:val="20"/>
        </w:rPr>
        <w:t>(m)</w:t>
      </w:r>
      <w:r w:rsidRPr="00B831B4">
        <w:rPr>
          <w:szCs w:val="20"/>
        </w:rPr>
        <w:tab/>
        <w:t>Perform mitigation on the submitted Energy Offer Curves using the LMPs from the previous step as the reference LMP.</w:t>
      </w:r>
    </w:p>
    <w:p w14:paraId="1965C7E5" w14:textId="77777777" w:rsidR="00B831B4" w:rsidRPr="00B831B4" w:rsidRDefault="00B831B4" w:rsidP="00B831B4">
      <w:pPr>
        <w:spacing w:after="240"/>
        <w:ind w:left="1440" w:hanging="720"/>
        <w:rPr>
          <w:szCs w:val="20"/>
        </w:rPr>
      </w:pPr>
      <w:r w:rsidRPr="00B831B4">
        <w:rPr>
          <w:szCs w:val="20"/>
        </w:rPr>
        <w:t>(n)</w:t>
      </w:r>
      <w:r w:rsidRPr="00B831B4">
        <w:rPr>
          <w:szCs w:val="20"/>
        </w:rPr>
        <w:tab/>
        <w:t>Perform a SCED with the changes to the inputs in items (a) through (k) above, considering both Competitive and Non-Competitive Constraints and the mitigated Energy Offer Curves.</w:t>
      </w:r>
    </w:p>
    <w:p w14:paraId="70B2676B" w14:textId="7BB5DCD5" w:rsidR="00B831B4" w:rsidRPr="00B831B4" w:rsidRDefault="00B831B4" w:rsidP="00B831B4">
      <w:pPr>
        <w:spacing w:before="240" w:after="240"/>
        <w:ind w:left="1440" w:hanging="720"/>
        <w:rPr>
          <w:szCs w:val="20"/>
        </w:rPr>
      </w:pPr>
      <w:r w:rsidRPr="00B831B4">
        <w:rPr>
          <w:szCs w:val="20"/>
        </w:rPr>
        <w:t>(o)</w:t>
      </w:r>
      <w:r w:rsidRPr="00B831B4">
        <w:rPr>
          <w:szCs w:val="20"/>
        </w:rPr>
        <w:tab/>
        <w:t xml:space="preserve">The Real-Time Reliability Deployment Price Adder for Energy is equal to the positive difference between the System Lambda from item (n) above and </w:t>
      </w:r>
      <w:proofErr w:type="gramStart"/>
      <w:r w:rsidRPr="00B831B4">
        <w:rPr>
          <w:szCs w:val="20"/>
        </w:rPr>
        <w:t>the System Lambda of the</w:t>
      </w:r>
      <w:proofErr w:type="gramEnd"/>
      <w:r w:rsidRPr="00B831B4">
        <w:rPr>
          <w:szCs w:val="20"/>
        </w:rPr>
        <w:t xml:space="preserve"> second step in the two-step SCED process described in paragraph (14)(b) of Section 6.5.7.3, Security Constrained Economic Dispatch,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Energy is the </w:t>
      </w:r>
      <w:ins w:id="4" w:author="ERCOT" w:date="2025-12-05T08:51:00Z" w16du:dateUtc="2025-12-05T14:51:00Z">
        <w:r w:rsidR="00E50265">
          <w:rPr>
            <w:szCs w:val="20"/>
          </w:rPr>
          <w:t>Value of Lost Load (</w:t>
        </w:r>
      </w:ins>
      <w:r w:rsidRPr="00B831B4">
        <w:rPr>
          <w:szCs w:val="20"/>
        </w:rPr>
        <w:t>VOLL</w:t>
      </w:r>
      <w:ins w:id="5" w:author="ERCOT" w:date="2025-12-05T08:51:00Z" w16du:dateUtc="2025-12-05T14:51:00Z">
        <w:r w:rsidR="00E50265">
          <w:rPr>
            <w:szCs w:val="20"/>
          </w:rPr>
          <w:t>)</w:t>
        </w:r>
      </w:ins>
      <w:r w:rsidRPr="00B831B4">
        <w:rPr>
          <w:szCs w:val="20"/>
        </w:rPr>
        <w:t xml:space="preserve"> used to determine the ASDCs for the RTM minus the System Lambda of the second step in the two-step SCED process described in paragraph (14)(b) of Section 6.5.7.3.</w:t>
      </w:r>
    </w:p>
    <w:p w14:paraId="035099FA" w14:textId="19539B27" w:rsidR="009A3772" w:rsidRPr="00B831B4" w:rsidRDefault="00B831B4" w:rsidP="00B831B4">
      <w:pPr>
        <w:spacing w:after="240"/>
        <w:ind w:left="1440" w:hanging="720"/>
        <w:rPr>
          <w:iCs/>
          <w:szCs w:val="20"/>
        </w:rPr>
      </w:pPr>
      <w:r w:rsidRPr="00B831B4">
        <w:rPr>
          <w:szCs w:val="20"/>
        </w:rPr>
        <w:t>(p)</w:t>
      </w:r>
      <w:r w:rsidRPr="00B831B4">
        <w:rPr>
          <w:szCs w:val="20"/>
        </w:rPr>
        <w:tab/>
        <w:t xml:space="preserve">For each individual Ancillary Service, the Real-Time Reliability Deployment Price Adder for Ancillary Service is equal to the positive difference between the MCPC for that Ancillary Service from item (n) above and the MCPC for that Ancillary Service,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Ancillary Service is the </w:t>
      </w:r>
      <w:ins w:id="6" w:author="ERCOT" w:date="2025-12-05T08:52:00Z" w16du:dateUtc="2025-12-05T14:52:00Z">
        <w:r w:rsidR="00E50265">
          <w:rPr>
            <w:szCs w:val="20"/>
          </w:rPr>
          <w:t>VOLL used to determine</w:t>
        </w:r>
      </w:ins>
      <w:del w:id="7" w:author="ERCOT" w:date="2025-12-05T08:52:00Z" w16du:dateUtc="2025-12-05T14:52:00Z">
        <w:r w:rsidRPr="00B831B4" w:rsidDel="00E50265">
          <w:rPr>
            <w:szCs w:val="20"/>
          </w:rPr>
          <w:delText>maximum value on</w:delText>
        </w:r>
      </w:del>
      <w:r w:rsidRPr="00B831B4">
        <w:rPr>
          <w:szCs w:val="20"/>
        </w:rPr>
        <w:t xml:space="preserve"> the ASDC</w:t>
      </w:r>
      <w:ins w:id="8" w:author="ERCOT" w:date="2025-12-05T08:52:00Z" w16du:dateUtc="2025-12-05T14:52:00Z">
        <w:r w:rsidR="00E50265">
          <w:rPr>
            <w:szCs w:val="20"/>
          </w:rPr>
          <w:t>s</w:t>
        </w:r>
      </w:ins>
      <w:del w:id="9" w:author="ERCOT" w:date="2025-12-05T08:52:00Z" w16du:dateUtc="2025-12-05T14:52:00Z">
        <w:r w:rsidRPr="00B831B4" w:rsidDel="00E50265">
          <w:rPr>
            <w:szCs w:val="20"/>
          </w:rPr>
          <w:delText xml:space="preserve"> for the Ancillary Service</w:delText>
        </w:r>
      </w:del>
      <w:r w:rsidRPr="00B831B4">
        <w:rPr>
          <w:szCs w:val="20"/>
        </w:rPr>
        <w:t xml:space="preserve"> minus the MCPC for that Ancillary Service.</w:t>
      </w:r>
    </w:p>
    <w:sectPr w:rsidR="009A3772" w:rsidRPr="00B831B4">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ERCOT Market Rules" w:date="2025-11-14T17:32:00Z" w:initials="CP">
    <w:p w14:paraId="339DD597" w14:textId="03013768" w:rsidR="00B13C31" w:rsidRDefault="00B13C31">
      <w:pPr>
        <w:pStyle w:val="CommentText"/>
      </w:pPr>
      <w:r>
        <w:rPr>
          <w:rStyle w:val="CommentReference"/>
        </w:rPr>
        <w:annotationRef/>
      </w:r>
      <w:r>
        <w:t>Please note NPRR</w:t>
      </w:r>
      <w:r w:rsidR="0049202C">
        <w:t xml:space="preserve">s </w:t>
      </w:r>
      <w:r>
        <w:t>1214</w:t>
      </w:r>
      <w:r w:rsidR="0049202C">
        <w:t>, 1309, and 1310</w:t>
      </w:r>
      <w:r>
        <w:t xml:space="preserve"> also propose</w:t>
      </w:r>
      <w:r w:rsidR="0049202C">
        <w:t xml:space="preserve"> </w:t>
      </w:r>
      <w:r>
        <w:t>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39DD59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DBA2971" w16cex:dateUtc="2025-11-14T23: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39DD597" w16cid:durableId="5DBA297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93AF5" w14:textId="77777777" w:rsidR="005C6E51" w:rsidRDefault="005C6E51">
      <w:r>
        <w:separator/>
      </w:r>
    </w:p>
  </w:endnote>
  <w:endnote w:type="continuationSeparator" w:id="0">
    <w:p w14:paraId="59F8D42C" w14:textId="77777777" w:rsidR="005C6E51" w:rsidRDefault="005C6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5C6A25FF" w:rsidR="00D176CF" w:rsidRDefault="00B4256F">
    <w:pPr>
      <w:pStyle w:val="Footer"/>
      <w:tabs>
        <w:tab w:val="clear" w:pos="4320"/>
        <w:tab w:val="clear" w:pos="8640"/>
        <w:tab w:val="right" w:pos="9360"/>
      </w:tabs>
      <w:rPr>
        <w:rFonts w:ascii="Arial" w:hAnsi="Arial" w:cs="Arial"/>
        <w:sz w:val="18"/>
      </w:rPr>
    </w:pPr>
    <w:r>
      <w:rPr>
        <w:rFonts w:ascii="Arial" w:hAnsi="Arial" w:cs="Arial"/>
        <w:sz w:val="18"/>
      </w:rPr>
      <w:t>13</w:t>
    </w:r>
    <w:r w:rsidR="0049202C">
      <w:rPr>
        <w:rFonts w:ascii="Arial" w:hAnsi="Arial" w:cs="Arial"/>
        <w:sz w:val="18"/>
      </w:rPr>
      <w:t>11</w:t>
    </w:r>
    <w:r w:rsidR="00917BA3">
      <w:rPr>
        <w:rFonts w:ascii="Arial" w:hAnsi="Arial" w:cs="Arial"/>
        <w:sz w:val="18"/>
      </w:rPr>
      <w:t>NPRR</w:t>
    </w:r>
    <w:r>
      <w:rPr>
        <w:rFonts w:ascii="Arial" w:hAnsi="Arial" w:cs="Arial"/>
        <w:sz w:val="18"/>
      </w:rPr>
      <w:t>-0</w:t>
    </w:r>
    <w:r w:rsidR="00917BA3">
      <w:rPr>
        <w:rFonts w:ascii="Arial" w:hAnsi="Arial" w:cs="Arial"/>
        <w:sz w:val="18"/>
      </w:rPr>
      <w:t>4 PRS Report</w:t>
    </w:r>
    <w:r>
      <w:rPr>
        <w:rFonts w:ascii="Arial" w:hAnsi="Arial" w:cs="Arial"/>
        <w:sz w:val="18"/>
      </w:rPr>
      <w:t xml:space="preserve"> 1</w:t>
    </w:r>
    <w:r w:rsidR="00917BA3">
      <w:rPr>
        <w:rFonts w:ascii="Arial" w:hAnsi="Arial" w:cs="Arial"/>
        <w:sz w:val="18"/>
      </w:rPr>
      <w:t>210</w:t>
    </w:r>
    <w:r>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7417F" w14:textId="77777777" w:rsidR="005C6E51" w:rsidRDefault="005C6E51">
      <w:r>
        <w:separator/>
      </w:r>
    </w:p>
  </w:footnote>
  <w:footnote w:type="continuationSeparator" w:id="0">
    <w:p w14:paraId="6B67B368" w14:textId="77777777" w:rsidR="005C6E51" w:rsidRDefault="005C6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6D7A84F" w:rsidR="00D176CF" w:rsidRDefault="00917BA3"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65499431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0916"/>
    <w:rsid w:val="00034723"/>
    <w:rsid w:val="000348D2"/>
    <w:rsid w:val="00046CD2"/>
    <w:rsid w:val="00060A5A"/>
    <w:rsid w:val="00064B44"/>
    <w:rsid w:val="00067FE2"/>
    <w:rsid w:val="00075FCA"/>
    <w:rsid w:val="0007682E"/>
    <w:rsid w:val="00077FDC"/>
    <w:rsid w:val="000A5985"/>
    <w:rsid w:val="000D1AEB"/>
    <w:rsid w:val="000D3E64"/>
    <w:rsid w:val="000F13C5"/>
    <w:rsid w:val="000F46B2"/>
    <w:rsid w:val="00101465"/>
    <w:rsid w:val="00105A36"/>
    <w:rsid w:val="0011606F"/>
    <w:rsid w:val="00120ADF"/>
    <w:rsid w:val="001313B4"/>
    <w:rsid w:val="0014546D"/>
    <w:rsid w:val="001456F1"/>
    <w:rsid w:val="001500D9"/>
    <w:rsid w:val="00156DB7"/>
    <w:rsid w:val="00157228"/>
    <w:rsid w:val="00160C3C"/>
    <w:rsid w:val="00176375"/>
    <w:rsid w:val="00176D1E"/>
    <w:rsid w:val="0017783C"/>
    <w:rsid w:val="00181855"/>
    <w:rsid w:val="0019314C"/>
    <w:rsid w:val="001D7F90"/>
    <w:rsid w:val="001F38F0"/>
    <w:rsid w:val="00202ADA"/>
    <w:rsid w:val="0023241E"/>
    <w:rsid w:val="00237430"/>
    <w:rsid w:val="0026307D"/>
    <w:rsid w:val="00276A99"/>
    <w:rsid w:val="00286AD9"/>
    <w:rsid w:val="0029600D"/>
    <w:rsid w:val="002966F3"/>
    <w:rsid w:val="002B69F3"/>
    <w:rsid w:val="002B763A"/>
    <w:rsid w:val="002D382A"/>
    <w:rsid w:val="002D47B0"/>
    <w:rsid w:val="002F1EDD"/>
    <w:rsid w:val="003013F2"/>
    <w:rsid w:val="0030232A"/>
    <w:rsid w:val="0030694A"/>
    <w:rsid w:val="003069F4"/>
    <w:rsid w:val="003078F9"/>
    <w:rsid w:val="003111AA"/>
    <w:rsid w:val="003219A6"/>
    <w:rsid w:val="00360920"/>
    <w:rsid w:val="0036643B"/>
    <w:rsid w:val="00384709"/>
    <w:rsid w:val="00386C35"/>
    <w:rsid w:val="00391090"/>
    <w:rsid w:val="003A3D77"/>
    <w:rsid w:val="003B5AED"/>
    <w:rsid w:val="003C6B7B"/>
    <w:rsid w:val="003E49E4"/>
    <w:rsid w:val="003E75C4"/>
    <w:rsid w:val="00404C60"/>
    <w:rsid w:val="004135BD"/>
    <w:rsid w:val="004302A4"/>
    <w:rsid w:val="004463BA"/>
    <w:rsid w:val="0046172B"/>
    <w:rsid w:val="004822D4"/>
    <w:rsid w:val="0048687B"/>
    <w:rsid w:val="0049202C"/>
    <w:rsid w:val="0049290B"/>
    <w:rsid w:val="004A4451"/>
    <w:rsid w:val="004D3855"/>
    <w:rsid w:val="004D3958"/>
    <w:rsid w:val="004F3004"/>
    <w:rsid w:val="005008DF"/>
    <w:rsid w:val="005045D0"/>
    <w:rsid w:val="00510D2D"/>
    <w:rsid w:val="00534C6C"/>
    <w:rsid w:val="00545B10"/>
    <w:rsid w:val="00550219"/>
    <w:rsid w:val="00555554"/>
    <w:rsid w:val="00562238"/>
    <w:rsid w:val="00567950"/>
    <w:rsid w:val="005841C0"/>
    <w:rsid w:val="0059260F"/>
    <w:rsid w:val="005A6ABE"/>
    <w:rsid w:val="005C6E51"/>
    <w:rsid w:val="005E5074"/>
    <w:rsid w:val="005F6516"/>
    <w:rsid w:val="005F7C96"/>
    <w:rsid w:val="00612E4F"/>
    <w:rsid w:val="00613501"/>
    <w:rsid w:val="00615D5E"/>
    <w:rsid w:val="00622E99"/>
    <w:rsid w:val="00625E5D"/>
    <w:rsid w:val="00657C61"/>
    <w:rsid w:val="0066370F"/>
    <w:rsid w:val="006A0784"/>
    <w:rsid w:val="006A697B"/>
    <w:rsid w:val="006B4DDE"/>
    <w:rsid w:val="006B7A49"/>
    <w:rsid w:val="006E4597"/>
    <w:rsid w:val="006E4838"/>
    <w:rsid w:val="006E6E75"/>
    <w:rsid w:val="007115A9"/>
    <w:rsid w:val="0071470C"/>
    <w:rsid w:val="00725806"/>
    <w:rsid w:val="00743968"/>
    <w:rsid w:val="00750F41"/>
    <w:rsid w:val="00767C80"/>
    <w:rsid w:val="007705A9"/>
    <w:rsid w:val="00785415"/>
    <w:rsid w:val="00786294"/>
    <w:rsid w:val="00791CB9"/>
    <w:rsid w:val="00793130"/>
    <w:rsid w:val="00797DEE"/>
    <w:rsid w:val="007A1BE1"/>
    <w:rsid w:val="007B3233"/>
    <w:rsid w:val="007B5A42"/>
    <w:rsid w:val="007C15E3"/>
    <w:rsid w:val="007C199B"/>
    <w:rsid w:val="007C618C"/>
    <w:rsid w:val="007C6FC4"/>
    <w:rsid w:val="007D3073"/>
    <w:rsid w:val="007D64B9"/>
    <w:rsid w:val="007D72D4"/>
    <w:rsid w:val="007E0105"/>
    <w:rsid w:val="007E0452"/>
    <w:rsid w:val="008070C0"/>
    <w:rsid w:val="00811C12"/>
    <w:rsid w:val="00812F98"/>
    <w:rsid w:val="008368B1"/>
    <w:rsid w:val="00845778"/>
    <w:rsid w:val="00882B9C"/>
    <w:rsid w:val="00887E28"/>
    <w:rsid w:val="008934B2"/>
    <w:rsid w:val="00894559"/>
    <w:rsid w:val="008A1ED7"/>
    <w:rsid w:val="008C15DE"/>
    <w:rsid w:val="008D5C3A"/>
    <w:rsid w:val="008D6829"/>
    <w:rsid w:val="008E2870"/>
    <w:rsid w:val="008E6DA2"/>
    <w:rsid w:val="008F5A55"/>
    <w:rsid w:val="008F6DD5"/>
    <w:rsid w:val="008F72E0"/>
    <w:rsid w:val="00907B1E"/>
    <w:rsid w:val="00917BA3"/>
    <w:rsid w:val="00943AFD"/>
    <w:rsid w:val="00963A51"/>
    <w:rsid w:val="00983B6E"/>
    <w:rsid w:val="009936F8"/>
    <w:rsid w:val="009A3772"/>
    <w:rsid w:val="009B076E"/>
    <w:rsid w:val="009C3B40"/>
    <w:rsid w:val="009D17F0"/>
    <w:rsid w:val="00A0098D"/>
    <w:rsid w:val="00A32634"/>
    <w:rsid w:val="00A42796"/>
    <w:rsid w:val="00A52E1F"/>
    <w:rsid w:val="00A5311D"/>
    <w:rsid w:val="00A60D6F"/>
    <w:rsid w:val="00A8510F"/>
    <w:rsid w:val="00A871AF"/>
    <w:rsid w:val="00A921B7"/>
    <w:rsid w:val="00A96269"/>
    <w:rsid w:val="00AB1102"/>
    <w:rsid w:val="00AD3B58"/>
    <w:rsid w:val="00AF05B5"/>
    <w:rsid w:val="00AF56C6"/>
    <w:rsid w:val="00AF7CB2"/>
    <w:rsid w:val="00B032E8"/>
    <w:rsid w:val="00B13C31"/>
    <w:rsid w:val="00B3621B"/>
    <w:rsid w:val="00B4256F"/>
    <w:rsid w:val="00B57F96"/>
    <w:rsid w:val="00B67892"/>
    <w:rsid w:val="00B70C93"/>
    <w:rsid w:val="00B831B4"/>
    <w:rsid w:val="00BA4D33"/>
    <w:rsid w:val="00BB48A1"/>
    <w:rsid w:val="00BB4B08"/>
    <w:rsid w:val="00BC2D06"/>
    <w:rsid w:val="00C25477"/>
    <w:rsid w:val="00C25758"/>
    <w:rsid w:val="00C3025C"/>
    <w:rsid w:val="00C54959"/>
    <w:rsid w:val="00C744EB"/>
    <w:rsid w:val="00C904E9"/>
    <w:rsid w:val="00C90702"/>
    <w:rsid w:val="00C917FF"/>
    <w:rsid w:val="00C9766A"/>
    <w:rsid w:val="00CA054C"/>
    <w:rsid w:val="00CC2BE0"/>
    <w:rsid w:val="00CC4F39"/>
    <w:rsid w:val="00CD544C"/>
    <w:rsid w:val="00CE2100"/>
    <w:rsid w:val="00CE27E4"/>
    <w:rsid w:val="00CF4256"/>
    <w:rsid w:val="00CF6E50"/>
    <w:rsid w:val="00D02235"/>
    <w:rsid w:val="00D02D9B"/>
    <w:rsid w:val="00D04FE8"/>
    <w:rsid w:val="00D053F5"/>
    <w:rsid w:val="00D0661F"/>
    <w:rsid w:val="00D176CF"/>
    <w:rsid w:val="00D17AD5"/>
    <w:rsid w:val="00D271E3"/>
    <w:rsid w:val="00D34497"/>
    <w:rsid w:val="00D47A80"/>
    <w:rsid w:val="00D80220"/>
    <w:rsid w:val="00D85807"/>
    <w:rsid w:val="00D87349"/>
    <w:rsid w:val="00D91EE9"/>
    <w:rsid w:val="00D9627A"/>
    <w:rsid w:val="00D97220"/>
    <w:rsid w:val="00DB0B07"/>
    <w:rsid w:val="00DF2B59"/>
    <w:rsid w:val="00E11ECC"/>
    <w:rsid w:val="00E14D47"/>
    <w:rsid w:val="00E1641C"/>
    <w:rsid w:val="00E17F96"/>
    <w:rsid w:val="00E208C6"/>
    <w:rsid w:val="00E21C6B"/>
    <w:rsid w:val="00E26708"/>
    <w:rsid w:val="00E34958"/>
    <w:rsid w:val="00E37AB0"/>
    <w:rsid w:val="00E41CA7"/>
    <w:rsid w:val="00E50265"/>
    <w:rsid w:val="00E71C39"/>
    <w:rsid w:val="00E93299"/>
    <w:rsid w:val="00EA4C4A"/>
    <w:rsid w:val="00EA56E6"/>
    <w:rsid w:val="00EA5D92"/>
    <w:rsid w:val="00EA694D"/>
    <w:rsid w:val="00EC335F"/>
    <w:rsid w:val="00EC48FB"/>
    <w:rsid w:val="00ED1A29"/>
    <w:rsid w:val="00ED3965"/>
    <w:rsid w:val="00EF232A"/>
    <w:rsid w:val="00EF372A"/>
    <w:rsid w:val="00EF633D"/>
    <w:rsid w:val="00F05A69"/>
    <w:rsid w:val="00F43FFD"/>
    <w:rsid w:val="00F44236"/>
    <w:rsid w:val="00F52517"/>
    <w:rsid w:val="00F54140"/>
    <w:rsid w:val="00F704E8"/>
    <w:rsid w:val="00F82B36"/>
    <w:rsid w:val="00F96952"/>
    <w:rsid w:val="00FA57B2"/>
    <w:rsid w:val="00FB509B"/>
    <w:rsid w:val="00FB643B"/>
    <w:rsid w:val="00FC2CA5"/>
    <w:rsid w:val="00FC3D4B"/>
    <w:rsid w:val="00FC6312"/>
    <w:rsid w:val="00FE36E3"/>
    <w:rsid w:val="00FE6B01"/>
    <w:rsid w:val="00FE7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333326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4841179">
      <w:bodyDiv w:val="1"/>
      <w:marLeft w:val="0"/>
      <w:marRight w:val="0"/>
      <w:marTop w:val="0"/>
      <w:marBottom w:val="0"/>
      <w:divBdr>
        <w:top w:val="none" w:sz="0" w:space="0" w:color="auto"/>
        <w:left w:val="none" w:sz="0" w:space="0" w:color="auto"/>
        <w:bottom w:val="none" w:sz="0" w:space="0" w:color="auto"/>
        <w:right w:val="none" w:sz="0" w:space="0" w:color="auto"/>
      </w:divBdr>
    </w:div>
    <w:div w:id="90133218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311"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David.Maggio@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3599</Words>
  <Characters>19291</Characters>
  <Application>Microsoft Office Word</Application>
  <DocSecurity>4</DocSecurity>
  <Lines>438</Lines>
  <Paragraphs>193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22697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2025-12-15T01:44:00Z</dcterms:created>
  <dcterms:modified xsi:type="dcterms:W3CDTF">2025-12-15T01:44:00Z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2025-12-05T14:31:43Z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0a56c541-d641-4583-8dc9-61c257e2f0a8</vt:lpwstr>
  </property>
  <property fmtid="{D5CDD505-2E9C-101B-9397-08002B2CF9AE}" pid="8" name="MSIP_Label_c144db1d-993e-40da-980d-6eea152adc50_ContentBits">
    <vt:lpwstr>0</vt:lpwstr>
  </property>
  <property fmtid="{D5CDD505-2E9C-101B-9397-08002B2CF9AE}" pid="9" name="MSIP_Label_c144db1d-993e-40da-980d-6eea152adc50_Tag">
    <vt:lpwstr>10, 0, 1, 1</vt:lpwstr>
  </property>
</Properties>
</file>