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86110" w14:textId="705872CB" w:rsidR="00877C10" w:rsidRDefault="00877C10" w:rsidP="008A379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77C10" w14:paraId="60614C38" w14:textId="77777777" w:rsidTr="00C12D7C">
        <w:tc>
          <w:tcPr>
            <w:tcW w:w="1620" w:type="dxa"/>
            <w:tcBorders>
              <w:bottom w:val="single" w:sz="4" w:space="0" w:color="auto"/>
            </w:tcBorders>
            <w:shd w:val="clear" w:color="auto" w:fill="FFFFFF"/>
            <w:vAlign w:val="center"/>
          </w:tcPr>
          <w:p w14:paraId="052D9D0A" w14:textId="77777777" w:rsidR="00877C10" w:rsidRDefault="00877C10" w:rsidP="00C12D7C">
            <w:pPr>
              <w:pStyle w:val="Header"/>
              <w:spacing w:before="120" w:after="120"/>
            </w:pPr>
            <w:r>
              <w:t>NPRR Number</w:t>
            </w:r>
          </w:p>
        </w:tc>
        <w:tc>
          <w:tcPr>
            <w:tcW w:w="1260" w:type="dxa"/>
            <w:tcBorders>
              <w:bottom w:val="single" w:sz="4" w:space="0" w:color="auto"/>
            </w:tcBorders>
            <w:vAlign w:val="center"/>
          </w:tcPr>
          <w:p w14:paraId="41EE4387" w14:textId="77777777" w:rsidR="00877C10" w:rsidRDefault="00877C10" w:rsidP="00C12D7C">
            <w:pPr>
              <w:pStyle w:val="Header"/>
              <w:spacing w:before="120" w:after="120"/>
              <w:jc w:val="center"/>
            </w:pPr>
            <w:hyperlink r:id="rId8" w:history="1">
              <w:r w:rsidRPr="00E52BBF">
                <w:rPr>
                  <w:rStyle w:val="Hyperlink"/>
                </w:rPr>
                <w:t>1305</w:t>
              </w:r>
            </w:hyperlink>
          </w:p>
        </w:tc>
        <w:tc>
          <w:tcPr>
            <w:tcW w:w="900" w:type="dxa"/>
            <w:tcBorders>
              <w:bottom w:val="single" w:sz="4" w:space="0" w:color="auto"/>
            </w:tcBorders>
            <w:shd w:val="clear" w:color="auto" w:fill="FFFFFF"/>
            <w:vAlign w:val="center"/>
          </w:tcPr>
          <w:p w14:paraId="6CA1630A" w14:textId="77777777" w:rsidR="00877C10" w:rsidRDefault="00877C10" w:rsidP="00C12D7C">
            <w:pPr>
              <w:pStyle w:val="Header"/>
              <w:spacing w:before="120" w:after="120"/>
            </w:pPr>
            <w:r>
              <w:t>NPRR Title</w:t>
            </w:r>
          </w:p>
        </w:tc>
        <w:tc>
          <w:tcPr>
            <w:tcW w:w="6660" w:type="dxa"/>
            <w:tcBorders>
              <w:bottom w:val="single" w:sz="4" w:space="0" w:color="auto"/>
            </w:tcBorders>
            <w:vAlign w:val="center"/>
          </w:tcPr>
          <w:p w14:paraId="06615E0A" w14:textId="77777777" w:rsidR="00877C10" w:rsidRDefault="00877C10" w:rsidP="00C12D7C">
            <w:pPr>
              <w:pStyle w:val="Header"/>
              <w:spacing w:before="120" w:after="120"/>
            </w:pPr>
            <w:r w:rsidRPr="00AF1B8A">
              <w:rPr>
                <w:rStyle w:val="ui-provider"/>
                <w:rFonts w:cs="Arial"/>
              </w:rPr>
              <w:t>Move OBD to Section 2</w:t>
            </w:r>
            <w:r>
              <w:rPr>
                <w:rStyle w:val="ui-provider"/>
                <w:rFonts w:cs="Arial"/>
              </w:rPr>
              <w:t>3</w:t>
            </w:r>
            <w:r w:rsidRPr="00AF1B8A">
              <w:rPr>
                <w:rStyle w:val="ui-provider"/>
                <w:rFonts w:cs="Arial"/>
              </w:rPr>
              <w:t xml:space="preserve"> – </w:t>
            </w:r>
            <w:r>
              <w:rPr>
                <w:rFonts w:cs="Arial"/>
              </w:rPr>
              <w:t>Counter-Party Credit Application Form</w:t>
            </w:r>
          </w:p>
        </w:tc>
      </w:tr>
      <w:tr w:rsidR="00877C10" w:rsidRPr="00E01925" w14:paraId="507FF645" w14:textId="77777777" w:rsidTr="00C12D7C">
        <w:trPr>
          <w:trHeight w:val="518"/>
        </w:trPr>
        <w:tc>
          <w:tcPr>
            <w:tcW w:w="2880" w:type="dxa"/>
            <w:gridSpan w:val="2"/>
            <w:shd w:val="clear" w:color="auto" w:fill="FFFFFF"/>
            <w:vAlign w:val="center"/>
          </w:tcPr>
          <w:p w14:paraId="0FB5EF17" w14:textId="07108E47" w:rsidR="00877C10" w:rsidRPr="00E01925" w:rsidRDefault="00877C10" w:rsidP="00877C10">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1A20AAA" w14:textId="4E6EF45D" w:rsidR="00877C10" w:rsidRPr="00E01925" w:rsidRDefault="00212773" w:rsidP="00877C10">
            <w:pPr>
              <w:pStyle w:val="NormalArial"/>
              <w:spacing w:before="120" w:after="120"/>
            </w:pPr>
            <w:r>
              <w:t>December 10</w:t>
            </w:r>
            <w:r w:rsidR="00877C10">
              <w:t>, 2025</w:t>
            </w:r>
          </w:p>
        </w:tc>
      </w:tr>
      <w:tr w:rsidR="00877C10" w:rsidRPr="00E01925" w14:paraId="782F9DD6" w14:textId="77777777" w:rsidTr="00C12D7C">
        <w:trPr>
          <w:trHeight w:val="518"/>
        </w:trPr>
        <w:tc>
          <w:tcPr>
            <w:tcW w:w="2880" w:type="dxa"/>
            <w:gridSpan w:val="2"/>
            <w:shd w:val="clear" w:color="auto" w:fill="FFFFFF"/>
            <w:vAlign w:val="center"/>
          </w:tcPr>
          <w:p w14:paraId="5E5309F7" w14:textId="212EDD3C" w:rsidR="00877C10" w:rsidRPr="00E01925" w:rsidRDefault="00877C10" w:rsidP="00877C10">
            <w:pPr>
              <w:pStyle w:val="Header"/>
              <w:spacing w:before="120" w:after="120"/>
              <w:rPr>
                <w:bCs w:val="0"/>
              </w:rPr>
            </w:pPr>
            <w:r>
              <w:rPr>
                <w:bCs w:val="0"/>
              </w:rPr>
              <w:t>Action</w:t>
            </w:r>
          </w:p>
        </w:tc>
        <w:tc>
          <w:tcPr>
            <w:tcW w:w="7560" w:type="dxa"/>
            <w:gridSpan w:val="2"/>
            <w:vAlign w:val="center"/>
          </w:tcPr>
          <w:p w14:paraId="32B22B30" w14:textId="71919071" w:rsidR="00877C10" w:rsidRDefault="00877C10" w:rsidP="00877C10">
            <w:pPr>
              <w:pStyle w:val="NormalArial"/>
              <w:spacing w:before="120" w:after="120"/>
            </w:pPr>
            <w:r>
              <w:t>Recommended Approval</w:t>
            </w:r>
          </w:p>
        </w:tc>
      </w:tr>
      <w:tr w:rsidR="00877C10" w:rsidRPr="00E01925" w14:paraId="737B5A57" w14:textId="77777777" w:rsidTr="00C12D7C">
        <w:trPr>
          <w:trHeight w:val="518"/>
        </w:trPr>
        <w:tc>
          <w:tcPr>
            <w:tcW w:w="2880" w:type="dxa"/>
            <w:gridSpan w:val="2"/>
            <w:shd w:val="clear" w:color="auto" w:fill="FFFFFF"/>
            <w:vAlign w:val="center"/>
          </w:tcPr>
          <w:p w14:paraId="752C0553" w14:textId="1DEA1D6B" w:rsidR="00877C10" w:rsidRPr="00E01925" w:rsidRDefault="00877C10" w:rsidP="00877C10">
            <w:pPr>
              <w:pStyle w:val="Header"/>
              <w:spacing w:before="120" w:after="120"/>
              <w:rPr>
                <w:bCs w:val="0"/>
              </w:rPr>
            </w:pPr>
            <w:r>
              <w:rPr>
                <w:bCs w:val="0"/>
              </w:rPr>
              <w:t>Timeline</w:t>
            </w:r>
          </w:p>
        </w:tc>
        <w:tc>
          <w:tcPr>
            <w:tcW w:w="7560" w:type="dxa"/>
            <w:gridSpan w:val="2"/>
            <w:vAlign w:val="center"/>
          </w:tcPr>
          <w:p w14:paraId="34D53C69" w14:textId="70420F98" w:rsidR="00877C10" w:rsidRDefault="00877C10" w:rsidP="00877C10">
            <w:pPr>
              <w:pStyle w:val="NormalArial"/>
              <w:spacing w:before="120" w:after="120"/>
            </w:pPr>
            <w:r w:rsidRPr="00F349CE">
              <w:t>Normal</w:t>
            </w:r>
          </w:p>
        </w:tc>
      </w:tr>
      <w:tr w:rsidR="008A379C" w:rsidRPr="00E01925" w14:paraId="42355CD7" w14:textId="77777777" w:rsidTr="00C12D7C">
        <w:trPr>
          <w:trHeight w:val="518"/>
        </w:trPr>
        <w:tc>
          <w:tcPr>
            <w:tcW w:w="2880" w:type="dxa"/>
            <w:gridSpan w:val="2"/>
            <w:shd w:val="clear" w:color="auto" w:fill="FFFFFF"/>
            <w:vAlign w:val="center"/>
          </w:tcPr>
          <w:p w14:paraId="76E71F39" w14:textId="4A5C1EF6" w:rsidR="008A379C" w:rsidRDefault="008A379C" w:rsidP="008A379C">
            <w:pPr>
              <w:pStyle w:val="Header"/>
              <w:spacing w:before="120" w:after="120"/>
              <w:rPr>
                <w:bCs w:val="0"/>
              </w:rPr>
            </w:pPr>
            <w:r w:rsidRPr="00374E76">
              <w:rPr>
                <w:rFonts w:cs="Arial"/>
              </w:rPr>
              <w:t>Estimated Impacts</w:t>
            </w:r>
          </w:p>
        </w:tc>
        <w:tc>
          <w:tcPr>
            <w:tcW w:w="7560" w:type="dxa"/>
            <w:gridSpan w:val="2"/>
            <w:vAlign w:val="center"/>
          </w:tcPr>
          <w:p w14:paraId="4B1C8F6B" w14:textId="77777777" w:rsidR="008A379C" w:rsidRPr="00374E76" w:rsidRDefault="008A379C" w:rsidP="008A379C">
            <w:pPr>
              <w:pStyle w:val="NormalArial"/>
              <w:spacing w:before="120" w:after="120"/>
              <w:rPr>
                <w:rFonts w:cs="Arial"/>
              </w:rPr>
            </w:pPr>
            <w:r w:rsidRPr="00374E76">
              <w:rPr>
                <w:rFonts w:cs="Arial"/>
              </w:rPr>
              <w:t>Cost/Budgetary:</w:t>
            </w:r>
            <w:r>
              <w:rPr>
                <w:rFonts w:cs="Arial"/>
              </w:rPr>
              <w:t xml:space="preserve">  None</w:t>
            </w:r>
          </w:p>
          <w:p w14:paraId="1BA5C9A4" w14:textId="21B6E3B9" w:rsidR="008A379C" w:rsidRPr="00F349CE" w:rsidRDefault="008A379C" w:rsidP="008A379C">
            <w:pPr>
              <w:pStyle w:val="NormalArial"/>
              <w:spacing w:before="120" w:after="120"/>
            </w:pPr>
            <w:r w:rsidRPr="00374E76">
              <w:rPr>
                <w:rFonts w:cs="Arial"/>
              </w:rPr>
              <w:t>Project Duration:</w:t>
            </w:r>
            <w:r>
              <w:rPr>
                <w:rFonts w:cs="Arial"/>
              </w:rPr>
              <w:t xml:space="preserve">  No project required</w:t>
            </w:r>
          </w:p>
        </w:tc>
      </w:tr>
      <w:tr w:rsidR="00877C10" w:rsidRPr="00E01925" w14:paraId="1F1412D9" w14:textId="77777777" w:rsidTr="00C12D7C">
        <w:trPr>
          <w:trHeight w:val="518"/>
        </w:trPr>
        <w:tc>
          <w:tcPr>
            <w:tcW w:w="2880" w:type="dxa"/>
            <w:gridSpan w:val="2"/>
            <w:shd w:val="clear" w:color="auto" w:fill="FFFFFF"/>
            <w:vAlign w:val="center"/>
          </w:tcPr>
          <w:p w14:paraId="3E6F10D7" w14:textId="39774473" w:rsidR="00877C10" w:rsidRPr="00E01925" w:rsidRDefault="00877C10" w:rsidP="00877C10">
            <w:pPr>
              <w:pStyle w:val="Header"/>
              <w:spacing w:before="120" w:after="120"/>
              <w:rPr>
                <w:bCs w:val="0"/>
              </w:rPr>
            </w:pPr>
            <w:r>
              <w:rPr>
                <w:bCs w:val="0"/>
              </w:rPr>
              <w:t>Proposed Effective Date</w:t>
            </w:r>
          </w:p>
        </w:tc>
        <w:tc>
          <w:tcPr>
            <w:tcW w:w="7560" w:type="dxa"/>
            <w:gridSpan w:val="2"/>
            <w:vAlign w:val="center"/>
          </w:tcPr>
          <w:p w14:paraId="45E5E1CB" w14:textId="3CF18DE9" w:rsidR="00877C10" w:rsidRDefault="008A379C" w:rsidP="00877C10">
            <w:pPr>
              <w:pStyle w:val="NormalArial"/>
              <w:spacing w:before="120" w:after="120"/>
            </w:pPr>
            <w:r w:rsidRPr="00374E76">
              <w:rPr>
                <w:rFonts w:cs="Arial"/>
              </w:rPr>
              <w:t>The first of the month following Public Utility Commission of Texas (PUCT) approval</w:t>
            </w:r>
          </w:p>
        </w:tc>
      </w:tr>
      <w:tr w:rsidR="00877C10" w:rsidRPr="00E01925" w14:paraId="0B6B3893" w14:textId="77777777" w:rsidTr="00C12D7C">
        <w:trPr>
          <w:trHeight w:val="518"/>
        </w:trPr>
        <w:tc>
          <w:tcPr>
            <w:tcW w:w="2880" w:type="dxa"/>
            <w:gridSpan w:val="2"/>
            <w:shd w:val="clear" w:color="auto" w:fill="FFFFFF"/>
            <w:vAlign w:val="center"/>
          </w:tcPr>
          <w:p w14:paraId="08E87489" w14:textId="2F89BA8F" w:rsidR="00877C10" w:rsidRPr="00E01925" w:rsidRDefault="00877C10" w:rsidP="00877C10">
            <w:pPr>
              <w:pStyle w:val="Header"/>
              <w:spacing w:before="120" w:after="120"/>
              <w:rPr>
                <w:bCs w:val="0"/>
              </w:rPr>
            </w:pPr>
            <w:r>
              <w:rPr>
                <w:bCs w:val="0"/>
              </w:rPr>
              <w:t>Priority and Rank Assigned</w:t>
            </w:r>
          </w:p>
        </w:tc>
        <w:tc>
          <w:tcPr>
            <w:tcW w:w="7560" w:type="dxa"/>
            <w:gridSpan w:val="2"/>
            <w:vAlign w:val="center"/>
          </w:tcPr>
          <w:p w14:paraId="58CB543B" w14:textId="19DDF70B" w:rsidR="00877C10" w:rsidRDefault="008A379C" w:rsidP="00877C10">
            <w:pPr>
              <w:pStyle w:val="NormalArial"/>
              <w:spacing w:before="120" w:after="120"/>
            </w:pPr>
            <w:r>
              <w:t>Not applicable</w:t>
            </w:r>
          </w:p>
        </w:tc>
      </w:tr>
      <w:tr w:rsidR="00877C10" w14:paraId="710EDA11" w14:textId="77777777" w:rsidTr="00C12D7C">
        <w:trPr>
          <w:trHeight w:val="773"/>
        </w:trPr>
        <w:tc>
          <w:tcPr>
            <w:tcW w:w="2880" w:type="dxa"/>
            <w:gridSpan w:val="2"/>
            <w:tcBorders>
              <w:top w:val="single" w:sz="4" w:space="0" w:color="auto"/>
              <w:bottom w:val="single" w:sz="4" w:space="0" w:color="auto"/>
            </w:tcBorders>
            <w:shd w:val="clear" w:color="auto" w:fill="FFFFFF"/>
            <w:vAlign w:val="center"/>
          </w:tcPr>
          <w:p w14:paraId="62469E43" w14:textId="77777777" w:rsidR="00877C10" w:rsidRPr="00E703EB" w:rsidRDefault="00877C10" w:rsidP="00C12D7C">
            <w:pPr>
              <w:pStyle w:val="Header"/>
              <w:spacing w:before="120" w:after="120"/>
            </w:pPr>
            <w:r w:rsidRPr="00E703EB">
              <w:t xml:space="preserve">Nodal Protocol Sections Requiring Revision </w:t>
            </w:r>
          </w:p>
        </w:tc>
        <w:tc>
          <w:tcPr>
            <w:tcW w:w="7560" w:type="dxa"/>
            <w:gridSpan w:val="2"/>
            <w:tcBorders>
              <w:top w:val="single" w:sz="4" w:space="0" w:color="auto"/>
            </w:tcBorders>
            <w:vAlign w:val="center"/>
          </w:tcPr>
          <w:p w14:paraId="749097BB" w14:textId="77777777" w:rsidR="00877C10" w:rsidRDefault="00877C10" w:rsidP="00877C10">
            <w:pPr>
              <w:pStyle w:val="NormalArial"/>
              <w:spacing w:before="120"/>
            </w:pPr>
            <w:r>
              <w:t>16.2.1, Criteria for Qualification as a Qualified Scheduling Entity</w:t>
            </w:r>
          </w:p>
          <w:p w14:paraId="6A19C782" w14:textId="77777777" w:rsidR="00877C10" w:rsidRDefault="00877C10" w:rsidP="00877C10">
            <w:pPr>
              <w:pStyle w:val="NormalArial"/>
            </w:pPr>
            <w:r>
              <w:t>16.8.1, Criteria for Qualification as a CRR Account Holder</w:t>
            </w:r>
          </w:p>
          <w:p w14:paraId="7A07B9B0" w14:textId="77777777" w:rsidR="00877C10" w:rsidRPr="00E703EB" w:rsidRDefault="00877C10" w:rsidP="00877C10">
            <w:pPr>
              <w:pStyle w:val="NormalArial"/>
            </w:pPr>
            <w:r w:rsidRPr="00E703EB">
              <w:t xml:space="preserve">16.11.1, ERCOT Creditworthiness Requirements for </w:t>
            </w:r>
            <w:proofErr w:type="gramStart"/>
            <w:r w:rsidRPr="00E703EB">
              <w:t>Counter-Parties</w:t>
            </w:r>
            <w:proofErr w:type="gramEnd"/>
          </w:p>
          <w:p w14:paraId="156B919F" w14:textId="77777777" w:rsidR="00877C10" w:rsidRPr="00E703EB" w:rsidRDefault="00877C10" w:rsidP="00877C10">
            <w:pPr>
              <w:pStyle w:val="NormalArial"/>
            </w:pPr>
            <w:r w:rsidRPr="00E703EB">
              <w:t>16.11.6,  Payment Breach and Late Payments by Market Participants</w:t>
            </w:r>
          </w:p>
          <w:p w14:paraId="5ABE3DD4" w14:textId="77777777" w:rsidR="00877C10" w:rsidRPr="00E703EB" w:rsidRDefault="00877C10" w:rsidP="00877C10">
            <w:pPr>
              <w:pStyle w:val="NormalArial"/>
            </w:pPr>
            <w:r w:rsidRPr="00E703EB">
              <w:t>23A, Congestion Revenue Right (CRR) Account Holder Application for Registration</w:t>
            </w:r>
          </w:p>
          <w:p w14:paraId="4F56C947" w14:textId="77777777" w:rsidR="00877C10" w:rsidRPr="00E703EB" w:rsidRDefault="00877C10" w:rsidP="00877C10">
            <w:pPr>
              <w:pStyle w:val="NormalArial"/>
            </w:pPr>
            <w:r w:rsidRPr="00E703EB">
              <w:t>23G, QSE Application and Service Filing for Registration Form</w:t>
            </w:r>
          </w:p>
          <w:p w14:paraId="29D1CF6A" w14:textId="4F748BC6" w:rsidR="00877C10" w:rsidRPr="00E703EB" w:rsidRDefault="00877C10" w:rsidP="00877C10">
            <w:pPr>
              <w:pStyle w:val="NormalArial"/>
              <w:spacing w:after="120"/>
            </w:pPr>
            <w:r w:rsidRPr="00E703EB">
              <w:t>23U, Counter-Party Credit Application Form (new)</w:t>
            </w:r>
          </w:p>
        </w:tc>
      </w:tr>
      <w:tr w:rsidR="00877C10" w14:paraId="002D3680" w14:textId="77777777" w:rsidTr="00C12D7C">
        <w:trPr>
          <w:trHeight w:val="518"/>
        </w:trPr>
        <w:tc>
          <w:tcPr>
            <w:tcW w:w="2880" w:type="dxa"/>
            <w:gridSpan w:val="2"/>
            <w:tcBorders>
              <w:bottom w:val="single" w:sz="4" w:space="0" w:color="auto"/>
            </w:tcBorders>
            <w:shd w:val="clear" w:color="auto" w:fill="FFFFFF"/>
            <w:vAlign w:val="center"/>
          </w:tcPr>
          <w:p w14:paraId="61D09FBB" w14:textId="77777777" w:rsidR="00877C10" w:rsidRDefault="00877C10" w:rsidP="00C12D7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B8CB5F5" w14:textId="77777777" w:rsidR="00877C10" w:rsidRPr="00FB509B" w:rsidRDefault="00877C10" w:rsidP="00C12D7C">
            <w:pPr>
              <w:pStyle w:val="NormalArial"/>
              <w:spacing w:before="120" w:after="120"/>
            </w:pPr>
            <w:r>
              <w:t>Counter-Party Credit Application Form (Upon approval of this Nodal Protocol Revision Request (NPRR), this will be removed from the Other Binding Documents List.)</w:t>
            </w:r>
          </w:p>
        </w:tc>
      </w:tr>
      <w:tr w:rsidR="00877C10" w14:paraId="203A4933" w14:textId="77777777" w:rsidTr="00C12D7C">
        <w:trPr>
          <w:trHeight w:val="518"/>
        </w:trPr>
        <w:tc>
          <w:tcPr>
            <w:tcW w:w="2880" w:type="dxa"/>
            <w:gridSpan w:val="2"/>
            <w:tcBorders>
              <w:bottom w:val="single" w:sz="4" w:space="0" w:color="auto"/>
            </w:tcBorders>
            <w:shd w:val="clear" w:color="auto" w:fill="FFFFFF"/>
            <w:vAlign w:val="center"/>
          </w:tcPr>
          <w:p w14:paraId="61906C58" w14:textId="77777777" w:rsidR="00877C10" w:rsidRDefault="00877C10" w:rsidP="00C12D7C">
            <w:pPr>
              <w:pStyle w:val="Header"/>
              <w:spacing w:before="120" w:after="120"/>
            </w:pPr>
            <w:r>
              <w:t>Revision Description</w:t>
            </w:r>
          </w:p>
        </w:tc>
        <w:tc>
          <w:tcPr>
            <w:tcW w:w="7560" w:type="dxa"/>
            <w:gridSpan w:val="2"/>
            <w:tcBorders>
              <w:bottom w:val="single" w:sz="4" w:space="0" w:color="auto"/>
            </w:tcBorders>
            <w:vAlign w:val="center"/>
          </w:tcPr>
          <w:p w14:paraId="7C994D60" w14:textId="77777777" w:rsidR="00877C10" w:rsidRPr="008D6B1C" w:rsidRDefault="00877C10" w:rsidP="00C12D7C">
            <w:pPr>
              <w:pStyle w:val="NormalArial"/>
              <w:spacing w:before="120" w:after="120"/>
              <w:rPr>
                <w:bCs/>
              </w:rPr>
            </w:pPr>
            <w:r w:rsidRPr="00AF1B8A">
              <w:rPr>
                <w:bCs/>
              </w:rPr>
              <w:t xml:space="preserve">This </w:t>
            </w:r>
            <w:r w:rsidRPr="009546A5">
              <w:rPr>
                <w:bCs/>
              </w:rPr>
              <w:t xml:space="preserve">Nodal Protocol Revision Request (NPRR) incorporates the Other Binding Document </w:t>
            </w:r>
            <w:r w:rsidRPr="009546A5">
              <w:rPr>
                <w:rStyle w:val="ui-provider"/>
                <w:bCs/>
              </w:rPr>
              <w:t>“</w:t>
            </w:r>
            <w:r>
              <w:rPr>
                <w:rFonts w:cs="Arial"/>
                <w:bCs/>
              </w:rPr>
              <w:t>Counter-Party Credit Application Form</w:t>
            </w:r>
            <w:r w:rsidRPr="009546A5">
              <w:rPr>
                <w:rStyle w:val="ui-provider"/>
                <w:bCs/>
              </w:rPr>
              <w:t xml:space="preserve">” </w:t>
            </w:r>
            <w:r w:rsidRPr="009546A5">
              <w:rPr>
                <w:bCs/>
              </w:rPr>
              <w:t>into the Protocols</w:t>
            </w:r>
            <w:r>
              <w:rPr>
                <w:bCs/>
              </w:rPr>
              <w:t xml:space="preserve"> to standardize the approval process</w:t>
            </w:r>
            <w:r w:rsidRPr="009546A5">
              <w:rPr>
                <w:bCs/>
              </w:rPr>
              <w:t>.</w:t>
            </w:r>
          </w:p>
        </w:tc>
      </w:tr>
      <w:tr w:rsidR="00877C10" w14:paraId="154993D1" w14:textId="77777777" w:rsidTr="00C12D7C">
        <w:trPr>
          <w:trHeight w:val="518"/>
        </w:trPr>
        <w:tc>
          <w:tcPr>
            <w:tcW w:w="2880" w:type="dxa"/>
            <w:gridSpan w:val="2"/>
            <w:shd w:val="clear" w:color="auto" w:fill="FFFFFF"/>
            <w:vAlign w:val="center"/>
          </w:tcPr>
          <w:p w14:paraId="7716DD99" w14:textId="77777777" w:rsidR="00877C10" w:rsidRDefault="00877C10" w:rsidP="00C12D7C">
            <w:pPr>
              <w:pStyle w:val="Header"/>
            </w:pPr>
            <w:r>
              <w:t>Reason for Revision</w:t>
            </w:r>
          </w:p>
        </w:tc>
        <w:tc>
          <w:tcPr>
            <w:tcW w:w="7560" w:type="dxa"/>
            <w:gridSpan w:val="2"/>
            <w:vAlign w:val="center"/>
          </w:tcPr>
          <w:p w14:paraId="43404000" w14:textId="5B87DFE6" w:rsidR="00877C10" w:rsidRDefault="00877C10" w:rsidP="00C12D7C">
            <w:pPr>
              <w:pStyle w:val="NormalArial"/>
              <w:tabs>
                <w:tab w:val="left" w:pos="432"/>
              </w:tabs>
              <w:spacing w:before="120"/>
              <w:ind w:left="432" w:hanging="432"/>
              <w:rPr>
                <w:rFonts w:cs="Arial"/>
                <w:color w:val="000000"/>
              </w:rPr>
            </w:pPr>
            <w:r w:rsidRPr="006629C8">
              <w:object w:dxaOrig="1440" w:dyaOrig="1440" w14:anchorId="25E05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2E41EF0" w14:textId="776EBBCC" w:rsidR="00877C10" w:rsidRPr="00BD53C5" w:rsidRDefault="00877C10" w:rsidP="00C12D7C">
            <w:pPr>
              <w:pStyle w:val="NormalArial"/>
              <w:tabs>
                <w:tab w:val="left" w:pos="432"/>
              </w:tabs>
              <w:spacing w:before="120"/>
              <w:ind w:left="432" w:hanging="432"/>
              <w:rPr>
                <w:rFonts w:cs="Arial"/>
                <w:color w:val="000000"/>
              </w:rPr>
            </w:pPr>
            <w:r w:rsidRPr="00CD242D">
              <w:object w:dxaOrig="1440" w:dyaOrig="1440" w14:anchorId="2AE52059">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48395FB" w14:textId="74D32B5D" w:rsidR="00877C10" w:rsidRPr="00BD53C5" w:rsidRDefault="00877C10" w:rsidP="00C12D7C">
            <w:pPr>
              <w:pStyle w:val="NormalArial"/>
              <w:spacing w:before="120"/>
              <w:ind w:left="432" w:hanging="432"/>
              <w:rPr>
                <w:rFonts w:cs="Arial"/>
                <w:color w:val="000000"/>
              </w:rPr>
            </w:pPr>
            <w:r w:rsidRPr="006629C8">
              <w:object w:dxaOrig="1440" w:dyaOrig="1440" w14:anchorId="3316C9B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w:t>
            </w:r>
            <w:r w:rsidRPr="00BD53C5">
              <w:rPr>
                <w:rFonts w:cs="Arial"/>
                <w:color w:val="000000"/>
              </w:rPr>
              <w:lastRenderedPageBreak/>
              <w:t>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71DB23F" w14:textId="7326D172" w:rsidR="00877C10" w:rsidRDefault="00877C10" w:rsidP="00C12D7C">
            <w:pPr>
              <w:pStyle w:val="NormalArial"/>
              <w:spacing w:before="120"/>
              <w:rPr>
                <w:iCs/>
                <w:kern w:val="24"/>
              </w:rPr>
            </w:pPr>
            <w:r w:rsidRPr="006629C8">
              <w:object w:dxaOrig="1440" w:dyaOrig="1440" w14:anchorId="0C45C4C8">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294C0297" w14:textId="4F98AC25" w:rsidR="00877C10" w:rsidRDefault="00877C10" w:rsidP="00C12D7C">
            <w:pPr>
              <w:pStyle w:val="NormalArial"/>
              <w:spacing w:before="120"/>
              <w:rPr>
                <w:iCs/>
                <w:kern w:val="24"/>
              </w:rPr>
            </w:pPr>
            <w:r w:rsidRPr="006629C8">
              <w:object w:dxaOrig="1440" w:dyaOrig="1440" w14:anchorId="6B9AE8D2">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640C1D51" w14:textId="77E516CD" w:rsidR="00877C10" w:rsidRPr="00CD242D" w:rsidRDefault="00877C10" w:rsidP="00C12D7C">
            <w:pPr>
              <w:pStyle w:val="NormalArial"/>
              <w:spacing w:before="120"/>
              <w:rPr>
                <w:rFonts w:cs="Arial"/>
                <w:color w:val="000000"/>
              </w:rPr>
            </w:pPr>
            <w:r w:rsidRPr="006629C8">
              <w:object w:dxaOrig="1440" w:dyaOrig="1440" w14:anchorId="30E2BB06">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3FCD8AB0" w14:textId="77777777" w:rsidR="00877C10" w:rsidRDefault="00877C10" w:rsidP="00C12D7C">
            <w:pPr>
              <w:pStyle w:val="NormalArial"/>
              <w:rPr>
                <w:i/>
                <w:sz w:val="20"/>
                <w:szCs w:val="20"/>
              </w:rPr>
            </w:pPr>
          </w:p>
          <w:p w14:paraId="4B4E48BF" w14:textId="77777777" w:rsidR="00877C10" w:rsidRPr="00176375" w:rsidRDefault="00877C10" w:rsidP="00C12D7C">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877C10" w14:paraId="13049D71" w14:textId="77777777" w:rsidTr="00BC0FC8">
        <w:trPr>
          <w:trHeight w:val="518"/>
        </w:trPr>
        <w:tc>
          <w:tcPr>
            <w:tcW w:w="2880" w:type="dxa"/>
            <w:gridSpan w:val="2"/>
            <w:shd w:val="clear" w:color="auto" w:fill="FFFFFF"/>
            <w:vAlign w:val="center"/>
          </w:tcPr>
          <w:p w14:paraId="42B876E4" w14:textId="77777777" w:rsidR="00877C10" w:rsidRDefault="00877C10" w:rsidP="00C12D7C">
            <w:pPr>
              <w:pStyle w:val="Header"/>
              <w:spacing w:before="120" w:after="120"/>
            </w:pPr>
            <w:r>
              <w:lastRenderedPageBreak/>
              <w:t>Justification of Reason for Revision and Market Impacts</w:t>
            </w:r>
          </w:p>
        </w:tc>
        <w:tc>
          <w:tcPr>
            <w:tcW w:w="7560" w:type="dxa"/>
            <w:gridSpan w:val="2"/>
            <w:vAlign w:val="center"/>
          </w:tcPr>
          <w:p w14:paraId="39B5EAFC" w14:textId="77777777" w:rsidR="00877C10" w:rsidRPr="00625E5D" w:rsidRDefault="00877C10" w:rsidP="00C12D7C">
            <w:pPr>
              <w:pStyle w:val="NormalArial"/>
              <w:spacing w:before="120" w:after="120"/>
              <w:rPr>
                <w:iCs/>
                <w:kern w:val="24"/>
              </w:rPr>
            </w:pPr>
            <w:r w:rsidRPr="00AF1B8A">
              <w:t xml:space="preserve">This NPRR is published for transparency and to standardize the approval </w:t>
            </w:r>
            <w:r w:rsidRPr="009546A5">
              <w:t xml:space="preserve">process for all binding language.  </w:t>
            </w:r>
          </w:p>
        </w:tc>
      </w:tr>
      <w:tr w:rsidR="00BC0FC8" w14:paraId="69B2022A" w14:textId="77777777" w:rsidTr="00BC0FC8">
        <w:trPr>
          <w:trHeight w:val="518"/>
        </w:trPr>
        <w:tc>
          <w:tcPr>
            <w:tcW w:w="2880" w:type="dxa"/>
            <w:gridSpan w:val="2"/>
            <w:shd w:val="clear" w:color="auto" w:fill="FFFFFF"/>
            <w:vAlign w:val="center"/>
          </w:tcPr>
          <w:p w14:paraId="10CF7408" w14:textId="3B0ABCAF" w:rsidR="00BC0FC8" w:rsidRDefault="00BC0FC8" w:rsidP="00BC0FC8">
            <w:pPr>
              <w:pStyle w:val="Header"/>
              <w:spacing w:before="120" w:after="120"/>
            </w:pPr>
            <w:r>
              <w:t>PRS Decision</w:t>
            </w:r>
          </w:p>
        </w:tc>
        <w:tc>
          <w:tcPr>
            <w:tcW w:w="7560" w:type="dxa"/>
            <w:gridSpan w:val="2"/>
            <w:vAlign w:val="center"/>
          </w:tcPr>
          <w:p w14:paraId="6EB35414" w14:textId="77777777" w:rsidR="00BC0FC8" w:rsidRDefault="00BC0FC8" w:rsidP="00BC0FC8">
            <w:pPr>
              <w:pStyle w:val="NormalArial"/>
              <w:spacing w:before="120" w:after="120"/>
            </w:pPr>
            <w:r>
              <w:t>On 11/12/25, PRS voted unanimously to recommend approval of NPRR1305 as amended by the 11/7/25 ERCOT comments.  All Market Segments participated in the vote.</w:t>
            </w:r>
          </w:p>
          <w:p w14:paraId="01A31D91" w14:textId="16C5091F" w:rsidR="008A379C" w:rsidRPr="00AF1B8A" w:rsidRDefault="008A379C" w:rsidP="00BC0FC8">
            <w:pPr>
              <w:pStyle w:val="NormalArial"/>
              <w:spacing w:before="120" w:after="120"/>
            </w:pPr>
            <w:r>
              <w:t>On 12/10/25, PRS voted unanimously t</w:t>
            </w:r>
            <w:r w:rsidRPr="008A379C">
              <w:t>o endorse and forward to TAC the 11/12/25 PRS Report and 10/28/25 Impact Analysis for NPRR1305</w:t>
            </w:r>
            <w:r>
              <w:t>.  All Market Segments participated in the vote.</w:t>
            </w:r>
          </w:p>
        </w:tc>
      </w:tr>
      <w:tr w:rsidR="00BC0FC8" w14:paraId="45BB2C45" w14:textId="77777777" w:rsidTr="00C12D7C">
        <w:trPr>
          <w:trHeight w:val="518"/>
        </w:trPr>
        <w:tc>
          <w:tcPr>
            <w:tcW w:w="2880" w:type="dxa"/>
            <w:gridSpan w:val="2"/>
            <w:tcBorders>
              <w:bottom w:val="single" w:sz="4" w:space="0" w:color="auto"/>
            </w:tcBorders>
            <w:shd w:val="clear" w:color="auto" w:fill="FFFFFF"/>
            <w:vAlign w:val="center"/>
          </w:tcPr>
          <w:p w14:paraId="5F6C6174" w14:textId="25F559B8" w:rsidR="00BC0FC8" w:rsidRDefault="00BC0FC8" w:rsidP="00BC0FC8">
            <w:pPr>
              <w:pStyle w:val="Header"/>
              <w:spacing w:before="120" w:after="120"/>
            </w:pPr>
            <w:r>
              <w:t>Summary of PRS Discussion</w:t>
            </w:r>
          </w:p>
        </w:tc>
        <w:tc>
          <w:tcPr>
            <w:tcW w:w="7560" w:type="dxa"/>
            <w:gridSpan w:val="2"/>
            <w:tcBorders>
              <w:bottom w:val="single" w:sz="4" w:space="0" w:color="auto"/>
            </w:tcBorders>
            <w:vAlign w:val="center"/>
          </w:tcPr>
          <w:p w14:paraId="4CB9C9AA" w14:textId="77777777" w:rsidR="00BC0FC8" w:rsidRDefault="00705D72" w:rsidP="00BC0FC8">
            <w:pPr>
              <w:pStyle w:val="NormalArial"/>
              <w:spacing w:before="120" w:after="120"/>
            </w:pPr>
            <w:r>
              <w:t>On 11/12/25, ERCOT Staff presented NPRR1305 and the 11/7/25 ERCOT comments.</w:t>
            </w:r>
          </w:p>
          <w:p w14:paraId="5BE39AEC" w14:textId="7AFABBAD" w:rsidR="008A379C" w:rsidRPr="00AF1B8A" w:rsidRDefault="008A379C" w:rsidP="00BC0FC8">
            <w:pPr>
              <w:pStyle w:val="NormalArial"/>
              <w:spacing w:before="120" w:after="120"/>
            </w:pPr>
            <w:r>
              <w:t>On 12/10/25, participants reviewed the 10/28/25 Impact Analysis.</w:t>
            </w:r>
          </w:p>
        </w:tc>
      </w:tr>
    </w:tbl>
    <w:p w14:paraId="3318AE00" w14:textId="77777777" w:rsidR="00877C10" w:rsidRDefault="00877C10" w:rsidP="00877C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05D72" w:rsidRPr="00EC7156" w14:paraId="48BA6CA7" w14:textId="77777777" w:rsidTr="00C12D7C">
        <w:trPr>
          <w:trHeight w:val="518"/>
        </w:trPr>
        <w:tc>
          <w:tcPr>
            <w:tcW w:w="10440" w:type="dxa"/>
            <w:gridSpan w:val="2"/>
            <w:shd w:val="clear" w:color="auto" w:fill="FFFFFF"/>
            <w:vAlign w:val="center"/>
          </w:tcPr>
          <w:p w14:paraId="2A8EF0D9" w14:textId="77777777" w:rsidR="00705D72" w:rsidRPr="00EC7156" w:rsidRDefault="00705D72" w:rsidP="00C12D7C">
            <w:pPr>
              <w:pStyle w:val="NormalArial"/>
              <w:spacing w:before="120" w:after="120"/>
              <w:jc w:val="center"/>
              <w:rPr>
                <w:b/>
                <w:bCs/>
              </w:rPr>
            </w:pPr>
            <w:r w:rsidRPr="00EC7156">
              <w:rPr>
                <w:b/>
                <w:bCs/>
              </w:rPr>
              <w:t>Opinion</w:t>
            </w:r>
          </w:p>
        </w:tc>
      </w:tr>
      <w:tr w:rsidR="00705D72" w14:paraId="4FB628E7" w14:textId="77777777" w:rsidTr="00C12D7C">
        <w:trPr>
          <w:trHeight w:val="518"/>
        </w:trPr>
        <w:tc>
          <w:tcPr>
            <w:tcW w:w="2880" w:type="dxa"/>
            <w:shd w:val="clear" w:color="auto" w:fill="FFFFFF"/>
            <w:vAlign w:val="center"/>
          </w:tcPr>
          <w:p w14:paraId="32E728DF" w14:textId="77777777" w:rsidR="00705D72" w:rsidRDefault="00705D72" w:rsidP="00C12D7C">
            <w:pPr>
              <w:pStyle w:val="Header"/>
              <w:spacing w:before="120" w:after="120"/>
            </w:pPr>
            <w:r>
              <w:t>Credit Review</w:t>
            </w:r>
          </w:p>
        </w:tc>
        <w:tc>
          <w:tcPr>
            <w:tcW w:w="7560" w:type="dxa"/>
            <w:vAlign w:val="center"/>
          </w:tcPr>
          <w:p w14:paraId="6917C38F" w14:textId="1BBECD02" w:rsidR="00705D72" w:rsidRDefault="008A379C" w:rsidP="00C12D7C">
            <w:pPr>
              <w:pStyle w:val="NormalArial"/>
              <w:spacing w:before="120" w:after="120"/>
            </w:pPr>
            <w:r w:rsidRPr="008A379C">
              <w:t xml:space="preserve">ERCOT Credit Staff and the Credit Finance </w:t>
            </w:r>
            <w:proofErr w:type="gramStart"/>
            <w:r w:rsidRPr="008A379C">
              <w:t>Sub Group</w:t>
            </w:r>
            <w:proofErr w:type="gramEnd"/>
            <w:r w:rsidRPr="008A379C">
              <w:t xml:space="preserve"> (CFSG) have reviewed NPRR1305 and do not believe that it requires changes to credit monitoring activity or the calculation of liability.</w:t>
            </w:r>
          </w:p>
        </w:tc>
      </w:tr>
      <w:tr w:rsidR="00705D72" w14:paraId="4285F0EB" w14:textId="77777777" w:rsidTr="00C12D7C">
        <w:trPr>
          <w:trHeight w:val="518"/>
        </w:trPr>
        <w:tc>
          <w:tcPr>
            <w:tcW w:w="2880" w:type="dxa"/>
            <w:shd w:val="clear" w:color="auto" w:fill="FFFFFF"/>
            <w:vAlign w:val="center"/>
          </w:tcPr>
          <w:p w14:paraId="1A4C0B99" w14:textId="77777777" w:rsidR="00705D72" w:rsidRDefault="00705D72" w:rsidP="00C12D7C">
            <w:pPr>
              <w:pStyle w:val="Header"/>
              <w:spacing w:before="120" w:after="120"/>
            </w:pPr>
            <w:r>
              <w:t>Independent Market Monitor Opinion</w:t>
            </w:r>
          </w:p>
        </w:tc>
        <w:tc>
          <w:tcPr>
            <w:tcW w:w="7560" w:type="dxa"/>
            <w:vAlign w:val="center"/>
          </w:tcPr>
          <w:p w14:paraId="7265B2B6" w14:textId="77777777" w:rsidR="00705D72" w:rsidRDefault="00705D72" w:rsidP="00C12D7C">
            <w:pPr>
              <w:pStyle w:val="NormalArial"/>
              <w:spacing w:before="120" w:after="120"/>
            </w:pPr>
            <w:r>
              <w:t>To be determined</w:t>
            </w:r>
          </w:p>
        </w:tc>
      </w:tr>
      <w:tr w:rsidR="00705D72" w14:paraId="3AC9E8B7" w14:textId="77777777" w:rsidTr="00C12D7C">
        <w:trPr>
          <w:trHeight w:val="518"/>
        </w:trPr>
        <w:tc>
          <w:tcPr>
            <w:tcW w:w="2880" w:type="dxa"/>
            <w:shd w:val="clear" w:color="auto" w:fill="FFFFFF"/>
            <w:vAlign w:val="center"/>
          </w:tcPr>
          <w:p w14:paraId="27784A81" w14:textId="77777777" w:rsidR="00705D72" w:rsidRDefault="00705D72" w:rsidP="00C12D7C">
            <w:pPr>
              <w:pStyle w:val="Header"/>
              <w:spacing w:before="120" w:after="120"/>
            </w:pPr>
            <w:r>
              <w:t>ERCOT Opinion</w:t>
            </w:r>
          </w:p>
        </w:tc>
        <w:tc>
          <w:tcPr>
            <w:tcW w:w="7560" w:type="dxa"/>
            <w:vAlign w:val="center"/>
          </w:tcPr>
          <w:p w14:paraId="4CCEF641" w14:textId="77777777" w:rsidR="00705D72" w:rsidRDefault="00705D72" w:rsidP="00C12D7C">
            <w:pPr>
              <w:pStyle w:val="NormalArial"/>
              <w:spacing w:before="120" w:after="120"/>
            </w:pPr>
            <w:r>
              <w:t>To be determined</w:t>
            </w:r>
          </w:p>
        </w:tc>
      </w:tr>
      <w:tr w:rsidR="00705D72" w14:paraId="51D06478" w14:textId="77777777" w:rsidTr="00C12D7C">
        <w:trPr>
          <w:trHeight w:val="518"/>
        </w:trPr>
        <w:tc>
          <w:tcPr>
            <w:tcW w:w="2880" w:type="dxa"/>
            <w:tcBorders>
              <w:bottom w:val="single" w:sz="4" w:space="0" w:color="auto"/>
            </w:tcBorders>
            <w:shd w:val="clear" w:color="auto" w:fill="FFFFFF"/>
            <w:vAlign w:val="center"/>
          </w:tcPr>
          <w:p w14:paraId="6EF18ACC" w14:textId="77777777" w:rsidR="00705D72" w:rsidRDefault="00705D72" w:rsidP="00C12D7C">
            <w:pPr>
              <w:pStyle w:val="Header"/>
              <w:spacing w:before="120" w:after="120"/>
            </w:pPr>
            <w:r>
              <w:t>ERCOT Market Impact Statement</w:t>
            </w:r>
          </w:p>
        </w:tc>
        <w:tc>
          <w:tcPr>
            <w:tcW w:w="7560" w:type="dxa"/>
            <w:tcBorders>
              <w:bottom w:val="single" w:sz="4" w:space="0" w:color="auto"/>
            </w:tcBorders>
            <w:vAlign w:val="center"/>
          </w:tcPr>
          <w:p w14:paraId="4366978A" w14:textId="77777777" w:rsidR="00705D72" w:rsidRDefault="00705D72" w:rsidP="00C12D7C">
            <w:pPr>
              <w:pStyle w:val="NormalArial"/>
              <w:spacing w:before="120" w:after="120"/>
            </w:pPr>
            <w:r>
              <w:t>To be determined</w:t>
            </w:r>
          </w:p>
        </w:tc>
      </w:tr>
    </w:tbl>
    <w:p w14:paraId="74B99BC3" w14:textId="77777777" w:rsidR="00705D72" w:rsidRPr="00D85807" w:rsidRDefault="00705D72" w:rsidP="00877C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77C10" w14:paraId="7EA28B42" w14:textId="77777777" w:rsidTr="00C12D7C">
        <w:trPr>
          <w:cantSplit/>
          <w:trHeight w:val="432"/>
        </w:trPr>
        <w:tc>
          <w:tcPr>
            <w:tcW w:w="10440" w:type="dxa"/>
            <w:gridSpan w:val="2"/>
            <w:tcBorders>
              <w:top w:val="single" w:sz="4" w:space="0" w:color="auto"/>
            </w:tcBorders>
            <w:shd w:val="clear" w:color="auto" w:fill="FFFFFF"/>
            <w:vAlign w:val="center"/>
          </w:tcPr>
          <w:p w14:paraId="54D80772" w14:textId="77777777" w:rsidR="00877C10" w:rsidRPr="00176375" w:rsidRDefault="00877C10" w:rsidP="00C12D7C">
            <w:pPr>
              <w:pStyle w:val="Header"/>
              <w:jc w:val="center"/>
              <w:rPr>
                <w:bCs w:val="0"/>
              </w:rPr>
            </w:pPr>
            <w:bookmarkStart w:id="0" w:name="_Hlk154568842"/>
            <w:r>
              <w:t>Sponsor</w:t>
            </w:r>
          </w:p>
        </w:tc>
      </w:tr>
      <w:tr w:rsidR="00877C10" w14:paraId="7B1D64C4" w14:textId="77777777" w:rsidTr="00C12D7C">
        <w:trPr>
          <w:cantSplit/>
          <w:trHeight w:val="432"/>
        </w:trPr>
        <w:tc>
          <w:tcPr>
            <w:tcW w:w="2880" w:type="dxa"/>
            <w:shd w:val="clear" w:color="auto" w:fill="FFFFFF"/>
            <w:vAlign w:val="center"/>
          </w:tcPr>
          <w:p w14:paraId="3CC563EE" w14:textId="77777777" w:rsidR="00877C10" w:rsidRPr="00176375" w:rsidRDefault="00877C10" w:rsidP="00C12D7C">
            <w:pPr>
              <w:pStyle w:val="Header"/>
              <w:rPr>
                <w:bCs w:val="0"/>
              </w:rPr>
            </w:pPr>
            <w:r w:rsidRPr="00B93CA0">
              <w:rPr>
                <w:bCs w:val="0"/>
              </w:rPr>
              <w:t>Name</w:t>
            </w:r>
          </w:p>
        </w:tc>
        <w:tc>
          <w:tcPr>
            <w:tcW w:w="7560" w:type="dxa"/>
            <w:vAlign w:val="center"/>
          </w:tcPr>
          <w:p w14:paraId="7B976C29" w14:textId="77777777" w:rsidR="00877C10" w:rsidRDefault="00877C10" w:rsidP="00C12D7C">
            <w:pPr>
              <w:pStyle w:val="NormalArial"/>
            </w:pPr>
            <w:r>
              <w:rPr>
                <w:rFonts w:cs="Arial"/>
              </w:rPr>
              <w:t>Sanchir Dashnyam</w:t>
            </w:r>
          </w:p>
        </w:tc>
      </w:tr>
      <w:tr w:rsidR="00877C10" w14:paraId="06D4E2E6" w14:textId="77777777" w:rsidTr="00C12D7C">
        <w:trPr>
          <w:cantSplit/>
          <w:trHeight w:val="432"/>
        </w:trPr>
        <w:tc>
          <w:tcPr>
            <w:tcW w:w="2880" w:type="dxa"/>
            <w:shd w:val="clear" w:color="auto" w:fill="FFFFFF"/>
            <w:vAlign w:val="center"/>
          </w:tcPr>
          <w:p w14:paraId="31AFA76B" w14:textId="77777777" w:rsidR="00877C10" w:rsidRPr="00B93CA0" w:rsidRDefault="00877C10" w:rsidP="00C12D7C">
            <w:pPr>
              <w:pStyle w:val="Header"/>
              <w:rPr>
                <w:bCs w:val="0"/>
              </w:rPr>
            </w:pPr>
            <w:r w:rsidRPr="00B93CA0">
              <w:rPr>
                <w:bCs w:val="0"/>
              </w:rPr>
              <w:t>E-mail Address</w:t>
            </w:r>
          </w:p>
        </w:tc>
        <w:tc>
          <w:tcPr>
            <w:tcW w:w="7560" w:type="dxa"/>
            <w:vAlign w:val="center"/>
          </w:tcPr>
          <w:p w14:paraId="3AB68339" w14:textId="77777777" w:rsidR="00877C10" w:rsidRDefault="00877C10" w:rsidP="00C12D7C">
            <w:pPr>
              <w:pStyle w:val="NormalArial"/>
            </w:pPr>
            <w:hyperlink r:id="rId20" w:history="1">
              <w:r w:rsidRPr="00CB1DB2">
                <w:rPr>
                  <w:rStyle w:val="Hyperlink"/>
                </w:rPr>
                <w:t>Sanchir.Dashnyam@ercot.com</w:t>
              </w:r>
            </w:hyperlink>
            <w:r>
              <w:t xml:space="preserve"> </w:t>
            </w:r>
          </w:p>
        </w:tc>
      </w:tr>
      <w:tr w:rsidR="00877C10" w14:paraId="042C72A1" w14:textId="77777777" w:rsidTr="00C12D7C">
        <w:trPr>
          <w:cantSplit/>
          <w:trHeight w:val="432"/>
        </w:trPr>
        <w:tc>
          <w:tcPr>
            <w:tcW w:w="2880" w:type="dxa"/>
            <w:shd w:val="clear" w:color="auto" w:fill="FFFFFF"/>
            <w:vAlign w:val="center"/>
          </w:tcPr>
          <w:p w14:paraId="30114615" w14:textId="77777777" w:rsidR="00877C10" w:rsidRPr="00B93CA0" w:rsidRDefault="00877C10" w:rsidP="00C12D7C">
            <w:pPr>
              <w:pStyle w:val="Header"/>
              <w:rPr>
                <w:bCs w:val="0"/>
              </w:rPr>
            </w:pPr>
            <w:r w:rsidRPr="00B93CA0">
              <w:rPr>
                <w:bCs w:val="0"/>
              </w:rPr>
              <w:lastRenderedPageBreak/>
              <w:t>Company</w:t>
            </w:r>
          </w:p>
        </w:tc>
        <w:tc>
          <w:tcPr>
            <w:tcW w:w="7560" w:type="dxa"/>
            <w:vAlign w:val="center"/>
          </w:tcPr>
          <w:p w14:paraId="21BA53C5" w14:textId="77777777" w:rsidR="00877C10" w:rsidRDefault="00877C10" w:rsidP="00C12D7C">
            <w:pPr>
              <w:pStyle w:val="NormalArial"/>
            </w:pPr>
            <w:r w:rsidRPr="00980222">
              <w:rPr>
                <w:rFonts w:cs="Arial"/>
              </w:rPr>
              <w:t>ERCOT</w:t>
            </w:r>
          </w:p>
        </w:tc>
      </w:tr>
      <w:tr w:rsidR="00877C10" w14:paraId="75126619" w14:textId="77777777" w:rsidTr="00C12D7C">
        <w:trPr>
          <w:cantSplit/>
          <w:trHeight w:val="432"/>
        </w:trPr>
        <w:tc>
          <w:tcPr>
            <w:tcW w:w="2880" w:type="dxa"/>
            <w:tcBorders>
              <w:bottom w:val="single" w:sz="4" w:space="0" w:color="auto"/>
            </w:tcBorders>
            <w:shd w:val="clear" w:color="auto" w:fill="FFFFFF"/>
            <w:vAlign w:val="center"/>
          </w:tcPr>
          <w:p w14:paraId="38363799" w14:textId="77777777" w:rsidR="00877C10" w:rsidRPr="00B93CA0" w:rsidRDefault="00877C10" w:rsidP="00C12D7C">
            <w:pPr>
              <w:pStyle w:val="Header"/>
              <w:rPr>
                <w:bCs w:val="0"/>
              </w:rPr>
            </w:pPr>
            <w:r w:rsidRPr="00B93CA0">
              <w:rPr>
                <w:bCs w:val="0"/>
              </w:rPr>
              <w:t>Phone Number</w:t>
            </w:r>
          </w:p>
        </w:tc>
        <w:tc>
          <w:tcPr>
            <w:tcW w:w="7560" w:type="dxa"/>
            <w:tcBorders>
              <w:bottom w:val="single" w:sz="4" w:space="0" w:color="auto"/>
            </w:tcBorders>
            <w:vAlign w:val="center"/>
          </w:tcPr>
          <w:p w14:paraId="12FFA966" w14:textId="77777777" w:rsidR="00877C10" w:rsidRDefault="00877C10" w:rsidP="00C12D7C">
            <w:pPr>
              <w:pStyle w:val="NormalArial"/>
            </w:pPr>
            <w:r>
              <w:rPr>
                <w:rFonts w:cs="Arial"/>
              </w:rPr>
              <w:t>512-248-6537</w:t>
            </w:r>
          </w:p>
        </w:tc>
      </w:tr>
      <w:tr w:rsidR="00877C10" w14:paraId="08055F80" w14:textId="77777777" w:rsidTr="00C12D7C">
        <w:trPr>
          <w:cantSplit/>
          <w:trHeight w:val="432"/>
        </w:trPr>
        <w:tc>
          <w:tcPr>
            <w:tcW w:w="2880" w:type="dxa"/>
            <w:shd w:val="clear" w:color="auto" w:fill="FFFFFF"/>
            <w:vAlign w:val="center"/>
          </w:tcPr>
          <w:p w14:paraId="5DE3C830" w14:textId="77777777" w:rsidR="00877C10" w:rsidRPr="00B93CA0" w:rsidRDefault="00877C10" w:rsidP="00C12D7C">
            <w:pPr>
              <w:pStyle w:val="Header"/>
              <w:rPr>
                <w:bCs w:val="0"/>
              </w:rPr>
            </w:pPr>
            <w:r>
              <w:rPr>
                <w:bCs w:val="0"/>
              </w:rPr>
              <w:t>Cell</w:t>
            </w:r>
            <w:r w:rsidRPr="00B93CA0">
              <w:rPr>
                <w:bCs w:val="0"/>
              </w:rPr>
              <w:t xml:space="preserve"> Number</w:t>
            </w:r>
          </w:p>
        </w:tc>
        <w:tc>
          <w:tcPr>
            <w:tcW w:w="7560" w:type="dxa"/>
            <w:vAlign w:val="center"/>
          </w:tcPr>
          <w:p w14:paraId="0683C410" w14:textId="77777777" w:rsidR="00877C10" w:rsidRDefault="00877C10" w:rsidP="00C12D7C">
            <w:pPr>
              <w:pStyle w:val="NormalArial"/>
            </w:pPr>
          </w:p>
        </w:tc>
      </w:tr>
      <w:tr w:rsidR="00877C10" w14:paraId="7017AF51" w14:textId="77777777" w:rsidTr="00C12D7C">
        <w:trPr>
          <w:cantSplit/>
          <w:trHeight w:val="432"/>
        </w:trPr>
        <w:tc>
          <w:tcPr>
            <w:tcW w:w="2880" w:type="dxa"/>
            <w:tcBorders>
              <w:bottom w:val="single" w:sz="4" w:space="0" w:color="auto"/>
            </w:tcBorders>
            <w:shd w:val="clear" w:color="auto" w:fill="FFFFFF"/>
            <w:vAlign w:val="center"/>
          </w:tcPr>
          <w:p w14:paraId="512D6221" w14:textId="77777777" w:rsidR="00877C10" w:rsidRPr="00B93CA0" w:rsidRDefault="00877C10" w:rsidP="00C12D7C">
            <w:pPr>
              <w:pStyle w:val="Header"/>
              <w:rPr>
                <w:bCs w:val="0"/>
              </w:rPr>
            </w:pPr>
            <w:r>
              <w:rPr>
                <w:bCs w:val="0"/>
              </w:rPr>
              <w:t>Market Segment</w:t>
            </w:r>
          </w:p>
        </w:tc>
        <w:tc>
          <w:tcPr>
            <w:tcW w:w="7560" w:type="dxa"/>
            <w:tcBorders>
              <w:bottom w:val="single" w:sz="4" w:space="0" w:color="auto"/>
            </w:tcBorders>
            <w:vAlign w:val="center"/>
          </w:tcPr>
          <w:p w14:paraId="551A6168" w14:textId="77777777" w:rsidR="00877C10" w:rsidRDefault="00877C10" w:rsidP="00C12D7C">
            <w:pPr>
              <w:pStyle w:val="NormalArial"/>
            </w:pPr>
            <w:r w:rsidRPr="00980222">
              <w:rPr>
                <w:rFonts w:cs="Arial"/>
              </w:rPr>
              <w:t>Not Applicable</w:t>
            </w:r>
          </w:p>
        </w:tc>
      </w:tr>
      <w:bookmarkEnd w:id="0"/>
    </w:tbl>
    <w:p w14:paraId="57AD9CC7" w14:textId="77777777" w:rsidR="00877C10" w:rsidRPr="00D56D61" w:rsidRDefault="00877C10" w:rsidP="00877C1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77C10" w:rsidRPr="00D56D61" w14:paraId="374DD9BF" w14:textId="77777777" w:rsidTr="00C12D7C">
        <w:trPr>
          <w:cantSplit/>
          <w:trHeight w:val="432"/>
        </w:trPr>
        <w:tc>
          <w:tcPr>
            <w:tcW w:w="10440" w:type="dxa"/>
            <w:gridSpan w:val="2"/>
            <w:vAlign w:val="center"/>
          </w:tcPr>
          <w:p w14:paraId="3A645CEE" w14:textId="77777777" w:rsidR="00877C10" w:rsidRPr="007C199B" w:rsidRDefault="00877C10" w:rsidP="00C12D7C">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877C10" w:rsidRPr="00D56D61" w14:paraId="192BC813" w14:textId="77777777" w:rsidTr="00C12D7C">
        <w:trPr>
          <w:cantSplit/>
          <w:trHeight w:val="432"/>
        </w:trPr>
        <w:tc>
          <w:tcPr>
            <w:tcW w:w="2880" w:type="dxa"/>
            <w:vAlign w:val="center"/>
          </w:tcPr>
          <w:p w14:paraId="40A75292" w14:textId="77777777" w:rsidR="00877C10" w:rsidRPr="007C199B" w:rsidRDefault="00877C10" w:rsidP="00C12D7C">
            <w:pPr>
              <w:pStyle w:val="NormalArial"/>
              <w:rPr>
                <w:b/>
              </w:rPr>
            </w:pPr>
            <w:r w:rsidRPr="007C199B">
              <w:rPr>
                <w:b/>
              </w:rPr>
              <w:t>Name</w:t>
            </w:r>
          </w:p>
        </w:tc>
        <w:tc>
          <w:tcPr>
            <w:tcW w:w="7560" w:type="dxa"/>
            <w:vAlign w:val="center"/>
          </w:tcPr>
          <w:p w14:paraId="6E17913D" w14:textId="77777777" w:rsidR="00877C10" w:rsidRPr="00D56D61" w:rsidRDefault="00877C10" w:rsidP="00C12D7C">
            <w:pPr>
              <w:pStyle w:val="NormalArial"/>
            </w:pPr>
            <w:r w:rsidRPr="00980222">
              <w:rPr>
                <w:rFonts w:cs="Arial"/>
              </w:rPr>
              <w:t>Brittney Albracht</w:t>
            </w:r>
          </w:p>
        </w:tc>
      </w:tr>
      <w:tr w:rsidR="00877C10" w:rsidRPr="00D56D61" w14:paraId="508F8B2A" w14:textId="77777777" w:rsidTr="00C12D7C">
        <w:trPr>
          <w:cantSplit/>
          <w:trHeight w:val="432"/>
        </w:trPr>
        <w:tc>
          <w:tcPr>
            <w:tcW w:w="2880" w:type="dxa"/>
            <w:vAlign w:val="center"/>
          </w:tcPr>
          <w:p w14:paraId="3FA73E92" w14:textId="77777777" w:rsidR="00877C10" w:rsidRPr="007C199B" w:rsidRDefault="00877C10" w:rsidP="00C12D7C">
            <w:pPr>
              <w:pStyle w:val="NormalArial"/>
              <w:rPr>
                <w:b/>
              </w:rPr>
            </w:pPr>
            <w:r w:rsidRPr="007C199B">
              <w:rPr>
                <w:b/>
              </w:rPr>
              <w:t>E-Mail Address</w:t>
            </w:r>
          </w:p>
        </w:tc>
        <w:tc>
          <w:tcPr>
            <w:tcW w:w="7560" w:type="dxa"/>
            <w:vAlign w:val="center"/>
          </w:tcPr>
          <w:p w14:paraId="0E182D53" w14:textId="77777777" w:rsidR="00877C10" w:rsidRPr="00D56D61" w:rsidRDefault="00877C10" w:rsidP="00C12D7C">
            <w:pPr>
              <w:pStyle w:val="NormalArial"/>
            </w:pPr>
            <w:hyperlink r:id="rId21" w:history="1">
              <w:r w:rsidRPr="00980222">
                <w:rPr>
                  <w:rStyle w:val="Hyperlink"/>
                  <w:rFonts w:cs="Arial"/>
                </w:rPr>
                <w:t>Brittney.Albracht@ercot.com</w:t>
              </w:r>
            </w:hyperlink>
            <w:r w:rsidRPr="00980222">
              <w:rPr>
                <w:rFonts w:cs="Arial"/>
              </w:rPr>
              <w:t xml:space="preserve"> </w:t>
            </w:r>
          </w:p>
        </w:tc>
      </w:tr>
      <w:tr w:rsidR="00877C10" w:rsidRPr="005370B5" w14:paraId="46E03A15" w14:textId="77777777" w:rsidTr="00C12D7C">
        <w:trPr>
          <w:cantSplit/>
          <w:trHeight w:val="432"/>
        </w:trPr>
        <w:tc>
          <w:tcPr>
            <w:tcW w:w="2880" w:type="dxa"/>
            <w:vAlign w:val="center"/>
          </w:tcPr>
          <w:p w14:paraId="2DDAA513" w14:textId="77777777" w:rsidR="00877C10" w:rsidRPr="007C199B" w:rsidRDefault="00877C10" w:rsidP="00C12D7C">
            <w:pPr>
              <w:pStyle w:val="NormalArial"/>
              <w:rPr>
                <w:b/>
              </w:rPr>
            </w:pPr>
            <w:r w:rsidRPr="007C199B">
              <w:rPr>
                <w:b/>
              </w:rPr>
              <w:t>Phone Number</w:t>
            </w:r>
          </w:p>
        </w:tc>
        <w:tc>
          <w:tcPr>
            <w:tcW w:w="7560" w:type="dxa"/>
            <w:vAlign w:val="center"/>
          </w:tcPr>
          <w:p w14:paraId="37FB8313" w14:textId="77777777" w:rsidR="00877C10" w:rsidRDefault="00877C10" w:rsidP="00C12D7C">
            <w:pPr>
              <w:pStyle w:val="NormalArial"/>
            </w:pPr>
            <w:r w:rsidRPr="00980222">
              <w:rPr>
                <w:rFonts w:cs="Arial"/>
              </w:rPr>
              <w:t>512-225-7027</w:t>
            </w:r>
          </w:p>
        </w:tc>
      </w:tr>
    </w:tbl>
    <w:p w14:paraId="23210ABA" w14:textId="77777777" w:rsidR="00877C10" w:rsidRDefault="00877C10" w:rsidP="00877C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05D72" w14:paraId="7AF059AF" w14:textId="77777777" w:rsidTr="00C12D7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AAAE5F" w14:textId="77777777" w:rsidR="00705D72" w:rsidRDefault="00705D72" w:rsidP="00C12D7C">
            <w:pPr>
              <w:pStyle w:val="NormalArial"/>
              <w:ind w:hanging="2"/>
              <w:jc w:val="center"/>
              <w:rPr>
                <w:b/>
              </w:rPr>
            </w:pPr>
            <w:r>
              <w:rPr>
                <w:b/>
              </w:rPr>
              <w:t>Comments Received</w:t>
            </w:r>
          </w:p>
        </w:tc>
      </w:tr>
      <w:tr w:rsidR="00705D72" w14:paraId="69C2CD86" w14:textId="77777777" w:rsidTr="00C12D7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AD9358" w14:textId="77777777" w:rsidR="00705D72" w:rsidRDefault="00705D72" w:rsidP="00C12D7C">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FA9214" w14:textId="77777777" w:rsidR="00705D72" w:rsidRDefault="00705D72" w:rsidP="00C12D7C">
            <w:pPr>
              <w:pStyle w:val="NormalArial"/>
              <w:ind w:hanging="2"/>
              <w:rPr>
                <w:b/>
              </w:rPr>
            </w:pPr>
            <w:r>
              <w:rPr>
                <w:b/>
              </w:rPr>
              <w:t>Comment Summary</w:t>
            </w:r>
          </w:p>
        </w:tc>
      </w:tr>
      <w:tr w:rsidR="00705D72" w:rsidRPr="001D2ED9" w14:paraId="65CF88CE" w14:textId="77777777" w:rsidTr="00C12D7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5379B9" w14:textId="261600AF" w:rsidR="00705D72" w:rsidRPr="001D2ED9" w:rsidRDefault="00705D72" w:rsidP="00C12D7C">
            <w:pPr>
              <w:spacing w:before="120" w:after="120"/>
              <w:rPr>
                <w:rFonts w:ascii="Arial" w:hAnsi="Arial" w:cs="Arial"/>
              </w:rPr>
            </w:pPr>
            <w:r>
              <w:rPr>
                <w:rFonts w:ascii="Arial" w:hAnsi="Arial" w:cs="Arial"/>
              </w:rPr>
              <w:t>ERCOT 110725</w:t>
            </w:r>
          </w:p>
        </w:tc>
        <w:tc>
          <w:tcPr>
            <w:tcW w:w="7560" w:type="dxa"/>
            <w:tcBorders>
              <w:top w:val="single" w:sz="4" w:space="0" w:color="auto"/>
              <w:left w:val="single" w:sz="4" w:space="0" w:color="auto"/>
              <w:bottom w:val="single" w:sz="4" w:space="0" w:color="auto"/>
              <w:right w:val="single" w:sz="4" w:space="0" w:color="auto"/>
            </w:tcBorders>
            <w:vAlign w:val="center"/>
          </w:tcPr>
          <w:p w14:paraId="2A71AB90" w14:textId="63851EF0" w:rsidR="00705D72" w:rsidRPr="00705D72" w:rsidRDefault="00705D72" w:rsidP="00705D72">
            <w:pPr>
              <w:pStyle w:val="NormalArial"/>
              <w:spacing w:before="120" w:after="120"/>
            </w:pPr>
            <w:r>
              <w:t xml:space="preserve">Clarified that the types of Market Participants that may need to fill out new </w:t>
            </w:r>
            <w:r w:rsidRPr="00E703EB">
              <w:t>23U</w:t>
            </w:r>
            <w:r>
              <w:t xml:space="preserve"> are Qualified Scheduling Entities (QSEs) and CRR Account Holders </w:t>
            </w:r>
          </w:p>
        </w:tc>
      </w:tr>
    </w:tbl>
    <w:p w14:paraId="3C12EA13" w14:textId="77777777" w:rsidR="00705D72" w:rsidRDefault="00705D72" w:rsidP="00877C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7C10" w:rsidRPr="00C86E48" w14:paraId="7077A1EE" w14:textId="77777777" w:rsidTr="00C12D7C">
        <w:trPr>
          <w:trHeight w:val="350"/>
        </w:trPr>
        <w:tc>
          <w:tcPr>
            <w:tcW w:w="10440" w:type="dxa"/>
            <w:tcBorders>
              <w:bottom w:val="single" w:sz="4" w:space="0" w:color="auto"/>
            </w:tcBorders>
            <w:shd w:val="clear" w:color="auto" w:fill="FFFFFF"/>
            <w:vAlign w:val="center"/>
          </w:tcPr>
          <w:p w14:paraId="45A545E8" w14:textId="77777777" w:rsidR="00877C10" w:rsidRPr="00C86E48" w:rsidRDefault="00877C10" w:rsidP="00C12D7C">
            <w:pPr>
              <w:tabs>
                <w:tab w:val="center" w:pos="4320"/>
                <w:tab w:val="right" w:pos="8640"/>
              </w:tabs>
              <w:jc w:val="center"/>
              <w:rPr>
                <w:rFonts w:ascii="Arial" w:hAnsi="Arial" w:cs="Arial"/>
                <w:b/>
                <w:bCs/>
                <w:color w:val="000000" w:themeColor="text1"/>
              </w:rPr>
            </w:pPr>
            <w:r w:rsidRPr="00C86E48">
              <w:rPr>
                <w:rFonts w:ascii="Arial" w:hAnsi="Arial" w:cs="Arial"/>
                <w:b/>
                <w:bCs/>
                <w:color w:val="000000" w:themeColor="text1"/>
              </w:rPr>
              <w:t>Market Rules Notes</w:t>
            </w:r>
          </w:p>
        </w:tc>
      </w:tr>
    </w:tbl>
    <w:p w14:paraId="7722873B" w14:textId="56BB6070" w:rsidR="002A42B9" w:rsidRPr="00877C10" w:rsidRDefault="00877C10" w:rsidP="00877C10">
      <w:pPr>
        <w:pStyle w:val="NormalArial"/>
        <w:spacing w:before="120" w:after="120"/>
        <w:rPr>
          <w:rFonts w:cs="Arial"/>
          <w:color w:val="000000" w:themeColor="text1"/>
        </w:rPr>
      </w:pPr>
      <w:r w:rsidRPr="00C86E48">
        <w:rPr>
          <w:rFonts w:cs="Arial"/>
          <w:color w:val="000000" w:themeColor="text1"/>
        </w:rPr>
        <w:t xml:space="preserve">To improve transparency, existing Other Binding </w:t>
      </w:r>
      <w:proofErr w:type="gramStart"/>
      <w:r w:rsidRPr="00C86E48">
        <w:rPr>
          <w:rFonts w:cs="Arial"/>
          <w:color w:val="000000" w:themeColor="text1"/>
        </w:rPr>
        <w:t>Document</w:t>
      </w:r>
      <w:proofErr w:type="gramEnd"/>
      <w:r w:rsidRPr="00C86E48">
        <w:rPr>
          <w:rFonts w:cs="Arial"/>
          <w:color w:val="000000" w:themeColor="text1"/>
        </w:rPr>
        <w:t xml:space="preserve"> language for new Section </w:t>
      </w:r>
      <w:r>
        <w:rPr>
          <w:rFonts w:cs="Arial"/>
          <w:color w:val="000000" w:themeColor="text1"/>
        </w:rPr>
        <w:t>23</w:t>
      </w:r>
      <w:r w:rsidRPr="00C86E48">
        <w:rPr>
          <w:rFonts w:cs="Arial"/>
          <w:color w:val="000000" w:themeColor="text1"/>
        </w:rPr>
        <w:t xml:space="preserve">, </w:t>
      </w:r>
      <w:r>
        <w:rPr>
          <w:rFonts w:cs="Arial"/>
          <w:color w:val="000000" w:themeColor="text1"/>
        </w:rPr>
        <w:t>Form U</w:t>
      </w:r>
      <w:r w:rsidRPr="00C86E48">
        <w:rPr>
          <w:rFonts w:cs="Arial"/>
          <w:color w:val="000000" w:themeColor="text1"/>
        </w:rPr>
        <w:t xml:space="preserve">, is represented as blackline, with only proposed changes marked as </w:t>
      </w:r>
      <w:proofErr w:type="gramStart"/>
      <w:r w:rsidRPr="00C86E48">
        <w:rPr>
          <w:rFonts w:cs="Arial"/>
          <w:color w:val="000000" w:themeColor="text1"/>
        </w:rPr>
        <w:t>redline</w:t>
      </w:r>
      <w:proofErr w:type="gramEnd"/>
      <w:r w:rsidRPr="00C86E48">
        <w:rPr>
          <w:rFonts w:cs="Arial"/>
          <w:color w:val="000000" w:themeColor="text1"/>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2A76148B" w14:textId="77777777" w:rsidR="00866500" w:rsidRDefault="00866500" w:rsidP="00866500">
      <w:pPr>
        <w:pStyle w:val="H3"/>
      </w:pPr>
      <w:bookmarkStart w:id="1" w:name="_Toc390438962"/>
      <w:bookmarkStart w:id="2" w:name="_Toc405897659"/>
      <w:bookmarkStart w:id="3" w:name="_Toc415055763"/>
      <w:bookmarkStart w:id="4" w:name="_Toc415055889"/>
      <w:bookmarkStart w:id="5" w:name="_Toc415055988"/>
      <w:bookmarkStart w:id="6" w:name="_Toc415056089"/>
      <w:bookmarkStart w:id="7" w:name="_Toc184623025"/>
      <w:bookmarkStart w:id="8" w:name="_Toc390438976"/>
      <w:bookmarkStart w:id="9" w:name="_Toc405897674"/>
      <w:bookmarkStart w:id="10" w:name="_Toc415055778"/>
      <w:bookmarkStart w:id="11" w:name="_Toc415055904"/>
      <w:bookmarkStart w:id="12" w:name="_Toc415056003"/>
      <w:bookmarkStart w:id="13" w:name="_Toc415056104"/>
      <w:bookmarkStart w:id="14" w:name="_Toc184623044"/>
      <w:r w:rsidRPr="00E703EB">
        <w:t>16.11.1</w:t>
      </w:r>
      <w:r w:rsidRPr="00E703EB">
        <w:tab/>
        <w:t xml:space="preserve">ERCOT Creditworthiness Requirements for </w:t>
      </w:r>
      <w:proofErr w:type="gramStart"/>
      <w:r w:rsidRPr="00E703EB">
        <w:t>Counter-Parties</w:t>
      </w:r>
      <w:bookmarkEnd w:id="1"/>
      <w:bookmarkEnd w:id="2"/>
      <w:bookmarkEnd w:id="3"/>
      <w:bookmarkEnd w:id="4"/>
      <w:bookmarkEnd w:id="5"/>
      <w:bookmarkEnd w:id="6"/>
      <w:bookmarkEnd w:id="7"/>
      <w:proofErr w:type="gramEnd"/>
      <w:r>
        <w:t xml:space="preserve"> </w:t>
      </w:r>
    </w:p>
    <w:p w14:paraId="0EFEF543" w14:textId="77777777" w:rsidR="00866500" w:rsidRDefault="00866500" w:rsidP="00866500">
      <w:pPr>
        <w:spacing w:after="240"/>
        <w:ind w:left="720" w:hanging="720"/>
      </w:pPr>
      <w:r>
        <w:t>(1)</w:t>
      </w:r>
      <w:r>
        <w:tab/>
      </w:r>
      <w:r w:rsidRPr="00593C45">
        <w:t xml:space="preserve">Each </w:t>
      </w:r>
      <w:proofErr w:type="gramStart"/>
      <w:r w:rsidRPr="00593C45">
        <w:t>Counter-Party</w:t>
      </w:r>
      <w:proofErr w:type="gramEnd"/>
      <w:r w:rsidRPr="00593C45">
        <w:t xml:space="preserve"> shall meet ERCOT’s creditworthiness standards as provided in this Section.  A </w:t>
      </w:r>
      <w:proofErr w:type="gramStart"/>
      <w:r w:rsidRPr="00593C45">
        <w:t>Counter-Party</w:t>
      </w:r>
      <w:proofErr w:type="gramEnd"/>
      <w:r w:rsidRPr="00593C45">
        <w:t xml:space="preserve"> must, </w:t>
      </w:r>
      <w:proofErr w:type="gramStart"/>
      <w:r w:rsidRPr="00593C45">
        <w:t>at all times</w:t>
      </w:r>
      <w:proofErr w:type="gramEnd"/>
      <w:r w:rsidRPr="00593C45">
        <w:t xml:space="preserve">, maintain its Financial Security at or above the amount of its Total Potential Exposure (TPE).  Each </w:t>
      </w:r>
      <w:proofErr w:type="gramStart"/>
      <w:r w:rsidRPr="00593C45">
        <w:t>Counter-Party</w:t>
      </w:r>
      <w:proofErr w:type="gramEnd"/>
      <w:r w:rsidRPr="00593C45">
        <w:t xml:space="preserve"> shall maintain any required Financial Security in a form acceptable to ERCOT in its sole discretion.  If at any time the </w:t>
      </w:r>
      <w:proofErr w:type="gramStart"/>
      <w:r w:rsidRPr="00593C45">
        <w:t>Counter-Party</w:t>
      </w:r>
      <w:proofErr w:type="gramEnd"/>
      <w:r w:rsidRPr="00593C45">
        <w:t xml:space="preserve"> does not meet ERCOT’s creditworthiness requirements, then ERCOT may suspend the Counter-Party’s rights under these Protocols until it meets those creditworthiness requirements.  ERCOT’s failure to suspend the Counter-Party’s rights on any </w:t>
      </w:r>
      <w:proofErr w:type="gramStart"/>
      <w:r w:rsidRPr="00593C45">
        <w:t>particular occasion</w:t>
      </w:r>
      <w:proofErr w:type="gramEnd"/>
      <w:r w:rsidRPr="00593C45">
        <w:t xml:space="preserve"> does not prevent ERCOT from suspending those rights on any subsequent occasion, including a CRR Account Holder’s ability to bid on future CRRs or a Qualified Scheduling Entity’s (QSE’s) ability to bid in the Day-Ahead Market (DAM).</w:t>
      </w:r>
    </w:p>
    <w:p w14:paraId="32CB9263" w14:textId="0F088F89" w:rsidR="00866500" w:rsidRPr="00866500" w:rsidRDefault="00866500" w:rsidP="00866500">
      <w:pPr>
        <w:spacing w:after="240"/>
        <w:ind w:left="720" w:hanging="720"/>
        <w:rPr>
          <w:ins w:id="15" w:author="ERCOT" w:date="2025-10-28T14:57:00Z" w16du:dateUtc="2025-10-28T19:57:00Z"/>
        </w:rPr>
      </w:pPr>
      <w:r>
        <w:lastRenderedPageBreak/>
        <w:t>(2)</w:t>
      </w:r>
      <w:r>
        <w:tab/>
      </w:r>
      <w:ins w:id="16" w:author="ERCOT" w:date="2025-10-28T05:44:00Z">
        <w:del w:id="17" w:author="ERCOT 110725" w:date="2025-11-07T12:49:00Z" w16du:dateUtc="2025-11-07T18:49:00Z">
          <w:r w:rsidRPr="00866500" w:rsidDel="00794C3F">
            <w:delText xml:space="preserve">A Market Participant that seeks to register as its own Counter-Party shall </w:delText>
          </w:r>
        </w:del>
      </w:ins>
      <w:ins w:id="18" w:author="ERCOT" w:date="2025-10-28T14:58:00Z" w16du:dateUtc="2025-10-28T19:58:00Z">
        <w:del w:id="19" w:author="ERCOT 110725" w:date="2025-11-07T12:49:00Z" w16du:dateUtc="2025-11-07T18:49:00Z">
          <w:r w:rsidDel="00794C3F">
            <w:delText>complete and submit to ERCOT Section 23, Form U, Counter-Part</w:delText>
          </w:r>
        </w:del>
      </w:ins>
      <w:ins w:id="20" w:author="ERCOT" w:date="2025-10-28T14:59:00Z" w16du:dateUtc="2025-10-28T19:59:00Z">
        <w:del w:id="21" w:author="ERCOT 110725" w:date="2025-11-07T12:49:00Z" w16du:dateUtc="2025-11-07T18:49:00Z">
          <w:r w:rsidDel="00794C3F">
            <w:delText>y Credit Application Form,</w:delText>
          </w:r>
        </w:del>
      </w:ins>
      <w:ins w:id="22" w:author="ERCOT" w:date="2025-10-28T05:44:00Z">
        <w:del w:id="23" w:author="ERCOT 110725" w:date="2025-11-07T12:49:00Z" w16du:dateUtc="2025-11-07T18:49:00Z">
          <w:r w:rsidRPr="00866500" w:rsidDel="00794C3F">
            <w:delText xml:space="preserve"> and provide the required information and documents stated in the form.</w:delText>
          </w:r>
        </w:del>
      </w:ins>
    </w:p>
    <w:p w14:paraId="6613B9DE" w14:textId="27008BCA" w:rsidR="00866500" w:rsidRPr="00866500" w:rsidRDefault="00866500" w:rsidP="00866500">
      <w:pPr>
        <w:spacing w:after="240"/>
        <w:ind w:left="720" w:hanging="720"/>
      </w:pPr>
      <w:ins w:id="24" w:author="ERCOT" w:date="2025-10-28T14:57:00Z" w16du:dateUtc="2025-10-28T19:57:00Z">
        <w:del w:id="25" w:author="ERCOT 110725" w:date="2025-11-07T12:49:00Z" w16du:dateUtc="2025-11-07T18:49:00Z">
          <w:r w:rsidRPr="00866500" w:rsidDel="00794C3F">
            <w:delText>(3)</w:delText>
          </w:r>
          <w:r w:rsidRPr="00866500" w:rsidDel="00794C3F">
            <w:tab/>
          </w:r>
        </w:del>
      </w:ins>
      <w:r>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p>
    <w:p w14:paraId="00DDE7E3" w14:textId="77777777" w:rsidR="00422EA0" w:rsidRDefault="00422EA0" w:rsidP="00422EA0">
      <w:pPr>
        <w:pStyle w:val="H3"/>
      </w:pPr>
      <w:r>
        <w:t>16.11.6</w:t>
      </w:r>
      <w:r>
        <w:tab/>
        <w:t>Payment Breach and Late Payments by Market Participants</w:t>
      </w:r>
      <w:bookmarkEnd w:id="8"/>
      <w:bookmarkEnd w:id="9"/>
      <w:bookmarkEnd w:id="10"/>
      <w:bookmarkEnd w:id="11"/>
      <w:bookmarkEnd w:id="12"/>
      <w:bookmarkEnd w:id="13"/>
      <w:bookmarkEnd w:id="14"/>
    </w:p>
    <w:p w14:paraId="5C15B260" w14:textId="77777777" w:rsidR="00422EA0" w:rsidRDefault="00422EA0" w:rsidP="00422EA0">
      <w:pPr>
        <w:pStyle w:val="BodyTextNumbered"/>
      </w:pPr>
      <w:r>
        <w:t>(1)</w:t>
      </w:r>
      <w:r>
        <w:tab/>
        <w:t xml:space="preserve">It is the sole responsibility of each Market Participant to ensure that the full amounts due to ERCOT, or its designee, if applicable, by that Market Participant, are paid to ERCOT by the applicable time and date specified in the Protocols.  If no time is specified in the Protocols for a particular type of payment, then payment must be made by the </w:t>
      </w:r>
      <w:proofErr w:type="gramStart"/>
      <w:r>
        <w:t>close</w:t>
      </w:r>
      <w:proofErr w:type="gramEnd"/>
      <w:r>
        <w:t xml:space="preserve"> of the Bank Business Day on which payment is due. </w:t>
      </w:r>
    </w:p>
    <w:p w14:paraId="4768EE95" w14:textId="77777777" w:rsidR="00422EA0" w:rsidRDefault="00422EA0" w:rsidP="00422EA0">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applicable time and date specified in the Protocols.  If a Market Participant does not pay the full amount due to ERCOT for all such Invoices by the required time, ERCOT shall deduct </w:t>
      </w:r>
      <w:proofErr w:type="gramStart"/>
      <w:r>
        <w:t>any and all</w:t>
      </w:r>
      <w:proofErr w:type="gramEnd"/>
      <w:r>
        <w:t xml:space="preserve"> amounts due and unpaid from any amounts due to the same Market Participant before allocating short payments to other Market Participants.</w:t>
      </w:r>
    </w:p>
    <w:p w14:paraId="1F95AA0A" w14:textId="77777777" w:rsidR="00422EA0" w:rsidRDefault="00422EA0" w:rsidP="00422EA0">
      <w:pPr>
        <w:pStyle w:val="BodyTextNumbered"/>
      </w:pPr>
      <w:r>
        <w:t>(3)</w:t>
      </w:r>
      <w:r>
        <w:tab/>
      </w:r>
      <w:r w:rsidRPr="007F3EB6">
        <w:t xml:space="preserve">The failure of a Market Participant to pay when due any payment or Financial Security obligation owed to ERCOT or its designee, if applicable, under any </w:t>
      </w:r>
      <w:r>
        <w:t>A</w:t>
      </w:r>
      <w:r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4BA9084A" w14:textId="27353C62" w:rsidR="00422EA0" w:rsidRDefault="00422EA0" w:rsidP="00422EA0">
      <w:pPr>
        <w:pStyle w:val="BodyTextNumbered"/>
      </w:pPr>
      <w:r>
        <w:t>(4)</w:t>
      </w:r>
      <w:r>
        <w:tab/>
      </w:r>
      <w:r w:rsidRPr="007F3EB6">
        <w:t xml:space="preserve">Upon a Payment Breach, ERCOT shall immediately attempt to contact the Market Participant’s Authorized Representative and/or Credit Contact </w:t>
      </w:r>
      <w:r>
        <w:t xml:space="preserve">named in </w:t>
      </w:r>
      <w:del w:id="26" w:author="ERCOT" w:date="2025-10-28T05:54:00Z" w16du:dateUtc="2025-10-28T10:54:00Z">
        <w:r w:rsidDel="00422EA0">
          <w:delText xml:space="preserve">the </w:delText>
        </w:r>
      </w:del>
      <w:ins w:id="27" w:author="ERCOT" w:date="2025-10-28T05:54:00Z" w16du:dateUtc="2025-10-28T10:54:00Z">
        <w:r>
          <w:t xml:space="preserve">Section 23, Form U, </w:t>
        </w:r>
      </w:ins>
      <w:r>
        <w:t>Counter-Party Credit Application</w:t>
      </w:r>
      <w:ins w:id="28" w:author="ERCOT" w:date="2025-10-28T06:06:00Z" w16du:dateUtc="2025-10-28T11:06:00Z">
        <w:r w:rsidR="00832A08">
          <w:t xml:space="preserve"> Form</w:t>
        </w:r>
      </w:ins>
      <w:ins w:id="29" w:author="ERCOT" w:date="2025-10-28T05:54:00Z" w16du:dateUtc="2025-10-28T10:54:00Z">
        <w:r>
          <w:t>,</w:t>
        </w:r>
      </w:ins>
      <w:r w:rsidRPr="007F3EB6">
        <w:t xml:space="preserve"> telephonically to inform the Market 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2EAFE3BD" w14:textId="77777777" w:rsidR="00422EA0" w:rsidRDefault="00422EA0" w:rsidP="00422EA0">
      <w:pPr>
        <w:pStyle w:val="BodyTextNumbered"/>
      </w:pPr>
      <w:bookmarkStart w:id="30" w:name="_Toc415055779"/>
      <w:bookmarkStart w:id="31" w:name="_Toc415055905"/>
      <w:bookmarkStart w:id="32" w:name="_Toc415056004"/>
      <w:r w:rsidRPr="000B62BB">
        <w:lastRenderedPageBreak/>
        <w:t>(5)</w:t>
      </w:r>
      <w:r w:rsidRPr="000B62BB">
        <w:tab/>
        <w:t xml:space="preserve">If a Market Participant makes a payment </w:t>
      </w:r>
      <w:r>
        <w:t>(</w:t>
      </w:r>
      <w:r w:rsidRPr="000B62BB">
        <w:t>or a partial payment</w:t>
      </w:r>
      <w:r>
        <w:t>,</w:t>
      </w:r>
      <w:r w:rsidRPr="000B62BB">
        <w:t xml:space="preserve"> </w:t>
      </w:r>
      <w:r>
        <w:t>if</w:t>
      </w:r>
      <w:r w:rsidRPr="000B62BB">
        <w:t xml:space="preserve"> allowed by these Protocols</w:t>
      </w:r>
      <w:r>
        <w:t>)</w:t>
      </w:r>
      <w:r w:rsidRPr="000B62BB">
        <w:t xml:space="preserve"> or </w:t>
      </w:r>
      <w:r>
        <w:t xml:space="preserve">satisfies </w:t>
      </w:r>
      <w:r w:rsidRPr="000B62BB">
        <w:t xml:space="preserve">a collateral call to ERCOT after the </w:t>
      </w:r>
      <w:r>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t>will be deemed</w:t>
      </w:r>
      <w:r w:rsidRPr="00B7034E">
        <w:t xml:space="preserve"> a “Late Payment.”  </w:t>
      </w:r>
    </w:p>
    <w:p w14:paraId="2CC08FDF" w14:textId="77777777" w:rsidR="00422EA0" w:rsidRDefault="00422EA0" w:rsidP="00422EA0">
      <w:pPr>
        <w:pStyle w:val="BodyTextNumbered"/>
      </w:pPr>
      <w:r>
        <w:t>(6)</w:t>
      </w:r>
      <w:r>
        <w:tab/>
        <w:t>For purposes of assessing if a payment is a Late Payment, the time of receipt of a payment will be determined as follows:</w:t>
      </w:r>
    </w:p>
    <w:p w14:paraId="725C190D" w14:textId="77777777" w:rsidR="00422EA0" w:rsidRDefault="00422EA0" w:rsidP="00422EA0">
      <w:pPr>
        <w:pStyle w:val="BodyTextNumbered"/>
        <w:ind w:left="1440"/>
      </w:pPr>
      <w:r>
        <w:t>(a)</w:t>
      </w:r>
      <w:r>
        <w:tab/>
        <w:t>For cash payments, the timestamp for when funds are credited to ERCOT’s bank account, or;</w:t>
      </w:r>
    </w:p>
    <w:p w14:paraId="523A0D05" w14:textId="77777777" w:rsidR="00422EA0" w:rsidRDefault="00422EA0" w:rsidP="00422EA0">
      <w:pPr>
        <w:pStyle w:val="BodyTextNumbered"/>
        <w:ind w:left="1440"/>
      </w:pPr>
      <w:r>
        <w:t>(b)</w:t>
      </w:r>
      <w:r>
        <w:tab/>
        <w:t>For non-cash Financial Security,</w:t>
      </w:r>
    </w:p>
    <w:p w14:paraId="1812580E" w14:textId="77777777" w:rsidR="00422EA0" w:rsidRDefault="00422EA0" w:rsidP="00422EA0">
      <w:pPr>
        <w:pStyle w:val="BodyTextNumbered"/>
        <w:ind w:left="2160"/>
      </w:pPr>
      <w:r>
        <w:t>(i)</w:t>
      </w:r>
      <w:r>
        <w:tab/>
        <w:t>The timestamp of the email or facsimile, if the required documentation is delivered to ERCOT by email or facsimile, or;</w:t>
      </w:r>
    </w:p>
    <w:p w14:paraId="12C8BF65" w14:textId="77777777" w:rsidR="00422EA0" w:rsidRDefault="00422EA0" w:rsidP="00422EA0">
      <w:pPr>
        <w:pStyle w:val="BodyTextNumbered"/>
        <w:ind w:left="2160"/>
      </w:pPr>
      <w:r>
        <w:t>(ii)</w:t>
      </w:r>
      <w:r>
        <w:tab/>
        <w:t xml:space="preserve">The timestamp of the delivery receipt, if the required documentation is mailed or physically delivered to ERCOT. </w:t>
      </w:r>
    </w:p>
    <w:p w14:paraId="3A6342E9" w14:textId="77777777" w:rsidR="00422EA0" w:rsidRDefault="00422EA0" w:rsidP="00422EA0">
      <w:pPr>
        <w:pStyle w:val="BodyTextNumbered"/>
      </w:pPr>
      <w:r>
        <w:t>(7)</w:t>
      </w:r>
      <w:r>
        <w:tab/>
      </w:r>
      <w:r w:rsidRPr="00B7034E">
        <w:t xml:space="preserve">ERCOT may, in its sole discretion, and upon a Market Participant’s showing that the failure to pay when due was not within the control of the Market Participant, </w:t>
      </w:r>
      <w:r>
        <w:t>deem that a failure to pay when due was neither a</w:t>
      </w:r>
      <w:r w:rsidRPr="00B7034E">
        <w:t xml:space="preserve"> Payment Breach </w:t>
      </w:r>
      <w:r>
        <w:t>nor</w:t>
      </w:r>
      <w:r w:rsidRPr="00B7034E">
        <w:t xml:space="preserve"> a Late Payment.  </w:t>
      </w:r>
    </w:p>
    <w:p w14:paraId="0D0AA77C" w14:textId="77777777" w:rsidR="00422EA0" w:rsidRDefault="00422EA0" w:rsidP="00422EA0">
      <w:pPr>
        <w:pStyle w:val="BodyTextNumbered"/>
      </w:pPr>
      <w:r>
        <w:t>(8)</w:t>
      </w:r>
      <w:r>
        <w:tab/>
      </w:r>
      <w:r w:rsidRPr="00B7034E">
        <w:t>ERCOT shall track the number of Late Payments received from each Market Participant in each rolling 12-month period for purposes of imposing the Late Payment remedies set forth in Section 16.11.6.2, ERCOT’s Remedies for Late Payments by a Market Participant.</w:t>
      </w:r>
      <w:bookmarkEnd w:id="30"/>
      <w:bookmarkEnd w:id="31"/>
      <w:bookmarkEnd w:id="32"/>
    </w:p>
    <w:p w14:paraId="601868D7" w14:textId="77777777" w:rsidR="00330192" w:rsidRDefault="00330192" w:rsidP="00330192">
      <w:pPr>
        <w:pStyle w:val="H3"/>
      </w:pPr>
      <w:bookmarkStart w:id="33" w:name="_Toc71369172"/>
      <w:bookmarkStart w:id="34" w:name="_Toc71539388"/>
      <w:bookmarkStart w:id="35" w:name="_Toc390438913"/>
      <w:bookmarkStart w:id="36" w:name="_Toc405897610"/>
      <w:bookmarkStart w:id="37" w:name="_Toc415055714"/>
      <w:bookmarkStart w:id="38" w:name="_Toc415055840"/>
      <w:bookmarkStart w:id="39" w:name="_Toc415055939"/>
      <w:bookmarkStart w:id="40" w:name="_Toc415056040"/>
      <w:bookmarkStart w:id="41" w:name="_Toc184622974"/>
      <w:r>
        <w:t>16.2.1</w:t>
      </w:r>
      <w:r>
        <w:tab/>
        <w:t>Criteria for Qualification as a Qualified Scheduling Entity</w:t>
      </w:r>
      <w:bookmarkEnd w:id="33"/>
      <w:bookmarkEnd w:id="34"/>
      <w:bookmarkEnd w:id="35"/>
      <w:bookmarkEnd w:id="36"/>
      <w:bookmarkEnd w:id="37"/>
      <w:bookmarkEnd w:id="38"/>
      <w:bookmarkEnd w:id="39"/>
      <w:bookmarkEnd w:id="40"/>
      <w:bookmarkEnd w:id="41"/>
      <w:r>
        <w:t xml:space="preserve"> </w:t>
      </w:r>
    </w:p>
    <w:p w14:paraId="237AE197" w14:textId="77777777" w:rsidR="00330192" w:rsidRDefault="00330192" w:rsidP="00330192">
      <w:pPr>
        <w:pStyle w:val="BodyText"/>
        <w:ind w:left="720" w:hanging="720"/>
      </w:pPr>
      <w:r>
        <w:t>(1)</w:t>
      </w:r>
      <w:r>
        <w:tab/>
        <w:t>To become and remain a Qualified Scheduling Entity (QSE), an Entity must meet the following requirements:</w:t>
      </w:r>
    </w:p>
    <w:p w14:paraId="3C2D1D65" w14:textId="77777777" w:rsidR="00330192" w:rsidRDefault="00330192" w:rsidP="00330192">
      <w:pPr>
        <w:pStyle w:val="BodyTextNumbered"/>
        <w:ind w:left="1440"/>
      </w:pPr>
      <w:bookmarkStart w:id="42"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2"/>
    </w:p>
    <w:p w14:paraId="29CD86BB" w14:textId="77777777" w:rsidR="00330192" w:rsidRPr="00636B19" w:rsidRDefault="00330192" w:rsidP="00330192">
      <w:pPr>
        <w:pStyle w:val="BodyTextNumbered"/>
        <w:ind w:left="1440"/>
      </w:pPr>
      <w:r>
        <w:t>(b)</w:t>
      </w:r>
      <w:r>
        <w:tab/>
      </w:r>
      <w:r w:rsidRPr="00636B19">
        <w:t>Comply with ERCOT’s background check process, as described in Section 16.2.1.1, QSE Background Check Process;</w:t>
      </w:r>
    </w:p>
    <w:p w14:paraId="4CB68202" w14:textId="77777777" w:rsidR="00330192" w:rsidRDefault="00330192" w:rsidP="00330192">
      <w:pPr>
        <w:pStyle w:val="BodyTextNumbered"/>
        <w:ind w:left="1440"/>
      </w:pPr>
      <w:r w:rsidRPr="003A5651">
        <w:t>(c)</w:t>
      </w:r>
      <w:r w:rsidRPr="003A5651">
        <w:tab/>
        <w:t xml:space="preserve">Demonstrate to ERCOT’s reasonable satisfaction that the Entity does not pose an </w:t>
      </w:r>
      <w:r>
        <w:t>“</w:t>
      </w:r>
      <w:r w:rsidRPr="00804822">
        <w:t>Unreasonable Financial Risk</w:t>
      </w:r>
      <w:r>
        <w:t>”</w:t>
      </w:r>
      <w:r w:rsidRPr="003A5651">
        <w:t>, as defined in this Section;</w:t>
      </w:r>
    </w:p>
    <w:p w14:paraId="10A66AE9" w14:textId="77777777" w:rsidR="00330192" w:rsidRDefault="00330192" w:rsidP="00330192">
      <w:pPr>
        <w:pStyle w:val="BodyTextNumbered"/>
        <w:ind w:left="1440"/>
      </w:pPr>
      <w:r>
        <w:t>(d)</w:t>
      </w:r>
      <w:r>
        <w:tab/>
        <w:t xml:space="preserve">Sign a Standard Form Market Participant Agreement; </w:t>
      </w:r>
    </w:p>
    <w:p w14:paraId="5B601A80" w14:textId="77777777" w:rsidR="00330192" w:rsidRDefault="00330192" w:rsidP="00330192">
      <w:pPr>
        <w:pStyle w:val="BodyTextNumbered"/>
        <w:ind w:left="1440"/>
      </w:pPr>
      <w:r>
        <w:lastRenderedPageBreak/>
        <w:t>(e)</w:t>
      </w:r>
      <w:r>
        <w:tab/>
        <w:t>Sign any required Agreements relating to use of the ERCOT Wide Area Network (WAN), software, and systems;</w:t>
      </w:r>
    </w:p>
    <w:p w14:paraId="10E580A3" w14:textId="77777777" w:rsidR="00330192" w:rsidRDefault="00330192" w:rsidP="00330192">
      <w:pPr>
        <w:pStyle w:val="BodyTextNumbered"/>
        <w:ind w:left="1440"/>
      </w:pPr>
      <w:r>
        <w:t>(f)</w:t>
      </w:r>
      <w:r>
        <w:tab/>
        <w:t xml:space="preserve">Demonstrate to ERCOT’s reasonable satisfaction that the Entity </w:t>
      </w:r>
      <w:proofErr w:type="gramStart"/>
      <w:r>
        <w:t>is capable of performing</w:t>
      </w:r>
      <w:proofErr w:type="gramEnd"/>
      <w:r>
        <w:t xml:space="preserve"> the functions of a QSE; </w:t>
      </w:r>
    </w:p>
    <w:p w14:paraId="4F84A26A" w14:textId="77777777" w:rsidR="00330192" w:rsidRDefault="00330192" w:rsidP="00330192">
      <w:pPr>
        <w:pStyle w:val="BodyTextNumbered"/>
        <w:ind w:left="1440"/>
      </w:pPr>
      <w:r>
        <w:t>(g)</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2E579500" w14:textId="77777777" w:rsidR="00330192" w:rsidRDefault="00330192" w:rsidP="00330192">
      <w:pPr>
        <w:pStyle w:val="BodyTextNumbered"/>
        <w:ind w:left="1440"/>
      </w:pPr>
      <w:r>
        <w:t>(h)</w:t>
      </w:r>
      <w:r>
        <w:tab/>
      </w:r>
      <w:r w:rsidRPr="00F52CAC">
        <w:t>Satisfy ERCOT’s creditworthiness requirements as set forth in this Section, unless exempted from these requirements by Section 16.17, Exemption for Qualified Scheduling Entities Participating Only in Emergency Response Service;</w:t>
      </w:r>
    </w:p>
    <w:p w14:paraId="70FBE854" w14:textId="77777777" w:rsidR="00330192" w:rsidRDefault="00330192" w:rsidP="00330192">
      <w:pPr>
        <w:pStyle w:val="BodyTextNumbered"/>
        <w:ind w:left="1440"/>
      </w:pPr>
      <w:r>
        <w:t>(</w:t>
      </w:r>
      <w:proofErr w:type="spellStart"/>
      <w:r>
        <w:t>i</w:t>
      </w:r>
      <w:proofErr w:type="spellEnd"/>
      <w:r>
        <w:t>)</w:t>
      </w:r>
      <w:r>
        <w:tab/>
        <w:t>Be generally able to pay its debts as they come due.  ERCOT may request evidence of compliance with this qualification only if ERCOT reasonably believes that a QSE is failing to comply with it;</w:t>
      </w:r>
    </w:p>
    <w:p w14:paraId="0B0CDBB9" w14:textId="77777777" w:rsidR="00330192" w:rsidRDefault="00330192" w:rsidP="00330192">
      <w:pPr>
        <w:pStyle w:val="BodyTextNumbered"/>
        <w:ind w:left="1440"/>
      </w:pPr>
      <w:r>
        <w:t>(j)</w:t>
      </w:r>
      <w:r>
        <w:tab/>
        <w:t xml:space="preserve">Provide all necessary bank account information and arrange for Fedwire system transfers for two-way confirmation; </w:t>
      </w:r>
    </w:p>
    <w:p w14:paraId="07560FC4" w14:textId="77777777" w:rsidR="00330192" w:rsidRDefault="00330192" w:rsidP="00330192">
      <w:pPr>
        <w:pStyle w:val="BodyTextNumbered"/>
        <w:ind w:left="1440"/>
      </w:pPr>
      <w:r>
        <w:t>(k)</w:t>
      </w:r>
      <w:r>
        <w:tab/>
        <w:t>Be financially responsible for payment of Settlement charges for those Entities it represents under these Protocols;</w:t>
      </w:r>
    </w:p>
    <w:p w14:paraId="0BA79797" w14:textId="77777777" w:rsidR="00330192" w:rsidRDefault="00330192" w:rsidP="00330192">
      <w:pPr>
        <w:pStyle w:val="BodyTextNumbered"/>
        <w:ind w:left="1440"/>
      </w:pPr>
      <w:r>
        <w:t>(l)</w:t>
      </w:r>
      <w:r>
        <w:tab/>
        <w:t xml:space="preserve">Submit an executed ERCOT Private Wide Area Network (WAN) Agreement under Section 23, Form K, Wide Area Network (WAN) Agreement, for WAN Participants; </w:t>
      </w:r>
    </w:p>
    <w:p w14:paraId="376F36FA" w14:textId="77777777" w:rsidR="00330192" w:rsidRDefault="00330192" w:rsidP="00330192">
      <w:pPr>
        <w:pStyle w:val="BodyTextNumbered"/>
        <w:ind w:left="1440"/>
      </w:pPr>
      <w:r>
        <w:t>(m)</w:t>
      </w:r>
      <w:r>
        <w:tab/>
        <w:t>Comply with the backup plan requirements</w:t>
      </w:r>
      <w:r w:rsidRPr="007642E6">
        <w:t xml:space="preserve"> </w:t>
      </w:r>
      <w:r w:rsidRPr="0007138D">
        <w:t>for WAN Participants, if applicable,</w:t>
      </w:r>
      <w:r>
        <w:t xml:space="preserve"> in accordance with the Operating Guides; </w:t>
      </w:r>
    </w:p>
    <w:p w14:paraId="409CD45C" w14:textId="77777777" w:rsidR="00330192" w:rsidRPr="00330192" w:rsidRDefault="00330192" w:rsidP="00330192">
      <w:pPr>
        <w:pStyle w:val="BodyTextNumbered"/>
        <w:ind w:left="1440"/>
      </w:pPr>
      <w:r>
        <w:t>(n)</w:t>
      </w:r>
      <w:r>
        <w:tab/>
      </w:r>
      <w:bookmarkStart w:id="43" w:name="_Hlk147130589"/>
      <w:r w:rsidRPr="00330192">
        <w:t>D</w:t>
      </w:r>
      <w:r>
        <w:t xml:space="preserve">emonstrate to ERCOT’s reasonable satisfaction that the Entity can </w:t>
      </w:r>
      <w:bookmarkEnd w:id="43"/>
      <w:r>
        <w:t>m</w:t>
      </w:r>
      <w:r w:rsidRPr="000021D0">
        <w:t xml:space="preserve">aintain a 24-hour, seven-day-per-week </w:t>
      </w:r>
      <w:r>
        <w:t>control or operations</w:t>
      </w:r>
      <w:r w:rsidRPr="000021D0">
        <w:t xml:space="preserve"> center with qualified personnel for the purposes of communicating with ERCOT </w:t>
      </w:r>
      <w:r>
        <w:t>relating to</w:t>
      </w:r>
      <w:r w:rsidRPr="000021D0">
        <w:t xml:space="preserve"> Day-Ahead and Operating Day exchange of market and operational obligations.  </w:t>
      </w:r>
      <w:r>
        <w:t>This requirement applies to QSEs that are WAN Participants.</w:t>
      </w:r>
      <w:r w:rsidRPr="00330192">
        <w:t xml:space="preserve">  C</w:t>
      </w:r>
      <w:r>
        <w:t>ontrol or operations</w:t>
      </w:r>
      <w:r w:rsidRPr="000021D0">
        <w:t xml:space="preserve"> center personnel must be responsible for operational communications and must have sufficient authority to commit and bind the QSE and the Entities that it represents;</w:t>
      </w:r>
    </w:p>
    <w:p w14:paraId="5B8BA875" w14:textId="77777777" w:rsidR="00330192" w:rsidRDefault="00330192" w:rsidP="00330192">
      <w:pPr>
        <w:pStyle w:val="BodyTextNumbered"/>
        <w:ind w:left="1440"/>
      </w:pPr>
      <w:r>
        <w:t>(o)</w:t>
      </w:r>
      <w:r>
        <w:tab/>
        <w:t>Demonstrate and maintain a working functional interface with all required ERCOT computer systems;</w:t>
      </w:r>
    </w:p>
    <w:p w14:paraId="17CA84F2" w14:textId="77777777" w:rsidR="00330192" w:rsidRDefault="00330192" w:rsidP="00330192">
      <w:pPr>
        <w:pStyle w:val="BodyTextNumbered"/>
        <w:ind w:left="1440"/>
      </w:pPr>
      <w:r>
        <w:t>(p)</w:t>
      </w:r>
      <w:r>
        <w:tab/>
        <w:t>Allow ERCOT, upon reasonable notice, to conduct a site visit to verify information provided by the QSE;</w:t>
      </w:r>
      <w:del w:id="44" w:author="ERCOT 110725" w:date="2025-11-07T13:07:00Z" w16du:dateUtc="2025-11-07T19:07:00Z">
        <w:r w:rsidDel="00116097">
          <w:delText xml:space="preserve"> and</w:delText>
        </w:r>
      </w:del>
    </w:p>
    <w:p w14:paraId="6CBB1ADF" w14:textId="410DD0DB" w:rsidR="00116097" w:rsidRDefault="00330192" w:rsidP="00330192">
      <w:pPr>
        <w:pStyle w:val="BodyTextNumbered"/>
        <w:ind w:left="1440"/>
        <w:rPr>
          <w:ins w:id="45" w:author="ERCOT 110725" w:date="2025-11-07T13:07:00Z" w16du:dateUtc="2025-11-07T19:07:00Z"/>
        </w:rPr>
      </w:pPr>
      <w:r>
        <w:t>(q)</w:t>
      </w:r>
      <w:r>
        <w:tab/>
      </w:r>
      <w:r w:rsidRPr="000C7BD5">
        <w:t xml:space="preserve">If a QSE represents a Resource Entity, Emergency Response Service (ERS) Resource, or another QSE and receives or transmits WAN Data, it must maintain </w:t>
      </w:r>
      <w:r w:rsidRPr="000C7BD5">
        <w:lastRenderedPageBreak/>
        <w:t xml:space="preserve">connection to a Secure Private Network (SPN) </w:t>
      </w:r>
      <w:r>
        <w:t xml:space="preserve">or equivalent network </w:t>
      </w:r>
      <w:r w:rsidRPr="000C7BD5">
        <w:t>as described in Nodal Operating Guide Section 7</w:t>
      </w:r>
      <w:r>
        <w:t>.1.2</w:t>
      </w:r>
      <w:r w:rsidRPr="000C7BD5">
        <w:t xml:space="preserve">, </w:t>
      </w:r>
      <w:r>
        <w:t>WAN Participant Responsibilities</w:t>
      </w:r>
      <w:ins w:id="46" w:author="ERCOT 110725" w:date="2025-11-07T13:07:00Z" w16du:dateUtc="2025-11-07T19:07:00Z">
        <w:r w:rsidR="00116097">
          <w:t>;</w:t>
        </w:r>
      </w:ins>
      <w:del w:id="47" w:author="ERCOT 110725" w:date="2025-11-07T13:07:00Z" w16du:dateUtc="2025-11-07T19:07:00Z">
        <w:r w:rsidRPr="000C7BD5" w:rsidDel="00116097">
          <w:delText>.</w:delText>
        </w:r>
      </w:del>
      <w:ins w:id="48" w:author="ERCOT 110725" w:date="2025-11-07T13:07:00Z" w16du:dateUtc="2025-11-07T19:07:00Z">
        <w:r w:rsidR="00116097">
          <w:t xml:space="preserve"> And</w:t>
        </w:r>
      </w:ins>
    </w:p>
    <w:p w14:paraId="4F5AF5BB" w14:textId="6E222C46" w:rsidR="00330192" w:rsidRDefault="00116097" w:rsidP="00330192">
      <w:pPr>
        <w:pStyle w:val="BodyTextNumbered"/>
        <w:ind w:left="1440"/>
      </w:pPr>
      <w:ins w:id="49" w:author="ERCOT 110725" w:date="2025-11-07T13:07:00Z" w16du:dateUtc="2025-11-07T19:07:00Z">
        <w:r>
          <w:t>(r)</w:t>
        </w:r>
        <w:r>
          <w:tab/>
        </w:r>
      </w:ins>
      <w:ins w:id="50" w:author="ERCOT 110725" w:date="2025-11-07T13:08:00Z" w16du:dateUtc="2025-11-07T19:08:00Z">
        <w:r>
          <w:t>If a QSE</w:t>
        </w:r>
        <w:r w:rsidRPr="00866500">
          <w:t xml:space="preserve"> seeks to register as its own </w:t>
        </w:r>
        <w:proofErr w:type="gramStart"/>
        <w:r w:rsidRPr="00866500">
          <w:t>Counter-Party</w:t>
        </w:r>
        <w:proofErr w:type="gramEnd"/>
        <w:r>
          <w:t>, it must</w:t>
        </w:r>
        <w:r w:rsidRPr="00866500">
          <w:t xml:space="preserve"> </w:t>
        </w:r>
        <w:r>
          <w:t>complete and submit to ERCOT Section 23, Form U, Counter-Party Credit Application Form.</w:t>
        </w:r>
      </w:ins>
      <w:r w:rsidR="00330192" w:rsidRPr="000C7BD5">
        <w:t xml:space="preserve">  </w:t>
      </w:r>
    </w:p>
    <w:p w14:paraId="6F91DB27" w14:textId="77777777" w:rsidR="00330192" w:rsidRDefault="00330192" w:rsidP="00330192">
      <w:pPr>
        <w:pStyle w:val="BodyTextNumbered"/>
      </w:pPr>
      <w:r>
        <w:t>(2)</w:t>
      </w:r>
      <w:r>
        <w:tab/>
        <w:t xml:space="preserve">If a QSE chooses to use Electronic Data Interchange (EDI) transactions to receive Settlement Statements and Invoices, it must participate in and successfully complete testing as described in Section 19.8, Retail Market Testing, before starting operations with ERCOT as </w:t>
      </w:r>
      <w:proofErr w:type="gramStart"/>
      <w:r>
        <w:t>a QSE</w:t>
      </w:r>
      <w:proofErr w:type="gramEnd"/>
      <w:r>
        <w:t>.</w:t>
      </w:r>
    </w:p>
    <w:p w14:paraId="4991474D" w14:textId="77777777" w:rsidR="00330192" w:rsidRPr="000046B5" w:rsidRDefault="00330192" w:rsidP="00330192">
      <w:pPr>
        <w:pStyle w:val="BodyTextNumbered"/>
      </w:pPr>
      <w:bookmarkStart w:id="51" w:name="_Hlk90904129"/>
      <w:r>
        <w:t>(3)</w:t>
      </w:r>
      <w:r>
        <w:tab/>
      </w:r>
      <w:bookmarkStart w:id="52"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w:t>
      </w:r>
      <w:proofErr w:type="gramStart"/>
      <w:r w:rsidRPr="002C6C1A">
        <w:rPr>
          <w:rFonts w:eastAsiaTheme="minorHAnsi"/>
          <w:szCs w:val="24"/>
        </w:rPr>
        <w:t>Risk</w:t>
      </w:r>
      <w:proofErr w:type="gramEnd"/>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52"/>
    </w:p>
    <w:p w14:paraId="6569309C" w14:textId="77777777" w:rsidR="00330192" w:rsidRDefault="00330192" w:rsidP="00330192">
      <w:pPr>
        <w:pStyle w:val="BodyTextNumbered"/>
      </w:pPr>
      <w:r>
        <w:t>(4)</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0F7AB022" w14:textId="77777777" w:rsidR="00330192" w:rsidRDefault="00330192" w:rsidP="00330192">
      <w:pPr>
        <w:pStyle w:val="BodyTextNumbered"/>
      </w:pPr>
      <w:r>
        <w:t>(5)</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70C3CB8F" w14:textId="77777777" w:rsidR="00330192" w:rsidRDefault="00330192" w:rsidP="00330192">
      <w:pPr>
        <w:pStyle w:val="BodyTextNumbered"/>
      </w:pPr>
      <w:bookmarkStart w:id="53" w:name="_Hlk90904142"/>
      <w:bookmarkEnd w:id="51"/>
      <w:r>
        <w:t>(6)</w:t>
      </w:r>
      <w:r>
        <w:tab/>
      </w:r>
      <w:proofErr w:type="gramStart"/>
      <w:r>
        <w:t>A QSE</w:t>
      </w:r>
      <w:proofErr w:type="gramEnd"/>
      <w:r>
        <w:t xml:space="preserv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w:t>
      </w:r>
      <w:r>
        <w:lastRenderedPageBreak/>
        <w:t xml:space="preserve">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53"/>
      <w:r>
        <w:t xml:space="preserve"> </w:t>
      </w:r>
    </w:p>
    <w:p w14:paraId="22652A88" w14:textId="77777777" w:rsidR="00330192" w:rsidRDefault="00330192" w:rsidP="00330192">
      <w:pPr>
        <w:pStyle w:val="List"/>
      </w:pPr>
      <w:r>
        <w:t>(7)</w:t>
      </w:r>
      <w:r>
        <w:tab/>
        <w:t xml:space="preserve">Subject to the following provisions of this paragraph,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1E1D675E" w14:textId="77777777" w:rsidR="00330192" w:rsidRDefault="00330192" w:rsidP="00330192">
      <w:pPr>
        <w:pStyle w:val="BodyTextNumbered"/>
      </w:pPr>
      <w:r>
        <w:t>(8)</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9135152" w14:textId="77777777" w:rsidR="00330192" w:rsidRDefault="00330192" w:rsidP="00330192">
      <w:pPr>
        <w:pStyle w:val="BodyTextNumbered"/>
      </w:pPr>
      <w:r>
        <w:t>(9)</w:t>
      </w:r>
      <w:r>
        <w:tab/>
        <w:t xml:space="preserve">Continued qualification as a QSE is contingent upon compliance with all applicable requirements in these Protocols.  ERCOT may suspend </w:t>
      </w:r>
      <w:proofErr w:type="gramStart"/>
      <w:r>
        <w:t>a QSE’s</w:t>
      </w:r>
      <w:proofErr w:type="gramEnd"/>
      <w:r>
        <w:t xml:space="preserve"> rights as a Market Participant when ERCOT reasonably determines that it is an appropriate remedy for the Entity’s failure to satisfy any applicable requirement.</w:t>
      </w:r>
    </w:p>
    <w:p w14:paraId="25239E44" w14:textId="77777777" w:rsidR="00330192" w:rsidRDefault="00330192" w:rsidP="00330192">
      <w:pPr>
        <w:pStyle w:val="BodyTextNumbered"/>
      </w:pPr>
      <w:r w:rsidRPr="00747E08">
        <w:t>(</w:t>
      </w:r>
      <w:r>
        <w:t>10</w:t>
      </w:r>
      <w:r w:rsidRPr="00747E08">
        <w:t>)</w:t>
      </w:r>
      <w:r w:rsidRPr="00747E08">
        <w:tab/>
        <w:t>Each QSE</w:t>
      </w:r>
      <w:r w:rsidRPr="007642E6">
        <w:t xml:space="preserve"> </w:t>
      </w:r>
      <w:r>
        <w:t>that is a WAN Participant</w:t>
      </w:r>
      <w:r w:rsidRPr="00747E08">
        <w:t>, or its designated QSE agent, shall maintain 24-hour, seven-day-per-week operations and Hotline communications with ERCOT</w:t>
      </w:r>
      <w:r>
        <w:t xml:space="preserve"> and</w:t>
      </w:r>
      <w:r w:rsidRPr="00747E08">
        <w:t xml:space="preserve"> answer each QSE Hotline call.</w:t>
      </w:r>
    </w:p>
    <w:p w14:paraId="0C714F4E" w14:textId="77777777" w:rsidR="009A576A" w:rsidRDefault="009A576A" w:rsidP="009A576A">
      <w:pPr>
        <w:pStyle w:val="H3"/>
      </w:pPr>
      <w:bookmarkStart w:id="54" w:name="_Toc390438952"/>
      <w:bookmarkStart w:id="55" w:name="_Toc405897649"/>
      <w:bookmarkStart w:id="56" w:name="_Toc415055753"/>
      <w:bookmarkStart w:id="57" w:name="_Toc415055879"/>
      <w:bookmarkStart w:id="58" w:name="_Toc415055978"/>
      <w:bookmarkStart w:id="59" w:name="_Toc415056079"/>
      <w:bookmarkStart w:id="60" w:name="_Toc184623015"/>
      <w:r>
        <w:t>16.8.1</w:t>
      </w:r>
      <w:r>
        <w:tab/>
        <w:t>Criteria for Qualification as a CRR Account Holder</w:t>
      </w:r>
      <w:bookmarkEnd w:id="54"/>
      <w:bookmarkEnd w:id="55"/>
      <w:bookmarkEnd w:id="56"/>
      <w:bookmarkEnd w:id="57"/>
      <w:bookmarkEnd w:id="58"/>
      <w:bookmarkEnd w:id="59"/>
      <w:bookmarkEnd w:id="60"/>
      <w:r>
        <w:t xml:space="preserve"> </w:t>
      </w:r>
    </w:p>
    <w:p w14:paraId="71FC099F" w14:textId="77777777" w:rsidR="009A576A" w:rsidRDefault="009A576A" w:rsidP="009A576A">
      <w:pPr>
        <w:pStyle w:val="BodyTextNumbered"/>
      </w:pPr>
      <w:proofErr w:type="gramStart"/>
      <w:r>
        <w:t>(1)</w:t>
      </w:r>
      <w:r>
        <w:tab/>
        <w:t>To</w:t>
      </w:r>
      <w:proofErr w:type="gramEnd"/>
      <w:r>
        <w:t xml:space="preserve"> become and remain a Congestion Revenue Right (CRR) Account Holder, an Entity must meet the following requirements: </w:t>
      </w:r>
    </w:p>
    <w:p w14:paraId="6D0A11FE" w14:textId="77777777" w:rsidR="009A576A" w:rsidRDefault="009A576A" w:rsidP="009A576A">
      <w:pPr>
        <w:pStyle w:val="BodyTextNumbered"/>
        <w:ind w:left="1440"/>
      </w:pPr>
      <w:bookmarkStart w:id="61" w:name="_Hlk90904226"/>
      <w:r>
        <w:t>(a)</w:t>
      </w:r>
      <w:r>
        <w:tab/>
        <w:t>Submit a properly completed CRR Account Holder application</w:t>
      </w:r>
      <w:r w:rsidRPr="00A35A89">
        <w:t xml:space="preserve"> (</w:t>
      </w:r>
      <w:r>
        <w:t>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each of whom has enough authority to commit and bind the CRR Account Holder;</w:t>
      </w:r>
    </w:p>
    <w:bookmarkEnd w:id="61"/>
    <w:p w14:paraId="36613995" w14:textId="77777777" w:rsidR="009A576A" w:rsidRDefault="009A576A" w:rsidP="009A576A">
      <w:pPr>
        <w:pStyle w:val="BodyTextNumbered"/>
        <w:ind w:left="1440"/>
      </w:pPr>
      <w:r>
        <w:t>(b)</w:t>
      </w:r>
      <w:r>
        <w:tab/>
      </w:r>
      <w:r w:rsidRPr="00636B19">
        <w:t>Comply with ERCOT’s background check process, as described in Section 16.8.1.1, CRR Account Holder Background Check Process;</w:t>
      </w:r>
    </w:p>
    <w:p w14:paraId="4AEAC9CB" w14:textId="77777777" w:rsidR="009A576A" w:rsidRDefault="009A576A" w:rsidP="009A576A">
      <w:pPr>
        <w:pStyle w:val="BodyTextNumbered"/>
        <w:ind w:left="1440"/>
      </w:pPr>
      <w:r>
        <w:lastRenderedPageBreak/>
        <w:t>(c)</w:t>
      </w:r>
      <w:r>
        <w:tab/>
        <w:t>Demonstrate to ERCOT’s reasonable satisfaction that the Entity does not pose an “</w:t>
      </w:r>
      <w:r w:rsidRPr="00904FED">
        <w:t xml:space="preserve">Unreasonable </w:t>
      </w:r>
      <w:r w:rsidRPr="009A576A">
        <w:t xml:space="preserve">Financial </w:t>
      </w:r>
      <w:r w:rsidRPr="00904FED">
        <w:t>Risk</w:t>
      </w:r>
      <w:r>
        <w:t>”</w:t>
      </w:r>
      <w:r w:rsidRPr="00904FED">
        <w:t>,</w:t>
      </w:r>
      <w:r>
        <w:t xml:space="preserve"> as described in this Section;</w:t>
      </w:r>
    </w:p>
    <w:p w14:paraId="2C4C4138" w14:textId="77777777" w:rsidR="009A576A" w:rsidRDefault="009A576A" w:rsidP="009A576A">
      <w:pPr>
        <w:pStyle w:val="BodyTextNumbered"/>
        <w:ind w:left="1440"/>
      </w:pPr>
      <w:proofErr w:type="gramStart"/>
      <w:r>
        <w:t>(d)</w:t>
      </w:r>
      <w:r>
        <w:tab/>
        <w:t>Sign</w:t>
      </w:r>
      <w:proofErr w:type="gramEnd"/>
      <w:r>
        <w:t xml:space="preserve"> a CRR Account Holder Agreement; </w:t>
      </w:r>
    </w:p>
    <w:p w14:paraId="046EDE55" w14:textId="77777777" w:rsidR="009A576A" w:rsidRDefault="009A576A" w:rsidP="009A576A">
      <w:pPr>
        <w:pStyle w:val="BodyTextNumbered"/>
        <w:ind w:left="1440"/>
      </w:pPr>
      <w:r>
        <w:t>(e)</w:t>
      </w:r>
      <w:r>
        <w:tab/>
        <w:t>Sign any required Agreements relating to use of the ERCOT network, software, and systems;</w:t>
      </w:r>
    </w:p>
    <w:p w14:paraId="2C542651" w14:textId="77777777" w:rsidR="009A576A" w:rsidRDefault="009A576A" w:rsidP="009A576A">
      <w:pPr>
        <w:pStyle w:val="BodyTextNumbered"/>
        <w:ind w:left="1440"/>
      </w:pPr>
      <w:r>
        <w:t>(f)</w:t>
      </w:r>
      <w:r>
        <w:tab/>
        <w:t xml:space="preserve">Demonstrate to ERCOT’s reasonable satisfaction that the Entity </w:t>
      </w:r>
      <w:proofErr w:type="gramStart"/>
      <w:r>
        <w:t>is capable of performing</w:t>
      </w:r>
      <w:proofErr w:type="gramEnd"/>
      <w:r>
        <w:t xml:space="preserve"> the functions of a CRR Account Holder; </w:t>
      </w:r>
    </w:p>
    <w:p w14:paraId="334EB72F" w14:textId="77777777" w:rsidR="009A576A" w:rsidRDefault="009A576A" w:rsidP="009A576A">
      <w:pPr>
        <w:pStyle w:val="BodyTextNumbered"/>
        <w:ind w:left="1440"/>
      </w:pPr>
      <w:r>
        <w:t>(g)</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6DD66408" w14:textId="77777777" w:rsidR="009A576A" w:rsidRDefault="009A576A" w:rsidP="009A576A">
      <w:pPr>
        <w:pStyle w:val="BodyTextNumbered"/>
        <w:ind w:left="1440"/>
      </w:pPr>
      <w:r>
        <w:t>(h)</w:t>
      </w:r>
      <w:r>
        <w:tab/>
        <w:t>Satisfy ERCOT’s creditworthiness requirements as set forth in this Section;</w:t>
      </w:r>
    </w:p>
    <w:p w14:paraId="54C87E91" w14:textId="77777777" w:rsidR="009A576A" w:rsidRDefault="009A576A" w:rsidP="009A576A">
      <w:pPr>
        <w:pStyle w:val="BodyTextNumbered"/>
        <w:ind w:left="1440"/>
      </w:pPr>
      <w:r>
        <w:t>(</w:t>
      </w:r>
      <w:proofErr w:type="spellStart"/>
      <w:r>
        <w:t>i</w:t>
      </w:r>
      <w:proofErr w:type="spellEnd"/>
      <w:r>
        <w:t>)</w:t>
      </w:r>
      <w:r>
        <w:tab/>
        <w:t>Be generally able to pay its debts as they come due; ERCOT may request evidence of compliance with this qualification only if ERCOT reasonably believes that a CRR Account Holder is failing to comply with it;</w:t>
      </w:r>
    </w:p>
    <w:p w14:paraId="2AAC5DAA" w14:textId="77777777" w:rsidR="009A576A" w:rsidRDefault="009A576A" w:rsidP="009A576A">
      <w:pPr>
        <w:pStyle w:val="BodyTextNumbered"/>
        <w:ind w:left="1440"/>
      </w:pPr>
      <w:r>
        <w:t>(j)</w:t>
      </w:r>
      <w:r>
        <w:tab/>
        <w:t xml:space="preserve">Provide all necessary bank account information and arrange for Fedwire system transfers for two-way confirmation; </w:t>
      </w:r>
    </w:p>
    <w:p w14:paraId="31920632" w14:textId="77777777" w:rsidR="009A576A" w:rsidRDefault="009A576A" w:rsidP="009A576A">
      <w:pPr>
        <w:pStyle w:val="BodyTextNumbered"/>
        <w:ind w:left="1440"/>
      </w:pPr>
      <w:r>
        <w:t>(k)</w:t>
      </w:r>
      <w:r>
        <w:tab/>
        <w:t>Be financially responsible for payment of its Settlement charges under these Protocols;</w:t>
      </w:r>
      <w:del w:id="62" w:author="ERCOT 110725" w:date="2025-11-07T13:08:00Z" w16du:dateUtc="2025-11-07T19:08:00Z">
        <w:r w:rsidDel="00116097">
          <w:delText xml:space="preserve"> and</w:delText>
        </w:r>
      </w:del>
    </w:p>
    <w:p w14:paraId="4A0471EC" w14:textId="2DDF2411" w:rsidR="009A576A" w:rsidRDefault="009A576A" w:rsidP="009A576A">
      <w:pPr>
        <w:pStyle w:val="BodyTextNumbered"/>
        <w:ind w:left="1440"/>
        <w:rPr>
          <w:ins w:id="63" w:author="ERCOT 110725" w:date="2025-11-07T13:09:00Z" w16du:dateUtc="2025-11-07T19:09:00Z"/>
        </w:rPr>
      </w:pPr>
      <w:r>
        <w:t>(l)</w:t>
      </w:r>
      <w:r>
        <w:tab/>
        <w:t>Not be an unbundled Transmission Service Provider (TSP), Distribution Service Provider (DSP), or an ERCOT employee</w:t>
      </w:r>
      <w:ins w:id="64" w:author="ERCOT 110725" w:date="2025-11-07T13:09:00Z" w16du:dateUtc="2025-11-07T19:09:00Z">
        <w:r w:rsidR="00116097">
          <w:t>;</w:t>
        </w:r>
      </w:ins>
      <w:del w:id="65" w:author="ERCOT 110725" w:date="2025-11-07T13:09:00Z" w16du:dateUtc="2025-11-07T19:09:00Z">
        <w:r w:rsidDel="00116097">
          <w:delText>.</w:delText>
        </w:r>
      </w:del>
      <w:ins w:id="66" w:author="ERCOT 110725" w:date="2025-11-07T13:09:00Z" w16du:dateUtc="2025-11-07T19:09:00Z">
        <w:r w:rsidR="00116097">
          <w:t xml:space="preserve"> And</w:t>
        </w:r>
      </w:ins>
    </w:p>
    <w:p w14:paraId="6A511A62" w14:textId="1D39496A" w:rsidR="00116097" w:rsidRDefault="00116097" w:rsidP="009A576A">
      <w:pPr>
        <w:pStyle w:val="BodyTextNumbered"/>
        <w:ind w:left="1440"/>
      </w:pPr>
      <w:ins w:id="67" w:author="ERCOT 110725" w:date="2025-11-07T13:09:00Z" w16du:dateUtc="2025-11-07T19:09:00Z">
        <w:r>
          <w:t>(m)</w:t>
        </w:r>
        <w:r>
          <w:tab/>
          <w:t>If a CRR Account Holder</w:t>
        </w:r>
        <w:r w:rsidRPr="00866500">
          <w:t xml:space="preserve"> seeks to register as its own </w:t>
        </w:r>
        <w:proofErr w:type="gramStart"/>
        <w:r w:rsidRPr="00866500">
          <w:t>Counter-Party</w:t>
        </w:r>
        <w:proofErr w:type="gramEnd"/>
        <w:r>
          <w:t>, it must</w:t>
        </w:r>
        <w:r w:rsidRPr="00866500">
          <w:t xml:space="preserve"> </w:t>
        </w:r>
        <w:r>
          <w:t>complete and submit to ERCOT Section 23, Form U, Counter-Party Credit Application Form.</w:t>
        </w:r>
      </w:ins>
    </w:p>
    <w:p w14:paraId="279348B2" w14:textId="77777777" w:rsidR="009A576A" w:rsidRDefault="009A576A" w:rsidP="009A576A">
      <w:pPr>
        <w:pStyle w:val="BodyTextNumbered"/>
      </w:pPr>
      <w:bookmarkStart w:id="68"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w:t>
      </w:r>
      <w:proofErr w:type="gramStart"/>
      <w:r w:rsidRPr="002C6C1A">
        <w:rPr>
          <w:rFonts w:eastAsiaTheme="minorHAnsi"/>
          <w:szCs w:val="24"/>
        </w:rPr>
        <w:t>Risk</w:t>
      </w:r>
      <w:proofErr w:type="gramEnd"/>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p>
    <w:p w14:paraId="5858A5F6" w14:textId="77777777" w:rsidR="009A576A" w:rsidRDefault="009A576A" w:rsidP="009A576A">
      <w:pPr>
        <w:pStyle w:val="BodyTextNumbered"/>
      </w:pPr>
      <w:r>
        <w:t>(3)</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w:t>
      </w:r>
      <w:r>
        <w:lastRenderedPageBreak/>
        <w:t xml:space="preserve">any Agreement or these Protocols.  For purposes of this Section, ERCOT will only consider disqualifying those Principals of the CRR Account Holder or CRR Account Holder </w:t>
      </w:r>
      <w:proofErr w:type="gramStart"/>
      <w:r>
        <w:t>applicant</w:t>
      </w:r>
      <w:proofErr w:type="gramEnd"/>
      <w:r>
        <w:t xml:space="preserve"> who were Principals of the other Entity at a time during which the unpaid financial obligation remained owing to ERCOT or during the 120-day period prior to the date on which the unpaid financial obligation first became due and owing to ERCOT.</w:t>
      </w:r>
    </w:p>
    <w:p w14:paraId="5BE3AB47" w14:textId="77777777" w:rsidR="009A576A" w:rsidRDefault="009A576A" w:rsidP="009A576A">
      <w:pPr>
        <w:pStyle w:val="BodyTextNumbered"/>
      </w:pPr>
      <w:r>
        <w:t>(4)</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 xml:space="preserve">CRR Account Holder to remain, or CRR Account Holder applicant to become, a registered CRR Account Holder.  For purposes of this Section, ERCOT will only consider as disqualifying those Principals of the CRR Account Holder or CRR Account Holder </w:t>
      </w:r>
      <w:proofErr w:type="gramStart"/>
      <w:r>
        <w:t>applicant</w:t>
      </w:r>
      <w:proofErr w:type="gramEnd"/>
      <w:r>
        <w:t xml:space="preserve"> who were Principals of the other Entity at a time during which the other Entity was not current on its payment obligation for Default Uplift Invoices or 120 days prior to the date the other Entity first failed to pay a Default Uplift Invoice.</w:t>
      </w:r>
    </w:p>
    <w:p w14:paraId="482EA5A0" w14:textId="77777777" w:rsidR="009A576A" w:rsidRDefault="009A576A" w:rsidP="009A576A">
      <w:pPr>
        <w:pStyle w:val="BodyText"/>
        <w:ind w:left="720" w:hanging="720"/>
      </w:pPr>
      <w:bookmarkStart w:id="69" w:name="_Hlk90904242"/>
      <w:bookmarkEnd w:id="68"/>
      <w:r>
        <w:t>(5)</w:t>
      </w:r>
      <w:r>
        <w:tab/>
      </w:r>
      <w:r w:rsidRPr="00CA66D0">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(4)</w:t>
      </w:r>
      <w:r w:rsidRPr="008B4413">
        <w:t xml:space="preserve"> above, and any material change in the information provided by the CRR Account Holder to ERCOT that may adversely affect the financial security of </w:t>
      </w:r>
      <w:r w:rsidRPr="00EC565B">
        <w:t xml:space="preserve">ERCOT. </w:t>
      </w:r>
      <w:r>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69"/>
    <w:p w14:paraId="4094B501" w14:textId="77777777" w:rsidR="009A576A" w:rsidRDefault="009A576A" w:rsidP="009A576A">
      <w:pPr>
        <w:spacing w:after="240"/>
        <w:ind w:left="720" w:hanging="720"/>
      </w:pPr>
      <w:r>
        <w:t>(6)</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77C6D73" w14:textId="77777777" w:rsidR="00321847" w:rsidRDefault="00321847" w:rsidP="009A576A">
      <w:pPr>
        <w:pStyle w:val="BodyTextNumbered"/>
        <w:ind w:left="0" w:firstLine="0"/>
      </w:pPr>
    </w:p>
    <w:p w14:paraId="5400316E" w14:textId="77777777" w:rsidR="009A576A" w:rsidRDefault="009A576A" w:rsidP="009A576A">
      <w:pPr>
        <w:pStyle w:val="BodyTextNumbered"/>
        <w:ind w:left="0" w:firstLine="0"/>
      </w:pPr>
    </w:p>
    <w:p w14:paraId="56428C3A" w14:textId="77777777" w:rsidR="00321847" w:rsidRPr="00F72B58" w:rsidRDefault="00321847" w:rsidP="00321847">
      <w:pPr>
        <w:jc w:val="center"/>
        <w:outlineLvl w:val="0"/>
        <w:rPr>
          <w:b/>
          <w:sz w:val="36"/>
          <w:szCs w:val="36"/>
        </w:rPr>
      </w:pPr>
      <w:r w:rsidRPr="00F72B58">
        <w:rPr>
          <w:b/>
          <w:sz w:val="36"/>
          <w:szCs w:val="36"/>
        </w:rPr>
        <w:t>ERCOT Nodal Protocols</w:t>
      </w:r>
    </w:p>
    <w:p w14:paraId="520A6DCE" w14:textId="77777777" w:rsidR="00321847" w:rsidRPr="00F72B58" w:rsidRDefault="00321847" w:rsidP="00321847">
      <w:pPr>
        <w:jc w:val="center"/>
        <w:outlineLvl w:val="0"/>
        <w:rPr>
          <w:b/>
          <w:sz w:val="36"/>
          <w:szCs w:val="36"/>
        </w:rPr>
      </w:pPr>
    </w:p>
    <w:p w14:paraId="7523556B" w14:textId="77777777" w:rsidR="00321847" w:rsidRPr="00F72B58" w:rsidRDefault="00321847" w:rsidP="00321847">
      <w:pPr>
        <w:jc w:val="center"/>
        <w:outlineLvl w:val="0"/>
        <w:rPr>
          <w:b/>
          <w:sz w:val="36"/>
          <w:szCs w:val="36"/>
        </w:rPr>
      </w:pPr>
      <w:r w:rsidRPr="00F72B58">
        <w:rPr>
          <w:b/>
          <w:sz w:val="36"/>
          <w:szCs w:val="36"/>
        </w:rPr>
        <w:t>Section 2</w:t>
      </w:r>
      <w:r>
        <w:rPr>
          <w:b/>
          <w:sz w:val="36"/>
          <w:szCs w:val="36"/>
        </w:rPr>
        <w:t>3</w:t>
      </w:r>
    </w:p>
    <w:p w14:paraId="6790E50D" w14:textId="77777777" w:rsidR="00321847" w:rsidRPr="00F72B58" w:rsidRDefault="00321847" w:rsidP="00321847">
      <w:pPr>
        <w:jc w:val="center"/>
        <w:outlineLvl w:val="0"/>
        <w:rPr>
          <w:b/>
        </w:rPr>
      </w:pPr>
    </w:p>
    <w:p w14:paraId="3CB0153D" w14:textId="77777777" w:rsidR="00321847" w:rsidRDefault="00321847" w:rsidP="00321847">
      <w:pPr>
        <w:jc w:val="center"/>
        <w:outlineLvl w:val="0"/>
        <w:rPr>
          <w:color w:val="333300"/>
        </w:rPr>
      </w:pPr>
      <w:proofErr w:type="gramStart"/>
      <w:r>
        <w:rPr>
          <w:b/>
          <w:sz w:val="36"/>
          <w:szCs w:val="36"/>
        </w:rPr>
        <w:lastRenderedPageBreak/>
        <w:t>Form</w:t>
      </w:r>
      <w:proofErr w:type="gramEnd"/>
      <w:r w:rsidRPr="00F72B58">
        <w:rPr>
          <w:b/>
          <w:sz w:val="36"/>
          <w:szCs w:val="36"/>
        </w:rPr>
        <w:t xml:space="preserve"> A:</w:t>
      </w:r>
      <w:r w:rsidRPr="00A1536D">
        <w:rPr>
          <w:b/>
          <w:sz w:val="36"/>
          <w:szCs w:val="36"/>
        </w:rPr>
        <w:t xml:space="preserve"> Congestion Revenue Right (CRR) Account Holder Application for Registration</w:t>
      </w:r>
    </w:p>
    <w:p w14:paraId="4A2BA61E" w14:textId="77777777" w:rsidR="00321847" w:rsidRDefault="00321847" w:rsidP="00321847">
      <w:pPr>
        <w:outlineLvl w:val="0"/>
        <w:rPr>
          <w:color w:val="333300"/>
        </w:rPr>
      </w:pPr>
    </w:p>
    <w:p w14:paraId="0790A864" w14:textId="40F0238D" w:rsidR="00321847" w:rsidRPr="005B2A3F" w:rsidRDefault="00321847" w:rsidP="00321847">
      <w:pPr>
        <w:jc w:val="center"/>
        <w:outlineLvl w:val="0"/>
        <w:rPr>
          <w:b/>
          <w:bCs/>
        </w:rPr>
      </w:pPr>
      <w:del w:id="70" w:author="ERCOT" w:date="2025-10-28T05:57:00Z" w16du:dateUtc="2025-10-28T10:57:00Z">
        <w:r w:rsidDel="00321847">
          <w:rPr>
            <w:b/>
            <w:bCs/>
          </w:rPr>
          <w:delText>May 1, 2024</w:delText>
        </w:r>
      </w:del>
      <w:ins w:id="71" w:author="ERCOT" w:date="2025-10-28T05:57:00Z" w16du:dateUtc="2025-10-28T10:57:00Z">
        <w:r>
          <w:rPr>
            <w:b/>
            <w:bCs/>
          </w:rPr>
          <w:t>TBD</w:t>
        </w:r>
      </w:ins>
    </w:p>
    <w:p w14:paraId="5398AF7C" w14:textId="77777777" w:rsidR="00321847" w:rsidRDefault="00321847" w:rsidP="00321847">
      <w:pPr>
        <w:jc w:val="center"/>
        <w:outlineLvl w:val="0"/>
        <w:rPr>
          <w:b/>
          <w:bCs/>
        </w:rPr>
      </w:pPr>
    </w:p>
    <w:p w14:paraId="239119DD" w14:textId="77777777" w:rsidR="00321847" w:rsidRDefault="00321847" w:rsidP="00321847">
      <w:pPr>
        <w:jc w:val="center"/>
        <w:outlineLvl w:val="0"/>
        <w:rPr>
          <w:b/>
          <w:bCs/>
        </w:rPr>
      </w:pPr>
    </w:p>
    <w:p w14:paraId="109A09C1" w14:textId="77777777" w:rsidR="00321847" w:rsidRDefault="00321847" w:rsidP="00321847">
      <w:pPr>
        <w:pBdr>
          <w:between w:val="single" w:sz="4" w:space="1" w:color="auto"/>
        </w:pBdr>
        <w:rPr>
          <w:color w:val="333300"/>
        </w:rPr>
      </w:pPr>
    </w:p>
    <w:p w14:paraId="0074FC1F" w14:textId="77777777" w:rsidR="00321847" w:rsidRDefault="00321847" w:rsidP="00321847">
      <w:pPr>
        <w:pBdr>
          <w:between w:val="single" w:sz="4" w:space="1" w:color="auto"/>
        </w:pBdr>
        <w:rPr>
          <w:color w:val="333300"/>
        </w:rPr>
      </w:pPr>
    </w:p>
    <w:p w14:paraId="22F8DDEC" w14:textId="77777777" w:rsidR="00321847" w:rsidRDefault="00321847" w:rsidP="00321847">
      <w:pPr>
        <w:pBdr>
          <w:between w:val="single" w:sz="4" w:space="1" w:color="auto"/>
        </w:pBdr>
        <w:rPr>
          <w:color w:val="333300"/>
        </w:rPr>
        <w:sectPr w:rsidR="00321847" w:rsidSect="00321847">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titlePg/>
          <w:docGrid w:linePitch="360"/>
        </w:sectPr>
      </w:pPr>
    </w:p>
    <w:p w14:paraId="4066641A" w14:textId="77777777" w:rsidR="00321847" w:rsidRDefault="00321847" w:rsidP="00321847">
      <w:pPr>
        <w:jc w:val="center"/>
        <w:rPr>
          <w:b/>
          <w:bCs/>
        </w:rPr>
      </w:pPr>
      <w:r>
        <w:rPr>
          <w:noProof/>
        </w:rPr>
        <w:lastRenderedPageBreak/>
        <mc:AlternateContent>
          <mc:Choice Requires="wps">
            <w:drawing>
              <wp:anchor distT="0" distB="0" distL="114300" distR="114300" simplePos="0" relativeHeight="251659264" behindDoc="0" locked="0" layoutInCell="1" allowOverlap="1" wp14:anchorId="2AA12393" wp14:editId="02DE867D">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17E007C1" w14:textId="77777777" w:rsidR="00321847" w:rsidRDefault="00321847" w:rsidP="00321847">
                            <w:pPr>
                              <w:rPr>
                                <w:sz w:val="20"/>
                              </w:rPr>
                            </w:pPr>
                          </w:p>
                          <w:p w14:paraId="0896269F" w14:textId="77777777" w:rsidR="00321847" w:rsidRDefault="00321847" w:rsidP="003218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A12393"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17E007C1" w14:textId="77777777" w:rsidR="00321847" w:rsidRDefault="00321847" w:rsidP="00321847">
                      <w:pPr>
                        <w:rPr>
                          <w:sz w:val="20"/>
                        </w:rPr>
                      </w:pPr>
                    </w:p>
                    <w:p w14:paraId="0896269F" w14:textId="77777777" w:rsidR="00321847" w:rsidRDefault="00321847" w:rsidP="00321847">
                      <w:r>
                        <w:rPr>
                          <w:sz w:val="20"/>
                        </w:rPr>
                        <w:t>Date Received:  ______________________</w:t>
                      </w:r>
                    </w:p>
                  </w:txbxContent>
                </v:textbox>
                <w10:wrap type="square"/>
              </v:shape>
            </w:pict>
          </mc:Fallback>
        </mc:AlternateContent>
      </w:r>
    </w:p>
    <w:p w14:paraId="331B15B8" w14:textId="77777777" w:rsidR="00321847" w:rsidRDefault="00321847" w:rsidP="00321847">
      <w:pPr>
        <w:jc w:val="center"/>
        <w:rPr>
          <w:b/>
          <w:bCs/>
        </w:rPr>
      </w:pPr>
    </w:p>
    <w:p w14:paraId="311D14F4" w14:textId="77777777" w:rsidR="00321847" w:rsidRDefault="00321847" w:rsidP="00321847">
      <w:pPr>
        <w:jc w:val="center"/>
        <w:rPr>
          <w:b/>
          <w:bCs/>
        </w:rPr>
      </w:pPr>
    </w:p>
    <w:p w14:paraId="43B997B4" w14:textId="77777777" w:rsidR="00321847" w:rsidRPr="00BA4C1D" w:rsidRDefault="00321847" w:rsidP="00321847">
      <w:pPr>
        <w:jc w:val="center"/>
        <w:rPr>
          <w:b/>
          <w:bCs/>
        </w:rPr>
      </w:pPr>
      <w:r w:rsidRPr="00BA4C1D">
        <w:rPr>
          <w:b/>
          <w:bCs/>
        </w:rPr>
        <w:t>CONGESTION REVENUE RIGHT (CRR) ACCOUNT HOLDER</w:t>
      </w:r>
    </w:p>
    <w:p w14:paraId="41FD9DAC" w14:textId="77777777" w:rsidR="00321847" w:rsidRPr="00BA4C1D" w:rsidRDefault="00321847" w:rsidP="00321847">
      <w:pPr>
        <w:spacing w:after="240"/>
        <w:jc w:val="center"/>
        <w:rPr>
          <w:b/>
          <w:bCs/>
        </w:rPr>
      </w:pPr>
      <w:r w:rsidRPr="00BA4C1D">
        <w:rPr>
          <w:b/>
          <w:bCs/>
        </w:rPr>
        <w:t>APPLICATION FOR REGISTRATION</w:t>
      </w:r>
    </w:p>
    <w:p w14:paraId="39969BB0" w14:textId="77777777" w:rsidR="00321847" w:rsidRPr="00BA4C1D" w:rsidRDefault="00321847" w:rsidP="00321847">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w:t>
      </w:r>
      <w:proofErr w:type="gramStart"/>
      <w:r w:rsidRPr="00BA4C1D">
        <w:t>reply</w:t>
      </w:r>
      <w:proofErr w:type="gramEnd"/>
      <w:r w:rsidRPr="00BA4C1D">
        <w:t xml:space="preserve"> spaces as necessary. </w:t>
      </w:r>
      <w:r>
        <w:t xml:space="preserve"> </w:t>
      </w:r>
      <w:r w:rsidRPr="00BA4C1D">
        <w:t xml:space="preserve">ERCOT will accept the completed, executed application via email to </w:t>
      </w:r>
      <w:hyperlink r:id="rId27"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t>Electronic Funds Transfer (EFT) (wire or Automated Clearing House (ACH))</w:t>
      </w:r>
      <w:r w:rsidRPr="00BA4C1D">
        <w:t xml:space="preserve">. </w:t>
      </w:r>
      <w:r>
        <w:t xml:space="preserve"> </w:t>
      </w:r>
      <w:r w:rsidRPr="0041067A">
        <w:t>ERCOT must also receive a background check fee in the amount of $</w:t>
      </w:r>
      <w:r w:rsidRPr="00C445D9">
        <w:t xml:space="preserve">350 </w:t>
      </w:r>
      <w:r w:rsidRPr="0041067A">
        <w:t xml:space="preserve">per Principal via </w:t>
      </w:r>
      <w:r>
        <w:t>EFT (wire or ACH) and Applicant</w:t>
      </w:r>
      <w:r w:rsidRPr="00C445D9">
        <w:t xml:space="preserve">’s Principals </w:t>
      </w:r>
      <w:proofErr w:type="gramStart"/>
      <w:r w:rsidRPr="00C445D9">
        <w:t>must each</w:t>
      </w:r>
      <w:proofErr w:type="gramEnd"/>
      <w:r w:rsidRPr="00C445D9">
        <w:t xml:space="preserve"> complete a background check.</w:t>
      </w:r>
      <w:r w:rsidRPr="0041067A">
        <w:t xml:space="preserve"> </w:t>
      </w:r>
      <w:r>
        <w:t xml:space="preserve"> All payments should reference the Applicant’s name and Data Universal Numbering System (DUNS) Number (</w:t>
      </w:r>
      <w:proofErr w:type="gramStart"/>
      <w:r>
        <w:t>DUNS #)</w:t>
      </w:r>
      <w:proofErr w:type="gramEnd"/>
      <w:r>
        <w:t xml:space="preserve"> in the remarks.  </w:t>
      </w:r>
      <w:r w:rsidRPr="00BA4C1D">
        <w:rPr>
          <w:bCs/>
        </w:rPr>
        <w:t>If you need assistance filling out this form, or if you have any questions, please call (512) 248-3900.</w:t>
      </w:r>
    </w:p>
    <w:p w14:paraId="61DF7E5C" w14:textId="77777777" w:rsidR="00321847" w:rsidRPr="00BA4C1D" w:rsidRDefault="00321847" w:rsidP="00321847">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55FF7DF1" w14:textId="77777777" w:rsidR="00321847" w:rsidRPr="00BA4C1D" w:rsidRDefault="00321847" w:rsidP="00321847">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321847" w:rsidRPr="00BA4C1D" w14:paraId="02E619E0" w14:textId="77777777" w:rsidTr="00B63D11">
        <w:tc>
          <w:tcPr>
            <w:tcW w:w="3258" w:type="dxa"/>
          </w:tcPr>
          <w:p w14:paraId="458F5D51" w14:textId="77777777" w:rsidR="00321847" w:rsidRPr="00BA4C1D" w:rsidRDefault="00321847" w:rsidP="00B63D11">
            <w:pPr>
              <w:rPr>
                <w:b/>
                <w:bCs/>
              </w:rPr>
            </w:pPr>
            <w:r w:rsidRPr="00BA4C1D">
              <w:rPr>
                <w:b/>
                <w:bCs/>
              </w:rPr>
              <w:t>Legal Name of the Applicant:</w:t>
            </w:r>
          </w:p>
        </w:tc>
        <w:tc>
          <w:tcPr>
            <w:tcW w:w="6318" w:type="dxa"/>
          </w:tcPr>
          <w:p w14:paraId="27FBD34E"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321847" w:rsidRPr="00BA4C1D" w14:paraId="5D79016C" w14:textId="77777777" w:rsidTr="00B63D11">
        <w:tc>
          <w:tcPr>
            <w:tcW w:w="3258" w:type="dxa"/>
          </w:tcPr>
          <w:p w14:paraId="507B653D" w14:textId="77777777" w:rsidR="00321847" w:rsidRPr="00BA4C1D" w:rsidRDefault="00321847" w:rsidP="00B63D11">
            <w:pPr>
              <w:rPr>
                <w:b/>
                <w:bCs/>
              </w:rPr>
            </w:pPr>
            <w:r w:rsidRPr="00BA4C1D">
              <w:rPr>
                <w:b/>
                <w:bCs/>
              </w:rPr>
              <w:t>Legal Address of the Applicant:</w:t>
            </w:r>
          </w:p>
        </w:tc>
        <w:tc>
          <w:tcPr>
            <w:tcW w:w="6318" w:type="dxa"/>
          </w:tcPr>
          <w:p w14:paraId="28E7BE37" w14:textId="77777777" w:rsidR="00321847" w:rsidRPr="00BA4C1D" w:rsidRDefault="00321847" w:rsidP="00B63D11">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321847" w:rsidRPr="00BA4C1D" w14:paraId="52F223DA" w14:textId="77777777" w:rsidTr="00B63D11">
        <w:tc>
          <w:tcPr>
            <w:tcW w:w="3258" w:type="dxa"/>
          </w:tcPr>
          <w:p w14:paraId="063863FB" w14:textId="77777777" w:rsidR="00321847" w:rsidRPr="00BA4C1D" w:rsidRDefault="00321847" w:rsidP="00B63D11">
            <w:pPr>
              <w:jc w:val="both"/>
              <w:rPr>
                <w:b/>
                <w:bCs/>
              </w:rPr>
            </w:pPr>
          </w:p>
        </w:tc>
        <w:tc>
          <w:tcPr>
            <w:tcW w:w="6318" w:type="dxa"/>
          </w:tcPr>
          <w:p w14:paraId="3C603C32" w14:textId="77777777" w:rsidR="00321847" w:rsidRPr="00BA4C1D" w:rsidRDefault="00321847" w:rsidP="00B63D11">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53431737" w14:textId="77777777" w:rsidTr="00B63D11">
        <w:tc>
          <w:tcPr>
            <w:tcW w:w="3258" w:type="dxa"/>
          </w:tcPr>
          <w:p w14:paraId="2E564C4C" w14:textId="77777777" w:rsidR="00321847" w:rsidRPr="00BA4C1D" w:rsidRDefault="00321847" w:rsidP="00B63D11">
            <w:pPr>
              <w:jc w:val="both"/>
              <w:rPr>
                <w:b/>
                <w:bCs/>
              </w:rPr>
            </w:pPr>
            <w:r w:rsidRPr="00BA4C1D">
              <w:rPr>
                <w:b/>
                <w:bCs/>
              </w:rPr>
              <w:t>DUNS¹ Number:</w:t>
            </w:r>
          </w:p>
        </w:tc>
        <w:tc>
          <w:tcPr>
            <w:tcW w:w="6318" w:type="dxa"/>
          </w:tcPr>
          <w:p w14:paraId="3FB9BAE1" w14:textId="77777777" w:rsidR="00321847" w:rsidRPr="00BA4C1D" w:rsidRDefault="00321847" w:rsidP="00B63D11">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FDE6BC7" w14:textId="77777777" w:rsidR="00321847" w:rsidRDefault="00321847" w:rsidP="00321847">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22D9801F" w14:textId="77777777" w:rsidR="00321847" w:rsidRPr="00BA4C1D" w:rsidRDefault="00321847" w:rsidP="00321847">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Pr="00BA4C1D">
        <w:rPr>
          <w:b/>
          <w:bCs/>
        </w:rPr>
      </w:r>
      <w:r w:rsidRPr="00BA4C1D">
        <w:rPr>
          <w:b/>
          <w:bCs/>
        </w:rPr>
        <w:fldChar w:fldCharType="separate"/>
      </w:r>
      <w:r w:rsidRPr="00BA4C1D">
        <w:rPr>
          <w:b/>
          <w:bCs/>
        </w:rPr>
        <w:fldChar w:fldCharType="end"/>
      </w:r>
      <w:r w:rsidRPr="00BA4C1D">
        <w:rPr>
          <w:b/>
          <w:bCs/>
        </w:rPr>
        <w:t xml:space="preserve"> Check if entity is a Non-Opt In Entity (NOIE).</w:t>
      </w:r>
    </w:p>
    <w:p w14:paraId="0D14DC0A" w14:textId="77777777" w:rsidR="00321847" w:rsidRPr="00BA4C1D" w:rsidRDefault="00321847" w:rsidP="00321847">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71CDE849" w14:textId="77777777" w:rsidTr="00B63D11">
        <w:tc>
          <w:tcPr>
            <w:tcW w:w="1523" w:type="dxa"/>
            <w:gridSpan w:val="2"/>
          </w:tcPr>
          <w:p w14:paraId="744A16A4" w14:textId="77777777" w:rsidR="00321847" w:rsidRPr="00BA4C1D" w:rsidRDefault="00321847" w:rsidP="00B63D11">
            <w:pPr>
              <w:jc w:val="both"/>
              <w:rPr>
                <w:b/>
                <w:bCs/>
              </w:rPr>
            </w:pPr>
            <w:r w:rsidRPr="00BA4C1D">
              <w:rPr>
                <w:b/>
                <w:bCs/>
              </w:rPr>
              <w:t>Name:</w:t>
            </w:r>
          </w:p>
        </w:tc>
        <w:tc>
          <w:tcPr>
            <w:tcW w:w="7827" w:type="dxa"/>
            <w:gridSpan w:val="2"/>
          </w:tcPr>
          <w:p w14:paraId="59537575" w14:textId="77777777" w:rsidR="00321847" w:rsidRPr="00BA4C1D" w:rsidRDefault="00321847" w:rsidP="00B63D11">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321847" w:rsidRPr="00BA4C1D" w14:paraId="440419B4" w14:textId="77777777" w:rsidTr="00B63D11">
        <w:tc>
          <w:tcPr>
            <w:tcW w:w="1376" w:type="dxa"/>
          </w:tcPr>
          <w:p w14:paraId="0355301C" w14:textId="77777777" w:rsidR="00321847" w:rsidRPr="00BA4C1D" w:rsidRDefault="00321847" w:rsidP="00B63D11">
            <w:pPr>
              <w:jc w:val="both"/>
              <w:rPr>
                <w:b/>
                <w:bCs/>
              </w:rPr>
            </w:pPr>
            <w:r w:rsidRPr="00BA4C1D">
              <w:rPr>
                <w:b/>
                <w:bCs/>
              </w:rPr>
              <w:t>Telephone:</w:t>
            </w:r>
          </w:p>
        </w:tc>
        <w:tc>
          <w:tcPr>
            <w:tcW w:w="7974" w:type="dxa"/>
            <w:gridSpan w:val="3"/>
          </w:tcPr>
          <w:p w14:paraId="762351C0"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366EAC5C" w14:textId="77777777" w:rsidTr="00B63D11">
        <w:tc>
          <w:tcPr>
            <w:tcW w:w="1796" w:type="dxa"/>
            <w:gridSpan w:val="3"/>
          </w:tcPr>
          <w:p w14:paraId="6C5AEEF9" w14:textId="77777777" w:rsidR="00321847" w:rsidRPr="00BA4C1D" w:rsidRDefault="00321847" w:rsidP="00B63D11">
            <w:pPr>
              <w:jc w:val="both"/>
              <w:rPr>
                <w:b/>
                <w:bCs/>
              </w:rPr>
            </w:pPr>
            <w:r w:rsidRPr="00BA4C1D">
              <w:rPr>
                <w:b/>
                <w:bCs/>
              </w:rPr>
              <w:t>Email Address:</w:t>
            </w:r>
          </w:p>
        </w:tc>
        <w:tc>
          <w:tcPr>
            <w:tcW w:w="7554" w:type="dxa"/>
          </w:tcPr>
          <w:p w14:paraId="778EA577"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ED70F13" w14:textId="77777777" w:rsidR="00321847" w:rsidRPr="00BA4C1D" w:rsidRDefault="00321847" w:rsidP="00321847">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10A2841D" w14:textId="77777777" w:rsidTr="00B63D11">
        <w:tc>
          <w:tcPr>
            <w:tcW w:w="1523" w:type="dxa"/>
            <w:gridSpan w:val="2"/>
          </w:tcPr>
          <w:p w14:paraId="2B6A3AF3" w14:textId="77777777" w:rsidR="00321847" w:rsidRPr="00BA4C1D" w:rsidRDefault="00321847" w:rsidP="00B63D11">
            <w:pPr>
              <w:jc w:val="both"/>
              <w:rPr>
                <w:b/>
                <w:bCs/>
              </w:rPr>
            </w:pPr>
            <w:r w:rsidRPr="00BA4C1D">
              <w:rPr>
                <w:b/>
                <w:bCs/>
              </w:rPr>
              <w:t>Name:</w:t>
            </w:r>
          </w:p>
        </w:tc>
        <w:tc>
          <w:tcPr>
            <w:tcW w:w="7827" w:type="dxa"/>
            <w:gridSpan w:val="2"/>
          </w:tcPr>
          <w:p w14:paraId="25643719"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088646C" w14:textId="77777777" w:rsidTr="00B63D11">
        <w:tc>
          <w:tcPr>
            <w:tcW w:w="1376" w:type="dxa"/>
          </w:tcPr>
          <w:p w14:paraId="45B311B2" w14:textId="77777777" w:rsidR="00321847" w:rsidRPr="00BA4C1D" w:rsidRDefault="00321847" w:rsidP="00B63D11">
            <w:pPr>
              <w:jc w:val="both"/>
              <w:rPr>
                <w:b/>
                <w:bCs/>
              </w:rPr>
            </w:pPr>
            <w:r w:rsidRPr="00BA4C1D">
              <w:rPr>
                <w:b/>
                <w:bCs/>
              </w:rPr>
              <w:t>Telephone:</w:t>
            </w:r>
          </w:p>
        </w:tc>
        <w:tc>
          <w:tcPr>
            <w:tcW w:w="7974" w:type="dxa"/>
            <w:gridSpan w:val="3"/>
          </w:tcPr>
          <w:p w14:paraId="01BAA63F"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5EDA31DE" w14:textId="77777777" w:rsidTr="00B63D11">
        <w:tc>
          <w:tcPr>
            <w:tcW w:w="1796" w:type="dxa"/>
            <w:gridSpan w:val="3"/>
          </w:tcPr>
          <w:p w14:paraId="3B818384" w14:textId="77777777" w:rsidR="00321847" w:rsidRPr="00BA4C1D" w:rsidRDefault="00321847" w:rsidP="00B63D11">
            <w:pPr>
              <w:jc w:val="both"/>
              <w:rPr>
                <w:b/>
                <w:bCs/>
              </w:rPr>
            </w:pPr>
            <w:r w:rsidRPr="00BA4C1D">
              <w:rPr>
                <w:b/>
                <w:bCs/>
              </w:rPr>
              <w:t>Email Address:</w:t>
            </w:r>
          </w:p>
        </w:tc>
        <w:tc>
          <w:tcPr>
            <w:tcW w:w="7554" w:type="dxa"/>
          </w:tcPr>
          <w:p w14:paraId="729F284E"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3B80376" w14:textId="77777777" w:rsidR="00321847" w:rsidRPr="00BA4C1D" w:rsidRDefault="00321847" w:rsidP="00321847">
      <w:pPr>
        <w:autoSpaceDE w:val="0"/>
        <w:autoSpaceDN w:val="0"/>
        <w:spacing w:before="240" w:after="240"/>
        <w:jc w:val="both"/>
      </w:pPr>
      <w:r w:rsidRPr="00BA4C1D">
        <w:rPr>
          <w:b/>
          <w:bCs/>
        </w:rPr>
        <w:lastRenderedPageBreak/>
        <w:t>3. Type of Legal Structure</w:t>
      </w:r>
      <w:r w:rsidRPr="00BA4C1D">
        <w:rPr>
          <w:bCs/>
        </w:rPr>
        <w:t>.</w:t>
      </w:r>
      <w:r>
        <w:rPr>
          <w:bCs/>
        </w:rPr>
        <w:t xml:space="preserve">  </w:t>
      </w:r>
      <w:r w:rsidRPr="00BA4C1D">
        <w:t>(Please indicate only one.)</w:t>
      </w:r>
    </w:p>
    <w:bookmarkStart w:id="72" w:name="Check1"/>
    <w:bookmarkStart w:id="73" w:name="Check3"/>
    <w:p w14:paraId="7569C2B2" w14:textId="77777777" w:rsidR="00321847" w:rsidRPr="00BA4C1D" w:rsidRDefault="00321847" w:rsidP="00321847">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72"/>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73"/>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Municipally Owned Utility</w:t>
      </w:r>
      <w:r w:rsidRPr="00BA4C1D">
        <w:tab/>
      </w:r>
    </w:p>
    <w:p w14:paraId="755F182D" w14:textId="77777777" w:rsidR="00321847" w:rsidRPr="00BA4C1D" w:rsidRDefault="00321847" w:rsidP="00321847">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Pr="00BA4C1D">
        <w:fldChar w:fldCharType="separate"/>
      </w:r>
      <w:r w:rsidRPr="00BA4C1D">
        <w:fldChar w:fldCharType="end"/>
      </w:r>
      <w:bookmarkStart w:id="74"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74"/>
      <w:r w:rsidRPr="00BA4C1D">
        <w:t xml:space="preserve"> Limited Liability Company</w:t>
      </w:r>
      <w:r w:rsidRPr="00BA4C1D">
        <w:tab/>
      </w:r>
      <w:bookmarkStart w:id="75" w:name="Check4"/>
      <w:r w:rsidRPr="00BA4C1D">
        <w:fldChar w:fldCharType="begin">
          <w:ffData>
            <w:name w:val="Check4"/>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75"/>
      <w:r w:rsidRPr="00BA4C1D">
        <w:t xml:space="preserve"> Corporation </w:t>
      </w:r>
    </w:p>
    <w:p w14:paraId="5C2F7DBE" w14:textId="77777777" w:rsidR="00321847" w:rsidRPr="00BA4C1D" w:rsidRDefault="00321847" w:rsidP="00321847">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Other:  </w:t>
      </w:r>
      <w:bookmarkStart w:id="76"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6"/>
    </w:p>
    <w:p w14:paraId="24F7C48E" w14:textId="77777777" w:rsidR="00321847" w:rsidRPr="00BA4C1D" w:rsidRDefault="00321847" w:rsidP="00321847">
      <w:pPr>
        <w:autoSpaceDE w:val="0"/>
        <w:autoSpaceDN w:val="0"/>
        <w:spacing w:before="240" w:after="240"/>
        <w:jc w:val="both"/>
        <w:rPr>
          <w:u w:val="single"/>
        </w:rPr>
      </w:pPr>
      <w:r w:rsidRPr="00BA4C1D">
        <w:t xml:space="preserve">If Applicant is not an individual, provide the state in which the Applicant is organized, </w:t>
      </w:r>
      <w:bookmarkStart w:id="77"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7"/>
      <w:r w:rsidRPr="00BA4C1D">
        <w:t xml:space="preserve">, and the date of organization: </w:t>
      </w:r>
      <w:r w:rsidRPr="00BA4C1D">
        <w:rPr>
          <w:u w:val="single"/>
        </w:rPr>
        <w:fldChar w:fldCharType="begin">
          <w:ffData>
            <w:name w:val="Text81"/>
            <w:enabled/>
            <w:calcOnExit w:val="0"/>
            <w:textInput/>
          </w:ffData>
        </w:fldChar>
      </w:r>
      <w:bookmarkStart w:id="78"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8"/>
    </w:p>
    <w:p w14:paraId="503C4FF4" w14:textId="77777777" w:rsidR="00321847" w:rsidRPr="00BA4C1D" w:rsidRDefault="00321847" w:rsidP="00321847">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1E2C2FEE" w14:textId="77777777" w:rsidTr="00B63D11">
        <w:tc>
          <w:tcPr>
            <w:tcW w:w="1523" w:type="dxa"/>
            <w:gridSpan w:val="2"/>
          </w:tcPr>
          <w:p w14:paraId="34D431B6" w14:textId="77777777" w:rsidR="00321847" w:rsidRPr="00BA4C1D" w:rsidRDefault="00321847" w:rsidP="00B63D11">
            <w:pPr>
              <w:jc w:val="both"/>
              <w:rPr>
                <w:b/>
                <w:bCs/>
              </w:rPr>
            </w:pPr>
            <w:r w:rsidRPr="00BA4C1D">
              <w:rPr>
                <w:b/>
                <w:bCs/>
              </w:rPr>
              <w:t>Name:</w:t>
            </w:r>
          </w:p>
        </w:tc>
        <w:tc>
          <w:tcPr>
            <w:tcW w:w="7827" w:type="dxa"/>
            <w:gridSpan w:val="2"/>
          </w:tcPr>
          <w:p w14:paraId="4B83E670"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2BD6249E" w14:textId="77777777" w:rsidTr="00B63D11">
        <w:tc>
          <w:tcPr>
            <w:tcW w:w="1376" w:type="dxa"/>
          </w:tcPr>
          <w:p w14:paraId="20377DC0" w14:textId="77777777" w:rsidR="00321847" w:rsidRPr="00BA4C1D" w:rsidRDefault="00321847" w:rsidP="00B63D11">
            <w:pPr>
              <w:jc w:val="both"/>
              <w:rPr>
                <w:b/>
                <w:bCs/>
              </w:rPr>
            </w:pPr>
            <w:r w:rsidRPr="00BA4C1D">
              <w:rPr>
                <w:b/>
                <w:bCs/>
              </w:rPr>
              <w:t>Telephone:</w:t>
            </w:r>
          </w:p>
        </w:tc>
        <w:tc>
          <w:tcPr>
            <w:tcW w:w="7974" w:type="dxa"/>
            <w:gridSpan w:val="3"/>
          </w:tcPr>
          <w:p w14:paraId="0BE002C0"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70E7431" w14:textId="77777777" w:rsidTr="00B63D11">
        <w:tc>
          <w:tcPr>
            <w:tcW w:w="1796" w:type="dxa"/>
            <w:gridSpan w:val="3"/>
          </w:tcPr>
          <w:p w14:paraId="514782F6" w14:textId="77777777" w:rsidR="00321847" w:rsidRPr="00BA4C1D" w:rsidRDefault="00321847" w:rsidP="00B63D11">
            <w:pPr>
              <w:jc w:val="both"/>
              <w:rPr>
                <w:b/>
                <w:bCs/>
              </w:rPr>
            </w:pPr>
            <w:r w:rsidRPr="00BA4C1D">
              <w:rPr>
                <w:b/>
                <w:bCs/>
              </w:rPr>
              <w:t>Email Address:</w:t>
            </w:r>
          </w:p>
        </w:tc>
        <w:tc>
          <w:tcPr>
            <w:tcW w:w="7554" w:type="dxa"/>
          </w:tcPr>
          <w:p w14:paraId="3F77EEBC"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08C6A19" w14:textId="77777777" w:rsidR="00321847" w:rsidRPr="00BA4C1D" w:rsidRDefault="00321847" w:rsidP="00321847">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46609AA9" w14:textId="77777777" w:rsidTr="00B63D11">
        <w:tc>
          <w:tcPr>
            <w:tcW w:w="1523" w:type="dxa"/>
            <w:gridSpan w:val="2"/>
          </w:tcPr>
          <w:p w14:paraId="25CF02F2" w14:textId="77777777" w:rsidR="00321847" w:rsidRPr="00BA4C1D" w:rsidRDefault="00321847" w:rsidP="00B63D11">
            <w:pPr>
              <w:jc w:val="both"/>
              <w:rPr>
                <w:b/>
                <w:bCs/>
              </w:rPr>
            </w:pPr>
            <w:r w:rsidRPr="00BA4C1D">
              <w:rPr>
                <w:b/>
                <w:bCs/>
              </w:rPr>
              <w:t>Name:</w:t>
            </w:r>
          </w:p>
        </w:tc>
        <w:tc>
          <w:tcPr>
            <w:tcW w:w="7827" w:type="dxa"/>
            <w:gridSpan w:val="2"/>
          </w:tcPr>
          <w:p w14:paraId="11B0CACB"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68B2369E" w14:textId="77777777" w:rsidTr="00B63D11">
        <w:tc>
          <w:tcPr>
            <w:tcW w:w="1376" w:type="dxa"/>
          </w:tcPr>
          <w:p w14:paraId="031A1D7A" w14:textId="77777777" w:rsidR="00321847" w:rsidRPr="00BA4C1D" w:rsidRDefault="00321847" w:rsidP="00B63D11">
            <w:pPr>
              <w:jc w:val="both"/>
              <w:rPr>
                <w:b/>
                <w:bCs/>
              </w:rPr>
            </w:pPr>
            <w:r w:rsidRPr="00BA4C1D">
              <w:rPr>
                <w:b/>
                <w:bCs/>
              </w:rPr>
              <w:t>Telephone:</w:t>
            </w:r>
          </w:p>
        </w:tc>
        <w:tc>
          <w:tcPr>
            <w:tcW w:w="7974" w:type="dxa"/>
            <w:gridSpan w:val="3"/>
          </w:tcPr>
          <w:p w14:paraId="1BE98579"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8005BFF" w14:textId="77777777" w:rsidTr="00B63D11">
        <w:tc>
          <w:tcPr>
            <w:tcW w:w="1796" w:type="dxa"/>
            <w:gridSpan w:val="3"/>
          </w:tcPr>
          <w:p w14:paraId="17E63D11" w14:textId="77777777" w:rsidR="00321847" w:rsidRPr="00BA4C1D" w:rsidRDefault="00321847" w:rsidP="00B63D11">
            <w:pPr>
              <w:jc w:val="both"/>
              <w:rPr>
                <w:b/>
                <w:bCs/>
              </w:rPr>
            </w:pPr>
            <w:r w:rsidRPr="00BA4C1D">
              <w:rPr>
                <w:b/>
                <w:bCs/>
              </w:rPr>
              <w:t>Email Address:</w:t>
            </w:r>
          </w:p>
        </w:tc>
        <w:tc>
          <w:tcPr>
            <w:tcW w:w="7554" w:type="dxa"/>
          </w:tcPr>
          <w:p w14:paraId="76C17DB4"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0D63E59" w14:textId="77777777" w:rsidR="00321847" w:rsidRPr="00BA4C1D" w:rsidRDefault="00321847" w:rsidP="00321847">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4998A690" w14:textId="77777777" w:rsidTr="00B63D11">
        <w:tc>
          <w:tcPr>
            <w:tcW w:w="1523" w:type="dxa"/>
            <w:gridSpan w:val="2"/>
          </w:tcPr>
          <w:p w14:paraId="7622A7C8" w14:textId="77777777" w:rsidR="00321847" w:rsidRPr="00BA4C1D" w:rsidRDefault="00321847" w:rsidP="00B63D11">
            <w:pPr>
              <w:jc w:val="both"/>
              <w:rPr>
                <w:b/>
                <w:bCs/>
              </w:rPr>
            </w:pPr>
            <w:r w:rsidRPr="00BA4C1D">
              <w:rPr>
                <w:b/>
                <w:bCs/>
              </w:rPr>
              <w:t>Name:</w:t>
            </w:r>
          </w:p>
        </w:tc>
        <w:tc>
          <w:tcPr>
            <w:tcW w:w="7827" w:type="dxa"/>
            <w:gridSpan w:val="2"/>
          </w:tcPr>
          <w:p w14:paraId="2A8BA07D"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1155E1B" w14:textId="77777777" w:rsidTr="00B63D11">
        <w:tc>
          <w:tcPr>
            <w:tcW w:w="1376" w:type="dxa"/>
          </w:tcPr>
          <w:p w14:paraId="003AC346" w14:textId="77777777" w:rsidR="00321847" w:rsidRPr="00BA4C1D" w:rsidRDefault="00321847" w:rsidP="00B63D11">
            <w:pPr>
              <w:jc w:val="both"/>
              <w:rPr>
                <w:b/>
                <w:bCs/>
              </w:rPr>
            </w:pPr>
            <w:r w:rsidRPr="00BA4C1D">
              <w:rPr>
                <w:b/>
                <w:bCs/>
              </w:rPr>
              <w:t>Telephone:</w:t>
            </w:r>
          </w:p>
        </w:tc>
        <w:tc>
          <w:tcPr>
            <w:tcW w:w="7974" w:type="dxa"/>
            <w:gridSpan w:val="3"/>
          </w:tcPr>
          <w:p w14:paraId="6962098D"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122FE81A" w14:textId="77777777" w:rsidTr="00B63D11">
        <w:tc>
          <w:tcPr>
            <w:tcW w:w="1796" w:type="dxa"/>
            <w:gridSpan w:val="3"/>
          </w:tcPr>
          <w:p w14:paraId="5BC83202" w14:textId="77777777" w:rsidR="00321847" w:rsidRPr="00BA4C1D" w:rsidRDefault="00321847" w:rsidP="00B63D11">
            <w:pPr>
              <w:jc w:val="both"/>
              <w:rPr>
                <w:b/>
                <w:bCs/>
              </w:rPr>
            </w:pPr>
            <w:r w:rsidRPr="00BA4C1D">
              <w:rPr>
                <w:b/>
                <w:bCs/>
              </w:rPr>
              <w:t>Email Address:</w:t>
            </w:r>
          </w:p>
        </w:tc>
        <w:tc>
          <w:tcPr>
            <w:tcW w:w="7554" w:type="dxa"/>
          </w:tcPr>
          <w:p w14:paraId="2A336ED7"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2E7F78C" w14:textId="77777777" w:rsidR="00321847" w:rsidRPr="00BA4C1D" w:rsidRDefault="00321847" w:rsidP="00321847">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810A85A" w14:textId="77777777" w:rsidR="00321847" w:rsidRPr="00BA4C1D" w:rsidRDefault="00321847" w:rsidP="00321847">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22174D27" w14:textId="77777777" w:rsidR="00321847" w:rsidRPr="00BA4C1D" w:rsidRDefault="00321847" w:rsidP="00321847">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72F79D71" w14:textId="77777777" w:rsidR="00321847" w:rsidRPr="00BA4C1D" w:rsidRDefault="00321847" w:rsidP="00321847">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205FF4CF" w14:textId="77777777" w:rsidR="00321847" w:rsidRPr="00BA4C1D" w:rsidRDefault="00321847" w:rsidP="00321847">
      <w:pPr>
        <w:keepNext/>
        <w:keepLines/>
        <w:spacing w:after="240"/>
        <w:jc w:val="both"/>
      </w:pPr>
      <w:r w:rsidRPr="00BA4C1D">
        <w:rPr>
          <w:b/>
        </w:rPr>
        <w:t>1. Banking Information.</w:t>
      </w:r>
      <w:r w:rsidRPr="00BA4C1D">
        <w:t xml:space="preserve"> </w:t>
      </w:r>
      <w:r>
        <w:t xml:space="preserve"> </w:t>
      </w:r>
      <w:proofErr w:type="gramStart"/>
      <w:r w:rsidRPr="00BA4C1D">
        <w:t>Applicant</w:t>
      </w:r>
      <w:proofErr w:type="gramEnd"/>
      <w:r w:rsidRPr="00BA4C1D">
        <w:t xml:space="preserve">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321847" w:rsidRPr="00BA4C1D" w14:paraId="7222DD6E" w14:textId="77777777" w:rsidTr="00B63D11">
        <w:tc>
          <w:tcPr>
            <w:tcW w:w="1890" w:type="dxa"/>
          </w:tcPr>
          <w:p w14:paraId="1C3F6D50" w14:textId="77777777" w:rsidR="00321847" w:rsidRPr="00BA4C1D" w:rsidRDefault="00321847" w:rsidP="00B63D11">
            <w:pPr>
              <w:jc w:val="both"/>
              <w:rPr>
                <w:b/>
                <w:bCs/>
              </w:rPr>
            </w:pPr>
            <w:r w:rsidRPr="00BA4C1D">
              <w:rPr>
                <w:b/>
                <w:bCs/>
              </w:rPr>
              <w:t>Bank Name:</w:t>
            </w:r>
          </w:p>
        </w:tc>
        <w:tc>
          <w:tcPr>
            <w:tcW w:w="9018" w:type="dxa"/>
          </w:tcPr>
          <w:p w14:paraId="48514DCF" w14:textId="77777777" w:rsidR="00321847" w:rsidRPr="00BA4C1D" w:rsidRDefault="00321847" w:rsidP="00B63D11">
            <w:pPr>
              <w:jc w:val="both"/>
            </w:pPr>
            <w:r w:rsidRPr="00BA4C1D">
              <w:fldChar w:fldCharType="begin">
                <w:ffData>
                  <w:name w:val="Text107"/>
                  <w:enabled/>
                  <w:calcOnExit w:val="0"/>
                  <w:textInput/>
                </w:ffData>
              </w:fldChar>
            </w:r>
            <w:bookmarkStart w:id="79"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79"/>
          </w:p>
        </w:tc>
      </w:tr>
      <w:tr w:rsidR="00321847" w:rsidRPr="00BA4C1D" w14:paraId="3F5D9223" w14:textId="77777777" w:rsidTr="00B63D11">
        <w:tc>
          <w:tcPr>
            <w:tcW w:w="1890" w:type="dxa"/>
          </w:tcPr>
          <w:p w14:paraId="3E95BFFE" w14:textId="77777777" w:rsidR="00321847" w:rsidRPr="00BA4C1D" w:rsidRDefault="00321847" w:rsidP="00B63D11">
            <w:pPr>
              <w:jc w:val="both"/>
              <w:rPr>
                <w:b/>
                <w:bCs/>
              </w:rPr>
            </w:pPr>
            <w:r w:rsidRPr="00BA4C1D">
              <w:rPr>
                <w:b/>
                <w:bCs/>
              </w:rPr>
              <w:t>Account Name:</w:t>
            </w:r>
          </w:p>
        </w:tc>
        <w:tc>
          <w:tcPr>
            <w:tcW w:w="9018" w:type="dxa"/>
          </w:tcPr>
          <w:p w14:paraId="11F35702" w14:textId="77777777" w:rsidR="00321847" w:rsidRPr="00BA4C1D" w:rsidRDefault="00321847" w:rsidP="00B63D11">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010BFB16" w14:textId="77777777" w:rsidTr="00B63D11">
        <w:tc>
          <w:tcPr>
            <w:tcW w:w="1890" w:type="dxa"/>
          </w:tcPr>
          <w:p w14:paraId="03BC1B37" w14:textId="77777777" w:rsidR="00321847" w:rsidRPr="00BA4C1D" w:rsidRDefault="00321847" w:rsidP="00B63D11">
            <w:pPr>
              <w:jc w:val="both"/>
              <w:rPr>
                <w:b/>
                <w:bCs/>
              </w:rPr>
            </w:pPr>
            <w:r w:rsidRPr="00BA4C1D">
              <w:rPr>
                <w:b/>
                <w:bCs/>
              </w:rPr>
              <w:t>Account No.:</w:t>
            </w:r>
          </w:p>
        </w:tc>
        <w:tc>
          <w:tcPr>
            <w:tcW w:w="9018" w:type="dxa"/>
          </w:tcPr>
          <w:p w14:paraId="626CBFEE" w14:textId="77777777" w:rsidR="00321847" w:rsidRPr="00BA4C1D" w:rsidRDefault="00321847" w:rsidP="00B63D11">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4F46A919" w14:textId="77777777" w:rsidTr="00B63D11">
        <w:tc>
          <w:tcPr>
            <w:tcW w:w="1890" w:type="dxa"/>
          </w:tcPr>
          <w:p w14:paraId="43AC2481" w14:textId="77777777" w:rsidR="00321847" w:rsidRPr="00BA4C1D" w:rsidRDefault="00321847" w:rsidP="00B63D11">
            <w:pPr>
              <w:jc w:val="both"/>
              <w:rPr>
                <w:b/>
                <w:bCs/>
              </w:rPr>
            </w:pPr>
            <w:r w:rsidRPr="00BA4C1D">
              <w:rPr>
                <w:b/>
                <w:bCs/>
              </w:rPr>
              <w:t>ABA Number:</w:t>
            </w:r>
          </w:p>
        </w:tc>
        <w:tc>
          <w:tcPr>
            <w:tcW w:w="9018" w:type="dxa"/>
          </w:tcPr>
          <w:p w14:paraId="3E013478" w14:textId="77777777" w:rsidR="00321847" w:rsidRPr="00BA4C1D" w:rsidRDefault="00321847" w:rsidP="00B63D11">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4D20530" w14:textId="77777777" w:rsidR="00321847" w:rsidRPr="00BA4C1D" w:rsidRDefault="00321847" w:rsidP="00321847">
      <w:pPr>
        <w:keepNext/>
        <w:keepLines/>
        <w:spacing w:before="240" w:after="240"/>
        <w:jc w:val="both"/>
        <w:rPr>
          <w:b/>
        </w:rPr>
      </w:pPr>
      <w:r w:rsidRPr="00BA4C1D">
        <w:rPr>
          <w:b/>
        </w:rPr>
        <w:t xml:space="preserve">2. </w:t>
      </w:r>
      <w:proofErr w:type="gramStart"/>
      <w:r w:rsidRPr="00BA4C1D">
        <w:rPr>
          <w:b/>
        </w:rPr>
        <w:t>Accounts Payable Contact</w:t>
      </w:r>
      <w:proofErr w:type="gramEnd"/>
      <w:r w:rsidRPr="00BA4C1D">
        <w:rPr>
          <w:b/>
        </w:rPr>
        <w:t xml:space="preserve">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321847" w:rsidRPr="00BA4C1D" w14:paraId="7615F4E0" w14:textId="77777777" w:rsidTr="00B63D11">
        <w:tc>
          <w:tcPr>
            <w:tcW w:w="1517" w:type="dxa"/>
            <w:gridSpan w:val="2"/>
          </w:tcPr>
          <w:p w14:paraId="681DEBDC" w14:textId="77777777" w:rsidR="00321847" w:rsidRPr="00BA4C1D" w:rsidRDefault="00321847" w:rsidP="00B63D11">
            <w:pPr>
              <w:jc w:val="both"/>
              <w:rPr>
                <w:b/>
                <w:bCs/>
              </w:rPr>
            </w:pPr>
            <w:r w:rsidRPr="00BA4C1D">
              <w:rPr>
                <w:b/>
                <w:bCs/>
              </w:rPr>
              <w:t>Name:</w:t>
            </w:r>
          </w:p>
        </w:tc>
        <w:tc>
          <w:tcPr>
            <w:tcW w:w="7833" w:type="dxa"/>
            <w:gridSpan w:val="2"/>
          </w:tcPr>
          <w:p w14:paraId="5EEE4690"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411D6346" w14:textId="77777777" w:rsidTr="00B63D11">
        <w:tc>
          <w:tcPr>
            <w:tcW w:w="1364" w:type="dxa"/>
          </w:tcPr>
          <w:p w14:paraId="43602B2A" w14:textId="77777777" w:rsidR="00321847" w:rsidRPr="00BA4C1D" w:rsidRDefault="00321847" w:rsidP="00B63D11">
            <w:pPr>
              <w:jc w:val="both"/>
              <w:rPr>
                <w:b/>
                <w:bCs/>
              </w:rPr>
            </w:pPr>
            <w:r w:rsidRPr="00BA4C1D">
              <w:rPr>
                <w:b/>
                <w:bCs/>
              </w:rPr>
              <w:t>Telephone:</w:t>
            </w:r>
          </w:p>
        </w:tc>
        <w:tc>
          <w:tcPr>
            <w:tcW w:w="7986" w:type="dxa"/>
            <w:gridSpan w:val="3"/>
          </w:tcPr>
          <w:p w14:paraId="5B64B26A"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13D7EB07" w14:textId="77777777" w:rsidTr="00B63D11">
        <w:tc>
          <w:tcPr>
            <w:tcW w:w="1805" w:type="dxa"/>
            <w:gridSpan w:val="3"/>
          </w:tcPr>
          <w:p w14:paraId="1F765B4F" w14:textId="77777777" w:rsidR="00321847" w:rsidRPr="00BA4C1D" w:rsidRDefault="00321847" w:rsidP="00B63D11">
            <w:pPr>
              <w:jc w:val="both"/>
              <w:rPr>
                <w:b/>
                <w:bCs/>
              </w:rPr>
            </w:pPr>
            <w:r w:rsidRPr="00BA4C1D">
              <w:rPr>
                <w:b/>
                <w:bCs/>
              </w:rPr>
              <w:t>Email Address:</w:t>
            </w:r>
          </w:p>
        </w:tc>
        <w:tc>
          <w:tcPr>
            <w:tcW w:w="7545" w:type="dxa"/>
          </w:tcPr>
          <w:p w14:paraId="1A99A83D"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D602E3A" w14:textId="77777777" w:rsidR="00321847" w:rsidRPr="00BA4C1D" w:rsidRDefault="00321847" w:rsidP="00321847">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321847" w:rsidRPr="00BA4C1D" w14:paraId="2BEC57DC" w14:textId="77777777" w:rsidTr="00B63D11">
        <w:tc>
          <w:tcPr>
            <w:tcW w:w="1517" w:type="dxa"/>
            <w:gridSpan w:val="2"/>
          </w:tcPr>
          <w:p w14:paraId="4DDA5A3C" w14:textId="77777777" w:rsidR="00321847" w:rsidRPr="00BA4C1D" w:rsidRDefault="00321847" w:rsidP="00B63D11">
            <w:pPr>
              <w:jc w:val="both"/>
              <w:rPr>
                <w:b/>
                <w:bCs/>
              </w:rPr>
            </w:pPr>
            <w:r w:rsidRPr="00BA4C1D">
              <w:rPr>
                <w:b/>
                <w:bCs/>
              </w:rPr>
              <w:t>Name:</w:t>
            </w:r>
          </w:p>
        </w:tc>
        <w:tc>
          <w:tcPr>
            <w:tcW w:w="7833" w:type="dxa"/>
            <w:gridSpan w:val="2"/>
          </w:tcPr>
          <w:p w14:paraId="4CC4909B"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16777F17" w14:textId="77777777" w:rsidTr="00B63D11">
        <w:tc>
          <w:tcPr>
            <w:tcW w:w="1364" w:type="dxa"/>
          </w:tcPr>
          <w:p w14:paraId="24F36CB0" w14:textId="77777777" w:rsidR="00321847" w:rsidRPr="00BA4C1D" w:rsidRDefault="00321847" w:rsidP="00B63D11">
            <w:pPr>
              <w:jc w:val="both"/>
              <w:rPr>
                <w:b/>
                <w:bCs/>
              </w:rPr>
            </w:pPr>
            <w:r w:rsidRPr="00BA4C1D">
              <w:rPr>
                <w:b/>
                <w:bCs/>
              </w:rPr>
              <w:t>Telephone:</w:t>
            </w:r>
          </w:p>
        </w:tc>
        <w:tc>
          <w:tcPr>
            <w:tcW w:w="7986" w:type="dxa"/>
            <w:gridSpan w:val="3"/>
          </w:tcPr>
          <w:p w14:paraId="299D66A5"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DBA96A0" w14:textId="77777777" w:rsidTr="00B63D11">
        <w:tc>
          <w:tcPr>
            <w:tcW w:w="1805" w:type="dxa"/>
            <w:gridSpan w:val="3"/>
          </w:tcPr>
          <w:p w14:paraId="01536336" w14:textId="77777777" w:rsidR="00321847" w:rsidRPr="00BA4C1D" w:rsidRDefault="00321847" w:rsidP="00B63D11">
            <w:pPr>
              <w:jc w:val="both"/>
              <w:rPr>
                <w:b/>
                <w:bCs/>
              </w:rPr>
            </w:pPr>
            <w:r w:rsidRPr="00BA4C1D">
              <w:rPr>
                <w:b/>
                <w:bCs/>
              </w:rPr>
              <w:t>Email Address:</w:t>
            </w:r>
          </w:p>
        </w:tc>
        <w:tc>
          <w:tcPr>
            <w:tcW w:w="7545" w:type="dxa"/>
          </w:tcPr>
          <w:p w14:paraId="7711B786"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A3162BF" w14:textId="77777777" w:rsidR="00321847" w:rsidRPr="00BA4C1D" w:rsidRDefault="00321847" w:rsidP="00321847">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53A62582" w14:textId="77777777" w:rsidR="00321847" w:rsidRPr="00BA4C1D" w:rsidRDefault="00321847" w:rsidP="00321847">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r w:rsidRPr="00C445D9">
        <w:t>, along with a current email address for each Principal</w:t>
      </w:r>
      <w:r>
        <w:t xml:space="preserve">.  </w:t>
      </w:r>
      <w:r w:rsidRPr="00C445D9">
        <w:t xml:space="preserve">An individual background check will be </w:t>
      </w:r>
      <w:proofErr w:type="gramStart"/>
      <w:r w:rsidRPr="00C445D9">
        <w:t>performed</w:t>
      </w:r>
      <w:proofErr w:type="gramEnd"/>
      <w:r>
        <w:t xml:space="preserve"> </w:t>
      </w:r>
      <w:r w:rsidRPr="0041067A">
        <w:t xml:space="preserve">on each Principal of the Applicant. </w:t>
      </w:r>
      <w:r>
        <w:t xml:space="preserve"> 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27F9CA43" w14:textId="77777777" w:rsidR="00321847" w:rsidRPr="00BA4C1D" w:rsidRDefault="00321847" w:rsidP="00321847">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321847" w:rsidRPr="00BA4C1D" w14:paraId="627A7F7E" w14:textId="77777777" w:rsidTr="00B63D11">
        <w:tc>
          <w:tcPr>
            <w:tcW w:w="3528" w:type="dxa"/>
          </w:tcPr>
          <w:p w14:paraId="34D1449B" w14:textId="77777777" w:rsidR="00321847" w:rsidRPr="00BA4C1D" w:rsidRDefault="00321847" w:rsidP="00B63D11">
            <w:pPr>
              <w:jc w:val="center"/>
            </w:pPr>
            <w:r w:rsidRPr="00BA4C1D">
              <w:rPr>
                <w:b/>
                <w:bCs/>
              </w:rPr>
              <w:t>Affiliate Name</w:t>
            </w:r>
          </w:p>
          <w:p w14:paraId="5B41C719" w14:textId="77777777" w:rsidR="00321847" w:rsidRPr="00BA4C1D" w:rsidRDefault="00321847" w:rsidP="00B63D11">
            <w:pPr>
              <w:jc w:val="center"/>
            </w:pPr>
            <w:r w:rsidRPr="00BA4C1D">
              <w:t>(or name used for other ERCOT registration)</w:t>
            </w:r>
          </w:p>
        </w:tc>
        <w:tc>
          <w:tcPr>
            <w:tcW w:w="3414" w:type="dxa"/>
          </w:tcPr>
          <w:p w14:paraId="057FED4A" w14:textId="77777777" w:rsidR="00321847" w:rsidRPr="00BA4C1D" w:rsidRDefault="00321847" w:rsidP="00B63D11">
            <w:pPr>
              <w:jc w:val="center"/>
              <w:rPr>
                <w:b/>
                <w:bCs/>
              </w:rPr>
            </w:pPr>
            <w:r w:rsidRPr="00BA4C1D">
              <w:rPr>
                <w:b/>
                <w:bCs/>
              </w:rPr>
              <w:t>Type of Legal Structure</w:t>
            </w:r>
          </w:p>
          <w:p w14:paraId="17BEF63E" w14:textId="77777777" w:rsidR="00321847" w:rsidRPr="00BA4C1D" w:rsidRDefault="00321847" w:rsidP="00B63D11">
            <w:pPr>
              <w:jc w:val="center"/>
              <w:rPr>
                <w:bCs/>
              </w:rPr>
            </w:pPr>
            <w:r w:rsidRPr="00BA4C1D">
              <w:rPr>
                <w:bCs/>
              </w:rPr>
              <w:t>(partnership, limited liability company, corporation, etc.)</w:t>
            </w:r>
          </w:p>
        </w:tc>
        <w:tc>
          <w:tcPr>
            <w:tcW w:w="2526" w:type="dxa"/>
          </w:tcPr>
          <w:p w14:paraId="13F97182" w14:textId="77777777" w:rsidR="00321847" w:rsidRPr="00BA4C1D" w:rsidRDefault="00321847" w:rsidP="00B63D11">
            <w:pPr>
              <w:keepNext/>
              <w:jc w:val="center"/>
              <w:outlineLvl w:val="2"/>
              <w:rPr>
                <w:b/>
                <w:bCs/>
              </w:rPr>
            </w:pPr>
            <w:r w:rsidRPr="00BA4C1D">
              <w:rPr>
                <w:b/>
                <w:bCs/>
              </w:rPr>
              <w:t>Relationship</w:t>
            </w:r>
          </w:p>
          <w:p w14:paraId="6384388E" w14:textId="77777777" w:rsidR="00321847" w:rsidRPr="00BA4C1D" w:rsidRDefault="00321847" w:rsidP="00B63D11">
            <w:pPr>
              <w:jc w:val="center"/>
            </w:pPr>
            <w:r w:rsidRPr="00BA4C1D">
              <w:t>(parent, subsidiary, partner, affiliate, etc.)</w:t>
            </w:r>
          </w:p>
        </w:tc>
      </w:tr>
      <w:tr w:rsidR="00321847" w:rsidRPr="00BA4C1D" w14:paraId="02307094" w14:textId="77777777" w:rsidTr="00B63D11">
        <w:tc>
          <w:tcPr>
            <w:tcW w:w="3528" w:type="dxa"/>
          </w:tcPr>
          <w:p w14:paraId="1079F1CC" w14:textId="77777777" w:rsidR="00321847" w:rsidRPr="00BA4C1D" w:rsidRDefault="00321847" w:rsidP="00B63D11">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13DDD9A" w14:textId="77777777" w:rsidR="00321847" w:rsidRPr="00BA4C1D" w:rsidRDefault="00321847" w:rsidP="00B63D11">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D6B2328" w14:textId="77777777" w:rsidR="00321847" w:rsidRPr="00BA4C1D" w:rsidRDefault="00321847" w:rsidP="00B63D11">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564147E5" w14:textId="77777777" w:rsidTr="00B63D11">
        <w:tc>
          <w:tcPr>
            <w:tcW w:w="3528" w:type="dxa"/>
          </w:tcPr>
          <w:p w14:paraId="175B9657" w14:textId="77777777" w:rsidR="00321847" w:rsidRPr="00BA4C1D" w:rsidRDefault="00321847" w:rsidP="00B63D11">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FA34068" w14:textId="77777777" w:rsidR="00321847" w:rsidRPr="00BA4C1D" w:rsidRDefault="00321847" w:rsidP="00B63D11">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4EA9420" w14:textId="77777777" w:rsidR="00321847" w:rsidRPr="00BA4C1D" w:rsidRDefault="00321847" w:rsidP="00B63D11">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5611648A" w14:textId="77777777" w:rsidTr="00B63D11">
        <w:tc>
          <w:tcPr>
            <w:tcW w:w="3528" w:type="dxa"/>
          </w:tcPr>
          <w:p w14:paraId="217005D8" w14:textId="77777777" w:rsidR="00321847" w:rsidRPr="00BA4C1D" w:rsidRDefault="00321847" w:rsidP="00B63D11">
            <w:pPr>
              <w:rPr>
                <w:b/>
                <w:bCs/>
              </w:rPr>
            </w:pPr>
            <w:r w:rsidRPr="00BA4C1D">
              <w:rPr>
                <w:b/>
                <w:bCs/>
              </w:rPr>
              <w:lastRenderedPageBreak/>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19CE74A" w14:textId="77777777" w:rsidR="00321847" w:rsidRPr="00BA4C1D" w:rsidRDefault="00321847" w:rsidP="00B63D11">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B61E815" w14:textId="77777777" w:rsidR="00321847" w:rsidRPr="00BA4C1D" w:rsidRDefault="00321847" w:rsidP="00B63D11">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4EFA3AC8" w14:textId="77777777" w:rsidTr="00B63D11">
        <w:tc>
          <w:tcPr>
            <w:tcW w:w="3528" w:type="dxa"/>
          </w:tcPr>
          <w:p w14:paraId="744AE616" w14:textId="77777777" w:rsidR="00321847" w:rsidRPr="00BA4C1D" w:rsidRDefault="00321847" w:rsidP="00B63D11">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869BFAB" w14:textId="77777777" w:rsidR="00321847" w:rsidRPr="00BA4C1D" w:rsidRDefault="00321847" w:rsidP="00B63D11">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0BEAEFB2" w14:textId="77777777" w:rsidR="00321847" w:rsidRPr="00BA4C1D" w:rsidRDefault="00321847" w:rsidP="00B63D11">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3FC43A99" w14:textId="77777777" w:rsidTr="00B63D11">
        <w:tc>
          <w:tcPr>
            <w:tcW w:w="3528" w:type="dxa"/>
          </w:tcPr>
          <w:p w14:paraId="70ADF08E" w14:textId="77777777" w:rsidR="00321847" w:rsidRPr="00BA4C1D" w:rsidRDefault="00321847" w:rsidP="00B63D11">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BF278FC" w14:textId="77777777" w:rsidR="00321847" w:rsidRPr="00BA4C1D" w:rsidRDefault="00321847" w:rsidP="00B63D11">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00185011" w14:textId="77777777" w:rsidR="00321847" w:rsidRPr="00BA4C1D" w:rsidRDefault="00321847" w:rsidP="00B63D11">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3B886887" w14:textId="77777777" w:rsidTr="00B63D11">
        <w:tc>
          <w:tcPr>
            <w:tcW w:w="3528" w:type="dxa"/>
          </w:tcPr>
          <w:p w14:paraId="6608CFAE" w14:textId="77777777" w:rsidR="00321847" w:rsidRPr="00BA4C1D" w:rsidRDefault="00321847" w:rsidP="00B63D11">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B14345A" w14:textId="77777777" w:rsidR="00321847" w:rsidRPr="00BA4C1D" w:rsidRDefault="00321847" w:rsidP="00B63D11">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1296159" w14:textId="77777777" w:rsidR="00321847" w:rsidRPr="00BA4C1D" w:rsidRDefault="00321847" w:rsidP="00B63D11">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7B1ECAAC" w14:textId="77777777" w:rsidR="00321847" w:rsidRDefault="00321847" w:rsidP="00321847">
      <w:pPr>
        <w:spacing w:before="240" w:after="240"/>
        <w:jc w:val="both"/>
        <w:rPr>
          <w:bCs/>
          <w:i/>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r w:rsidRPr="0041067A">
        <w:rPr>
          <w:bCs/>
        </w:rP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67521B33" w14:textId="77777777" w:rsidR="00321847" w:rsidRPr="0088223A" w:rsidRDefault="00321847" w:rsidP="00321847">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 xml:space="preserve">(Attach </w:t>
      </w:r>
      <w:proofErr w:type="gramStart"/>
      <w:r w:rsidRPr="00B04059">
        <w:rPr>
          <w:bCs/>
          <w:i/>
        </w:rPr>
        <w:t>on</w:t>
      </w:r>
      <w:proofErr w:type="gramEnd"/>
      <w:r w:rsidRPr="00B04059">
        <w:rPr>
          <w:bCs/>
          <w:i/>
        </w:rPr>
        <w:t xml:space="preserve"> additional pages.)</w:t>
      </w:r>
      <w:r w:rsidRPr="00B04059">
        <w:t>:</w:t>
      </w:r>
    </w:p>
    <w:p w14:paraId="53EA50F6" w14:textId="77777777" w:rsidR="00321847" w:rsidRPr="00636B19" w:rsidRDefault="00321847" w:rsidP="00321847">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5F30DA9C" w14:textId="77777777" w:rsidR="00321847" w:rsidRPr="00636B19" w:rsidRDefault="00321847" w:rsidP="00321847">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03F8C6D" w14:textId="77777777" w:rsidR="00321847" w:rsidRPr="00636B19" w:rsidRDefault="00321847" w:rsidP="00321847">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50FB382B" w14:textId="77777777" w:rsidR="00321847" w:rsidRDefault="00321847" w:rsidP="00321847">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50A6AC27" w14:textId="77777777" w:rsidR="00321847" w:rsidRDefault="00321847" w:rsidP="00321847">
      <w:pPr>
        <w:spacing w:after="240"/>
        <w:jc w:val="both"/>
      </w:pPr>
      <w:r w:rsidRPr="00B04059">
        <w:t>Finally, for each Principal, as defined by Section 16.1.2, ERCOT will work with the</w:t>
      </w:r>
      <w:r>
        <w:t xml:space="preserve"> </w:t>
      </w:r>
      <w:proofErr w:type="gramStart"/>
      <w:r>
        <w:t>t</w:t>
      </w:r>
      <w:r w:rsidRPr="00B04059">
        <w:t>hird-</w:t>
      </w:r>
      <w:r>
        <w:t>p</w:t>
      </w:r>
      <w:r w:rsidRPr="00B04059">
        <w:t>arty</w:t>
      </w:r>
      <w:proofErr w:type="gramEnd"/>
      <w:r w:rsidRPr="00B04059">
        <w:t xml:space="preserve"> that performs ERCOT’s background checks.  Each Principal will then be emailed directly by the </w:t>
      </w:r>
      <w:proofErr w:type="gramStart"/>
      <w:r>
        <w:t>t</w:t>
      </w:r>
      <w:r w:rsidRPr="00B04059">
        <w:t>hird-</w:t>
      </w:r>
      <w:r>
        <w:t>p</w:t>
      </w:r>
      <w:r w:rsidRPr="00B04059">
        <w:t>arty</w:t>
      </w:r>
      <w:proofErr w:type="gramEnd"/>
      <w:r w:rsidRPr="00B04059">
        <w:t xml:space="preserve">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2527288A" w14:textId="7BCD2802" w:rsidR="00321847" w:rsidRPr="00BA4C1D" w:rsidRDefault="00321847" w:rsidP="00321847">
      <w:pPr>
        <w:spacing w:after="240"/>
        <w:jc w:val="both"/>
      </w:pPr>
      <w:r>
        <w:rPr>
          <w:b/>
          <w:bCs/>
        </w:rPr>
        <w:t>4</w:t>
      </w:r>
      <w:r w:rsidRPr="00BA4C1D">
        <w:rPr>
          <w:b/>
          <w:bCs/>
        </w:rPr>
        <w:t>. Counter-Party Credit Application</w:t>
      </w:r>
      <w:r w:rsidRPr="00BA4C1D">
        <w:t xml:space="preserve">. </w:t>
      </w:r>
      <w:r>
        <w:t xml:space="preserve"> </w:t>
      </w:r>
      <w:r w:rsidRPr="00BA4C1D">
        <w:t xml:space="preserve">Complete </w:t>
      </w:r>
      <w:del w:id="80" w:author="ERCOT" w:date="2025-10-28T06:07:00Z" w16du:dateUtc="2025-10-28T11:07:00Z">
        <w:r w:rsidRPr="00BA4C1D" w:rsidDel="00832A08">
          <w:delText xml:space="preserve">the </w:delText>
        </w:r>
      </w:del>
      <w:ins w:id="81" w:author="ERCOT" w:date="2025-10-28T06:07:00Z" w16du:dateUtc="2025-10-28T11:07:00Z">
        <w:r w:rsidR="00832A08">
          <w:t>Section 23, Form U,</w:t>
        </w:r>
      </w:ins>
      <w:ins w:id="82" w:author="ERCOT" w:date="2025-10-28T06:08:00Z" w16du:dateUtc="2025-10-28T11:08:00Z">
        <w:r w:rsidR="00832A08">
          <w:t xml:space="preserve"> </w:t>
        </w:r>
      </w:ins>
      <w:r w:rsidRPr="00BA4C1D">
        <w:t>C</w:t>
      </w:r>
      <w:r>
        <w:t>ounter-</w:t>
      </w:r>
      <w:r w:rsidRPr="00BA4C1D">
        <w:t>P</w:t>
      </w:r>
      <w:r>
        <w:t>arty</w:t>
      </w:r>
      <w:r w:rsidRPr="00BA4C1D">
        <w:t xml:space="preserve"> Credit Application</w:t>
      </w:r>
      <w:ins w:id="83" w:author="ERCOT" w:date="2025-10-28T06:07:00Z" w16du:dateUtc="2025-10-28T11:07:00Z">
        <w:r w:rsidR="00832A08">
          <w:t xml:space="preserve"> Form</w:t>
        </w:r>
      </w:ins>
      <w:r w:rsidRPr="00BA4C1D">
        <w:t xml:space="preserve">, </w:t>
      </w:r>
      <w:del w:id="84" w:author="ERCOT" w:date="2025-10-28T06:07:00Z" w16du:dateUtc="2025-10-28T11:07:00Z">
        <w:r w:rsidRPr="00BA4C1D" w:rsidDel="00832A08">
          <w:delText xml:space="preserve">located </w:delText>
        </w:r>
        <w:r w:rsidDel="00832A08">
          <w:delText xml:space="preserve"> at </w:delText>
        </w:r>
        <w:r w:rsidRPr="00152D5B" w:rsidDel="00832A08">
          <w:delText>http://www.ercot.com/services/rq/credit</w:delText>
        </w:r>
        <w:r w:rsidRPr="00BA4C1D" w:rsidDel="00832A08">
          <w:delText xml:space="preserve">, </w:delText>
        </w:r>
      </w:del>
      <w:r w:rsidRPr="00BA4C1D">
        <w:t xml:space="preserve">and submit as instructed in conjunction with this application, in accordance with Section 16.8, Registration and Qualification of </w:t>
      </w:r>
      <w:r w:rsidRPr="00D64363">
        <w:t>Congestion Revenue Rights Account Holders</w:t>
      </w:r>
      <w:r w:rsidRPr="00BA4C1D">
        <w:t>.</w:t>
      </w:r>
    </w:p>
    <w:p w14:paraId="6A4AFDD6" w14:textId="77777777" w:rsidR="00321847" w:rsidRPr="00BA4C1D" w:rsidRDefault="00321847" w:rsidP="00321847">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 xml:space="preserve">Annual Certification Form to Meet ERCOT Additional Minimum </w:t>
      </w:r>
      <w:r w:rsidRPr="00D64363">
        <w:lastRenderedPageBreak/>
        <w:t>Participation Requirements</w:t>
      </w:r>
      <w:r w:rsidRPr="00BA4C1D">
        <w:t>, and submit in conjunction with this application, pursuant to Section 16.16.3, Verification of Risk Management Framework.</w:t>
      </w:r>
    </w:p>
    <w:p w14:paraId="59F8F46D" w14:textId="77777777" w:rsidR="00321847" w:rsidRPr="00BA4C1D" w:rsidRDefault="00321847" w:rsidP="00321847">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3EC5D2D6" w14:textId="77777777" w:rsidR="00321847" w:rsidRPr="00BA4C1D" w:rsidRDefault="00321847" w:rsidP="00321847">
      <w:pPr>
        <w:keepNext/>
        <w:autoSpaceDE w:val="0"/>
        <w:autoSpaceDN w:val="0"/>
        <w:spacing w:before="240" w:after="240"/>
        <w:jc w:val="center"/>
        <w:outlineLvl w:val="1"/>
        <w:rPr>
          <w:b/>
          <w:bCs/>
          <w:iCs/>
          <w:u w:val="single"/>
        </w:rPr>
      </w:pPr>
      <w:r w:rsidRPr="00BA4C1D">
        <w:rPr>
          <w:b/>
          <w:bCs/>
          <w:iCs/>
          <w:u w:val="single"/>
        </w:rPr>
        <w:t>PART IV – SIGNATURE</w:t>
      </w:r>
    </w:p>
    <w:p w14:paraId="46364265" w14:textId="77777777" w:rsidR="00321847" w:rsidRPr="00BA4C1D" w:rsidRDefault="00321847" w:rsidP="00321847">
      <w:pPr>
        <w:jc w:val="both"/>
        <w:rPr>
          <w:b/>
        </w:rPr>
      </w:pPr>
    </w:p>
    <w:p w14:paraId="2A9DF0B0" w14:textId="77777777" w:rsidR="00321847" w:rsidRPr="00BA4C1D" w:rsidRDefault="00321847" w:rsidP="00321847">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 xml:space="preserve">I further affirm that all statements </w:t>
      </w:r>
      <w:proofErr w:type="gramStart"/>
      <w:r w:rsidRPr="00BA4C1D">
        <w:t>made</w:t>
      </w:r>
      <w:proofErr w:type="gramEnd"/>
      <w:r w:rsidRPr="00BA4C1D">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321847" w:rsidRPr="00BA4C1D" w14:paraId="24B4DC71" w14:textId="77777777" w:rsidTr="00B63D11">
        <w:tc>
          <w:tcPr>
            <w:tcW w:w="4158" w:type="dxa"/>
            <w:vAlign w:val="center"/>
          </w:tcPr>
          <w:p w14:paraId="08275B2B" w14:textId="77777777" w:rsidR="00321847" w:rsidRPr="00BA4C1D" w:rsidRDefault="00321847" w:rsidP="00B63D11">
            <w:pPr>
              <w:autoSpaceDE w:val="0"/>
              <w:autoSpaceDN w:val="0"/>
            </w:pPr>
            <w:r w:rsidRPr="00BA4C1D">
              <w:t>Signature of AR, Backup AR or Officer:</w:t>
            </w:r>
          </w:p>
        </w:tc>
        <w:tc>
          <w:tcPr>
            <w:tcW w:w="5418" w:type="dxa"/>
          </w:tcPr>
          <w:p w14:paraId="68E1422E" w14:textId="77777777" w:rsidR="00321847" w:rsidRPr="00BA4C1D" w:rsidRDefault="00321847" w:rsidP="00B63D11">
            <w:pPr>
              <w:keepNext/>
              <w:autoSpaceDE w:val="0"/>
              <w:autoSpaceDN w:val="0"/>
              <w:jc w:val="both"/>
              <w:outlineLvl w:val="1"/>
              <w:rPr>
                <w:b/>
                <w:bCs/>
                <w:iCs/>
              </w:rPr>
            </w:pPr>
          </w:p>
        </w:tc>
      </w:tr>
      <w:tr w:rsidR="00321847" w:rsidRPr="00BA4C1D" w14:paraId="21E40F7B" w14:textId="77777777" w:rsidTr="00B63D11">
        <w:tc>
          <w:tcPr>
            <w:tcW w:w="4158" w:type="dxa"/>
            <w:vAlign w:val="center"/>
          </w:tcPr>
          <w:p w14:paraId="4979ACF2" w14:textId="77777777" w:rsidR="00321847" w:rsidRPr="00BA4C1D" w:rsidRDefault="00321847" w:rsidP="00B63D11">
            <w:pPr>
              <w:autoSpaceDE w:val="0"/>
              <w:autoSpaceDN w:val="0"/>
            </w:pPr>
            <w:r w:rsidRPr="00BA4C1D">
              <w:t>Printed Name of AR, Backup AR or Officer:</w:t>
            </w:r>
          </w:p>
        </w:tc>
        <w:tc>
          <w:tcPr>
            <w:tcW w:w="5418" w:type="dxa"/>
          </w:tcPr>
          <w:p w14:paraId="5BECAE35" w14:textId="77777777" w:rsidR="00321847" w:rsidRPr="00BA4C1D" w:rsidRDefault="00321847" w:rsidP="00B63D11">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321847" w:rsidRPr="00BA4C1D" w14:paraId="20802801" w14:textId="77777777" w:rsidTr="00B63D11">
        <w:tc>
          <w:tcPr>
            <w:tcW w:w="4158" w:type="dxa"/>
            <w:vAlign w:val="center"/>
          </w:tcPr>
          <w:p w14:paraId="4532AE8F" w14:textId="77777777" w:rsidR="00321847" w:rsidRPr="00BA4C1D" w:rsidRDefault="00321847" w:rsidP="00B63D11">
            <w:pPr>
              <w:keepNext/>
              <w:autoSpaceDE w:val="0"/>
              <w:autoSpaceDN w:val="0"/>
              <w:outlineLvl w:val="1"/>
              <w:rPr>
                <w:bCs/>
                <w:iCs/>
              </w:rPr>
            </w:pPr>
            <w:r w:rsidRPr="00BA4C1D">
              <w:rPr>
                <w:bCs/>
                <w:iCs/>
              </w:rPr>
              <w:t>Date:</w:t>
            </w:r>
          </w:p>
        </w:tc>
        <w:tc>
          <w:tcPr>
            <w:tcW w:w="5418" w:type="dxa"/>
          </w:tcPr>
          <w:p w14:paraId="445F8BBA" w14:textId="77777777" w:rsidR="00321847" w:rsidRPr="00BA4C1D" w:rsidRDefault="00321847" w:rsidP="00B63D11">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6F8B6223" w14:textId="77777777" w:rsidR="00321847" w:rsidRPr="00BA4C1D" w:rsidRDefault="00321847" w:rsidP="00321847"/>
    <w:p w14:paraId="5140C642" w14:textId="77777777" w:rsidR="00321847" w:rsidRPr="00BA4C1D" w:rsidRDefault="00321847" w:rsidP="00321847">
      <w:pPr>
        <w:spacing w:after="240"/>
        <w:jc w:val="center"/>
      </w:pPr>
      <w:r w:rsidRPr="00BA4C1D">
        <w:rPr>
          <w:strike/>
        </w:rPr>
        <w:br w:type="page"/>
      </w:r>
      <w:r w:rsidRPr="00BA4C1D">
        <w:rPr>
          <w:b/>
          <w:u w:val="single"/>
        </w:rPr>
        <w:lastRenderedPageBreak/>
        <w:t>Attachment A – QSE Acknowledgment</w:t>
      </w:r>
    </w:p>
    <w:p w14:paraId="3D02C165" w14:textId="77777777" w:rsidR="00321847" w:rsidRPr="00BA4C1D" w:rsidRDefault="00321847" w:rsidP="00321847">
      <w:pPr>
        <w:widowControl w:val="0"/>
        <w:autoSpaceDE w:val="0"/>
        <w:autoSpaceDN w:val="0"/>
        <w:adjustRightInd w:val="0"/>
        <w:jc w:val="center"/>
        <w:rPr>
          <w:b/>
        </w:rPr>
      </w:pPr>
      <w:r w:rsidRPr="00BA4C1D">
        <w:rPr>
          <w:b/>
        </w:rPr>
        <w:t>Acknowledgment by Designated QSE for</w:t>
      </w:r>
    </w:p>
    <w:p w14:paraId="2DC21D5A" w14:textId="77777777" w:rsidR="00321847" w:rsidRPr="00BA4C1D" w:rsidRDefault="00321847" w:rsidP="00321847">
      <w:pPr>
        <w:widowControl w:val="0"/>
        <w:autoSpaceDE w:val="0"/>
        <w:autoSpaceDN w:val="0"/>
        <w:adjustRightInd w:val="0"/>
        <w:jc w:val="center"/>
        <w:rPr>
          <w:b/>
        </w:rPr>
      </w:pPr>
      <w:r w:rsidRPr="00BA4C1D">
        <w:rPr>
          <w:b/>
        </w:rPr>
        <w:t>Scheduling and Settlement Responsibilities with ERCOT</w:t>
      </w:r>
    </w:p>
    <w:p w14:paraId="0AECE17C" w14:textId="77777777" w:rsidR="00321847" w:rsidRPr="00BA4C1D" w:rsidRDefault="00321847" w:rsidP="00321847">
      <w:pPr>
        <w:widowControl w:val="0"/>
        <w:autoSpaceDE w:val="0"/>
        <w:autoSpaceDN w:val="0"/>
        <w:adjustRightInd w:val="0"/>
        <w:spacing w:after="240"/>
        <w:jc w:val="center"/>
        <w:rPr>
          <w:b/>
        </w:rPr>
      </w:pPr>
      <w:r w:rsidRPr="00BA4C1D">
        <w:rPr>
          <w:b/>
        </w:rPr>
        <w:t>Applicable only if CRRAH is a NOIE and eligible for Pre-Assigned CRRs</w:t>
      </w:r>
    </w:p>
    <w:p w14:paraId="3C931914" w14:textId="77777777" w:rsidR="00321847" w:rsidRPr="00BA4C1D" w:rsidRDefault="00321847" w:rsidP="00321847">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7235F598" w14:textId="77777777" w:rsidR="00321847" w:rsidRPr="00BA4C1D" w:rsidRDefault="00321847" w:rsidP="00321847">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B1BC68D" w14:textId="77777777" w:rsidR="00321847" w:rsidRPr="00BA4C1D" w:rsidRDefault="00321847" w:rsidP="00321847">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139CCC4B" w14:textId="77777777" w:rsidR="00321847" w:rsidRPr="00BA4C1D" w:rsidRDefault="00321847" w:rsidP="00321847">
      <w:pPr>
        <w:widowControl w:val="0"/>
        <w:autoSpaceDE w:val="0"/>
        <w:autoSpaceDN w:val="0"/>
        <w:adjustRightInd w:val="0"/>
        <w:spacing w:after="240"/>
        <w:jc w:val="both"/>
      </w:pPr>
      <w:r w:rsidRPr="00BA4C1D">
        <w:t xml:space="preserve">or </w:t>
      </w:r>
    </w:p>
    <w:p w14:paraId="01560E26" w14:textId="77777777" w:rsidR="00321847" w:rsidRPr="00BA4C1D" w:rsidRDefault="00321847" w:rsidP="00321847">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Pr="00BA4C1D">
        <w:fldChar w:fldCharType="separate"/>
      </w:r>
      <w:r w:rsidRPr="00BA4C1D">
        <w:fldChar w:fldCharType="end"/>
      </w:r>
    </w:p>
    <w:p w14:paraId="5D69846C" w14:textId="77777777" w:rsidR="00321847" w:rsidRPr="00BA4C1D" w:rsidRDefault="00321847" w:rsidP="00321847">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321847" w:rsidRPr="00BA4C1D" w14:paraId="21FAE8F6" w14:textId="77777777" w:rsidTr="00B63D11">
        <w:trPr>
          <w:trHeight w:val="692"/>
        </w:trPr>
        <w:tc>
          <w:tcPr>
            <w:tcW w:w="2898" w:type="dxa"/>
          </w:tcPr>
          <w:p w14:paraId="3409FB0D" w14:textId="77777777" w:rsidR="00321847" w:rsidRPr="00BA4C1D" w:rsidRDefault="00321847" w:rsidP="00B63D11">
            <w:pPr>
              <w:widowControl w:val="0"/>
              <w:autoSpaceDE w:val="0"/>
              <w:autoSpaceDN w:val="0"/>
              <w:adjustRightInd w:val="0"/>
            </w:pPr>
            <w:r w:rsidRPr="00BA4C1D">
              <w:t>Signature of AR for QSE:</w:t>
            </w:r>
          </w:p>
        </w:tc>
        <w:tc>
          <w:tcPr>
            <w:tcW w:w="6678" w:type="dxa"/>
          </w:tcPr>
          <w:p w14:paraId="7DF10287" w14:textId="77777777" w:rsidR="00321847" w:rsidRPr="00BA4C1D" w:rsidRDefault="00321847" w:rsidP="00B63D11">
            <w:pPr>
              <w:widowControl w:val="0"/>
              <w:autoSpaceDE w:val="0"/>
              <w:autoSpaceDN w:val="0"/>
              <w:adjustRightInd w:val="0"/>
            </w:pPr>
          </w:p>
        </w:tc>
      </w:tr>
      <w:tr w:rsidR="00321847" w:rsidRPr="00BA4C1D" w14:paraId="77FD4677" w14:textId="77777777" w:rsidTr="00B63D11">
        <w:trPr>
          <w:trHeight w:val="288"/>
        </w:trPr>
        <w:tc>
          <w:tcPr>
            <w:tcW w:w="2898" w:type="dxa"/>
          </w:tcPr>
          <w:p w14:paraId="31C7D8D8" w14:textId="77777777" w:rsidR="00321847" w:rsidRPr="00BA4C1D" w:rsidRDefault="00321847" w:rsidP="00B63D11">
            <w:pPr>
              <w:widowControl w:val="0"/>
              <w:autoSpaceDE w:val="0"/>
              <w:autoSpaceDN w:val="0"/>
              <w:adjustRightInd w:val="0"/>
            </w:pPr>
            <w:r w:rsidRPr="00BA4C1D">
              <w:t>Printed Name of AR:</w:t>
            </w:r>
          </w:p>
        </w:tc>
        <w:tc>
          <w:tcPr>
            <w:tcW w:w="6678" w:type="dxa"/>
          </w:tcPr>
          <w:p w14:paraId="5AD6A824"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16E54F9" w14:textId="77777777" w:rsidTr="00B63D11">
        <w:trPr>
          <w:trHeight w:val="288"/>
        </w:trPr>
        <w:tc>
          <w:tcPr>
            <w:tcW w:w="2898" w:type="dxa"/>
          </w:tcPr>
          <w:p w14:paraId="4A8537D2" w14:textId="77777777" w:rsidR="00321847" w:rsidRPr="00BA4C1D" w:rsidRDefault="00321847" w:rsidP="00B63D11">
            <w:pPr>
              <w:widowControl w:val="0"/>
              <w:autoSpaceDE w:val="0"/>
              <w:autoSpaceDN w:val="0"/>
              <w:adjustRightInd w:val="0"/>
            </w:pPr>
            <w:r w:rsidRPr="00BA4C1D">
              <w:t>Email Address of AR:</w:t>
            </w:r>
          </w:p>
        </w:tc>
        <w:tc>
          <w:tcPr>
            <w:tcW w:w="6678" w:type="dxa"/>
          </w:tcPr>
          <w:p w14:paraId="73BB3F0A"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435817EC" w14:textId="77777777" w:rsidTr="00B63D11">
        <w:trPr>
          <w:trHeight w:val="288"/>
        </w:trPr>
        <w:tc>
          <w:tcPr>
            <w:tcW w:w="2898" w:type="dxa"/>
          </w:tcPr>
          <w:p w14:paraId="30BEB57E" w14:textId="77777777" w:rsidR="00321847" w:rsidRPr="00BA4C1D" w:rsidRDefault="00321847" w:rsidP="00B63D11">
            <w:pPr>
              <w:widowControl w:val="0"/>
              <w:autoSpaceDE w:val="0"/>
              <w:autoSpaceDN w:val="0"/>
              <w:adjustRightInd w:val="0"/>
            </w:pPr>
            <w:r w:rsidRPr="00BA4C1D">
              <w:t>Date:</w:t>
            </w:r>
          </w:p>
        </w:tc>
        <w:tc>
          <w:tcPr>
            <w:tcW w:w="6678" w:type="dxa"/>
          </w:tcPr>
          <w:p w14:paraId="1F455EF1"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6850FC0" w14:textId="77777777" w:rsidTr="00B63D11">
        <w:trPr>
          <w:trHeight w:val="288"/>
        </w:trPr>
        <w:tc>
          <w:tcPr>
            <w:tcW w:w="2898" w:type="dxa"/>
          </w:tcPr>
          <w:p w14:paraId="259A8071" w14:textId="77777777" w:rsidR="00321847" w:rsidRPr="00BA4C1D" w:rsidRDefault="00321847" w:rsidP="00B63D11">
            <w:pPr>
              <w:widowControl w:val="0"/>
              <w:autoSpaceDE w:val="0"/>
              <w:autoSpaceDN w:val="0"/>
              <w:adjustRightInd w:val="0"/>
            </w:pPr>
            <w:r w:rsidRPr="00BA4C1D">
              <w:t>Name of Designated QSE:</w:t>
            </w:r>
          </w:p>
        </w:tc>
        <w:tc>
          <w:tcPr>
            <w:tcW w:w="6678" w:type="dxa"/>
          </w:tcPr>
          <w:p w14:paraId="333E425F"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335E1B7A" w14:textId="77777777" w:rsidTr="00B63D11">
        <w:trPr>
          <w:trHeight w:val="288"/>
        </w:trPr>
        <w:tc>
          <w:tcPr>
            <w:tcW w:w="2898" w:type="dxa"/>
          </w:tcPr>
          <w:p w14:paraId="69BA1F66" w14:textId="77777777" w:rsidR="00321847" w:rsidRPr="00BA4C1D" w:rsidRDefault="00321847" w:rsidP="00B63D11">
            <w:pPr>
              <w:widowControl w:val="0"/>
              <w:autoSpaceDE w:val="0"/>
              <w:autoSpaceDN w:val="0"/>
              <w:adjustRightInd w:val="0"/>
            </w:pPr>
            <w:r w:rsidRPr="00BA4C1D">
              <w:t>DUNS of Designated QSE:</w:t>
            </w:r>
          </w:p>
        </w:tc>
        <w:tc>
          <w:tcPr>
            <w:tcW w:w="6678" w:type="dxa"/>
          </w:tcPr>
          <w:p w14:paraId="24538691"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C50F701" w14:textId="77777777" w:rsidR="00321847" w:rsidRPr="00BA4C1D" w:rsidRDefault="00321847" w:rsidP="00321847">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321847" w:rsidRPr="00BA4C1D" w14:paraId="72356937" w14:textId="77777777" w:rsidTr="00B63D11">
        <w:trPr>
          <w:trHeight w:val="629"/>
        </w:trPr>
        <w:tc>
          <w:tcPr>
            <w:tcW w:w="2651" w:type="dxa"/>
          </w:tcPr>
          <w:p w14:paraId="0920B97C" w14:textId="77777777" w:rsidR="00321847" w:rsidRPr="00BA4C1D" w:rsidRDefault="00321847" w:rsidP="00B63D11">
            <w:pPr>
              <w:widowControl w:val="0"/>
              <w:autoSpaceDE w:val="0"/>
              <w:autoSpaceDN w:val="0"/>
              <w:adjustRightInd w:val="0"/>
            </w:pPr>
            <w:r w:rsidRPr="00BA4C1D">
              <w:t>Signature of AR for MP:</w:t>
            </w:r>
          </w:p>
        </w:tc>
        <w:tc>
          <w:tcPr>
            <w:tcW w:w="6925" w:type="dxa"/>
          </w:tcPr>
          <w:p w14:paraId="47786E89" w14:textId="77777777" w:rsidR="00321847" w:rsidRPr="00BA4C1D" w:rsidRDefault="00321847" w:rsidP="00B63D11">
            <w:pPr>
              <w:widowControl w:val="0"/>
              <w:adjustRightInd w:val="0"/>
            </w:pPr>
          </w:p>
        </w:tc>
      </w:tr>
      <w:tr w:rsidR="00321847" w:rsidRPr="00BA4C1D" w14:paraId="4A4E512B" w14:textId="77777777" w:rsidTr="00B63D11">
        <w:trPr>
          <w:trHeight w:val="288"/>
        </w:trPr>
        <w:tc>
          <w:tcPr>
            <w:tcW w:w="2651" w:type="dxa"/>
          </w:tcPr>
          <w:p w14:paraId="06124EF5" w14:textId="77777777" w:rsidR="00321847" w:rsidRPr="00BA4C1D" w:rsidRDefault="00321847" w:rsidP="00B63D11">
            <w:pPr>
              <w:widowControl w:val="0"/>
              <w:autoSpaceDE w:val="0"/>
              <w:autoSpaceDN w:val="0"/>
              <w:adjustRightInd w:val="0"/>
            </w:pPr>
            <w:r w:rsidRPr="00BA4C1D">
              <w:t>Printed Name of AR:</w:t>
            </w:r>
          </w:p>
        </w:tc>
        <w:tc>
          <w:tcPr>
            <w:tcW w:w="6925" w:type="dxa"/>
          </w:tcPr>
          <w:p w14:paraId="076BB6BE"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00F09227" w14:textId="77777777" w:rsidTr="00B63D11">
        <w:trPr>
          <w:trHeight w:val="288"/>
        </w:trPr>
        <w:tc>
          <w:tcPr>
            <w:tcW w:w="2651" w:type="dxa"/>
          </w:tcPr>
          <w:p w14:paraId="398CB6AA" w14:textId="77777777" w:rsidR="00321847" w:rsidRPr="00BA4C1D" w:rsidRDefault="00321847" w:rsidP="00B63D11">
            <w:pPr>
              <w:widowControl w:val="0"/>
              <w:autoSpaceDE w:val="0"/>
              <w:autoSpaceDN w:val="0"/>
              <w:adjustRightInd w:val="0"/>
            </w:pPr>
            <w:r w:rsidRPr="00BA4C1D">
              <w:t xml:space="preserve">Email Address of AR: </w:t>
            </w:r>
          </w:p>
        </w:tc>
        <w:tc>
          <w:tcPr>
            <w:tcW w:w="6925" w:type="dxa"/>
          </w:tcPr>
          <w:p w14:paraId="66485BA4" w14:textId="77777777" w:rsidR="00321847" w:rsidRPr="00BA4C1D" w:rsidRDefault="00321847" w:rsidP="00B63D11">
            <w:pPr>
              <w:widowControl w:val="0"/>
              <w:autoSpaceDE w:val="0"/>
              <w:autoSpaceDN w:val="0"/>
              <w:adjustRightInd w:val="0"/>
            </w:pPr>
            <w:r w:rsidRPr="00BA4C1D">
              <w:fldChar w:fldCharType="begin">
                <w:ffData>
                  <w:name w:val="Text11"/>
                  <w:enabled/>
                  <w:calcOnExit w:val="0"/>
                  <w:textInput/>
                </w:ffData>
              </w:fldChar>
            </w:r>
            <w:bookmarkStart w:id="85"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85"/>
          </w:p>
        </w:tc>
      </w:tr>
      <w:tr w:rsidR="00321847" w:rsidRPr="00BA4C1D" w14:paraId="08B727FF" w14:textId="77777777" w:rsidTr="00B63D11">
        <w:trPr>
          <w:trHeight w:val="288"/>
        </w:trPr>
        <w:tc>
          <w:tcPr>
            <w:tcW w:w="2651" w:type="dxa"/>
          </w:tcPr>
          <w:p w14:paraId="2823810A" w14:textId="77777777" w:rsidR="00321847" w:rsidRPr="00BA4C1D" w:rsidRDefault="00321847" w:rsidP="00B63D11">
            <w:pPr>
              <w:widowControl w:val="0"/>
              <w:autoSpaceDE w:val="0"/>
              <w:autoSpaceDN w:val="0"/>
              <w:adjustRightInd w:val="0"/>
            </w:pPr>
            <w:r w:rsidRPr="00BA4C1D">
              <w:t>Date:</w:t>
            </w:r>
          </w:p>
        </w:tc>
        <w:tc>
          <w:tcPr>
            <w:tcW w:w="6925" w:type="dxa"/>
          </w:tcPr>
          <w:p w14:paraId="751A302D"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6EE4178E" w14:textId="77777777" w:rsidTr="00B63D11">
        <w:trPr>
          <w:trHeight w:val="288"/>
        </w:trPr>
        <w:tc>
          <w:tcPr>
            <w:tcW w:w="2651" w:type="dxa"/>
          </w:tcPr>
          <w:p w14:paraId="7586243F" w14:textId="77777777" w:rsidR="00321847" w:rsidRPr="00BA4C1D" w:rsidRDefault="00321847" w:rsidP="00B63D11">
            <w:pPr>
              <w:widowControl w:val="0"/>
              <w:autoSpaceDE w:val="0"/>
              <w:autoSpaceDN w:val="0"/>
              <w:adjustRightInd w:val="0"/>
            </w:pPr>
            <w:r w:rsidRPr="00BA4C1D">
              <w:t>Name of MP:</w:t>
            </w:r>
          </w:p>
        </w:tc>
        <w:tc>
          <w:tcPr>
            <w:tcW w:w="6925" w:type="dxa"/>
          </w:tcPr>
          <w:p w14:paraId="36297116"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96B57B1" w14:textId="77777777" w:rsidTr="00B63D11">
        <w:trPr>
          <w:trHeight w:val="288"/>
        </w:trPr>
        <w:tc>
          <w:tcPr>
            <w:tcW w:w="2651" w:type="dxa"/>
          </w:tcPr>
          <w:p w14:paraId="3F689620" w14:textId="77777777" w:rsidR="00321847" w:rsidRPr="00BA4C1D" w:rsidRDefault="00321847" w:rsidP="00B63D11">
            <w:pPr>
              <w:widowControl w:val="0"/>
              <w:autoSpaceDE w:val="0"/>
              <w:autoSpaceDN w:val="0"/>
              <w:adjustRightInd w:val="0"/>
            </w:pPr>
            <w:r w:rsidRPr="00BA4C1D">
              <w:t>DUNS No. of MP:</w:t>
            </w:r>
          </w:p>
        </w:tc>
        <w:tc>
          <w:tcPr>
            <w:tcW w:w="6925" w:type="dxa"/>
          </w:tcPr>
          <w:p w14:paraId="2A542710"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6101B10" w14:textId="77777777" w:rsidR="00321847" w:rsidRDefault="00321847" w:rsidP="00321847"/>
    <w:p w14:paraId="52EAEEBB" w14:textId="77777777" w:rsidR="00321847" w:rsidRDefault="00321847" w:rsidP="00321847"/>
    <w:p w14:paraId="19D5656F" w14:textId="77777777" w:rsidR="00321847" w:rsidRPr="00A1536D" w:rsidRDefault="00321847" w:rsidP="00321847"/>
    <w:p w14:paraId="06548532" w14:textId="77777777" w:rsidR="00321847" w:rsidRPr="00F72B58" w:rsidRDefault="00321847" w:rsidP="00321847">
      <w:pPr>
        <w:jc w:val="center"/>
        <w:outlineLvl w:val="0"/>
        <w:rPr>
          <w:b/>
          <w:sz w:val="36"/>
          <w:szCs w:val="36"/>
        </w:rPr>
      </w:pPr>
      <w:r w:rsidRPr="00F72B58">
        <w:rPr>
          <w:b/>
          <w:sz w:val="36"/>
          <w:szCs w:val="36"/>
        </w:rPr>
        <w:lastRenderedPageBreak/>
        <w:t>ERCOT Nodal Protocols</w:t>
      </w:r>
    </w:p>
    <w:p w14:paraId="738676CC" w14:textId="77777777" w:rsidR="00321847" w:rsidRPr="00F72B58" w:rsidRDefault="00321847" w:rsidP="00321847">
      <w:pPr>
        <w:jc w:val="center"/>
        <w:outlineLvl w:val="0"/>
        <w:rPr>
          <w:b/>
          <w:sz w:val="36"/>
          <w:szCs w:val="36"/>
        </w:rPr>
      </w:pPr>
    </w:p>
    <w:p w14:paraId="088873B0" w14:textId="77777777" w:rsidR="00321847" w:rsidRPr="00F72B58" w:rsidRDefault="00321847" w:rsidP="00321847">
      <w:pPr>
        <w:jc w:val="center"/>
        <w:outlineLvl w:val="0"/>
        <w:rPr>
          <w:b/>
          <w:sz w:val="36"/>
          <w:szCs w:val="36"/>
        </w:rPr>
      </w:pPr>
      <w:r w:rsidRPr="00F72B58">
        <w:rPr>
          <w:b/>
          <w:sz w:val="36"/>
          <w:szCs w:val="36"/>
        </w:rPr>
        <w:t>Section 2</w:t>
      </w:r>
      <w:r>
        <w:rPr>
          <w:b/>
          <w:sz w:val="36"/>
          <w:szCs w:val="36"/>
        </w:rPr>
        <w:t>3</w:t>
      </w:r>
    </w:p>
    <w:p w14:paraId="75CAD8E9" w14:textId="77777777" w:rsidR="00321847" w:rsidRPr="00F72B58" w:rsidRDefault="00321847" w:rsidP="00321847">
      <w:pPr>
        <w:jc w:val="center"/>
        <w:outlineLvl w:val="0"/>
        <w:rPr>
          <w:b/>
        </w:rPr>
      </w:pPr>
    </w:p>
    <w:p w14:paraId="01F068C5" w14:textId="77777777" w:rsidR="00321847" w:rsidRDefault="00321847" w:rsidP="00321847">
      <w:pPr>
        <w:jc w:val="center"/>
        <w:outlineLvl w:val="0"/>
        <w:rPr>
          <w:color w:val="333300"/>
        </w:rPr>
      </w:pPr>
      <w:proofErr w:type="gramStart"/>
      <w:r>
        <w:rPr>
          <w:b/>
          <w:sz w:val="36"/>
          <w:szCs w:val="36"/>
        </w:rPr>
        <w:t>Form</w:t>
      </w:r>
      <w:proofErr w:type="gramEnd"/>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7EF0066F" w14:textId="77777777" w:rsidR="00321847" w:rsidRDefault="00321847" w:rsidP="00321847">
      <w:pPr>
        <w:outlineLvl w:val="0"/>
        <w:rPr>
          <w:color w:val="333300"/>
        </w:rPr>
      </w:pPr>
    </w:p>
    <w:p w14:paraId="5933CB5C" w14:textId="500CFF01" w:rsidR="00321847" w:rsidRPr="005B2A3F" w:rsidRDefault="00321847" w:rsidP="00321847">
      <w:pPr>
        <w:jc w:val="center"/>
        <w:outlineLvl w:val="0"/>
        <w:rPr>
          <w:b/>
          <w:bCs/>
        </w:rPr>
      </w:pPr>
      <w:del w:id="86" w:author="ERCOT" w:date="2025-10-28T05:59:00Z" w16du:dateUtc="2025-10-28T10:59:00Z">
        <w:r w:rsidDel="00321847">
          <w:rPr>
            <w:b/>
            <w:bCs/>
          </w:rPr>
          <w:delText>May 1, 2024</w:delText>
        </w:r>
      </w:del>
      <w:ins w:id="87" w:author="ERCOT" w:date="2025-10-28T05:59:00Z" w16du:dateUtc="2025-10-28T10:59:00Z">
        <w:r>
          <w:rPr>
            <w:b/>
            <w:bCs/>
          </w:rPr>
          <w:t>TBD</w:t>
        </w:r>
      </w:ins>
    </w:p>
    <w:p w14:paraId="330D5CB8" w14:textId="77777777" w:rsidR="00321847" w:rsidRDefault="00321847" w:rsidP="00321847">
      <w:pPr>
        <w:jc w:val="center"/>
        <w:outlineLvl w:val="0"/>
        <w:rPr>
          <w:b/>
          <w:bCs/>
        </w:rPr>
      </w:pPr>
    </w:p>
    <w:p w14:paraId="22AABF95" w14:textId="77777777" w:rsidR="00321847" w:rsidRDefault="00321847" w:rsidP="00321847">
      <w:pPr>
        <w:jc w:val="center"/>
        <w:outlineLvl w:val="0"/>
        <w:rPr>
          <w:b/>
          <w:bCs/>
        </w:rPr>
      </w:pPr>
    </w:p>
    <w:p w14:paraId="0B848E93" w14:textId="77777777" w:rsidR="00321847" w:rsidRDefault="00321847" w:rsidP="00321847">
      <w:pPr>
        <w:pBdr>
          <w:between w:val="single" w:sz="4" w:space="1" w:color="auto"/>
        </w:pBdr>
        <w:rPr>
          <w:color w:val="333300"/>
        </w:rPr>
      </w:pPr>
    </w:p>
    <w:p w14:paraId="775E4FE7" w14:textId="77777777" w:rsidR="00321847" w:rsidRDefault="00321847" w:rsidP="00321847">
      <w:pPr>
        <w:pBdr>
          <w:between w:val="single" w:sz="4" w:space="1" w:color="auto"/>
        </w:pBdr>
        <w:rPr>
          <w:color w:val="333300"/>
        </w:rPr>
      </w:pPr>
    </w:p>
    <w:p w14:paraId="782C3B17" w14:textId="77777777" w:rsidR="00321847" w:rsidRDefault="00321847" w:rsidP="00321847">
      <w:pPr>
        <w:pBdr>
          <w:between w:val="single" w:sz="4" w:space="1" w:color="auto"/>
        </w:pBdr>
        <w:rPr>
          <w:color w:val="333300"/>
        </w:rPr>
        <w:sectPr w:rsidR="00321847" w:rsidSect="00321847">
          <w:headerReference w:type="default" r:id="rId28"/>
          <w:footerReference w:type="even" r:id="rId29"/>
          <w:footerReference w:type="default" r:id="rId30"/>
          <w:pgSz w:w="12240" w:h="15840" w:code="1"/>
          <w:pgMar w:top="1440" w:right="1440" w:bottom="1440" w:left="1440" w:header="720" w:footer="720" w:gutter="0"/>
          <w:cols w:space="720"/>
          <w:titlePg/>
          <w:docGrid w:linePitch="360"/>
        </w:sectPr>
      </w:pPr>
    </w:p>
    <w:p w14:paraId="53E3CA08" w14:textId="77777777" w:rsidR="00321847" w:rsidRPr="00354901" w:rsidRDefault="00321847" w:rsidP="00321847">
      <w:pPr>
        <w:jc w:val="center"/>
        <w:rPr>
          <w:b/>
          <w:bCs/>
        </w:rPr>
      </w:pPr>
      <w:r w:rsidRPr="00354901">
        <w:rPr>
          <w:b/>
          <w:bCs/>
        </w:rPr>
        <w:lastRenderedPageBreak/>
        <w:t>QUALIFIED SCHEDULING ENTITY (QSE)</w:t>
      </w:r>
    </w:p>
    <w:p w14:paraId="64CA654D" w14:textId="77777777" w:rsidR="00321847" w:rsidRPr="00354901" w:rsidRDefault="00321847" w:rsidP="00321847">
      <w:pPr>
        <w:spacing w:after="240"/>
        <w:jc w:val="center"/>
        <w:rPr>
          <w:b/>
          <w:bCs/>
        </w:rPr>
      </w:pPr>
      <w:r w:rsidRPr="00354901">
        <w:rPr>
          <w:b/>
          <w:bCs/>
        </w:rPr>
        <w:t>APPLICATION AND SERVICE FILING FOR REGISTRATION</w:t>
      </w:r>
    </w:p>
    <w:p w14:paraId="439D375B" w14:textId="77777777" w:rsidR="00321847" w:rsidRPr="00354901" w:rsidRDefault="00321847" w:rsidP="00321847">
      <w:pPr>
        <w:autoSpaceDE w:val="0"/>
        <w:autoSpaceDN w:val="0"/>
        <w:adjustRightInd w:val="0"/>
        <w:spacing w:after="240"/>
        <w:jc w:val="both"/>
        <w:rPr>
          <w:bCs/>
        </w:rPr>
      </w:pPr>
      <w:r w:rsidRPr="00354901">
        <w:t>This application is for approval as a Qualified Scheduling Entity (QSE) by Electric Reliability Council of Texas</w:t>
      </w:r>
      <w:r>
        <w:t>,</w:t>
      </w:r>
      <w:r w:rsidRPr="00354901">
        <w:t xml:space="preserve"> Inc. (ERCOT) in accordance with the ERCOT Protocols. </w:t>
      </w:r>
      <w:r>
        <w:t xml:space="preserve"> </w:t>
      </w:r>
      <w:r w:rsidRPr="00354901">
        <w:t xml:space="preserve">Information may be inserted electronically to expand the </w:t>
      </w:r>
      <w:proofErr w:type="gramStart"/>
      <w:r w:rsidRPr="00354901">
        <w:t>reply</w:t>
      </w:r>
      <w:proofErr w:type="gramEnd"/>
      <w:r w:rsidRPr="00354901">
        <w:t xml:space="preserve"> spaces as necessary.</w:t>
      </w:r>
      <w:r>
        <w:t xml:space="preserve">  E</w:t>
      </w:r>
      <w:r w:rsidRPr="00354901">
        <w:t xml:space="preserve">RCOT will accept the completed, executed application via email to </w:t>
      </w:r>
      <w:hyperlink r:id="rId31" w:history="1">
        <w:r>
          <w:rPr>
            <w:color w:val="0000FF"/>
            <w:u w:val="single"/>
          </w:rPr>
          <w:t>MPRegistration@ercot.com</w:t>
        </w:r>
      </w:hyperlink>
      <w:r w:rsidRPr="00354901">
        <w:t xml:space="preserve"> (.pdf version)</w:t>
      </w:r>
      <w:r>
        <w:t>.  I</w:t>
      </w:r>
      <w:r w:rsidRPr="00354901">
        <w:t xml:space="preserve">n addition to the application, ERCOT must receive an application fee in the amount of $500 </w:t>
      </w:r>
      <w:r>
        <w:t xml:space="preserve">via Electronic Funds Transfer (EFT) (wire or Automated Clearing House (ACH)) </w:t>
      </w:r>
      <w:r w:rsidRPr="00C577BA">
        <w:t xml:space="preserve">for each QSE or </w:t>
      </w:r>
      <w:r w:rsidRPr="00354901">
        <w:t>subordinate QSE</w:t>
      </w:r>
      <w:r>
        <w:t xml:space="preserve"> (</w:t>
      </w:r>
      <w:r w:rsidRPr="00C577BA">
        <w:t>Sub-QSE</w:t>
      </w:r>
      <w:r>
        <w:t>)</w:t>
      </w:r>
      <w:r w:rsidRPr="00C577BA">
        <w:t xml:space="preserve"> registered</w:t>
      </w:r>
      <w:r w:rsidRPr="00354901">
        <w:t>.</w:t>
      </w:r>
      <w:r>
        <w:t xml:space="preserve">  ERCOT must also receive a background check fee in the amount of $350 per Applicant’s Principal via EFT (wire or ACH).  All payments should reference the Applicant’s name and Data Universal Numbering System (DUNS) Number (</w:t>
      </w:r>
      <w:proofErr w:type="gramStart"/>
      <w:r>
        <w:t>DUNS #)</w:t>
      </w:r>
      <w:proofErr w:type="gramEnd"/>
      <w:r>
        <w:t xml:space="preserve"> in the remarks.  I</w:t>
      </w:r>
      <w:r w:rsidRPr="00354901">
        <w:rPr>
          <w:bCs/>
        </w:rPr>
        <w:t>f you need assistance filling out this form, or if you have any questions, please call (512) 248-3900.</w:t>
      </w:r>
    </w:p>
    <w:p w14:paraId="0161659F" w14:textId="77777777" w:rsidR="00321847" w:rsidRPr="00354901" w:rsidRDefault="00321847" w:rsidP="00321847">
      <w:pPr>
        <w:spacing w:after="240"/>
        <w:jc w:val="both"/>
      </w:pPr>
      <w:r w:rsidRPr="00354901">
        <w:rPr>
          <w:bCs/>
        </w:rPr>
        <w:t>This application must be signed by the Authorized Representative, Backup Authorized Representative or an Officer of the company listed herein, as appropriate.</w:t>
      </w:r>
      <w:r>
        <w:rPr>
          <w:bCs/>
        </w:rPr>
        <w:t xml:space="preserve">  </w:t>
      </w:r>
      <w:r w:rsidRPr="00354901">
        <w:t>ERCOT may request additional information as reasonably necessary to support operations under the ERCOT Protocols.</w:t>
      </w:r>
    </w:p>
    <w:p w14:paraId="108423C9" w14:textId="77777777" w:rsidR="00321847" w:rsidRPr="00354901" w:rsidRDefault="00321847" w:rsidP="00321847">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321847" w:rsidRPr="00354901" w14:paraId="2850B18D" w14:textId="77777777" w:rsidTr="00B63D11">
        <w:tc>
          <w:tcPr>
            <w:tcW w:w="3182" w:type="dxa"/>
          </w:tcPr>
          <w:p w14:paraId="385D9124" w14:textId="77777777" w:rsidR="00321847" w:rsidRPr="00354901" w:rsidRDefault="00321847" w:rsidP="00B63D11">
            <w:pPr>
              <w:rPr>
                <w:b/>
                <w:bCs/>
              </w:rPr>
            </w:pPr>
            <w:r w:rsidRPr="00354901">
              <w:rPr>
                <w:b/>
                <w:bCs/>
              </w:rPr>
              <w:t>Legal Name of the Applicant:</w:t>
            </w:r>
          </w:p>
        </w:tc>
        <w:tc>
          <w:tcPr>
            <w:tcW w:w="6394" w:type="dxa"/>
          </w:tcPr>
          <w:p w14:paraId="7895DD1E"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321847" w:rsidRPr="00354901" w14:paraId="5D55FADB" w14:textId="77777777" w:rsidTr="00B63D11">
        <w:tc>
          <w:tcPr>
            <w:tcW w:w="3182" w:type="dxa"/>
          </w:tcPr>
          <w:p w14:paraId="3AB82632" w14:textId="77777777" w:rsidR="00321847" w:rsidRPr="00354901" w:rsidRDefault="00321847" w:rsidP="00B63D11">
            <w:pPr>
              <w:rPr>
                <w:b/>
                <w:bCs/>
              </w:rPr>
            </w:pPr>
            <w:r w:rsidRPr="00354901">
              <w:rPr>
                <w:b/>
                <w:bCs/>
              </w:rPr>
              <w:t>Legal Address of the Applicant:</w:t>
            </w:r>
          </w:p>
        </w:tc>
        <w:tc>
          <w:tcPr>
            <w:tcW w:w="6394" w:type="dxa"/>
          </w:tcPr>
          <w:p w14:paraId="459E19F1" w14:textId="77777777" w:rsidR="00321847" w:rsidRPr="00354901" w:rsidRDefault="00321847" w:rsidP="00B63D11">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5344A1B" w14:textId="77777777" w:rsidTr="00B63D11">
        <w:tc>
          <w:tcPr>
            <w:tcW w:w="3182" w:type="dxa"/>
          </w:tcPr>
          <w:p w14:paraId="46858843" w14:textId="77777777" w:rsidR="00321847" w:rsidRPr="00354901" w:rsidRDefault="00321847" w:rsidP="00B63D11">
            <w:pPr>
              <w:rPr>
                <w:b/>
                <w:bCs/>
              </w:rPr>
            </w:pPr>
          </w:p>
        </w:tc>
        <w:tc>
          <w:tcPr>
            <w:tcW w:w="6394" w:type="dxa"/>
          </w:tcPr>
          <w:p w14:paraId="0BC950FA" w14:textId="77777777" w:rsidR="00321847" w:rsidRPr="00354901" w:rsidRDefault="00321847" w:rsidP="00B63D11">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5247D9DF" w14:textId="77777777" w:rsidTr="00B63D11">
        <w:tc>
          <w:tcPr>
            <w:tcW w:w="3182" w:type="dxa"/>
          </w:tcPr>
          <w:p w14:paraId="020BCBFF" w14:textId="77777777" w:rsidR="00321847" w:rsidRPr="00354901" w:rsidRDefault="00321847" w:rsidP="00B63D11">
            <w:pPr>
              <w:rPr>
                <w:b/>
                <w:bCs/>
              </w:rPr>
            </w:pPr>
            <w:r w:rsidRPr="00354901">
              <w:rPr>
                <w:b/>
                <w:bCs/>
              </w:rPr>
              <w:t>DUNS¹ Number:</w:t>
            </w:r>
          </w:p>
        </w:tc>
        <w:tc>
          <w:tcPr>
            <w:tcW w:w="6394" w:type="dxa"/>
          </w:tcPr>
          <w:p w14:paraId="199DB57A" w14:textId="77777777" w:rsidR="00321847" w:rsidRPr="00354901" w:rsidRDefault="00321847" w:rsidP="00B63D11">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97E149C" w14:textId="77777777" w:rsidR="00321847" w:rsidRPr="00354901" w:rsidRDefault="00321847" w:rsidP="00321847">
      <w:pPr>
        <w:jc w:val="both"/>
        <w:rPr>
          <w:sz w:val="20"/>
        </w:rPr>
      </w:pPr>
      <w:r w:rsidRPr="00354901">
        <w:rPr>
          <w:sz w:val="20"/>
        </w:rPr>
        <w:t>¹</w:t>
      </w:r>
      <w:r>
        <w:rPr>
          <w:sz w:val="20"/>
        </w:rPr>
        <w:t>Defined in Section 2.1, Definitions.</w:t>
      </w:r>
    </w:p>
    <w:p w14:paraId="64E95AEB" w14:textId="77777777" w:rsidR="00321847" w:rsidRPr="00354901" w:rsidRDefault="00321847" w:rsidP="00321847">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Check if Applying as an Emergency Response Service (ERS) Only QSE.</w:t>
      </w:r>
    </w:p>
    <w:p w14:paraId="6751D6B0" w14:textId="77777777" w:rsidR="00321847" w:rsidRPr="00354901" w:rsidRDefault="00321847" w:rsidP="00321847">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024BB061" w14:textId="77777777" w:rsidTr="00B63D11">
        <w:tc>
          <w:tcPr>
            <w:tcW w:w="1523" w:type="dxa"/>
            <w:gridSpan w:val="2"/>
          </w:tcPr>
          <w:p w14:paraId="49A61EAA" w14:textId="77777777" w:rsidR="00321847" w:rsidRPr="00354901" w:rsidRDefault="00321847" w:rsidP="00B63D11">
            <w:pPr>
              <w:jc w:val="both"/>
              <w:rPr>
                <w:b/>
                <w:bCs/>
              </w:rPr>
            </w:pPr>
            <w:r w:rsidRPr="00354901">
              <w:rPr>
                <w:b/>
                <w:bCs/>
              </w:rPr>
              <w:t>Name:</w:t>
            </w:r>
          </w:p>
        </w:tc>
        <w:tc>
          <w:tcPr>
            <w:tcW w:w="7827" w:type="dxa"/>
            <w:gridSpan w:val="2"/>
          </w:tcPr>
          <w:p w14:paraId="04F33BD9"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58C37AF" w14:textId="77777777" w:rsidTr="00B63D11">
        <w:tc>
          <w:tcPr>
            <w:tcW w:w="1376" w:type="dxa"/>
          </w:tcPr>
          <w:p w14:paraId="2CBA23B9" w14:textId="77777777" w:rsidR="00321847" w:rsidRPr="00354901" w:rsidRDefault="00321847" w:rsidP="00B63D11">
            <w:pPr>
              <w:jc w:val="both"/>
              <w:rPr>
                <w:b/>
                <w:bCs/>
              </w:rPr>
            </w:pPr>
            <w:r w:rsidRPr="00354901">
              <w:rPr>
                <w:b/>
                <w:bCs/>
              </w:rPr>
              <w:t>Telephone:</w:t>
            </w:r>
          </w:p>
        </w:tc>
        <w:tc>
          <w:tcPr>
            <w:tcW w:w="7974" w:type="dxa"/>
            <w:gridSpan w:val="3"/>
          </w:tcPr>
          <w:p w14:paraId="7BF949AC"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5E848FE6" w14:textId="77777777" w:rsidTr="00B63D11">
        <w:tc>
          <w:tcPr>
            <w:tcW w:w="1796" w:type="dxa"/>
            <w:gridSpan w:val="3"/>
          </w:tcPr>
          <w:p w14:paraId="0F40F325" w14:textId="77777777" w:rsidR="00321847" w:rsidRPr="00354901" w:rsidRDefault="00321847" w:rsidP="00B63D11">
            <w:pPr>
              <w:jc w:val="both"/>
              <w:rPr>
                <w:b/>
                <w:bCs/>
              </w:rPr>
            </w:pPr>
            <w:r w:rsidRPr="00354901">
              <w:rPr>
                <w:b/>
                <w:bCs/>
              </w:rPr>
              <w:t>Email Address:</w:t>
            </w:r>
          </w:p>
        </w:tc>
        <w:tc>
          <w:tcPr>
            <w:tcW w:w="7554" w:type="dxa"/>
          </w:tcPr>
          <w:p w14:paraId="49BC7941"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E9149DE" w14:textId="77777777" w:rsidR="00321847" w:rsidRPr="00354901" w:rsidRDefault="00321847" w:rsidP="00321847">
      <w:pPr>
        <w:spacing w:before="240" w:after="240"/>
        <w:jc w:val="both"/>
        <w:rPr>
          <w:b/>
          <w:bCs/>
        </w:rPr>
      </w:pPr>
      <w:r w:rsidRPr="00354901">
        <w:rPr>
          <w:b/>
        </w:rPr>
        <w:t>2. Backup AR.</w:t>
      </w:r>
      <w: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7874585F" w14:textId="77777777" w:rsidTr="00B63D11">
        <w:tc>
          <w:tcPr>
            <w:tcW w:w="1523" w:type="dxa"/>
            <w:gridSpan w:val="2"/>
          </w:tcPr>
          <w:p w14:paraId="46CB7EEC" w14:textId="77777777" w:rsidR="00321847" w:rsidRPr="00354901" w:rsidRDefault="00321847" w:rsidP="00B63D11">
            <w:pPr>
              <w:jc w:val="both"/>
              <w:rPr>
                <w:b/>
                <w:bCs/>
              </w:rPr>
            </w:pPr>
            <w:r w:rsidRPr="00354901">
              <w:rPr>
                <w:b/>
                <w:bCs/>
              </w:rPr>
              <w:t>Name:</w:t>
            </w:r>
          </w:p>
        </w:tc>
        <w:tc>
          <w:tcPr>
            <w:tcW w:w="7827" w:type="dxa"/>
            <w:gridSpan w:val="2"/>
          </w:tcPr>
          <w:p w14:paraId="07D1033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CF89162" w14:textId="77777777" w:rsidTr="00B63D11">
        <w:tc>
          <w:tcPr>
            <w:tcW w:w="1376" w:type="dxa"/>
          </w:tcPr>
          <w:p w14:paraId="226F3218" w14:textId="77777777" w:rsidR="00321847" w:rsidRPr="00354901" w:rsidRDefault="00321847" w:rsidP="00B63D11">
            <w:pPr>
              <w:jc w:val="both"/>
              <w:rPr>
                <w:b/>
                <w:bCs/>
              </w:rPr>
            </w:pPr>
            <w:r w:rsidRPr="00354901">
              <w:rPr>
                <w:b/>
                <w:bCs/>
              </w:rPr>
              <w:t>Telephone:</w:t>
            </w:r>
          </w:p>
        </w:tc>
        <w:tc>
          <w:tcPr>
            <w:tcW w:w="7974" w:type="dxa"/>
            <w:gridSpan w:val="3"/>
          </w:tcPr>
          <w:p w14:paraId="1EE186AE"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E6D00B2" w14:textId="77777777" w:rsidTr="00B63D11">
        <w:tc>
          <w:tcPr>
            <w:tcW w:w="1796" w:type="dxa"/>
            <w:gridSpan w:val="3"/>
          </w:tcPr>
          <w:p w14:paraId="76EE4413" w14:textId="77777777" w:rsidR="00321847" w:rsidRPr="00354901" w:rsidRDefault="00321847" w:rsidP="00B63D11">
            <w:pPr>
              <w:jc w:val="both"/>
              <w:rPr>
                <w:b/>
                <w:bCs/>
              </w:rPr>
            </w:pPr>
            <w:r w:rsidRPr="00354901">
              <w:rPr>
                <w:b/>
                <w:bCs/>
              </w:rPr>
              <w:t>Email Address:</w:t>
            </w:r>
          </w:p>
        </w:tc>
        <w:tc>
          <w:tcPr>
            <w:tcW w:w="7554" w:type="dxa"/>
          </w:tcPr>
          <w:p w14:paraId="2DB6873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C098B6" w14:textId="77777777" w:rsidR="00321847" w:rsidRPr="00354901" w:rsidRDefault="00321847" w:rsidP="00321847">
      <w:pPr>
        <w:spacing w:before="240" w:after="240"/>
        <w:jc w:val="both"/>
        <w:rPr>
          <w:b/>
          <w:bCs/>
        </w:rPr>
      </w:pPr>
      <w:r w:rsidRPr="00354901">
        <w:rPr>
          <w:b/>
          <w:bCs/>
        </w:rPr>
        <w:t>3. Type of Legal Structure.</w:t>
      </w:r>
      <w:r>
        <w:t xml:space="preserve">  </w:t>
      </w:r>
      <w:r w:rsidRPr="00354901">
        <w:t>(Please indicate only one.)</w:t>
      </w:r>
    </w:p>
    <w:p w14:paraId="65AF551B" w14:textId="77777777" w:rsidR="00321847" w:rsidRPr="00354901" w:rsidRDefault="00321847" w:rsidP="00321847">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Municipally Owned Utility</w:t>
      </w:r>
    </w:p>
    <w:p w14:paraId="1260E898" w14:textId="77777777" w:rsidR="00321847" w:rsidRPr="00354901" w:rsidRDefault="00321847" w:rsidP="00321847">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Corporation </w:t>
      </w:r>
    </w:p>
    <w:p w14:paraId="2AC7C565" w14:textId="77777777" w:rsidR="00321847" w:rsidRPr="00354901" w:rsidRDefault="00321847" w:rsidP="00321847">
      <w:pPr>
        <w:ind w:right="-720"/>
        <w:jc w:val="both"/>
      </w:pPr>
      <w:r w:rsidRPr="00354901">
        <w:lastRenderedPageBreak/>
        <w:fldChar w:fldCharType="begin">
          <w:ffData>
            <w:name w:val="Check5"/>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4CEC73AE" w14:textId="77777777" w:rsidR="00321847" w:rsidRPr="00354901" w:rsidRDefault="00321847" w:rsidP="00321847">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261EB8B3" w14:textId="77777777" w:rsidR="00321847" w:rsidRPr="00354901" w:rsidRDefault="00321847" w:rsidP="00321847">
      <w:pPr>
        <w:spacing w:after="240"/>
        <w:jc w:val="both"/>
      </w:pPr>
      <w:r w:rsidRPr="00354901">
        <w:rPr>
          <w:b/>
          <w:bCs/>
        </w:rPr>
        <w:t>4. User Security Administrator (USA).</w:t>
      </w:r>
      <w:r>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60A3546D" w14:textId="77777777" w:rsidTr="00B63D11">
        <w:tc>
          <w:tcPr>
            <w:tcW w:w="1523" w:type="dxa"/>
            <w:gridSpan w:val="2"/>
          </w:tcPr>
          <w:p w14:paraId="03A06061" w14:textId="77777777" w:rsidR="00321847" w:rsidRPr="00354901" w:rsidRDefault="00321847" w:rsidP="00B63D11">
            <w:pPr>
              <w:jc w:val="both"/>
              <w:rPr>
                <w:b/>
                <w:bCs/>
              </w:rPr>
            </w:pPr>
            <w:r w:rsidRPr="00354901">
              <w:rPr>
                <w:b/>
                <w:bCs/>
              </w:rPr>
              <w:t>Name:</w:t>
            </w:r>
          </w:p>
        </w:tc>
        <w:tc>
          <w:tcPr>
            <w:tcW w:w="7827" w:type="dxa"/>
            <w:gridSpan w:val="2"/>
          </w:tcPr>
          <w:p w14:paraId="3A9E294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0CE4B718" w14:textId="77777777" w:rsidTr="00B63D11">
        <w:tc>
          <w:tcPr>
            <w:tcW w:w="1376" w:type="dxa"/>
          </w:tcPr>
          <w:p w14:paraId="74EAB130" w14:textId="77777777" w:rsidR="00321847" w:rsidRPr="00354901" w:rsidRDefault="00321847" w:rsidP="00B63D11">
            <w:pPr>
              <w:jc w:val="both"/>
              <w:rPr>
                <w:b/>
                <w:bCs/>
              </w:rPr>
            </w:pPr>
            <w:r w:rsidRPr="00354901">
              <w:rPr>
                <w:b/>
                <w:bCs/>
              </w:rPr>
              <w:t>Telephone:</w:t>
            </w:r>
          </w:p>
        </w:tc>
        <w:tc>
          <w:tcPr>
            <w:tcW w:w="7974" w:type="dxa"/>
            <w:gridSpan w:val="3"/>
          </w:tcPr>
          <w:p w14:paraId="6A9C653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608E7C7F" w14:textId="77777777" w:rsidTr="00B63D11">
        <w:tc>
          <w:tcPr>
            <w:tcW w:w="1796" w:type="dxa"/>
            <w:gridSpan w:val="3"/>
          </w:tcPr>
          <w:p w14:paraId="3D50D6B5" w14:textId="77777777" w:rsidR="00321847" w:rsidRPr="00354901" w:rsidRDefault="00321847" w:rsidP="00B63D11">
            <w:pPr>
              <w:jc w:val="both"/>
              <w:rPr>
                <w:b/>
                <w:bCs/>
              </w:rPr>
            </w:pPr>
            <w:r w:rsidRPr="00354901">
              <w:rPr>
                <w:b/>
                <w:bCs/>
              </w:rPr>
              <w:t>Email Address:</w:t>
            </w:r>
          </w:p>
        </w:tc>
        <w:tc>
          <w:tcPr>
            <w:tcW w:w="7554" w:type="dxa"/>
          </w:tcPr>
          <w:p w14:paraId="6149A01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54B098C" w14:textId="77777777" w:rsidR="00321847" w:rsidRPr="00354901" w:rsidRDefault="00321847" w:rsidP="00321847">
      <w:pPr>
        <w:spacing w:before="240" w:after="240"/>
        <w:jc w:val="both"/>
      </w:pPr>
      <w:r w:rsidRPr="00354901">
        <w:rPr>
          <w:b/>
          <w:bCs/>
        </w:rPr>
        <w:t>5. Backup USA.</w:t>
      </w:r>
      <w:r>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25507C1A" w14:textId="77777777" w:rsidTr="00B63D11">
        <w:tc>
          <w:tcPr>
            <w:tcW w:w="1523" w:type="dxa"/>
            <w:gridSpan w:val="2"/>
          </w:tcPr>
          <w:p w14:paraId="3ABA31E7" w14:textId="77777777" w:rsidR="00321847" w:rsidRPr="00354901" w:rsidRDefault="00321847" w:rsidP="00B63D11">
            <w:pPr>
              <w:jc w:val="both"/>
              <w:rPr>
                <w:b/>
                <w:bCs/>
              </w:rPr>
            </w:pPr>
            <w:r w:rsidRPr="00354901">
              <w:rPr>
                <w:b/>
                <w:bCs/>
              </w:rPr>
              <w:t>Name:</w:t>
            </w:r>
          </w:p>
        </w:tc>
        <w:tc>
          <w:tcPr>
            <w:tcW w:w="7827" w:type="dxa"/>
            <w:gridSpan w:val="2"/>
          </w:tcPr>
          <w:p w14:paraId="14192FEE"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A359E80" w14:textId="77777777" w:rsidTr="00B63D11">
        <w:tc>
          <w:tcPr>
            <w:tcW w:w="1376" w:type="dxa"/>
          </w:tcPr>
          <w:p w14:paraId="1BB5C598" w14:textId="77777777" w:rsidR="00321847" w:rsidRPr="00354901" w:rsidRDefault="00321847" w:rsidP="00B63D11">
            <w:pPr>
              <w:jc w:val="both"/>
              <w:rPr>
                <w:b/>
                <w:bCs/>
              </w:rPr>
            </w:pPr>
            <w:r w:rsidRPr="00354901">
              <w:rPr>
                <w:b/>
                <w:bCs/>
              </w:rPr>
              <w:t>Telephone:</w:t>
            </w:r>
          </w:p>
        </w:tc>
        <w:tc>
          <w:tcPr>
            <w:tcW w:w="7974" w:type="dxa"/>
            <w:gridSpan w:val="3"/>
          </w:tcPr>
          <w:p w14:paraId="276A0B06"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3C34E6B3" w14:textId="77777777" w:rsidTr="00B63D11">
        <w:tc>
          <w:tcPr>
            <w:tcW w:w="1796" w:type="dxa"/>
            <w:gridSpan w:val="3"/>
          </w:tcPr>
          <w:p w14:paraId="660E6C9D" w14:textId="77777777" w:rsidR="00321847" w:rsidRPr="00354901" w:rsidRDefault="00321847" w:rsidP="00B63D11">
            <w:pPr>
              <w:jc w:val="both"/>
              <w:rPr>
                <w:b/>
                <w:bCs/>
              </w:rPr>
            </w:pPr>
            <w:r w:rsidRPr="00354901">
              <w:rPr>
                <w:b/>
                <w:bCs/>
              </w:rPr>
              <w:t>Email Address:</w:t>
            </w:r>
          </w:p>
        </w:tc>
        <w:tc>
          <w:tcPr>
            <w:tcW w:w="7554" w:type="dxa"/>
          </w:tcPr>
          <w:p w14:paraId="5269B44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48326A3" w14:textId="77777777" w:rsidR="00321847" w:rsidRPr="00BA4C1D" w:rsidRDefault="00321847" w:rsidP="00321847">
      <w:pPr>
        <w:spacing w:before="240" w:after="240"/>
        <w:jc w:val="both"/>
      </w:pPr>
      <w:r w:rsidRPr="00354901">
        <w:rPr>
          <w:b/>
        </w:rPr>
        <w:t xml:space="preserve">6. </w:t>
      </w:r>
      <w:r>
        <w:rPr>
          <w:b/>
          <w:bCs/>
        </w:rPr>
        <w:t>Cybersecurity</w:t>
      </w:r>
      <w:r w:rsidRPr="009513E5">
        <w:rPr>
          <w:b/>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75383B30" w14:textId="77777777" w:rsidTr="00B63D11">
        <w:tc>
          <w:tcPr>
            <w:tcW w:w="1523" w:type="dxa"/>
            <w:gridSpan w:val="2"/>
          </w:tcPr>
          <w:p w14:paraId="466E0B3D" w14:textId="77777777" w:rsidR="00321847" w:rsidRPr="00BA4C1D" w:rsidRDefault="00321847" w:rsidP="00B63D11">
            <w:pPr>
              <w:jc w:val="both"/>
              <w:rPr>
                <w:b/>
                <w:bCs/>
              </w:rPr>
            </w:pPr>
            <w:r w:rsidRPr="00BA4C1D">
              <w:rPr>
                <w:b/>
                <w:bCs/>
              </w:rPr>
              <w:t>Name:</w:t>
            </w:r>
          </w:p>
        </w:tc>
        <w:tc>
          <w:tcPr>
            <w:tcW w:w="7827" w:type="dxa"/>
            <w:gridSpan w:val="2"/>
          </w:tcPr>
          <w:p w14:paraId="06B1FCB4"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39EE5E18" w14:textId="77777777" w:rsidTr="00B63D11">
        <w:tc>
          <w:tcPr>
            <w:tcW w:w="1376" w:type="dxa"/>
          </w:tcPr>
          <w:p w14:paraId="09438A51" w14:textId="77777777" w:rsidR="00321847" w:rsidRPr="00BA4C1D" w:rsidRDefault="00321847" w:rsidP="00B63D11">
            <w:pPr>
              <w:jc w:val="both"/>
              <w:rPr>
                <w:b/>
                <w:bCs/>
              </w:rPr>
            </w:pPr>
            <w:r w:rsidRPr="00BA4C1D">
              <w:rPr>
                <w:b/>
                <w:bCs/>
              </w:rPr>
              <w:t>Telephone:</w:t>
            </w:r>
          </w:p>
        </w:tc>
        <w:tc>
          <w:tcPr>
            <w:tcW w:w="7974" w:type="dxa"/>
            <w:gridSpan w:val="3"/>
          </w:tcPr>
          <w:p w14:paraId="7F1DEBDC"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2DFF1215" w14:textId="77777777" w:rsidTr="00B63D11">
        <w:tc>
          <w:tcPr>
            <w:tcW w:w="1796" w:type="dxa"/>
            <w:gridSpan w:val="3"/>
          </w:tcPr>
          <w:p w14:paraId="089C8C46" w14:textId="77777777" w:rsidR="00321847" w:rsidRPr="00BA4C1D" w:rsidRDefault="00321847" w:rsidP="00B63D11">
            <w:pPr>
              <w:jc w:val="both"/>
              <w:rPr>
                <w:b/>
                <w:bCs/>
              </w:rPr>
            </w:pPr>
            <w:r w:rsidRPr="00BA4C1D">
              <w:rPr>
                <w:b/>
                <w:bCs/>
              </w:rPr>
              <w:t>Email Address:</w:t>
            </w:r>
          </w:p>
        </w:tc>
        <w:tc>
          <w:tcPr>
            <w:tcW w:w="7554" w:type="dxa"/>
          </w:tcPr>
          <w:p w14:paraId="78BE0CD4"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658D37" w14:textId="77777777" w:rsidR="00321847" w:rsidRPr="00354901" w:rsidRDefault="00321847" w:rsidP="00321847">
      <w:pPr>
        <w:spacing w:before="240" w:after="240"/>
        <w:jc w:val="both"/>
      </w:pPr>
      <w:r>
        <w:rPr>
          <w:b/>
        </w:rPr>
        <w:t>7</w:t>
      </w:r>
      <w:r w:rsidRPr="00354901">
        <w:rPr>
          <w:b/>
        </w:rPr>
        <w:t>. Control or Operations Center</w:t>
      </w:r>
      <w:r>
        <w:rPr>
          <w:b/>
        </w:rPr>
        <w:t xml:space="preserve"> </w:t>
      </w:r>
      <w:r w:rsidRPr="004C43A3">
        <w:rPr>
          <w:b/>
          <w:i/>
          <w:iCs/>
        </w:rPr>
        <w:t>(if applicable)</w:t>
      </w:r>
      <w:r w:rsidRPr="00354901">
        <w:rPr>
          <w:b/>
        </w:rPr>
        <w:t>.</w:t>
      </w:r>
      <w:r>
        <w:t xml:space="preserve">  </w:t>
      </w:r>
      <w:r w:rsidRPr="00354901">
        <w:t xml:space="preserve">As defined in </w:t>
      </w:r>
      <w:r>
        <w:t xml:space="preserve">item (1)(n)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For QSE</w:t>
      </w:r>
      <w:r w:rsidRPr="00505A4E">
        <w:t xml:space="preserve">s that are </w:t>
      </w:r>
      <w:r>
        <w:t>Wide Area Network (</w:t>
      </w:r>
      <w:r w:rsidRPr="00505A4E">
        <w:t>WAN</w:t>
      </w:r>
      <w:r>
        <w:t>)</w:t>
      </w:r>
      <w:r w:rsidRPr="00505A4E">
        <w:t xml:space="preserve"> Participants</w:t>
      </w:r>
      <w:r>
        <w:t xml:space="preserve">, the availability of the </w:t>
      </w:r>
      <w:r w:rsidRPr="0018111F">
        <w:t>control or operations center</w:t>
      </w:r>
      <w:r>
        <w:t xml:space="preserve"> is </w:t>
      </w:r>
      <w:r w:rsidRPr="000A69AE">
        <w:t>24-hour, seven-day-per-week</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321847" w:rsidRPr="00354901" w14:paraId="1F5E5516" w14:textId="77777777" w:rsidTr="00B63D11">
        <w:tc>
          <w:tcPr>
            <w:tcW w:w="1533" w:type="dxa"/>
            <w:gridSpan w:val="3"/>
          </w:tcPr>
          <w:p w14:paraId="2BE74BCD" w14:textId="77777777" w:rsidR="00321847" w:rsidRPr="00354901" w:rsidRDefault="00321847" w:rsidP="00B63D11">
            <w:pPr>
              <w:jc w:val="both"/>
              <w:rPr>
                <w:b/>
                <w:bCs/>
              </w:rPr>
            </w:pPr>
            <w:r w:rsidRPr="00354901">
              <w:rPr>
                <w:b/>
                <w:bCs/>
              </w:rPr>
              <w:t>Desk Name:</w:t>
            </w:r>
          </w:p>
        </w:tc>
        <w:tc>
          <w:tcPr>
            <w:tcW w:w="8043" w:type="dxa"/>
            <w:gridSpan w:val="7"/>
          </w:tcPr>
          <w:p w14:paraId="6353C2A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FD47CB1" w14:textId="77777777" w:rsidTr="00B63D11">
        <w:tc>
          <w:tcPr>
            <w:tcW w:w="1381" w:type="dxa"/>
            <w:gridSpan w:val="2"/>
          </w:tcPr>
          <w:p w14:paraId="00F2E21F" w14:textId="77777777" w:rsidR="00321847" w:rsidRPr="00354901" w:rsidRDefault="00321847" w:rsidP="00B63D11">
            <w:pPr>
              <w:jc w:val="both"/>
              <w:rPr>
                <w:b/>
                <w:bCs/>
              </w:rPr>
            </w:pPr>
            <w:r w:rsidRPr="00354901">
              <w:rPr>
                <w:b/>
                <w:bCs/>
              </w:rPr>
              <w:t>Address:</w:t>
            </w:r>
          </w:p>
        </w:tc>
        <w:tc>
          <w:tcPr>
            <w:tcW w:w="8195" w:type="dxa"/>
            <w:gridSpan w:val="8"/>
          </w:tcPr>
          <w:p w14:paraId="00D96A6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61FDE543" w14:textId="77777777" w:rsidTr="00B63D11">
        <w:tc>
          <w:tcPr>
            <w:tcW w:w="1023" w:type="dxa"/>
          </w:tcPr>
          <w:p w14:paraId="05C04DE8" w14:textId="77777777" w:rsidR="00321847" w:rsidRPr="00354901" w:rsidRDefault="00321847" w:rsidP="00B63D11">
            <w:pPr>
              <w:jc w:val="both"/>
              <w:rPr>
                <w:b/>
                <w:bCs/>
              </w:rPr>
            </w:pPr>
            <w:r w:rsidRPr="00354901">
              <w:rPr>
                <w:b/>
                <w:bCs/>
              </w:rPr>
              <w:t>City:</w:t>
            </w:r>
          </w:p>
        </w:tc>
        <w:tc>
          <w:tcPr>
            <w:tcW w:w="2547" w:type="dxa"/>
            <w:gridSpan w:val="4"/>
          </w:tcPr>
          <w:p w14:paraId="3D797FEE"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792DA9F5" w14:textId="77777777" w:rsidR="00321847" w:rsidRPr="00354901" w:rsidRDefault="00321847" w:rsidP="00B63D11">
            <w:pPr>
              <w:jc w:val="both"/>
              <w:rPr>
                <w:b/>
                <w:bCs/>
              </w:rPr>
            </w:pPr>
            <w:r w:rsidRPr="00354901">
              <w:rPr>
                <w:b/>
                <w:bCs/>
              </w:rPr>
              <w:t>State:</w:t>
            </w:r>
          </w:p>
        </w:tc>
        <w:tc>
          <w:tcPr>
            <w:tcW w:w="1975" w:type="dxa"/>
            <w:gridSpan w:val="2"/>
          </w:tcPr>
          <w:p w14:paraId="67DE1217" w14:textId="77777777" w:rsidR="00321847" w:rsidRPr="00354901" w:rsidRDefault="00321847" w:rsidP="00B63D11">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4D68E062" w14:textId="77777777" w:rsidR="00321847" w:rsidRPr="00354901" w:rsidRDefault="00321847" w:rsidP="00B63D11">
            <w:pPr>
              <w:jc w:val="both"/>
              <w:rPr>
                <w:b/>
                <w:bCs/>
              </w:rPr>
            </w:pPr>
            <w:r w:rsidRPr="00354901">
              <w:rPr>
                <w:b/>
                <w:bCs/>
              </w:rPr>
              <w:t>Zip:</w:t>
            </w:r>
          </w:p>
        </w:tc>
        <w:tc>
          <w:tcPr>
            <w:tcW w:w="2346" w:type="dxa"/>
          </w:tcPr>
          <w:p w14:paraId="4B74FC3F" w14:textId="77777777" w:rsidR="00321847" w:rsidRPr="00354901" w:rsidRDefault="00321847" w:rsidP="00B63D11">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08F70B0E" w14:textId="77777777" w:rsidTr="00B63D11">
        <w:tc>
          <w:tcPr>
            <w:tcW w:w="1381" w:type="dxa"/>
            <w:gridSpan w:val="2"/>
          </w:tcPr>
          <w:p w14:paraId="64511627" w14:textId="77777777" w:rsidR="00321847" w:rsidRPr="00354901" w:rsidRDefault="00321847" w:rsidP="00B63D11">
            <w:pPr>
              <w:jc w:val="both"/>
              <w:rPr>
                <w:b/>
                <w:bCs/>
              </w:rPr>
            </w:pPr>
            <w:r w:rsidRPr="00354901">
              <w:rPr>
                <w:b/>
                <w:bCs/>
              </w:rPr>
              <w:t>Telephone:</w:t>
            </w:r>
          </w:p>
        </w:tc>
        <w:tc>
          <w:tcPr>
            <w:tcW w:w="3069" w:type="dxa"/>
            <w:gridSpan w:val="4"/>
          </w:tcPr>
          <w:p w14:paraId="15CBB5B4" w14:textId="77777777" w:rsidR="00321847" w:rsidRPr="00354901" w:rsidRDefault="00321847" w:rsidP="00B63D11">
            <w:pPr>
              <w:tabs>
                <w:tab w:val="center" w:pos="1384"/>
              </w:tabs>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tab/>
            </w:r>
          </w:p>
        </w:tc>
        <w:tc>
          <w:tcPr>
            <w:tcW w:w="712" w:type="dxa"/>
          </w:tcPr>
          <w:p w14:paraId="43068492" w14:textId="77777777" w:rsidR="00321847" w:rsidRPr="00354901" w:rsidRDefault="00321847" w:rsidP="00B63D11">
            <w:pPr>
              <w:jc w:val="both"/>
              <w:rPr>
                <w:b/>
                <w:bCs/>
              </w:rPr>
            </w:pPr>
            <w:r w:rsidRPr="00354901">
              <w:rPr>
                <w:b/>
                <w:bCs/>
              </w:rPr>
              <w:t>Fax:</w:t>
            </w:r>
          </w:p>
        </w:tc>
        <w:tc>
          <w:tcPr>
            <w:tcW w:w="4414" w:type="dxa"/>
            <w:gridSpan w:val="3"/>
          </w:tcPr>
          <w:p w14:paraId="6C18A82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5EEBE42E" w14:textId="77777777" w:rsidTr="00B63D11">
        <w:tc>
          <w:tcPr>
            <w:tcW w:w="1825" w:type="dxa"/>
            <w:gridSpan w:val="4"/>
          </w:tcPr>
          <w:p w14:paraId="086FBE61" w14:textId="77777777" w:rsidR="00321847" w:rsidRPr="00354901" w:rsidRDefault="00321847" w:rsidP="00B63D11">
            <w:pPr>
              <w:jc w:val="both"/>
              <w:rPr>
                <w:b/>
                <w:bCs/>
              </w:rPr>
            </w:pPr>
            <w:r w:rsidRPr="00354901">
              <w:rPr>
                <w:b/>
                <w:bCs/>
              </w:rPr>
              <w:t>Email Address:</w:t>
            </w:r>
          </w:p>
        </w:tc>
        <w:tc>
          <w:tcPr>
            <w:tcW w:w="7751" w:type="dxa"/>
            <w:gridSpan w:val="6"/>
          </w:tcPr>
          <w:p w14:paraId="41E73BBF"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A9D91BA" w14:textId="77777777" w:rsidR="00321847" w:rsidRPr="00354901" w:rsidRDefault="00321847" w:rsidP="00321847">
      <w:pPr>
        <w:spacing w:before="240" w:after="240"/>
        <w:jc w:val="both"/>
      </w:pPr>
      <w:r>
        <w:rPr>
          <w:b/>
        </w:rPr>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37AECE20" w14:textId="77777777" w:rsidTr="00B63D11">
        <w:tc>
          <w:tcPr>
            <w:tcW w:w="1523" w:type="dxa"/>
            <w:gridSpan w:val="2"/>
          </w:tcPr>
          <w:p w14:paraId="29EC5E52" w14:textId="77777777" w:rsidR="00321847" w:rsidRPr="00354901" w:rsidRDefault="00321847" w:rsidP="00B63D11">
            <w:pPr>
              <w:jc w:val="both"/>
              <w:rPr>
                <w:b/>
                <w:bCs/>
              </w:rPr>
            </w:pPr>
            <w:r w:rsidRPr="00354901">
              <w:rPr>
                <w:b/>
                <w:bCs/>
              </w:rPr>
              <w:t>Name:</w:t>
            </w:r>
          </w:p>
        </w:tc>
        <w:tc>
          <w:tcPr>
            <w:tcW w:w="7827" w:type="dxa"/>
            <w:gridSpan w:val="2"/>
          </w:tcPr>
          <w:p w14:paraId="6BEB29C8"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6FEC1034" w14:textId="77777777" w:rsidTr="00B63D11">
        <w:tc>
          <w:tcPr>
            <w:tcW w:w="1376" w:type="dxa"/>
          </w:tcPr>
          <w:p w14:paraId="48266DD4" w14:textId="77777777" w:rsidR="00321847" w:rsidRPr="00354901" w:rsidRDefault="00321847" w:rsidP="00B63D11">
            <w:pPr>
              <w:jc w:val="both"/>
              <w:rPr>
                <w:b/>
                <w:bCs/>
              </w:rPr>
            </w:pPr>
            <w:r w:rsidRPr="00354901">
              <w:rPr>
                <w:b/>
                <w:bCs/>
              </w:rPr>
              <w:t>Telephone:</w:t>
            </w:r>
          </w:p>
        </w:tc>
        <w:tc>
          <w:tcPr>
            <w:tcW w:w="7974" w:type="dxa"/>
            <w:gridSpan w:val="3"/>
          </w:tcPr>
          <w:p w14:paraId="05502D7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4DBD4F2" w14:textId="77777777" w:rsidTr="00B63D11">
        <w:tc>
          <w:tcPr>
            <w:tcW w:w="1796" w:type="dxa"/>
            <w:gridSpan w:val="3"/>
          </w:tcPr>
          <w:p w14:paraId="4E369805" w14:textId="77777777" w:rsidR="00321847" w:rsidRPr="00354901" w:rsidRDefault="00321847" w:rsidP="00B63D11">
            <w:pPr>
              <w:jc w:val="both"/>
              <w:rPr>
                <w:b/>
                <w:bCs/>
              </w:rPr>
            </w:pPr>
            <w:r w:rsidRPr="00354901">
              <w:rPr>
                <w:b/>
                <w:bCs/>
              </w:rPr>
              <w:t>Email Address:</w:t>
            </w:r>
          </w:p>
        </w:tc>
        <w:tc>
          <w:tcPr>
            <w:tcW w:w="7554" w:type="dxa"/>
          </w:tcPr>
          <w:p w14:paraId="1F72DED8"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084FE89" w14:textId="77777777" w:rsidR="00321847" w:rsidRPr="00354901" w:rsidRDefault="00321847" w:rsidP="00321847">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1925B792" w14:textId="77777777" w:rsidR="00321847" w:rsidRPr="00354901" w:rsidRDefault="00321847" w:rsidP="00321847">
      <w:pPr>
        <w:spacing w:before="240" w:after="240"/>
        <w:jc w:val="center"/>
        <w:rPr>
          <w:b/>
          <w:u w:val="single"/>
        </w:rPr>
      </w:pPr>
      <w:r w:rsidRPr="00354901">
        <w:rPr>
          <w:b/>
          <w:u w:val="single"/>
        </w:rPr>
        <w:t>PART II – BANKING INFORMATION FOR FUNDS TRANSFERS</w:t>
      </w:r>
    </w:p>
    <w:p w14:paraId="570021CC" w14:textId="77777777" w:rsidR="00321847" w:rsidRPr="00354901" w:rsidRDefault="00321847" w:rsidP="00321847">
      <w:pPr>
        <w:keepNext/>
        <w:keepLines/>
        <w:spacing w:after="240"/>
        <w:jc w:val="both"/>
      </w:pPr>
      <w:r w:rsidRPr="00354901">
        <w:rPr>
          <w:b/>
        </w:rPr>
        <w:lastRenderedPageBreak/>
        <w:t>1. Banking Information.</w:t>
      </w:r>
      <w:r>
        <w:t xml:space="preserve">  </w:t>
      </w:r>
      <w:proofErr w:type="gramStart"/>
      <w:r w:rsidRPr="00354901">
        <w:t>Applicant</w:t>
      </w:r>
      <w:proofErr w:type="gramEnd"/>
      <w:r w:rsidRPr="00354901">
        <w:t xml:space="preserve">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321847" w:rsidRPr="00354901" w14:paraId="33D51AA8" w14:textId="77777777" w:rsidTr="00B63D11">
        <w:tc>
          <w:tcPr>
            <w:tcW w:w="1890" w:type="dxa"/>
          </w:tcPr>
          <w:p w14:paraId="3B1D6D12" w14:textId="77777777" w:rsidR="00321847" w:rsidRPr="00354901" w:rsidRDefault="00321847" w:rsidP="00B63D11">
            <w:pPr>
              <w:jc w:val="both"/>
              <w:rPr>
                <w:b/>
                <w:bCs/>
              </w:rPr>
            </w:pPr>
            <w:r w:rsidRPr="00354901">
              <w:rPr>
                <w:b/>
                <w:bCs/>
              </w:rPr>
              <w:t>Bank Name:</w:t>
            </w:r>
          </w:p>
        </w:tc>
        <w:tc>
          <w:tcPr>
            <w:tcW w:w="9018" w:type="dxa"/>
          </w:tcPr>
          <w:p w14:paraId="72EE1CD5" w14:textId="77777777" w:rsidR="00321847" w:rsidRPr="00354901" w:rsidRDefault="00321847" w:rsidP="00B63D11">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6CAF1D3" w14:textId="77777777" w:rsidTr="00B63D11">
        <w:tc>
          <w:tcPr>
            <w:tcW w:w="1890" w:type="dxa"/>
          </w:tcPr>
          <w:p w14:paraId="116C5B80" w14:textId="77777777" w:rsidR="00321847" w:rsidRPr="00354901" w:rsidRDefault="00321847" w:rsidP="00B63D11">
            <w:pPr>
              <w:jc w:val="both"/>
              <w:rPr>
                <w:b/>
                <w:bCs/>
              </w:rPr>
            </w:pPr>
            <w:r w:rsidRPr="00354901">
              <w:rPr>
                <w:b/>
                <w:bCs/>
              </w:rPr>
              <w:t>Account Name:</w:t>
            </w:r>
          </w:p>
        </w:tc>
        <w:tc>
          <w:tcPr>
            <w:tcW w:w="9018" w:type="dxa"/>
          </w:tcPr>
          <w:p w14:paraId="04FF0762" w14:textId="77777777" w:rsidR="00321847" w:rsidRPr="00354901" w:rsidRDefault="00321847" w:rsidP="00B63D11">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1872C35" w14:textId="77777777" w:rsidTr="00B63D11">
        <w:tc>
          <w:tcPr>
            <w:tcW w:w="1890" w:type="dxa"/>
          </w:tcPr>
          <w:p w14:paraId="72AC0078" w14:textId="77777777" w:rsidR="00321847" w:rsidRPr="00354901" w:rsidRDefault="00321847" w:rsidP="00B63D11">
            <w:pPr>
              <w:jc w:val="both"/>
              <w:rPr>
                <w:b/>
                <w:bCs/>
              </w:rPr>
            </w:pPr>
            <w:r w:rsidRPr="00354901">
              <w:rPr>
                <w:b/>
                <w:bCs/>
              </w:rPr>
              <w:t>Account No.:</w:t>
            </w:r>
          </w:p>
        </w:tc>
        <w:tc>
          <w:tcPr>
            <w:tcW w:w="9018" w:type="dxa"/>
          </w:tcPr>
          <w:p w14:paraId="4B9AED1C" w14:textId="77777777" w:rsidR="00321847" w:rsidRPr="00354901" w:rsidRDefault="00321847" w:rsidP="00B63D11">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4D26020" w14:textId="77777777" w:rsidTr="00B63D11">
        <w:tc>
          <w:tcPr>
            <w:tcW w:w="1890" w:type="dxa"/>
          </w:tcPr>
          <w:p w14:paraId="09B7A95A" w14:textId="77777777" w:rsidR="00321847" w:rsidRPr="00354901" w:rsidRDefault="00321847" w:rsidP="00B63D11">
            <w:pPr>
              <w:jc w:val="both"/>
              <w:rPr>
                <w:b/>
                <w:bCs/>
              </w:rPr>
            </w:pPr>
            <w:r w:rsidRPr="00354901">
              <w:rPr>
                <w:b/>
                <w:bCs/>
              </w:rPr>
              <w:t>ABA Number:</w:t>
            </w:r>
          </w:p>
        </w:tc>
        <w:tc>
          <w:tcPr>
            <w:tcW w:w="9018" w:type="dxa"/>
          </w:tcPr>
          <w:p w14:paraId="65E888BB" w14:textId="77777777" w:rsidR="00321847" w:rsidRPr="00354901" w:rsidRDefault="00321847" w:rsidP="00B63D11">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5BE7E92" w14:textId="77777777" w:rsidR="00321847" w:rsidRPr="00354901" w:rsidRDefault="00321847" w:rsidP="00321847">
      <w:pPr>
        <w:keepNext/>
        <w:keepLines/>
        <w:spacing w:before="240" w:after="240"/>
        <w:jc w:val="both"/>
        <w:rPr>
          <w:b/>
        </w:rPr>
      </w:pPr>
      <w:r w:rsidRPr="00354901">
        <w:rPr>
          <w:b/>
        </w:rPr>
        <w:t xml:space="preserve">2. </w:t>
      </w:r>
      <w:proofErr w:type="gramStart"/>
      <w:r w:rsidRPr="00354901">
        <w:rPr>
          <w:b/>
        </w:rPr>
        <w:t>Accounts Payable Contact</w:t>
      </w:r>
      <w:proofErr w:type="gramEnd"/>
      <w:r w:rsidRPr="00354901">
        <w:rPr>
          <w:b/>
        </w:rPr>
        <w:t xml:space="preserve">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321847" w:rsidRPr="00354901" w14:paraId="71E2DCC7" w14:textId="77777777" w:rsidTr="00B63D11">
        <w:tc>
          <w:tcPr>
            <w:tcW w:w="1513" w:type="dxa"/>
            <w:gridSpan w:val="2"/>
          </w:tcPr>
          <w:p w14:paraId="680A83CC" w14:textId="77777777" w:rsidR="00321847" w:rsidRPr="00354901" w:rsidRDefault="00321847" w:rsidP="00B63D11">
            <w:pPr>
              <w:jc w:val="both"/>
              <w:rPr>
                <w:b/>
                <w:bCs/>
              </w:rPr>
            </w:pPr>
            <w:r w:rsidRPr="00354901">
              <w:rPr>
                <w:b/>
                <w:bCs/>
              </w:rPr>
              <w:t>Name:</w:t>
            </w:r>
          </w:p>
        </w:tc>
        <w:tc>
          <w:tcPr>
            <w:tcW w:w="3460" w:type="dxa"/>
            <w:gridSpan w:val="3"/>
          </w:tcPr>
          <w:p w14:paraId="766F245D"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20D2FC46" w14:textId="77777777" w:rsidR="00321847" w:rsidRPr="00354901" w:rsidRDefault="00321847" w:rsidP="00B63D11">
            <w:pPr>
              <w:jc w:val="both"/>
              <w:rPr>
                <w:b/>
                <w:bCs/>
              </w:rPr>
            </w:pPr>
          </w:p>
        </w:tc>
        <w:tc>
          <w:tcPr>
            <w:tcW w:w="3515" w:type="dxa"/>
          </w:tcPr>
          <w:p w14:paraId="5924BFE7" w14:textId="77777777" w:rsidR="00321847" w:rsidRPr="00354901" w:rsidRDefault="00321847" w:rsidP="00B63D11">
            <w:pPr>
              <w:jc w:val="both"/>
              <w:rPr>
                <w:b/>
                <w:bCs/>
              </w:rPr>
            </w:pPr>
          </w:p>
        </w:tc>
      </w:tr>
      <w:tr w:rsidR="00321847" w:rsidRPr="00354901" w14:paraId="7CF85148" w14:textId="77777777" w:rsidTr="00B63D11">
        <w:tc>
          <w:tcPr>
            <w:tcW w:w="1363" w:type="dxa"/>
          </w:tcPr>
          <w:p w14:paraId="273CB2A9" w14:textId="77777777" w:rsidR="00321847" w:rsidRPr="00354901" w:rsidRDefault="00321847" w:rsidP="00B63D11">
            <w:pPr>
              <w:jc w:val="both"/>
              <w:rPr>
                <w:b/>
                <w:bCs/>
              </w:rPr>
            </w:pPr>
            <w:r w:rsidRPr="00354901">
              <w:rPr>
                <w:b/>
                <w:bCs/>
              </w:rPr>
              <w:t>Telephone:</w:t>
            </w:r>
          </w:p>
        </w:tc>
        <w:tc>
          <w:tcPr>
            <w:tcW w:w="2901" w:type="dxa"/>
            <w:gridSpan w:val="3"/>
          </w:tcPr>
          <w:p w14:paraId="5E9EB451"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097866BD" w14:textId="77777777" w:rsidR="00321847" w:rsidRPr="00354901" w:rsidRDefault="00321847" w:rsidP="00B63D11">
            <w:pPr>
              <w:jc w:val="both"/>
              <w:rPr>
                <w:b/>
                <w:bCs/>
              </w:rPr>
            </w:pPr>
          </w:p>
        </w:tc>
        <w:tc>
          <w:tcPr>
            <w:tcW w:w="4377" w:type="dxa"/>
            <w:gridSpan w:val="2"/>
          </w:tcPr>
          <w:p w14:paraId="6B0A15EF" w14:textId="77777777" w:rsidR="00321847" w:rsidRPr="00354901" w:rsidRDefault="00321847" w:rsidP="00B63D11">
            <w:pPr>
              <w:jc w:val="both"/>
              <w:rPr>
                <w:b/>
                <w:bCs/>
              </w:rPr>
            </w:pPr>
          </w:p>
        </w:tc>
      </w:tr>
      <w:tr w:rsidR="00321847" w:rsidRPr="00354901" w14:paraId="6B2CB8C7" w14:textId="77777777" w:rsidTr="00B63D11">
        <w:tc>
          <w:tcPr>
            <w:tcW w:w="1791" w:type="dxa"/>
            <w:gridSpan w:val="3"/>
          </w:tcPr>
          <w:p w14:paraId="5D5320E1" w14:textId="77777777" w:rsidR="00321847" w:rsidRPr="00354901" w:rsidRDefault="00321847" w:rsidP="00B63D11">
            <w:pPr>
              <w:jc w:val="both"/>
              <w:rPr>
                <w:b/>
                <w:bCs/>
              </w:rPr>
            </w:pPr>
            <w:r w:rsidRPr="00354901">
              <w:rPr>
                <w:b/>
                <w:bCs/>
              </w:rPr>
              <w:t>Email Address:</w:t>
            </w:r>
          </w:p>
        </w:tc>
        <w:tc>
          <w:tcPr>
            <w:tcW w:w="7559" w:type="dxa"/>
            <w:gridSpan w:val="4"/>
          </w:tcPr>
          <w:p w14:paraId="59213CF7"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DB99D76" w14:textId="77777777" w:rsidR="00321847" w:rsidRPr="00354901" w:rsidRDefault="00321847" w:rsidP="00321847">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321847" w:rsidRPr="00354901" w14:paraId="7DE56E60" w14:textId="77777777" w:rsidTr="00B63D11">
        <w:tc>
          <w:tcPr>
            <w:tcW w:w="1513" w:type="dxa"/>
            <w:gridSpan w:val="2"/>
          </w:tcPr>
          <w:p w14:paraId="44DA7263" w14:textId="77777777" w:rsidR="00321847" w:rsidRPr="00354901" w:rsidRDefault="00321847" w:rsidP="00B63D11">
            <w:pPr>
              <w:jc w:val="both"/>
              <w:rPr>
                <w:b/>
                <w:bCs/>
              </w:rPr>
            </w:pPr>
            <w:r w:rsidRPr="00354901">
              <w:rPr>
                <w:b/>
                <w:bCs/>
              </w:rPr>
              <w:t>Name:</w:t>
            </w:r>
          </w:p>
        </w:tc>
        <w:tc>
          <w:tcPr>
            <w:tcW w:w="3460" w:type="dxa"/>
            <w:gridSpan w:val="3"/>
          </w:tcPr>
          <w:p w14:paraId="0B63147D"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7315AEB0" w14:textId="77777777" w:rsidR="00321847" w:rsidRPr="00354901" w:rsidRDefault="00321847" w:rsidP="00B63D11">
            <w:pPr>
              <w:jc w:val="both"/>
              <w:rPr>
                <w:b/>
                <w:bCs/>
              </w:rPr>
            </w:pPr>
          </w:p>
        </w:tc>
        <w:tc>
          <w:tcPr>
            <w:tcW w:w="3515" w:type="dxa"/>
          </w:tcPr>
          <w:p w14:paraId="21DB8762" w14:textId="77777777" w:rsidR="00321847" w:rsidRPr="00354901" w:rsidRDefault="00321847" w:rsidP="00B63D11">
            <w:pPr>
              <w:jc w:val="both"/>
              <w:rPr>
                <w:b/>
                <w:bCs/>
              </w:rPr>
            </w:pPr>
          </w:p>
        </w:tc>
      </w:tr>
      <w:tr w:rsidR="00321847" w:rsidRPr="00354901" w14:paraId="7563398C" w14:textId="77777777" w:rsidTr="00B63D11">
        <w:tc>
          <w:tcPr>
            <w:tcW w:w="1363" w:type="dxa"/>
          </w:tcPr>
          <w:p w14:paraId="65C8466B" w14:textId="77777777" w:rsidR="00321847" w:rsidRPr="00354901" w:rsidRDefault="00321847" w:rsidP="00B63D11">
            <w:pPr>
              <w:jc w:val="both"/>
              <w:rPr>
                <w:b/>
                <w:bCs/>
              </w:rPr>
            </w:pPr>
            <w:r w:rsidRPr="00354901">
              <w:rPr>
                <w:b/>
                <w:bCs/>
              </w:rPr>
              <w:t>Telephone:</w:t>
            </w:r>
          </w:p>
        </w:tc>
        <w:tc>
          <w:tcPr>
            <w:tcW w:w="2901" w:type="dxa"/>
            <w:gridSpan w:val="3"/>
          </w:tcPr>
          <w:p w14:paraId="4F42664A"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415B028B" w14:textId="77777777" w:rsidR="00321847" w:rsidRPr="00354901" w:rsidRDefault="00321847" w:rsidP="00B63D11">
            <w:pPr>
              <w:jc w:val="both"/>
              <w:rPr>
                <w:b/>
                <w:bCs/>
              </w:rPr>
            </w:pPr>
          </w:p>
        </w:tc>
        <w:tc>
          <w:tcPr>
            <w:tcW w:w="4377" w:type="dxa"/>
            <w:gridSpan w:val="2"/>
          </w:tcPr>
          <w:p w14:paraId="5B7D6A48" w14:textId="77777777" w:rsidR="00321847" w:rsidRPr="00354901" w:rsidRDefault="00321847" w:rsidP="00B63D11">
            <w:pPr>
              <w:jc w:val="both"/>
              <w:rPr>
                <w:b/>
                <w:bCs/>
              </w:rPr>
            </w:pPr>
          </w:p>
        </w:tc>
      </w:tr>
      <w:tr w:rsidR="00321847" w:rsidRPr="00354901" w14:paraId="38C9D673" w14:textId="77777777" w:rsidTr="00B63D11">
        <w:tc>
          <w:tcPr>
            <w:tcW w:w="1791" w:type="dxa"/>
            <w:gridSpan w:val="3"/>
          </w:tcPr>
          <w:p w14:paraId="7AA3B78D" w14:textId="77777777" w:rsidR="00321847" w:rsidRPr="00354901" w:rsidRDefault="00321847" w:rsidP="00B63D11">
            <w:pPr>
              <w:jc w:val="both"/>
              <w:rPr>
                <w:b/>
                <w:bCs/>
              </w:rPr>
            </w:pPr>
            <w:r w:rsidRPr="00354901">
              <w:rPr>
                <w:b/>
                <w:bCs/>
              </w:rPr>
              <w:t>Email Address:</w:t>
            </w:r>
          </w:p>
        </w:tc>
        <w:tc>
          <w:tcPr>
            <w:tcW w:w="7559" w:type="dxa"/>
            <w:gridSpan w:val="4"/>
          </w:tcPr>
          <w:p w14:paraId="75C59AA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234CA07" w14:textId="77777777" w:rsidR="00321847" w:rsidRPr="00354901" w:rsidRDefault="00321847" w:rsidP="00321847">
      <w:pPr>
        <w:spacing w:before="240" w:after="240"/>
        <w:jc w:val="center"/>
        <w:rPr>
          <w:b/>
          <w:u w:val="single"/>
        </w:rPr>
      </w:pPr>
      <w:r w:rsidRPr="00354901">
        <w:rPr>
          <w:b/>
          <w:u w:val="single"/>
        </w:rPr>
        <w:t>PART III – DECLARATION OF SUBORDINATE QSEs</w:t>
      </w:r>
    </w:p>
    <w:p w14:paraId="2E3736A0" w14:textId="77777777" w:rsidR="00321847" w:rsidRPr="00354901" w:rsidRDefault="00321847" w:rsidP="00321847">
      <w:pPr>
        <w:spacing w:after="240"/>
        <w:jc w:val="both"/>
      </w:pPr>
      <w:r w:rsidRPr="00354901">
        <w:t>If the QSE intends to partition itself into Sub-QSEs, please enter information for each Sub-QSE below.</w:t>
      </w:r>
      <w:r>
        <w:t xml:space="preserve">  </w:t>
      </w:r>
      <w:r w:rsidRPr="00354901">
        <w:t xml:space="preserve">If a Sub-QSE </w:t>
      </w:r>
      <w:r>
        <w:t>is required to have a 24x7 Control or Operation Center and</w:t>
      </w:r>
      <w:r w:rsidRPr="00354901">
        <w:t xml:space="preserve"> will have a different Contact than the QSE, please provide that information in the spaces provided below.</w:t>
      </w:r>
      <w:r>
        <w:t xml:space="preserve">  </w:t>
      </w:r>
      <w:r w:rsidRPr="00354901">
        <w:t>The Sub-QSE name must have a reference to the Legal Entity Name.</w:t>
      </w:r>
      <w:r>
        <w:t xml:space="preserve">  </w:t>
      </w:r>
      <w:r w:rsidRPr="00354901">
        <w:t>For example: Legal Name of Market Participant (SQ1), Legal Name of Market Participant (SQ2), etc.</w:t>
      </w:r>
    </w:p>
    <w:p w14:paraId="173767ED" w14:textId="77777777" w:rsidR="00321847" w:rsidRPr="00354901" w:rsidRDefault="00321847" w:rsidP="00321847">
      <w:pPr>
        <w:keepNext/>
        <w:keepLines/>
        <w:jc w:val="both"/>
        <w:rPr>
          <w:b/>
        </w:rPr>
      </w:pPr>
      <w:r w:rsidRPr="00354901">
        <w:rPr>
          <w:b/>
        </w:rPr>
        <w:t>Sub-QSE One (SQ1)</w:t>
      </w:r>
    </w:p>
    <w:p w14:paraId="439AB3BB" w14:textId="77777777" w:rsidR="00321847" w:rsidRPr="00354901" w:rsidRDefault="00321847" w:rsidP="00321847">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20EDF576" w14:textId="77777777" w:rsidR="00321847" w:rsidRPr="00354901" w:rsidRDefault="00321847" w:rsidP="00321847">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21847" w:rsidRPr="00354901" w14:paraId="1DF33BF9" w14:textId="77777777" w:rsidTr="00B63D11">
        <w:tc>
          <w:tcPr>
            <w:tcW w:w="1528" w:type="dxa"/>
            <w:gridSpan w:val="3"/>
          </w:tcPr>
          <w:p w14:paraId="63EE7240" w14:textId="77777777" w:rsidR="00321847" w:rsidRPr="00354901" w:rsidRDefault="00321847" w:rsidP="00B63D11">
            <w:pPr>
              <w:jc w:val="both"/>
              <w:rPr>
                <w:b/>
                <w:bCs/>
              </w:rPr>
            </w:pPr>
            <w:r>
              <w:rPr>
                <w:b/>
                <w:bCs/>
              </w:rPr>
              <w:t xml:space="preserve">Desk </w:t>
            </w:r>
            <w:r w:rsidRPr="00354901">
              <w:rPr>
                <w:b/>
                <w:bCs/>
              </w:rPr>
              <w:t>Name:</w:t>
            </w:r>
          </w:p>
        </w:tc>
        <w:tc>
          <w:tcPr>
            <w:tcW w:w="3561" w:type="dxa"/>
            <w:gridSpan w:val="4"/>
          </w:tcPr>
          <w:p w14:paraId="4DA1FEE7"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ABCD535" w14:textId="77777777" w:rsidR="00321847" w:rsidRPr="00354901" w:rsidRDefault="00321847" w:rsidP="00B63D11">
            <w:pPr>
              <w:jc w:val="both"/>
              <w:rPr>
                <w:b/>
                <w:bCs/>
              </w:rPr>
            </w:pPr>
            <w:r w:rsidRPr="00354901">
              <w:rPr>
                <w:b/>
                <w:bCs/>
              </w:rPr>
              <w:t>Title:</w:t>
            </w:r>
          </w:p>
        </w:tc>
        <w:tc>
          <w:tcPr>
            <w:tcW w:w="3620" w:type="dxa"/>
            <w:gridSpan w:val="3"/>
          </w:tcPr>
          <w:p w14:paraId="194C44AC"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3A55E753" w14:textId="77777777" w:rsidTr="00B63D11">
        <w:tc>
          <w:tcPr>
            <w:tcW w:w="1378" w:type="dxa"/>
            <w:gridSpan w:val="2"/>
          </w:tcPr>
          <w:p w14:paraId="17508FDC" w14:textId="77777777" w:rsidR="00321847" w:rsidRPr="00354901" w:rsidRDefault="00321847" w:rsidP="00B63D11">
            <w:pPr>
              <w:jc w:val="both"/>
              <w:rPr>
                <w:b/>
                <w:bCs/>
              </w:rPr>
            </w:pPr>
            <w:r w:rsidRPr="00354901">
              <w:rPr>
                <w:b/>
                <w:bCs/>
              </w:rPr>
              <w:t>Address:</w:t>
            </w:r>
          </w:p>
        </w:tc>
        <w:tc>
          <w:tcPr>
            <w:tcW w:w="8198" w:type="dxa"/>
            <w:gridSpan w:val="9"/>
          </w:tcPr>
          <w:p w14:paraId="08AB9A94"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EDA14C7" w14:textId="77777777" w:rsidTr="00B63D11">
        <w:tc>
          <w:tcPr>
            <w:tcW w:w="1025" w:type="dxa"/>
          </w:tcPr>
          <w:p w14:paraId="0C98208A" w14:textId="77777777" w:rsidR="00321847" w:rsidRPr="00354901" w:rsidRDefault="00321847" w:rsidP="00B63D11">
            <w:pPr>
              <w:jc w:val="both"/>
              <w:rPr>
                <w:b/>
                <w:bCs/>
              </w:rPr>
            </w:pPr>
            <w:r w:rsidRPr="00354901">
              <w:rPr>
                <w:b/>
                <w:bCs/>
              </w:rPr>
              <w:t>City:</w:t>
            </w:r>
          </w:p>
        </w:tc>
        <w:tc>
          <w:tcPr>
            <w:tcW w:w="2476" w:type="dxa"/>
            <w:gridSpan w:val="4"/>
          </w:tcPr>
          <w:p w14:paraId="43250940"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EE0C226" w14:textId="77777777" w:rsidR="00321847" w:rsidRPr="00354901" w:rsidRDefault="00321847" w:rsidP="00B63D11">
            <w:pPr>
              <w:jc w:val="both"/>
              <w:rPr>
                <w:b/>
                <w:bCs/>
              </w:rPr>
            </w:pPr>
            <w:r w:rsidRPr="00354901">
              <w:rPr>
                <w:b/>
                <w:bCs/>
              </w:rPr>
              <w:t>State:</w:t>
            </w:r>
          </w:p>
        </w:tc>
        <w:tc>
          <w:tcPr>
            <w:tcW w:w="2106" w:type="dxa"/>
            <w:gridSpan w:val="3"/>
          </w:tcPr>
          <w:p w14:paraId="0F852D36" w14:textId="77777777" w:rsidR="00321847" w:rsidRPr="00354901" w:rsidRDefault="00321847" w:rsidP="00B63D11">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3241868" w14:textId="77777777" w:rsidR="00321847" w:rsidRPr="00354901" w:rsidRDefault="00321847" w:rsidP="00B63D11">
            <w:pPr>
              <w:jc w:val="both"/>
              <w:rPr>
                <w:b/>
                <w:bCs/>
              </w:rPr>
            </w:pPr>
            <w:r w:rsidRPr="00354901">
              <w:rPr>
                <w:b/>
                <w:bCs/>
              </w:rPr>
              <w:t>Zip:</w:t>
            </w:r>
          </w:p>
        </w:tc>
        <w:tc>
          <w:tcPr>
            <w:tcW w:w="2291" w:type="dxa"/>
          </w:tcPr>
          <w:p w14:paraId="1AC91291" w14:textId="77777777" w:rsidR="00321847" w:rsidRPr="00354901" w:rsidRDefault="00321847" w:rsidP="00B63D11">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38EC456F" w14:textId="77777777" w:rsidTr="00B63D11">
        <w:tc>
          <w:tcPr>
            <w:tcW w:w="1378" w:type="dxa"/>
            <w:gridSpan w:val="2"/>
          </w:tcPr>
          <w:p w14:paraId="7F5BE770" w14:textId="77777777" w:rsidR="00321847" w:rsidRPr="00354901" w:rsidRDefault="00321847" w:rsidP="00B63D11">
            <w:pPr>
              <w:jc w:val="both"/>
              <w:rPr>
                <w:b/>
                <w:bCs/>
              </w:rPr>
            </w:pPr>
            <w:r w:rsidRPr="00354901">
              <w:rPr>
                <w:b/>
                <w:bCs/>
              </w:rPr>
              <w:t>Telephone:</w:t>
            </w:r>
          </w:p>
        </w:tc>
        <w:tc>
          <w:tcPr>
            <w:tcW w:w="3001" w:type="dxa"/>
            <w:gridSpan w:val="4"/>
          </w:tcPr>
          <w:p w14:paraId="03CAA907"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0C33668" w14:textId="77777777" w:rsidR="00321847" w:rsidRPr="00354901" w:rsidRDefault="00321847" w:rsidP="00B63D11">
            <w:pPr>
              <w:jc w:val="both"/>
              <w:rPr>
                <w:b/>
                <w:bCs/>
              </w:rPr>
            </w:pPr>
            <w:r w:rsidRPr="00354901">
              <w:rPr>
                <w:b/>
                <w:bCs/>
              </w:rPr>
              <w:t>Fax:</w:t>
            </w:r>
          </w:p>
        </w:tc>
        <w:tc>
          <w:tcPr>
            <w:tcW w:w="4487" w:type="dxa"/>
            <w:gridSpan w:val="4"/>
          </w:tcPr>
          <w:p w14:paraId="2C0AE47C"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3C4788EE" w14:textId="77777777" w:rsidTr="00B63D11">
        <w:tc>
          <w:tcPr>
            <w:tcW w:w="1811" w:type="dxa"/>
            <w:gridSpan w:val="4"/>
          </w:tcPr>
          <w:p w14:paraId="5B308BBD" w14:textId="77777777" w:rsidR="00321847" w:rsidRPr="00354901" w:rsidRDefault="00321847" w:rsidP="00B63D11">
            <w:pPr>
              <w:jc w:val="both"/>
              <w:rPr>
                <w:b/>
                <w:bCs/>
              </w:rPr>
            </w:pPr>
            <w:r w:rsidRPr="00354901">
              <w:rPr>
                <w:b/>
                <w:bCs/>
              </w:rPr>
              <w:t>Email Address:</w:t>
            </w:r>
          </w:p>
        </w:tc>
        <w:tc>
          <w:tcPr>
            <w:tcW w:w="7765" w:type="dxa"/>
            <w:gridSpan w:val="7"/>
          </w:tcPr>
          <w:p w14:paraId="706DB86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F5CD9B8" w14:textId="77777777" w:rsidR="00321847" w:rsidRPr="00354901" w:rsidRDefault="00321847" w:rsidP="00321847">
      <w:pPr>
        <w:keepNext/>
        <w:keepLines/>
        <w:spacing w:before="240"/>
        <w:jc w:val="both"/>
        <w:rPr>
          <w:b/>
        </w:rPr>
      </w:pPr>
      <w:r w:rsidRPr="00354901">
        <w:rPr>
          <w:b/>
        </w:rPr>
        <w:t>Sub-QSE Two (SQ2)</w:t>
      </w:r>
    </w:p>
    <w:p w14:paraId="481937B8" w14:textId="77777777" w:rsidR="00321847" w:rsidRPr="00354901" w:rsidRDefault="00321847" w:rsidP="00321847">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A7B5973" w14:textId="77777777" w:rsidR="00321847" w:rsidRPr="00354901" w:rsidRDefault="00321847" w:rsidP="00321847">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21847" w:rsidRPr="00354901" w14:paraId="5DCBCDCB" w14:textId="77777777" w:rsidTr="00B63D11">
        <w:tc>
          <w:tcPr>
            <w:tcW w:w="1528" w:type="dxa"/>
            <w:gridSpan w:val="3"/>
          </w:tcPr>
          <w:p w14:paraId="39234ED2" w14:textId="77777777" w:rsidR="00321847" w:rsidRPr="00354901" w:rsidRDefault="00321847" w:rsidP="00B63D11">
            <w:pPr>
              <w:jc w:val="both"/>
              <w:rPr>
                <w:b/>
                <w:bCs/>
              </w:rPr>
            </w:pPr>
            <w:r>
              <w:rPr>
                <w:b/>
                <w:bCs/>
              </w:rPr>
              <w:t xml:space="preserve">Desk </w:t>
            </w:r>
            <w:r w:rsidRPr="00354901">
              <w:rPr>
                <w:b/>
                <w:bCs/>
              </w:rPr>
              <w:t>Name:</w:t>
            </w:r>
          </w:p>
        </w:tc>
        <w:tc>
          <w:tcPr>
            <w:tcW w:w="3561" w:type="dxa"/>
            <w:gridSpan w:val="4"/>
          </w:tcPr>
          <w:p w14:paraId="1A93910E"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A30737F" w14:textId="77777777" w:rsidR="00321847" w:rsidRPr="00354901" w:rsidRDefault="00321847" w:rsidP="00B63D11">
            <w:pPr>
              <w:jc w:val="both"/>
              <w:rPr>
                <w:b/>
                <w:bCs/>
              </w:rPr>
            </w:pPr>
            <w:r w:rsidRPr="00354901">
              <w:rPr>
                <w:b/>
                <w:bCs/>
              </w:rPr>
              <w:t>Title:</w:t>
            </w:r>
          </w:p>
        </w:tc>
        <w:tc>
          <w:tcPr>
            <w:tcW w:w="3620" w:type="dxa"/>
            <w:gridSpan w:val="3"/>
          </w:tcPr>
          <w:p w14:paraId="1FCB8576"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D07140B" w14:textId="77777777" w:rsidTr="00B63D11">
        <w:tc>
          <w:tcPr>
            <w:tcW w:w="1378" w:type="dxa"/>
            <w:gridSpan w:val="2"/>
          </w:tcPr>
          <w:p w14:paraId="6EA2BAFC" w14:textId="77777777" w:rsidR="00321847" w:rsidRPr="00354901" w:rsidRDefault="00321847" w:rsidP="00B63D11">
            <w:pPr>
              <w:jc w:val="both"/>
              <w:rPr>
                <w:b/>
                <w:bCs/>
              </w:rPr>
            </w:pPr>
            <w:r w:rsidRPr="00354901">
              <w:rPr>
                <w:b/>
                <w:bCs/>
              </w:rPr>
              <w:t>Address:</w:t>
            </w:r>
          </w:p>
        </w:tc>
        <w:tc>
          <w:tcPr>
            <w:tcW w:w="8198" w:type="dxa"/>
            <w:gridSpan w:val="9"/>
          </w:tcPr>
          <w:p w14:paraId="73EC585E"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33AE3740" w14:textId="77777777" w:rsidTr="00B63D11">
        <w:tc>
          <w:tcPr>
            <w:tcW w:w="1025" w:type="dxa"/>
          </w:tcPr>
          <w:p w14:paraId="2398DA9E" w14:textId="77777777" w:rsidR="00321847" w:rsidRPr="00354901" w:rsidRDefault="00321847" w:rsidP="00B63D11">
            <w:pPr>
              <w:jc w:val="both"/>
              <w:rPr>
                <w:b/>
                <w:bCs/>
              </w:rPr>
            </w:pPr>
            <w:r w:rsidRPr="00354901">
              <w:rPr>
                <w:b/>
                <w:bCs/>
              </w:rPr>
              <w:lastRenderedPageBreak/>
              <w:t>City:</w:t>
            </w:r>
          </w:p>
        </w:tc>
        <w:tc>
          <w:tcPr>
            <w:tcW w:w="2476" w:type="dxa"/>
            <w:gridSpan w:val="4"/>
          </w:tcPr>
          <w:p w14:paraId="3A07931A"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FA30CA9" w14:textId="77777777" w:rsidR="00321847" w:rsidRPr="00354901" w:rsidRDefault="00321847" w:rsidP="00B63D11">
            <w:pPr>
              <w:jc w:val="both"/>
              <w:rPr>
                <w:b/>
                <w:bCs/>
              </w:rPr>
            </w:pPr>
            <w:r w:rsidRPr="00354901">
              <w:rPr>
                <w:b/>
                <w:bCs/>
              </w:rPr>
              <w:t>State:</w:t>
            </w:r>
          </w:p>
        </w:tc>
        <w:tc>
          <w:tcPr>
            <w:tcW w:w="2106" w:type="dxa"/>
            <w:gridSpan w:val="3"/>
          </w:tcPr>
          <w:p w14:paraId="3D297C6C" w14:textId="77777777" w:rsidR="00321847" w:rsidRPr="00354901" w:rsidRDefault="00321847" w:rsidP="00B63D11">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B970A95" w14:textId="77777777" w:rsidR="00321847" w:rsidRPr="00354901" w:rsidRDefault="00321847" w:rsidP="00B63D11">
            <w:pPr>
              <w:jc w:val="both"/>
              <w:rPr>
                <w:b/>
                <w:bCs/>
              </w:rPr>
            </w:pPr>
            <w:r w:rsidRPr="00354901">
              <w:rPr>
                <w:b/>
                <w:bCs/>
              </w:rPr>
              <w:t>Zip:</w:t>
            </w:r>
          </w:p>
        </w:tc>
        <w:tc>
          <w:tcPr>
            <w:tcW w:w="2291" w:type="dxa"/>
          </w:tcPr>
          <w:p w14:paraId="6C7DDDAD" w14:textId="77777777" w:rsidR="00321847" w:rsidRPr="00354901" w:rsidRDefault="00321847" w:rsidP="00B63D11">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3C309C60" w14:textId="77777777" w:rsidTr="00B63D11">
        <w:tc>
          <w:tcPr>
            <w:tcW w:w="1378" w:type="dxa"/>
            <w:gridSpan w:val="2"/>
          </w:tcPr>
          <w:p w14:paraId="3D8A6067" w14:textId="77777777" w:rsidR="00321847" w:rsidRPr="00354901" w:rsidRDefault="00321847" w:rsidP="00B63D11">
            <w:pPr>
              <w:jc w:val="both"/>
              <w:rPr>
                <w:b/>
                <w:bCs/>
              </w:rPr>
            </w:pPr>
            <w:r w:rsidRPr="00354901">
              <w:rPr>
                <w:b/>
                <w:bCs/>
              </w:rPr>
              <w:t>Telephone:</w:t>
            </w:r>
          </w:p>
        </w:tc>
        <w:tc>
          <w:tcPr>
            <w:tcW w:w="3001" w:type="dxa"/>
            <w:gridSpan w:val="4"/>
          </w:tcPr>
          <w:p w14:paraId="00A11435"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3E90DEFD" w14:textId="77777777" w:rsidR="00321847" w:rsidRPr="00354901" w:rsidRDefault="00321847" w:rsidP="00B63D11">
            <w:pPr>
              <w:jc w:val="both"/>
              <w:rPr>
                <w:b/>
                <w:bCs/>
              </w:rPr>
            </w:pPr>
            <w:r w:rsidRPr="00354901">
              <w:rPr>
                <w:b/>
                <w:bCs/>
              </w:rPr>
              <w:t>Fax:</w:t>
            </w:r>
          </w:p>
        </w:tc>
        <w:tc>
          <w:tcPr>
            <w:tcW w:w="4487" w:type="dxa"/>
            <w:gridSpan w:val="4"/>
          </w:tcPr>
          <w:p w14:paraId="56C7706B"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334B351" w14:textId="77777777" w:rsidTr="00B63D11">
        <w:tc>
          <w:tcPr>
            <w:tcW w:w="1811" w:type="dxa"/>
            <w:gridSpan w:val="4"/>
          </w:tcPr>
          <w:p w14:paraId="2FEBF11B" w14:textId="77777777" w:rsidR="00321847" w:rsidRPr="00354901" w:rsidRDefault="00321847" w:rsidP="00B63D11">
            <w:pPr>
              <w:jc w:val="both"/>
              <w:rPr>
                <w:b/>
                <w:bCs/>
              </w:rPr>
            </w:pPr>
            <w:r w:rsidRPr="00354901">
              <w:rPr>
                <w:b/>
                <w:bCs/>
              </w:rPr>
              <w:t>Email Address:</w:t>
            </w:r>
          </w:p>
        </w:tc>
        <w:tc>
          <w:tcPr>
            <w:tcW w:w="7765" w:type="dxa"/>
            <w:gridSpan w:val="7"/>
          </w:tcPr>
          <w:p w14:paraId="098D77AC"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7CFD5E2" w14:textId="77777777" w:rsidR="00321847" w:rsidRPr="00354901" w:rsidRDefault="00321847" w:rsidP="00321847">
      <w:pPr>
        <w:keepNext/>
        <w:keepLines/>
        <w:spacing w:before="240"/>
        <w:jc w:val="both"/>
        <w:rPr>
          <w:b/>
        </w:rPr>
      </w:pPr>
      <w:r w:rsidRPr="00354901">
        <w:rPr>
          <w:b/>
        </w:rPr>
        <w:t>Sub-QSE Three (SQ3)</w:t>
      </w:r>
    </w:p>
    <w:p w14:paraId="2B4D266E" w14:textId="77777777" w:rsidR="00321847" w:rsidRPr="00354901" w:rsidRDefault="00321847" w:rsidP="00321847">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9C80FF2" w14:textId="77777777" w:rsidR="00321847" w:rsidRPr="00354901" w:rsidRDefault="00321847" w:rsidP="00321847">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21847" w:rsidRPr="00354901" w14:paraId="166A6396" w14:textId="77777777" w:rsidTr="00B63D11">
        <w:tc>
          <w:tcPr>
            <w:tcW w:w="1528" w:type="dxa"/>
            <w:gridSpan w:val="3"/>
          </w:tcPr>
          <w:p w14:paraId="1B18836B" w14:textId="77777777" w:rsidR="00321847" w:rsidRPr="00354901" w:rsidRDefault="00321847" w:rsidP="00B63D11">
            <w:pPr>
              <w:jc w:val="both"/>
              <w:rPr>
                <w:b/>
                <w:bCs/>
              </w:rPr>
            </w:pPr>
            <w:r>
              <w:rPr>
                <w:b/>
                <w:bCs/>
              </w:rPr>
              <w:t xml:space="preserve">Desk </w:t>
            </w:r>
            <w:r w:rsidRPr="00354901">
              <w:rPr>
                <w:b/>
                <w:bCs/>
              </w:rPr>
              <w:t>Name:</w:t>
            </w:r>
          </w:p>
        </w:tc>
        <w:tc>
          <w:tcPr>
            <w:tcW w:w="3561" w:type="dxa"/>
            <w:gridSpan w:val="4"/>
          </w:tcPr>
          <w:p w14:paraId="167664CF"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70610DF" w14:textId="77777777" w:rsidR="00321847" w:rsidRPr="00354901" w:rsidRDefault="00321847" w:rsidP="00B63D11">
            <w:pPr>
              <w:jc w:val="both"/>
              <w:rPr>
                <w:b/>
                <w:bCs/>
              </w:rPr>
            </w:pPr>
            <w:r w:rsidRPr="00354901">
              <w:rPr>
                <w:b/>
                <w:bCs/>
              </w:rPr>
              <w:t>Title:</w:t>
            </w:r>
          </w:p>
        </w:tc>
        <w:tc>
          <w:tcPr>
            <w:tcW w:w="3620" w:type="dxa"/>
            <w:gridSpan w:val="3"/>
          </w:tcPr>
          <w:p w14:paraId="1EC21348"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0395FED" w14:textId="77777777" w:rsidTr="00B63D11">
        <w:tc>
          <w:tcPr>
            <w:tcW w:w="1378" w:type="dxa"/>
            <w:gridSpan w:val="2"/>
          </w:tcPr>
          <w:p w14:paraId="0A7B2E56" w14:textId="77777777" w:rsidR="00321847" w:rsidRPr="00354901" w:rsidRDefault="00321847" w:rsidP="00B63D11">
            <w:pPr>
              <w:jc w:val="both"/>
              <w:rPr>
                <w:b/>
                <w:bCs/>
              </w:rPr>
            </w:pPr>
            <w:r w:rsidRPr="00354901">
              <w:rPr>
                <w:b/>
                <w:bCs/>
              </w:rPr>
              <w:t>Address:</w:t>
            </w:r>
          </w:p>
        </w:tc>
        <w:tc>
          <w:tcPr>
            <w:tcW w:w="8198" w:type="dxa"/>
            <w:gridSpan w:val="9"/>
          </w:tcPr>
          <w:p w14:paraId="32AD5F9A"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51BA4CFA" w14:textId="77777777" w:rsidTr="00B63D11">
        <w:tc>
          <w:tcPr>
            <w:tcW w:w="1025" w:type="dxa"/>
          </w:tcPr>
          <w:p w14:paraId="7421DDC9" w14:textId="77777777" w:rsidR="00321847" w:rsidRPr="00354901" w:rsidRDefault="00321847" w:rsidP="00B63D11">
            <w:pPr>
              <w:jc w:val="both"/>
              <w:rPr>
                <w:b/>
                <w:bCs/>
              </w:rPr>
            </w:pPr>
            <w:r w:rsidRPr="00354901">
              <w:rPr>
                <w:b/>
                <w:bCs/>
              </w:rPr>
              <w:t>City:</w:t>
            </w:r>
          </w:p>
        </w:tc>
        <w:tc>
          <w:tcPr>
            <w:tcW w:w="2476" w:type="dxa"/>
            <w:gridSpan w:val="4"/>
          </w:tcPr>
          <w:p w14:paraId="52466E4A"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301F9E7" w14:textId="77777777" w:rsidR="00321847" w:rsidRPr="00354901" w:rsidRDefault="00321847" w:rsidP="00B63D11">
            <w:pPr>
              <w:jc w:val="both"/>
              <w:rPr>
                <w:b/>
                <w:bCs/>
              </w:rPr>
            </w:pPr>
            <w:r w:rsidRPr="00354901">
              <w:rPr>
                <w:b/>
                <w:bCs/>
              </w:rPr>
              <w:t>State:</w:t>
            </w:r>
          </w:p>
        </w:tc>
        <w:tc>
          <w:tcPr>
            <w:tcW w:w="2106" w:type="dxa"/>
            <w:gridSpan w:val="3"/>
          </w:tcPr>
          <w:p w14:paraId="2DDCF7C6" w14:textId="77777777" w:rsidR="00321847" w:rsidRPr="00354901" w:rsidRDefault="00321847" w:rsidP="00B63D11">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11A2D4A" w14:textId="77777777" w:rsidR="00321847" w:rsidRPr="00354901" w:rsidRDefault="00321847" w:rsidP="00B63D11">
            <w:pPr>
              <w:jc w:val="both"/>
              <w:rPr>
                <w:b/>
                <w:bCs/>
              </w:rPr>
            </w:pPr>
            <w:r w:rsidRPr="00354901">
              <w:rPr>
                <w:b/>
                <w:bCs/>
              </w:rPr>
              <w:t>Zip:</w:t>
            </w:r>
          </w:p>
        </w:tc>
        <w:tc>
          <w:tcPr>
            <w:tcW w:w="2291" w:type="dxa"/>
          </w:tcPr>
          <w:p w14:paraId="344838DD" w14:textId="77777777" w:rsidR="00321847" w:rsidRPr="00354901" w:rsidRDefault="00321847" w:rsidP="00B63D11">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7CEF1299" w14:textId="77777777" w:rsidTr="00B63D11">
        <w:tc>
          <w:tcPr>
            <w:tcW w:w="1378" w:type="dxa"/>
            <w:gridSpan w:val="2"/>
          </w:tcPr>
          <w:p w14:paraId="7327F2BA" w14:textId="77777777" w:rsidR="00321847" w:rsidRPr="00354901" w:rsidRDefault="00321847" w:rsidP="00B63D11">
            <w:pPr>
              <w:jc w:val="both"/>
              <w:rPr>
                <w:b/>
                <w:bCs/>
              </w:rPr>
            </w:pPr>
            <w:r w:rsidRPr="00354901">
              <w:rPr>
                <w:b/>
                <w:bCs/>
              </w:rPr>
              <w:t>Telephone:</w:t>
            </w:r>
          </w:p>
        </w:tc>
        <w:tc>
          <w:tcPr>
            <w:tcW w:w="3001" w:type="dxa"/>
            <w:gridSpan w:val="4"/>
          </w:tcPr>
          <w:p w14:paraId="5E97B697"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D44A3C8" w14:textId="77777777" w:rsidR="00321847" w:rsidRPr="00354901" w:rsidRDefault="00321847" w:rsidP="00B63D11">
            <w:pPr>
              <w:jc w:val="both"/>
              <w:rPr>
                <w:b/>
                <w:bCs/>
              </w:rPr>
            </w:pPr>
            <w:r w:rsidRPr="00354901">
              <w:rPr>
                <w:b/>
                <w:bCs/>
              </w:rPr>
              <w:t>Fax:</w:t>
            </w:r>
          </w:p>
        </w:tc>
        <w:tc>
          <w:tcPr>
            <w:tcW w:w="4487" w:type="dxa"/>
            <w:gridSpan w:val="4"/>
          </w:tcPr>
          <w:p w14:paraId="4D4C233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2B9182C" w14:textId="77777777" w:rsidTr="00B63D11">
        <w:tc>
          <w:tcPr>
            <w:tcW w:w="1811" w:type="dxa"/>
            <w:gridSpan w:val="4"/>
          </w:tcPr>
          <w:p w14:paraId="7AA964D3" w14:textId="77777777" w:rsidR="00321847" w:rsidRPr="00354901" w:rsidRDefault="00321847" w:rsidP="00B63D11">
            <w:pPr>
              <w:jc w:val="both"/>
              <w:rPr>
                <w:b/>
                <w:bCs/>
              </w:rPr>
            </w:pPr>
            <w:r w:rsidRPr="00354901">
              <w:rPr>
                <w:b/>
                <w:bCs/>
              </w:rPr>
              <w:t>Email Address:</w:t>
            </w:r>
          </w:p>
        </w:tc>
        <w:tc>
          <w:tcPr>
            <w:tcW w:w="7765" w:type="dxa"/>
            <w:gridSpan w:val="7"/>
          </w:tcPr>
          <w:p w14:paraId="4F8DEC8F"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1E10AE0" w14:textId="77777777" w:rsidR="00321847" w:rsidRPr="00354901" w:rsidRDefault="00321847" w:rsidP="00321847">
      <w:pPr>
        <w:keepNext/>
        <w:keepLines/>
        <w:spacing w:before="240"/>
        <w:jc w:val="both"/>
        <w:rPr>
          <w:b/>
        </w:rPr>
      </w:pPr>
      <w:r w:rsidRPr="00354901">
        <w:rPr>
          <w:b/>
        </w:rPr>
        <w:t>Sub-QSE Four (SQ4)</w:t>
      </w:r>
    </w:p>
    <w:p w14:paraId="116B2ABD" w14:textId="77777777" w:rsidR="00321847" w:rsidRPr="00354901" w:rsidRDefault="00321847" w:rsidP="00321847">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575355B2" w14:textId="77777777" w:rsidR="00321847" w:rsidRPr="00354901" w:rsidRDefault="00321847" w:rsidP="00321847">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21847" w:rsidRPr="00354901" w14:paraId="7986BF78" w14:textId="77777777" w:rsidTr="00B63D11">
        <w:tc>
          <w:tcPr>
            <w:tcW w:w="1528" w:type="dxa"/>
            <w:gridSpan w:val="3"/>
          </w:tcPr>
          <w:p w14:paraId="330B80FB" w14:textId="77777777" w:rsidR="00321847" w:rsidRPr="00354901" w:rsidRDefault="00321847" w:rsidP="00B63D11">
            <w:pPr>
              <w:jc w:val="both"/>
              <w:rPr>
                <w:b/>
                <w:bCs/>
              </w:rPr>
            </w:pPr>
            <w:r>
              <w:rPr>
                <w:b/>
                <w:bCs/>
              </w:rPr>
              <w:t xml:space="preserve">Desk </w:t>
            </w:r>
            <w:r w:rsidRPr="00354901">
              <w:rPr>
                <w:b/>
                <w:bCs/>
              </w:rPr>
              <w:t>Name:</w:t>
            </w:r>
          </w:p>
        </w:tc>
        <w:tc>
          <w:tcPr>
            <w:tcW w:w="3561" w:type="dxa"/>
            <w:gridSpan w:val="4"/>
          </w:tcPr>
          <w:p w14:paraId="5B5FE590"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8F6B0FD" w14:textId="77777777" w:rsidR="00321847" w:rsidRPr="00354901" w:rsidRDefault="00321847" w:rsidP="00B63D11">
            <w:pPr>
              <w:jc w:val="both"/>
              <w:rPr>
                <w:b/>
                <w:bCs/>
              </w:rPr>
            </w:pPr>
            <w:r w:rsidRPr="00354901">
              <w:rPr>
                <w:b/>
                <w:bCs/>
              </w:rPr>
              <w:t>Title:</w:t>
            </w:r>
          </w:p>
        </w:tc>
        <w:tc>
          <w:tcPr>
            <w:tcW w:w="3620" w:type="dxa"/>
            <w:gridSpan w:val="3"/>
          </w:tcPr>
          <w:p w14:paraId="7AF08E0F"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76B6D9B" w14:textId="77777777" w:rsidTr="00B63D11">
        <w:tc>
          <w:tcPr>
            <w:tcW w:w="1378" w:type="dxa"/>
            <w:gridSpan w:val="2"/>
          </w:tcPr>
          <w:p w14:paraId="416C5FB2" w14:textId="77777777" w:rsidR="00321847" w:rsidRPr="00354901" w:rsidRDefault="00321847" w:rsidP="00B63D11">
            <w:pPr>
              <w:jc w:val="both"/>
              <w:rPr>
                <w:b/>
                <w:bCs/>
              </w:rPr>
            </w:pPr>
            <w:r w:rsidRPr="00354901">
              <w:rPr>
                <w:b/>
                <w:bCs/>
              </w:rPr>
              <w:t>Address:</w:t>
            </w:r>
          </w:p>
        </w:tc>
        <w:tc>
          <w:tcPr>
            <w:tcW w:w="8198" w:type="dxa"/>
            <w:gridSpan w:val="9"/>
          </w:tcPr>
          <w:p w14:paraId="75A0084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CE9C87C" w14:textId="77777777" w:rsidTr="00B63D11">
        <w:tc>
          <w:tcPr>
            <w:tcW w:w="1025" w:type="dxa"/>
          </w:tcPr>
          <w:p w14:paraId="0F58A210" w14:textId="77777777" w:rsidR="00321847" w:rsidRPr="00354901" w:rsidRDefault="00321847" w:rsidP="00B63D11">
            <w:pPr>
              <w:jc w:val="both"/>
              <w:rPr>
                <w:b/>
                <w:bCs/>
              </w:rPr>
            </w:pPr>
            <w:r w:rsidRPr="00354901">
              <w:rPr>
                <w:b/>
                <w:bCs/>
              </w:rPr>
              <w:t>City:</w:t>
            </w:r>
          </w:p>
        </w:tc>
        <w:tc>
          <w:tcPr>
            <w:tcW w:w="2476" w:type="dxa"/>
            <w:gridSpan w:val="4"/>
          </w:tcPr>
          <w:p w14:paraId="564DEF9E"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6EE55E5" w14:textId="77777777" w:rsidR="00321847" w:rsidRPr="00354901" w:rsidRDefault="00321847" w:rsidP="00B63D11">
            <w:pPr>
              <w:jc w:val="both"/>
              <w:rPr>
                <w:b/>
                <w:bCs/>
              </w:rPr>
            </w:pPr>
            <w:r w:rsidRPr="00354901">
              <w:rPr>
                <w:b/>
                <w:bCs/>
              </w:rPr>
              <w:t>State:</w:t>
            </w:r>
          </w:p>
        </w:tc>
        <w:tc>
          <w:tcPr>
            <w:tcW w:w="2106" w:type="dxa"/>
            <w:gridSpan w:val="3"/>
          </w:tcPr>
          <w:p w14:paraId="0061EF56" w14:textId="77777777" w:rsidR="00321847" w:rsidRPr="00354901" w:rsidRDefault="00321847" w:rsidP="00B63D11">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827721C" w14:textId="77777777" w:rsidR="00321847" w:rsidRPr="00354901" w:rsidRDefault="00321847" w:rsidP="00B63D11">
            <w:pPr>
              <w:jc w:val="both"/>
              <w:rPr>
                <w:b/>
                <w:bCs/>
              </w:rPr>
            </w:pPr>
            <w:r w:rsidRPr="00354901">
              <w:rPr>
                <w:b/>
                <w:bCs/>
              </w:rPr>
              <w:t>Zip:</w:t>
            </w:r>
          </w:p>
        </w:tc>
        <w:tc>
          <w:tcPr>
            <w:tcW w:w="2291" w:type="dxa"/>
          </w:tcPr>
          <w:p w14:paraId="2C517B09" w14:textId="77777777" w:rsidR="00321847" w:rsidRPr="00354901" w:rsidRDefault="00321847" w:rsidP="00B63D11">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665976EC" w14:textId="77777777" w:rsidTr="00B63D11">
        <w:tc>
          <w:tcPr>
            <w:tcW w:w="1378" w:type="dxa"/>
            <w:gridSpan w:val="2"/>
          </w:tcPr>
          <w:p w14:paraId="3FBD0A13" w14:textId="77777777" w:rsidR="00321847" w:rsidRPr="00354901" w:rsidRDefault="00321847" w:rsidP="00B63D11">
            <w:pPr>
              <w:jc w:val="both"/>
              <w:rPr>
                <w:b/>
                <w:bCs/>
              </w:rPr>
            </w:pPr>
            <w:r w:rsidRPr="00354901">
              <w:rPr>
                <w:b/>
                <w:bCs/>
              </w:rPr>
              <w:t>Telephone:</w:t>
            </w:r>
          </w:p>
        </w:tc>
        <w:tc>
          <w:tcPr>
            <w:tcW w:w="3001" w:type="dxa"/>
            <w:gridSpan w:val="4"/>
          </w:tcPr>
          <w:p w14:paraId="52384A4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48560CD" w14:textId="77777777" w:rsidR="00321847" w:rsidRPr="00354901" w:rsidRDefault="00321847" w:rsidP="00B63D11">
            <w:pPr>
              <w:jc w:val="both"/>
              <w:rPr>
                <w:b/>
                <w:bCs/>
              </w:rPr>
            </w:pPr>
            <w:r w:rsidRPr="00354901">
              <w:rPr>
                <w:b/>
                <w:bCs/>
              </w:rPr>
              <w:t>Fax:</w:t>
            </w:r>
          </w:p>
        </w:tc>
        <w:tc>
          <w:tcPr>
            <w:tcW w:w="4487" w:type="dxa"/>
            <w:gridSpan w:val="4"/>
          </w:tcPr>
          <w:p w14:paraId="1BDF735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78A992E" w14:textId="77777777" w:rsidTr="00B63D11">
        <w:tc>
          <w:tcPr>
            <w:tcW w:w="1811" w:type="dxa"/>
            <w:gridSpan w:val="4"/>
          </w:tcPr>
          <w:p w14:paraId="11342829" w14:textId="77777777" w:rsidR="00321847" w:rsidRPr="00354901" w:rsidRDefault="00321847" w:rsidP="00B63D11">
            <w:pPr>
              <w:jc w:val="both"/>
              <w:rPr>
                <w:b/>
                <w:bCs/>
              </w:rPr>
            </w:pPr>
            <w:r w:rsidRPr="00354901">
              <w:rPr>
                <w:b/>
                <w:bCs/>
              </w:rPr>
              <w:t>Email Address:</w:t>
            </w:r>
          </w:p>
        </w:tc>
        <w:tc>
          <w:tcPr>
            <w:tcW w:w="7765" w:type="dxa"/>
            <w:gridSpan w:val="7"/>
          </w:tcPr>
          <w:p w14:paraId="18F55A01"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B2331C2" w14:textId="77777777" w:rsidR="00321847" w:rsidRPr="00D22DFF" w:rsidRDefault="00321847" w:rsidP="00321847"/>
    <w:p w14:paraId="5038B438" w14:textId="77777777" w:rsidR="00321847" w:rsidRDefault="00321847" w:rsidP="00321847"/>
    <w:p w14:paraId="2A66B2E5" w14:textId="77777777" w:rsidR="00321847" w:rsidRDefault="00321847" w:rsidP="00321847"/>
    <w:p w14:paraId="40E9B9E8" w14:textId="77777777" w:rsidR="00321847" w:rsidRPr="00D22DFF" w:rsidRDefault="00321847" w:rsidP="00321847"/>
    <w:p w14:paraId="618DD464" w14:textId="77777777" w:rsidR="00321847" w:rsidRPr="00354901" w:rsidRDefault="00321847" w:rsidP="00321847">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1919FBBD" w14:textId="77777777" w:rsidR="00321847" w:rsidRDefault="00321847" w:rsidP="00321847">
      <w:pPr>
        <w:spacing w:after="240"/>
        <w:jc w:val="both"/>
      </w:pPr>
      <w:r w:rsidRPr="00354901">
        <w:rPr>
          <w:b/>
        </w:rPr>
        <w:t xml:space="preserve">1. </w:t>
      </w:r>
      <w:r w:rsidRPr="00354901">
        <w:rPr>
          <w:b/>
          <w:bCs/>
        </w:rPr>
        <w:t>Officers</w:t>
      </w:r>
      <w:r>
        <w:rPr>
          <w:b/>
          <w:bCs/>
        </w:rPr>
        <w:t xml:space="preserve"> and Principals</w:t>
      </w:r>
      <w:r w:rsidRPr="00354901">
        <w:rPr>
          <w:b/>
        </w:rPr>
        <w:t>.</w:t>
      </w:r>
      <w:r>
        <w:t xml:space="preserve">  Provide the name of all officers and the name and position of each Principal, as defined by Section 16.1.2, Principal of a Market Participant</w:t>
      </w:r>
      <w:r w:rsidRPr="00C445D9">
        <w:t>, along with a current email address for each Principal</w:t>
      </w:r>
      <w:r>
        <w:t xml:space="preserve">.  </w:t>
      </w:r>
      <w:r w:rsidRPr="00C445D9">
        <w:t xml:space="preserve">An individual background check will be </w:t>
      </w:r>
      <w:proofErr w:type="gramStart"/>
      <w:r w:rsidRPr="00C445D9">
        <w:t>performed</w:t>
      </w:r>
      <w:proofErr w:type="gramEnd"/>
      <w:r>
        <w:t xml:space="preserve"> </w:t>
      </w:r>
      <w:r w:rsidRPr="0041067A">
        <w:t xml:space="preserve">on each Principal of the Applicant.  </w:t>
      </w:r>
      <w:r>
        <w:t xml:space="preserve">In addition, </w:t>
      </w:r>
      <w:r w:rsidRPr="00354901">
        <w:t>ERCOT will obtain the names of all individuals and/or entities listed with the Texas Secretary of State as having binding authority for the Applicant.</w:t>
      </w:r>
      <w:r>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t xml:space="preserve">  </w:t>
      </w:r>
      <w:r w:rsidRPr="00354901">
        <w:t>Alternatively, additional documentation (Articles of Incorporation, Board Resolutions, Delegation of Authority, Secretary’s Certificate, etc.) can be provided to prove binding authority for the Applicant.</w:t>
      </w:r>
      <w:r>
        <w:t xml:space="preserve">  </w:t>
      </w:r>
      <w:r w:rsidRPr="00B04059">
        <w:rPr>
          <w:i/>
          <w:iCs/>
        </w:rPr>
        <w:t xml:space="preserve">(Attach </w:t>
      </w:r>
      <w:proofErr w:type="gramStart"/>
      <w:r w:rsidRPr="00B04059">
        <w:rPr>
          <w:i/>
          <w:iCs/>
        </w:rPr>
        <w:t>on</w:t>
      </w:r>
      <w:proofErr w:type="gramEnd"/>
      <w:r w:rsidRPr="00B04059">
        <w:rPr>
          <w:i/>
          <w:iCs/>
        </w:rPr>
        <w:t xml:space="preserve"> additional pages.)</w:t>
      </w:r>
    </w:p>
    <w:p w14:paraId="14DB3B5C" w14:textId="77777777" w:rsidR="00321847" w:rsidRPr="00354901" w:rsidRDefault="00321847" w:rsidP="00321847">
      <w:pPr>
        <w:spacing w:after="240"/>
        <w:jc w:val="both"/>
        <w:rPr>
          <w:bCs/>
          <w:i/>
        </w:rPr>
      </w:pPr>
      <w:r w:rsidRPr="00354901">
        <w:rPr>
          <w:b/>
        </w:rPr>
        <w:t>2. Affiliates and Other Registrations</w:t>
      </w:r>
      <w:r w:rsidRPr="00354901">
        <w:rPr>
          <w:b/>
          <w:bCs/>
        </w:rPr>
        <w:t>.</w:t>
      </w:r>
      <w:r>
        <w:rPr>
          <w:b/>
          <w:bCs/>
        </w:rPr>
        <w:t xml:space="preserve">  </w:t>
      </w:r>
      <w:r w:rsidRPr="00354901">
        <w:rPr>
          <w:bCs/>
        </w:rPr>
        <w:t>Provide the name, legal structure, and relationship of each of the Applicant’s affiliates, if applicable.</w:t>
      </w:r>
      <w:r>
        <w:rPr>
          <w:bCs/>
        </w:rPr>
        <w:t xml:space="preserve">  </w:t>
      </w:r>
      <w:r w:rsidRPr="00354901">
        <w:rPr>
          <w:bCs/>
        </w:rPr>
        <w:t>See Section 2.1</w:t>
      </w:r>
      <w:r>
        <w:rPr>
          <w:bCs/>
        </w:rPr>
        <w:t>, Definitions,</w:t>
      </w:r>
      <w:r w:rsidRPr="00354901">
        <w:rPr>
          <w:bCs/>
        </w:rPr>
        <w:t xml:space="preserve"> for the definition of “Affiliate.” </w:t>
      </w:r>
      <w:r>
        <w:rPr>
          <w:bCs/>
        </w:rPr>
        <w:t xml:space="preserve"> </w:t>
      </w:r>
      <w:r w:rsidRPr="00354901">
        <w:rPr>
          <w:bCs/>
        </w:rPr>
        <w:t>Please also provide the name and type of any other ERCOT Market Participant registrations held by the Applicant.</w:t>
      </w:r>
      <w:r>
        <w:rPr>
          <w:bCs/>
        </w:rPr>
        <w:t xml:space="preserve">  </w:t>
      </w:r>
      <w:r w:rsidRPr="00354901">
        <w:rPr>
          <w:bCs/>
          <w:i/>
        </w:rPr>
        <w:t>(Attach additional pages if necessary.)</w:t>
      </w:r>
    </w:p>
    <w:p w14:paraId="3980E6A7" w14:textId="77777777" w:rsidR="00321847" w:rsidRPr="00BA4C1D" w:rsidRDefault="00321847" w:rsidP="00321847">
      <w:pPr>
        <w:spacing w:after="240"/>
        <w:jc w:val="both"/>
      </w:pPr>
      <w:r w:rsidRPr="00354901">
        <w:rPr>
          <w:b/>
          <w:bCs/>
        </w:rPr>
        <w:lastRenderedPageBreak/>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Pr="00DB2A11">
        <w:rPr>
          <w:bCs/>
          <w:i/>
        </w:rPr>
        <w:t xml:space="preserve"> </w:t>
      </w:r>
      <w:r>
        <w:rPr>
          <w:bCs/>
          <w:i/>
        </w:rP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211D7148" w14:textId="77777777" w:rsidR="00321847" w:rsidRPr="0088223A" w:rsidRDefault="00321847" w:rsidP="00321847">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 xml:space="preserve">(Attach </w:t>
      </w:r>
      <w:proofErr w:type="gramStart"/>
      <w:r w:rsidRPr="00B04059">
        <w:rPr>
          <w:bCs/>
          <w:i/>
        </w:rPr>
        <w:t>on</w:t>
      </w:r>
      <w:proofErr w:type="gramEnd"/>
      <w:r w:rsidRPr="00B04059">
        <w:rPr>
          <w:bCs/>
          <w:i/>
        </w:rPr>
        <w:t xml:space="preserve"> additional pages.)</w:t>
      </w:r>
      <w:r w:rsidRPr="00B04059">
        <w:t>:</w:t>
      </w:r>
    </w:p>
    <w:p w14:paraId="018F9E1E" w14:textId="77777777" w:rsidR="00321847" w:rsidRPr="00636B19" w:rsidRDefault="00321847" w:rsidP="00321847">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7DB198E5" w14:textId="77777777" w:rsidR="00321847" w:rsidRPr="00636B19" w:rsidRDefault="00321847" w:rsidP="00321847">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21438BA5" w14:textId="77777777" w:rsidR="00321847" w:rsidRPr="00636B19" w:rsidRDefault="00321847" w:rsidP="00321847">
      <w:pPr>
        <w:spacing w:after="240"/>
        <w:ind w:left="1080" w:hanging="720"/>
      </w:pPr>
      <w:r w:rsidRPr="00636B19">
        <w:t>(c)</w:t>
      </w:r>
      <w:r w:rsidRPr="00636B19">
        <w:tab/>
        <w:t xml:space="preserve">Any </w:t>
      </w:r>
      <w:r w:rsidRPr="00154BB0">
        <w:t xml:space="preserve">default </w:t>
      </w:r>
      <w:r w:rsidRPr="00BF220B">
        <w:t xml:space="preserve">involving the applicant, its predecessors, Affiliates, or Principals, </w:t>
      </w:r>
      <w:r w:rsidRPr="00E76955">
        <w:t>that impacted or revoked the</w:t>
      </w:r>
      <w:r w:rsidRPr="00BF220B">
        <w:t xml:space="preserve"> right</w:t>
      </w:r>
      <w:r w:rsidRPr="00636B19">
        <w:t xml:space="preserve"> to operate in any other energy market within the last ten years;</w:t>
      </w:r>
    </w:p>
    <w:p w14:paraId="37510119" w14:textId="77777777" w:rsidR="00321847" w:rsidRDefault="00321847" w:rsidP="00321847">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39A3F2DA" w14:textId="77777777" w:rsidR="00321847" w:rsidRDefault="00321847" w:rsidP="00321847">
      <w:pPr>
        <w:spacing w:after="240"/>
        <w:jc w:val="both"/>
      </w:pPr>
      <w:r w:rsidRPr="00B04059">
        <w:t xml:space="preserve">Finally, for each Principal, as defined by Section 16.1.2, ERCOT will work with the </w:t>
      </w:r>
      <w:proofErr w:type="gramStart"/>
      <w:r>
        <w:t>t</w:t>
      </w:r>
      <w:r w:rsidRPr="00B04059">
        <w:t>hird-</w:t>
      </w:r>
      <w:r>
        <w:t>p</w:t>
      </w:r>
      <w:r w:rsidRPr="00B04059">
        <w:t>arty</w:t>
      </w:r>
      <w:proofErr w:type="gramEnd"/>
      <w:r w:rsidRPr="00B04059">
        <w:t xml:space="preserve"> that performs ERCOT’s background checks.  Each Principal will then be emailed directly by the </w:t>
      </w:r>
      <w:proofErr w:type="gramStart"/>
      <w:r>
        <w:t>t</w:t>
      </w:r>
      <w:r w:rsidRPr="00B04059">
        <w:t>hird-</w:t>
      </w:r>
      <w:r>
        <w:t>p</w:t>
      </w:r>
      <w:r w:rsidRPr="00B04059">
        <w:t>arty</w:t>
      </w:r>
      <w:proofErr w:type="gramEnd"/>
      <w:r w:rsidRPr="00B04059">
        <w:t xml:space="preserve">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r>
        <w:t xml:space="preserve"> </w:t>
      </w:r>
    </w:p>
    <w:p w14:paraId="61A855B5" w14:textId="0D94C7EA" w:rsidR="00321847" w:rsidRPr="00354901" w:rsidRDefault="00321847" w:rsidP="00321847">
      <w:pPr>
        <w:spacing w:after="240"/>
        <w:jc w:val="both"/>
        <w:rPr>
          <w:bCs/>
        </w:rPr>
      </w:pPr>
      <w:r>
        <w:rPr>
          <w:b/>
          <w:bCs/>
        </w:rPr>
        <w:t>4</w:t>
      </w:r>
      <w:r w:rsidRPr="00354901">
        <w:rPr>
          <w:b/>
          <w:bCs/>
        </w:rPr>
        <w:t>. Counter-Party Credit Application</w:t>
      </w:r>
      <w:r w:rsidRPr="00354901">
        <w:rPr>
          <w:b/>
        </w:rPr>
        <w:t>.</w:t>
      </w:r>
      <w:r>
        <w:t xml:space="preserve">  </w:t>
      </w:r>
      <w:r w:rsidRPr="00354901">
        <w:t xml:space="preserve">Complete </w:t>
      </w:r>
      <w:del w:id="88" w:author="ERCOT" w:date="2025-10-28T06:08:00Z" w16du:dateUtc="2025-10-28T11:08:00Z">
        <w:r w:rsidRPr="00354901" w:rsidDel="00832A08">
          <w:delText xml:space="preserve">the </w:delText>
        </w:r>
      </w:del>
      <w:ins w:id="89" w:author="ERCOT" w:date="2025-10-28T06:08:00Z" w16du:dateUtc="2025-10-28T11:08:00Z">
        <w:r w:rsidR="00832A08">
          <w:t>Section 23, Form U,</w:t>
        </w:r>
        <w:r w:rsidR="00832A08" w:rsidRPr="00354901">
          <w:t xml:space="preserve"> </w:t>
        </w:r>
      </w:ins>
      <w:r w:rsidRPr="00354901">
        <w:t>C</w:t>
      </w:r>
      <w:r>
        <w:t>ounter-</w:t>
      </w:r>
      <w:r w:rsidRPr="00354901">
        <w:t>P</w:t>
      </w:r>
      <w:r>
        <w:t>arty</w:t>
      </w:r>
      <w:r w:rsidRPr="00354901">
        <w:t xml:space="preserve"> Credit Application</w:t>
      </w:r>
      <w:ins w:id="90" w:author="ERCOT" w:date="2025-10-28T06:08:00Z" w16du:dateUtc="2025-10-28T11:08:00Z">
        <w:r w:rsidR="00832A08">
          <w:t xml:space="preserve"> Form</w:t>
        </w:r>
      </w:ins>
      <w:r w:rsidRPr="00354901">
        <w:t xml:space="preserve">, </w:t>
      </w:r>
      <w:del w:id="91" w:author="ERCOT" w:date="2025-10-28T06:08:00Z" w16du:dateUtc="2025-10-28T11:08:00Z">
        <w:r w:rsidRPr="00354901" w:rsidDel="00832A08">
          <w:delText xml:space="preserve">located </w:delText>
        </w:r>
        <w:r w:rsidDel="00832A08">
          <w:delText xml:space="preserve">at </w:delText>
        </w:r>
        <w:r w:rsidRPr="00152D5B" w:rsidDel="00832A08">
          <w:delText>http://www.ercot.com/services/rq/credit</w:delText>
        </w:r>
        <w:r w:rsidRPr="00354901" w:rsidDel="00832A08">
          <w:delText xml:space="preserve">, </w:delText>
        </w:r>
      </w:del>
      <w:r w:rsidRPr="00354901">
        <w:t>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321847" w:rsidRPr="00354901" w14:paraId="20192A07" w14:textId="77777777" w:rsidTr="00B63D11">
        <w:tc>
          <w:tcPr>
            <w:tcW w:w="1974" w:type="pct"/>
          </w:tcPr>
          <w:p w14:paraId="11ECE9A8" w14:textId="77777777" w:rsidR="00321847" w:rsidRPr="00354901" w:rsidRDefault="00321847" w:rsidP="00B63D11">
            <w:pPr>
              <w:jc w:val="center"/>
            </w:pPr>
            <w:r w:rsidRPr="00354901">
              <w:rPr>
                <w:b/>
                <w:bCs/>
              </w:rPr>
              <w:t>Affiliate Name</w:t>
            </w:r>
          </w:p>
          <w:p w14:paraId="48CC90E5" w14:textId="77777777" w:rsidR="00321847" w:rsidRPr="00354901" w:rsidRDefault="00321847" w:rsidP="00B63D11">
            <w:pPr>
              <w:jc w:val="center"/>
            </w:pPr>
            <w:r w:rsidRPr="00354901">
              <w:t>(or name used for other ERCOT registration)</w:t>
            </w:r>
          </w:p>
        </w:tc>
        <w:tc>
          <w:tcPr>
            <w:tcW w:w="1322" w:type="pct"/>
          </w:tcPr>
          <w:p w14:paraId="6ADF8A3D" w14:textId="77777777" w:rsidR="00321847" w:rsidRPr="00354901" w:rsidRDefault="00321847" w:rsidP="00B63D11">
            <w:pPr>
              <w:jc w:val="center"/>
              <w:rPr>
                <w:b/>
                <w:bCs/>
              </w:rPr>
            </w:pPr>
            <w:r w:rsidRPr="00354901">
              <w:rPr>
                <w:b/>
                <w:bCs/>
              </w:rPr>
              <w:t>Type of Legal Structure</w:t>
            </w:r>
          </w:p>
          <w:p w14:paraId="1CC73954" w14:textId="77777777" w:rsidR="00321847" w:rsidRPr="00354901" w:rsidRDefault="00321847" w:rsidP="00B63D11">
            <w:pPr>
              <w:jc w:val="center"/>
              <w:rPr>
                <w:bCs/>
              </w:rPr>
            </w:pPr>
            <w:r w:rsidRPr="00354901">
              <w:rPr>
                <w:bCs/>
              </w:rPr>
              <w:t>(partnership, limited liability company, corporation, etc.)</w:t>
            </w:r>
          </w:p>
        </w:tc>
        <w:tc>
          <w:tcPr>
            <w:tcW w:w="1704" w:type="pct"/>
          </w:tcPr>
          <w:p w14:paraId="21EF0609" w14:textId="77777777" w:rsidR="00321847" w:rsidRPr="00354901" w:rsidRDefault="00321847" w:rsidP="00B63D11">
            <w:pPr>
              <w:keepNext/>
              <w:jc w:val="center"/>
              <w:outlineLvl w:val="2"/>
              <w:rPr>
                <w:b/>
                <w:bCs/>
              </w:rPr>
            </w:pPr>
            <w:r w:rsidRPr="00354901">
              <w:rPr>
                <w:b/>
                <w:bCs/>
              </w:rPr>
              <w:t>Relationship</w:t>
            </w:r>
          </w:p>
          <w:p w14:paraId="69C75BC9" w14:textId="77777777" w:rsidR="00321847" w:rsidRPr="00354901" w:rsidRDefault="00321847" w:rsidP="00B63D11">
            <w:pPr>
              <w:jc w:val="center"/>
            </w:pPr>
            <w:r w:rsidRPr="00354901">
              <w:t>(parent, subsidiary, partner, affiliate, etc.)</w:t>
            </w:r>
          </w:p>
        </w:tc>
      </w:tr>
      <w:tr w:rsidR="00321847" w:rsidRPr="00354901" w14:paraId="3EECE912" w14:textId="77777777" w:rsidTr="00B63D11">
        <w:tc>
          <w:tcPr>
            <w:tcW w:w="1974" w:type="pct"/>
          </w:tcPr>
          <w:p w14:paraId="006E19A0" w14:textId="77777777" w:rsidR="00321847" w:rsidRPr="00354901" w:rsidRDefault="00321847" w:rsidP="00B63D11">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AD9C2C1" w14:textId="77777777" w:rsidR="00321847" w:rsidRPr="00354901" w:rsidRDefault="00321847" w:rsidP="00B63D11">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F111F5C" w14:textId="77777777" w:rsidR="00321847" w:rsidRPr="00354901" w:rsidRDefault="00321847" w:rsidP="00B63D11">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43AD97CA" w14:textId="77777777" w:rsidTr="00B63D11">
        <w:tc>
          <w:tcPr>
            <w:tcW w:w="1974" w:type="pct"/>
          </w:tcPr>
          <w:p w14:paraId="21B6352A" w14:textId="77777777" w:rsidR="00321847" w:rsidRPr="00354901" w:rsidRDefault="00321847" w:rsidP="00B63D11">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66225157" w14:textId="77777777" w:rsidR="00321847" w:rsidRPr="00354901" w:rsidRDefault="00321847" w:rsidP="00B63D11">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D976294" w14:textId="77777777" w:rsidR="00321847" w:rsidRPr="00354901" w:rsidRDefault="00321847" w:rsidP="00B63D11">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61B225A4" w14:textId="77777777" w:rsidTr="00B63D11">
        <w:tc>
          <w:tcPr>
            <w:tcW w:w="1974" w:type="pct"/>
          </w:tcPr>
          <w:p w14:paraId="75A4F9EB" w14:textId="77777777" w:rsidR="00321847" w:rsidRPr="00354901" w:rsidRDefault="00321847" w:rsidP="00B63D11">
            <w:pPr>
              <w:rPr>
                <w:b/>
                <w:bCs/>
              </w:rPr>
            </w:pPr>
            <w:r w:rsidRPr="00354901">
              <w:rPr>
                <w:b/>
                <w:bCs/>
              </w:rPr>
              <w:lastRenderedPageBreak/>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514AEE5" w14:textId="77777777" w:rsidR="00321847" w:rsidRPr="00354901" w:rsidRDefault="00321847" w:rsidP="00B63D11">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5867138" w14:textId="77777777" w:rsidR="00321847" w:rsidRPr="00354901" w:rsidRDefault="00321847" w:rsidP="00B63D11">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0BBE1D35" w14:textId="77777777" w:rsidTr="00B63D11">
        <w:tc>
          <w:tcPr>
            <w:tcW w:w="1974" w:type="pct"/>
          </w:tcPr>
          <w:p w14:paraId="0A5AFC8B" w14:textId="77777777" w:rsidR="00321847" w:rsidRPr="00354901" w:rsidRDefault="00321847" w:rsidP="00B63D11">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F970C8D" w14:textId="77777777" w:rsidR="00321847" w:rsidRPr="00354901" w:rsidRDefault="00321847" w:rsidP="00B63D11">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0C975EF" w14:textId="77777777" w:rsidR="00321847" w:rsidRPr="00354901" w:rsidRDefault="00321847" w:rsidP="00B63D11">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7524FC45" w14:textId="77777777" w:rsidTr="00B63D11">
        <w:tc>
          <w:tcPr>
            <w:tcW w:w="1974" w:type="pct"/>
          </w:tcPr>
          <w:p w14:paraId="17732364" w14:textId="77777777" w:rsidR="00321847" w:rsidRPr="00354901" w:rsidRDefault="00321847" w:rsidP="00B63D11">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7218274" w14:textId="77777777" w:rsidR="00321847" w:rsidRPr="00354901" w:rsidRDefault="00321847" w:rsidP="00B63D11">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B966ECA" w14:textId="77777777" w:rsidR="00321847" w:rsidRPr="00354901" w:rsidRDefault="00321847" w:rsidP="00B63D11">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19D2D540" w14:textId="77777777" w:rsidTr="00B63D11">
        <w:tc>
          <w:tcPr>
            <w:tcW w:w="1974" w:type="pct"/>
          </w:tcPr>
          <w:p w14:paraId="26EEC872" w14:textId="77777777" w:rsidR="00321847" w:rsidRPr="00354901" w:rsidRDefault="00321847" w:rsidP="00B63D11">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18C8E1D" w14:textId="77777777" w:rsidR="00321847" w:rsidRPr="00354901" w:rsidRDefault="00321847" w:rsidP="00B63D11">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834BA0F" w14:textId="77777777" w:rsidR="00321847" w:rsidRPr="00354901" w:rsidRDefault="00321847" w:rsidP="00B63D11">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79A05AF3" w14:textId="77777777" w:rsidTr="00B63D11">
        <w:tc>
          <w:tcPr>
            <w:tcW w:w="1974" w:type="pct"/>
          </w:tcPr>
          <w:p w14:paraId="484BBF35" w14:textId="77777777" w:rsidR="00321847" w:rsidRPr="00354901" w:rsidRDefault="00321847" w:rsidP="00B63D11">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CF32E9F" w14:textId="77777777" w:rsidR="00321847" w:rsidRPr="00354901" w:rsidRDefault="00321847" w:rsidP="00B63D11">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8503F7C" w14:textId="77777777" w:rsidR="00321847" w:rsidRPr="00354901" w:rsidRDefault="00321847" w:rsidP="00B63D11">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17CE137E" w14:textId="77777777" w:rsidR="00321847" w:rsidRPr="00354901" w:rsidRDefault="00321847" w:rsidP="00321847">
      <w:pPr>
        <w:spacing w:before="240" w:after="240"/>
        <w:jc w:val="both"/>
      </w:pPr>
      <w:r>
        <w:rPr>
          <w:b/>
        </w:rPr>
        <w:t>5</w:t>
      </w:r>
      <w:r w:rsidRPr="00354901">
        <w:rPr>
          <w:b/>
        </w:rPr>
        <w:t>. Annual Certification Form to Meet ERCOT Additional Minimum Participation.</w:t>
      </w:r>
      <w: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57CE7BF3" w14:textId="77777777" w:rsidR="00321847" w:rsidRPr="00354901" w:rsidRDefault="00321847" w:rsidP="00321847">
      <w:pPr>
        <w:keepNext/>
        <w:autoSpaceDE w:val="0"/>
        <w:autoSpaceDN w:val="0"/>
        <w:spacing w:before="240" w:after="240"/>
        <w:jc w:val="center"/>
        <w:outlineLvl w:val="1"/>
        <w:rPr>
          <w:b/>
          <w:bCs/>
          <w:iCs/>
          <w:u w:val="single"/>
        </w:rPr>
      </w:pPr>
      <w:r w:rsidRPr="00354901">
        <w:rPr>
          <w:b/>
          <w:bCs/>
          <w:iCs/>
          <w:u w:val="single"/>
        </w:rPr>
        <w:t>PART V – SIGNATURE</w:t>
      </w:r>
    </w:p>
    <w:p w14:paraId="2775F571" w14:textId="77777777" w:rsidR="00321847" w:rsidRPr="00354901" w:rsidRDefault="00321847" w:rsidP="00321847">
      <w:pPr>
        <w:spacing w:after="240"/>
        <w:jc w:val="both"/>
      </w:pPr>
      <w:r w:rsidRPr="00354901">
        <w:t>I affirm that I have personal knowledge of the facts stated in this application and that I have the authority to submit this application form on behalf of the Applicant.</w:t>
      </w:r>
      <w:r>
        <w:t xml:space="preserve">  </w:t>
      </w:r>
      <w:r w:rsidRPr="00354901">
        <w:t xml:space="preserve">I further affirm that all statements </w:t>
      </w:r>
      <w:proofErr w:type="gramStart"/>
      <w:r w:rsidRPr="00354901">
        <w:t>made</w:t>
      </w:r>
      <w:proofErr w:type="gramEnd"/>
      <w:r w:rsidRPr="00354901">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321847" w:rsidRPr="00354901" w14:paraId="71622178" w14:textId="77777777" w:rsidTr="00B63D11">
        <w:tc>
          <w:tcPr>
            <w:tcW w:w="4092" w:type="dxa"/>
            <w:vAlign w:val="center"/>
          </w:tcPr>
          <w:p w14:paraId="7355B38F" w14:textId="77777777" w:rsidR="00321847" w:rsidRPr="00354901" w:rsidRDefault="00321847" w:rsidP="00B63D11">
            <w:r w:rsidRPr="00354901">
              <w:t>Signature of AR, Backup AR or Officer:</w:t>
            </w:r>
          </w:p>
        </w:tc>
        <w:tc>
          <w:tcPr>
            <w:tcW w:w="5484" w:type="dxa"/>
          </w:tcPr>
          <w:p w14:paraId="39D6680A" w14:textId="77777777" w:rsidR="00321847" w:rsidRPr="00354901" w:rsidRDefault="00321847" w:rsidP="00B63D11">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321847" w:rsidRPr="00354901" w14:paraId="79FF2AB4" w14:textId="77777777" w:rsidTr="00B63D11">
        <w:tc>
          <w:tcPr>
            <w:tcW w:w="4092" w:type="dxa"/>
            <w:vAlign w:val="center"/>
          </w:tcPr>
          <w:p w14:paraId="5CAAF0A1" w14:textId="77777777" w:rsidR="00321847" w:rsidRPr="00354901" w:rsidRDefault="00321847" w:rsidP="00B63D11">
            <w:r w:rsidRPr="00354901">
              <w:t>Printed Name of AR, Backup AR or Officer:</w:t>
            </w:r>
          </w:p>
        </w:tc>
        <w:tc>
          <w:tcPr>
            <w:tcW w:w="5484" w:type="dxa"/>
          </w:tcPr>
          <w:p w14:paraId="24DE2A08" w14:textId="77777777" w:rsidR="00321847" w:rsidRPr="00354901" w:rsidRDefault="00321847" w:rsidP="00B63D11">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92"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92"/>
          </w:p>
        </w:tc>
      </w:tr>
      <w:tr w:rsidR="00321847" w:rsidRPr="00354901" w14:paraId="56BC2BAB" w14:textId="77777777" w:rsidTr="00B63D11">
        <w:tc>
          <w:tcPr>
            <w:tcW w:w="4092" w:type="dxa"/>
            <w:vAlign w:val="center"/>
          </w:tcPr>
          <w:p w14:paraId="4D162544" w14:textId="77777777" w:rsidR="00321847" w:rsidRPr="00354901" w:rsidRDefault="00321847" w:rsidP="00B63D11">
            <w:pPr>
              <w:keepNext/>
              <w:autoSpaceDE w:val="0"/>
              <w:autoSpaceDN w:val="0"/>
              <w:outlineLvl w:val="1"/>
              <w:rPr>
                <w:bCs/>
                <w:iCs/>
              </w:rPr>
            </w:pPr>
            <w:r w:rsidRPr="00354901">
              <w:rPr>
                <w:bCs/>
                <w:iCs/>
              </w:rPr>
              <w:t>Date:</w:t>
            </w:r>
          </w:p>
        </w:tc>
        <w:tc>
          <w:tcPr>
            <w:tcW w:w="5484" w:type="dxa"/>
          </w:tcPr>
          <w:p w14:paraId="65A06E81" w14:textId="77777777" w:rsidR="00321847" w:rsidRPr="00354901" w:rsidRDefault="00321847" w:rsidP="00B63D11">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93"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93"/>
          </w:p>
        </w:tc>
      </w:tr>
    </w:tbl>
    <w:p w14:paraId="0BE4330A" w14:textId="77777777" w:rsidR="00321847" w:rsidRPr="00394938" w:rsidRDefault="00321847" w:rsidP="00321847">
      <w:pPr>
        <w:spacing w:after="240"/>
        <w:rPr>
          <w:b/>
          <w:bCs/>
        </w:rPr>
      </w:pPr>
    </w:p>
    <w:p w14:paraId="1549CE83" w14:textId="77777777" w:rsidR="00F46DB9" w:rsidRDefault="00F46DB9" w:rsidP="00422EA0">
      <w:pPr>
        <w:spacing w:before="120" w:after="120"/>
        <w:outlineLvl w:val="0"/>
      </w:pPr>
    </w:p>
    <w:p w14:paraId="00E4CBBC" w14:textId="77777777" w:rsidR="005A1AB1" w:rsidRDefault="005A1AB1" w:rsidP="00422EA0">
      <w:pPr>
        <w:spacing w:before="120" w:after="120"/>
        <w:outlineLvl w:val="0"/>
      </w:pPr>
    </w:p>
    <w:p w14:paraId="1E1592CB" w14:textId="77777777" w:rsidR="005A1AB1" w:rsidRPr="00F93CB0" w:rsidRDefault="005A1AB1" w:rsidP="00422EA0">
      <w:pPr>
        <w:spacing w:before="120" w:after="120"/>
        <w:outlineLvl w:val="0"/>
      </w:pPr>
    </w:p>
    <w:p w14:paraId="7D3EB54A" w14:textId="77777777" w:rsidR="00F46DB9" w:rsidRPr="00F93CB0" w:rsidRDefault="00F46DB9" w:rsidP="00F46DB9">
      <w:pPr>
        <w:outlineLvl w:val="0"/>
        <w:rPr>
          <w:b/>
          <w:bCs/>
        </w:rPr>
      </w:pPr>
    </w:p>
    <w:p w14:paraId="0CE083F5" w14:textId="77777777" w:rsidR="005A1AB1" w:rsidRPr="00F93CB0" w:rsidRDefault="005A1AB1" w:rsidP="005A1AB1">
      <w:pPr>
        <w:jc w:val="center"/>
        <w:outlineLvl w:val="0"/>
        <w:rPr>
          <w:ins w:id="94" w:author="ERCOT" w:date="2025-10-28T18:02:00Z" w16du:dateUtc="2025-10-28T23:02:00Z"/>
          <w:b/>
          <w:sz w:val="36"/>
          <w:szCs w:val="36"/>
        </w:rPr>
      </w:pPr>
      <w:ins w:id="95" w:author="ERCOT" w:date="2025-10-28T18:02:00Z" w16du:dateUtc="2025-10-28T23:02:00Z">
        <w:r w:rsidRPr="00F93CB0">
          <w:rPr>
            <w:b/>
            <w:sz w:val="36"/>
            <w:szCs w:val="36"/>
          </w:rPr>
          <w:t>ERCOT Nodal Protocols</w:t>
        </w:r>
      </w:ins>
    </w:p>
    <w:p w14:paraId="1C3307A0" w14:textId="77777777" w:rsidR="005A1AB1" w:rsidRPr="00F93CB0" w:rsidRDefault="005A1AB1" w:rsidP="005A1AB1">
      <w:pPr>
        <w:jc w:val="center"/>
        <w:outlineLvl w:val="0"/>
        <w:rPr>
          <w:ins w:id="96" w:author="ERCOT" w:date="2025-10-28T18:02:00Z" w16du:dateUtc="2025-10-28T23:02:00Z"/>
          <w:b/>
          <w:sz w:val="36"/>
          <w:szCs w:val="36"/>
        </w:rPr>
      </w:pPr>
    </w:p>
    <w:p w14:paraId="6CB852C0" w14:textId="77777777" w:rsidR="005A1AB1" w:rsidRPr="00F93CB0" w:rsidRDefault="005A1AB1" w:rsidP="005A1AB1">
      <w:pPr>
        <w:jc w:val="center"/>
        <w:outlineLvl w:val="0"/>
        <w:rPr>
          <w:ins w:id="97" w:author="ERCOT" w:date="2025-10-28T18:02:00Z" w16du:dateUtc="2025-10-28T23:02:00Z"/>
          <w:b/>
          <w:sz w:val="36"/>
          <w:szCs w:val="36"/>
        </w:rPr>
      </w:pPr>
      <w:ins w:id="98" w:author="ERCOT" w:date="2025-10-28T18:02:00Z" w16du:dateUtc="2025-10-28T23:02:00Z">
        <w:r w:rsidRPr="00F93CB0">
          <w:rPr>
            <w:b/>
            <w:sz w:val="36"/>
            <w:szCs w:val="36"/>
          </w:rPr>
          <w:t>Section 23</w:t>
        </w:r>
      </w:ins>
    </w:p>
    <w:p w14:paraId="764B707B" w14:textId="77777777" w:rsidR="005A1AB1" w:rsidRPr="00F93CB0" w:rsidRDefault="005A1AB1" w:rsidP="005A1AB1">
      <w:pPr>
        <w:jc w:val="center"/>
        <w:outlineLvl w:val="0"/>
        <w:rPr>
          <w:ins w:id="99" w:author="ERCOT" w:date="2025-10-28T18:02:00Z" w16du:dateUtc="2025-10-28T23:02:00Z"/>
          <w:b/>
        </w:rPr>
      </w:pPr>
    </w:p>
    <w:p w14:paraId="47270BB4" w14:textId="77777777" w:rsidR="005A1AB1" w:rsidRDefault="005A1AB1" w:rsidP="005A1AB1">
      <w:pPr>
        <w:jc w:val="center"/>
        <w:outlineLvl w:val="0"/>
        <w:rPr>
          <w:ins w:id="100" w:author="ERCOT" w:date="2025-10-28T18:03:00Z" w16du:dateUtc="2025-10-28T23:03:00Z"/>
          <w:b/>
          <w:sz w:val="36"/>
          <w:szCs w:val="36"/>
        </w:rPr>
      </w:pPr>
      <w:proofErr w:type="gramStart"/>
      <w:ins w:id="101" w:author="ERCOT" w:date="2025-10-28T18:02:00Z" w16du:dateUtc="2025-10-28T23:02:00Z">
        <w:r w:rsidRPr="00F93CB0">
          <w:rPr>
            <w:b/>
            <w:sz w:val="36"/>
            <w:szCs w:val="36"/>
          </w:rPr>
          <w:t>Form</w:t>
        </w:r>
        <w:proofErr w:type="gramEnd"/>
        <w:r w:rsidRPr="00F93CB0">
          <w:rPr>
            <w:b/>
            <w:sz w:val="36"/>
            <w:szCs w:val="36"/>
          </w:rPr>
          <w:t xml:space="preserve"> </w:t>
        </w:r>
        <w:r>
          <w:rPr>
            <w:b/>
            <w:sz w:val="36"/>
            <w:szCs w:val="36"/>
          </w:rPr>
          <w:t>U</w:t>
        </w:r>
        <w:r w:rsidRPr="00F93CB0">
          <w:rPr>
            <w:b/>
            <w:sz w:val="36"/>
            <w:szCs w:val="36"/>
          </w:rPr>
          <w:t xml:space="preserve">:  </w:t>
        </w:r>
        <w:r>
          <w:rPr>
            <w:b/>
            <w:sz w:val="36"/>
            <w:szCs w:val="36"/>
          </w:rPr>
          <w:t>Counter-Party Credit Application Form</w:t>
        </w:r>
      </w:ins>
    </w:p>
    <w:p w14:paraId="64107EFB" w14:textId="77777777" w:rsidR="005A1AB1" w:rsidRPr="00F93CB0" w:rsidRDefault="005A1AB1" w:rsidP="005A1AB1">
      <w:pPr>
        <w:jc w:val="center"/>
        <w:outlineLvl w:val="0"/>
        <w:rPr>
          <w:ins w:id="102" w:author="ERCOT" w:date="2025-10-28T18:02:00Z" w16du:dateUtc="2025-10-28T23:02:00Z"/>
        </w:rPr>
      </w:pPr>
    </w:p>
    <w:p w14:paraId="3FF8DD52" w14:textId="77777777" w:rsidR="005A1AB1" w:rsidRPr="00F93CB0" w:rsidRDefault="005A1AB1" w:rsidP="005A1AB1">
      <w:pPr>
        <w:outlineLvl w:val="0"/>
        <w:rPr>
          <w:ins w:id="103" w:author="ERCOT" w:date="2025-10-28T18:02:00Z" w16du:dateUtc="2025-10-28T23:02:00Z"/>
        </w:rPr>
      </w:pPr>
    </w:p>
    <w:p w14:paraId="494F5FF7" w14:textId="77777777" w:rsidR="005A1AB1" w:rsidRPr="00F93CB0" w:rsidRDefault="005A1AB1" w:rsidP="005A1AB1">
      <w:pPr>
        <w:jc w:val="center"/>
        <w:outlineLvl w:val="0"/>
        <w:rPr>
          <w:ins w:id="104" w:author="ERCOT" w:date="2025-10-28T18:02:00Z" w16du:dateUtc="2025-10-28T23:02:00Z"/>
          <w:b/>
          <w:bCs/>
        </w:rPr>
      </w:pPr>
      <w:ins w:id="105" w:author="ERCOT" w:date="2025-10-28T18:02:00Z" w16du:dateUtc="2025-10-28T23:02:00Z">
        <w:r>
          <w:rPr>
            <w:b/>
            <w:bCs/>
          </w:rPr>
          <w:t>TBD</w:t>
        </w:r>
      </w:ins>
    </w:p>
    <w:p w14:paraId="68D064A9" w14:textId="77777777" w:rsidR="00F46DB9" w:rsidRPr="00F93CB0" w:rsidRDefault="00F46DB9" w:rsidP="00F46DB9">
      <w:pPr>
        <w:jc w:val="center"/>
        <w:outlineLvl w:val="0"/>
        <w:rPr>
          <w:b/>
          <w:bCs/>
        </w:rPr>
      </w:pPr>
    </w:p>
    <w:p w14:paraId="1DB28D86" w14:textId="77777777" w:rsidR="00F46DB9" w:rsidRPr="00F93CB0" w:rsidRDefault="00F46DB9" w:rsidP="00F46DB9">
      <w:pPr>
        <w:jc w:val="center"/>
        <w:outlineLvl w:val="0"/>
        <w:rPr>
          <w:b/>
          <w:bCs/>
        </w:rPr>
      </w:pPr>
    </w:p>
    <w:p w14:paraId="65EC1742" w14:textId="77777777" w:rsidR="00F46DB9" w:rsidRPr="00F93CB0" w:rsidRDefault="00F46DB9" w:rsidP="00F46DB9">
      <w:pPr>
        <w:pBdr>
          <w:between w:val="single" w:sz="4" w:space="1" w:color="auto"/>
        </w:pBdr>
      </w:pPr>
    </w:p>
    <w:p w14:paraId="4352D810" w14:textId="77777777" w:rsidR="00F46DB9" w:rsidRDefault="00F46DB9" w:rsidP="00BC2D06">
      <w:pPr>
        <w:sectPr w:rsidR="00F46DB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pPr>
    </w:p>
    <w:p w14:paraId="60DCE3A0" w14:textId="1A02BE00" w:rsidR="00055D7B" w:rsidRPr="00BA227B" w:rsidRDefault="00055D7B" w:rsidP="00F46DB9">
      <w:pPr>
        <w:jc w:val="center"/>
        <w:rPr>
          <w:b/>
          <w:u w:val="single"/>
        </w:rPr>
      </w:pPr>
      <w:r>
        <w:rPr>
          <w:b/>
          <w:u w:val="single"/>
        </w:rPr>
        <w:lastRenderedPageBreak/>
        <w:t xml:space="preserve">Counter-Party </w:t>
      </w:r>
      <w:del w:id="106" w:author="ERCOT" w:date="2025-01-27T16:46:00Z">
        <w:r w:rsidDel="00F46DB9">
          <w:rPr>
            <w:b/>
            <w:u w:val="single"/>
          </w:rPr>
          <w:delText xml:space="preserve">(CP) </w:delText>
        </w:r>
      </w:del>
      <w:r w:rsidRPr="00BA227B">
        <w:rPr>
          <w:b/>
          <w:u w:val="single"/>
        </w:rPr>
        <w:t>Credit Application</w:t>
      </w:r>
    </w:p>
    <w:p w14:paraId="15155203" w14:textId="77777777" w:rsidR="00055D7B" w:rsidRPr="0047193F" w:rsidRDefault="00055D7B" w:rsidP="00055D7B"/>
    <w:p w14:paraId="5B08A587" w14:textId="08D03E6F" w:rsidR="00055D7B" w:rsidRPr="00055D7B" w:rsidDel="00BE3107" w:rsidRDefault="00055D7B" w:rsidP="00055D7B">
      <w:pPr>
        <w:rPr>
          <w:del w:id="107" w:author="ERCOT" w:date="2025-10-24T09:20:00Z" w16du:dateUtc="2025-10-24T14:20:00Z"/>
          <w:sz w:val="22"/>
          <w:szCs w:val="22"/>
        </w:rPr>
      </w:pPr>
      <w:del w:id="108" w:author="ERCOT" w:date="2025-10-24T09:20:00Z" w16du:dateUtc="2025-10-24T14:20:00Z">
        <w:r w:rsidRPr="00055D7B" w:rsidDel="00BE3107">
          <w:rPr>
            <w:sz w:val="22"/>
            <w:szCs w:val="22"/>
          </w:rPr>
          <w:delText xml:space="preserve">If Applicant already has a </w:delText>
        </w:r>
      </w:del>
      <w:del w:id="109" w:author="ERCOT" w:date="2025-01-27T16:46:00Z">
        <w:r w:rsidRPr="00055D7B" w:rsidDel="00F46DB9">
          <w:rPr>
            <w:sz w:val="22"/>
            <w:szCs w:val="22"/>
          </w:rPr>
          <w:delText xml:space="preserve">CP </w:delText>
        </w:r>
      </w:del>
      <w:del w:id="110" w:author="ERCOT" w:date="2025-10-24T09:20:00Z" w16du:dateUtc="2025-10-24T14:20:00Z">
        <w:r w:rsidRPr="00055D7B" w:rsidDel="00BE3107">
          <w:rPr>
            <w:sz w:val="22"/>
            <w:szCs w:val="22"/>
          </w:rPr>
          <w:delText>Credit Application on file with ERCOT, only Section One (Applicant Information) is required.</w:delText>
        </w:r>
      </w:del>
    </w:p>
    <w:p w14:paraId="76EB9E32" w14:textId="77777777" w:rsidR="00055D7B" w:rsidRPr="00055D7B" w:rsidDel="00F46DB9" w:rsidRDefault="00055D7B" w:rsidP="00055D7B">
      <w:pPr>
        <w:rPr>
          <w:del w:id="111" w:author="ERCOT" w:date="2025-01-27T16:47:00Z"/>
          <w:sz w:val="22"/>
          <w:szCs w:val="22"/>
        </w:rPr>
      </w:pPr>
    </w:p>
    <w:p w14:paraId="5951D7E8" w14:textId="355B206A" w:rsidR="00055D7B" w:rsidDel="00441A45" w:rsidRDefault="00055D7B" w:rsidP="00055D7B">
      <w:pPr>
        <w:rPr>
          <w:del w:id="112" w:author="ERCOT" w:date="2025-01-27T16:47:00Z"/>
          <w:sz w:val="22"/>
          <w:szCs w:val="22"/>
        </w:rPr>
      </w:pPr>
      <w:del w:id="113" w:author="ERCOT" w:date="2025-01-27T16:47:00Z">
        <w:r w:rsidRPr="00055D7B" w:rsidDel="00F46DB9">
          <w:rPr>
            <w:sz w:val="22"/>
            <w:szCs w:val="22"/>
          </w:rPr>
          <w:delText xml:space="preserve">Revisions to the </w:delText>
        </w:r>
      </w:del>
      <w:del w:id="114" w:author="ERCOT" w:date="2025-01-27T16:46:00Z">
        <w:r w:rsidRPr="00055D7B" w:rsidDel="00F46DB9">
          <w:rPr>
            <w:sz w:val="22"/>
            <w:szCs w:val="22"/>
          </w:rPr>
          <w:delText xml:space="preserve">CP </w:delText>
        </w:r>
      </w:del>
      <w:del w:id="115" w:author="ERCOT" w:date="2025-01-27T16:47:00Z">
        <w:r w:rsidRPr="00055D7B" w:rsidDel="00F46DB9">
          <w:rPr>
            <w:sz w:val="22"/>
            <w:szCs w:val="22"/>
          </w:rPr>
          <w:delText>Credit Application shall be reviewed and approved by the Credit Work Group.</w:delText>
        </w:r>
      </w:del>
    </w:p>
    <w:p w14:paraId="327549FF" w14:textId="77777777" w:rsidR="00055D7B" w:rsidRPr="00055D7B" w:rsidRDefault="00055D7B" w:rsidP="00055D7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1E0" w:firstRow="1" w:lastRow="1" w:firstColumn="1" w:lastColumn="1" w:noHBand="0" w:noVBand="0"/>
      </w:tblPr>
      <w:tblGrid>
        <w:gridCol w:w="2005"/>
        <w:gridCol w:w="672"/>
        <w:gridCol w:w="757"/>
        <w:gridCol w:w="521"/>
        <w:gridCol w:w="379"/>
        <w:gridCol w:w="644"/>
        <w:gridCol w:w="350"/>
        <w:gridCol w:w="213"/>
        <w:gridCol w:w="1371"/>
        <w:gridCol w:w="912"/>
        <w:gridCol w:w="1526"/>
      </w:tblGrid>
      <w:tr w:rsidR="00055D7B" w:rsidRPr="00786DD5" w:rsidDel="00BE3107" w14:paraId="0313A8D5" w14:textId="6C94F2CA" w:rsidTr="00055D7B">
        <w:trPr>
          <w:del w:id="116" w:author="ERCOT" w:date="2025-10-24T09:20:00Z"/>
        </w:trPr>
        <w:tc>
          <w:tcPr>
            <w:tcW w:w="9350" w:type="dxa"/>
            <w:gridSpan w:val="11"/>
          </w:tcPr>
          <w:p w14:paraId="33D4BAEB" w14:textId="75EEFE0B" w:rsidR="00055D7B" w:rsidRPr="00786DD5" w:rsidDel="00BE3107" w:rsidRDefault="00055D7B" w:rsidP="00DB46AA">
            <w:pPr>
              <w:tabs>
                <w:tab w:val="center" w:pos="4680"/>
              </w:tabs>
              <w:suppressAutoHyphens/>
              <w:jc w:val="center"/>
              <w:rPr>
                <w:del w:id="117" w:author="ERCOT" w:date="2025-10-24T09:20:00Z" w16du:dateUtc="2025-10-24T14:20:00Z"/>
                <w:b/>
                <w:sz w:val="22"/>
                <w:szCs w:val="22"/>
              </w:rPr>
            </w:pPr>
            <w:del w:id="118" w:author="ERCOT" w:date="2025-10-24T09:20:00Z" w16du:dateUtc="2025-10-24T14:20:00Z">
              <w:r w:rsidRPr="00786DD5" w:rsidDel="00BE3107">
                <w:rPr>
                  <w:b/>
                  <w:sz w:val="22"/>
                  <w:szCs w:val="22"/>
                </w:rPr>
                <w:delText>1. APPLICANT INFORMATION</w:delText>
              </w:r>
            </w:del>
          </w:p>
        </w:tc>
      </w:tr>
      <w:tr w:rsidR="00055D7B" w:rsidRPr="00786DD5" w14:paraId="1058D8C2" w14:textId="77777777" w:rsidTr="00055D7B">
        <w:tc>
          <w:tcPr>
            <w:tcW w:w="4334" w:type="dxa"/>
            <w:gridSpan w:val="5"/>
          </w:tcPr>
          <w:p w14:paraId="2440B697" w14:textId="77777777" w:rsidR="00055D7B" w:rsidRPr="00786DD5" w:rsidRDefault="00055D7B" w:rsidP="00DB46AA">
            <w:pPr>
              <w:tabs>
                <w:tab w:val="center" w:pos="4680"/>
              </w:tabs>
              <w:suppressAutoHyphens/>
              <w:jc w:val="both"/>
              <w:rPr>
                <w:sz w:val="22"/>
                <w:szCs w:val="22"/>
              </w:rPr>
            </w:pPr>
            <w:r w:rsidRPr="00786DD5">
              <w:rPr>
                <w:sz w:val="22"/>
                <w:szCs w:val="22"/>
              </w:rPr>
              <w:t>Legal Entity Name:</w:t>
            </w:r>
          </w:p>
          <w:p w14:paraId="61A99613" w14:textId="77777777" w:rsidR="00055D7B" w:rsidRPr="00786DD5" w:rsidRDefault="00055D7B" w:rsidP="00DB46AA">
            <w:pPr>
              <w:tabs>
                <w:tab w:val="center" w:pos="4680"/>
              </w:tabs>
              <w:suppressAutoHyphens/>
              <w:jc w:val="both"/>
              <w:rPr>
                <w:i/>
                <w:sz w:val="22"/>
                <w:szCs w:val="22"/>
              </w:rPr>
            </w:pPr>
            <w:r w:rsidRPr="00FD658C">
              <w:rPr>
                <w:i/>
                <w:sz w:val="20"/>
                <w:szCs w:val="22"/>
              </w:rPr>
              <w:t xml:space="preserve">(Entity that signed the Standard Form Agreement and considered the </w:t>
            </w:r>
            <w:r>
              <w:rPr>
                <w:i/>
                <w:sz w:val="20"/>
                <w:szCs w:val="22"/>
              </w:rPr>
              <w:t>CP</w:t>
            </w:r>
            <w:r w:rsidRPr="00FD658C">
              <w:rPr>
                <w:i/>
                <w:sz w:val="20"/>
                <w:szCs w:val="22"/>
              </w:rPr>
              <w:t xml:space="preserve"> per ERCOT Protocols</w:t>
            </w:r>
            <w:r>
              <w:rPr>
                <w:i/>
                <w:sz w:val="20"/>
                <w:szCs w:val="22"/>
              </w:rPr>
              <w:t>.</w:t>
            </w:r>
            <w:r w:rsidRPr="00FD658C">
              <w:rPr>
                <w:i/>
                <w:sz w:val="20"/>
                <w:szCs w:val="22"/>
              </w:rPr>
              <w:t>)</w:t>
            </w:r>
          </w:p>
        </w:tc>
        <w:tc>
          <w:tcPr>
            <w:tcW w:w="5016" w:type="dxa"/>
            <w:gridSpan w:val="6"/>
            <w:vAlign w:val="bottom"/>
          </w:tcPr>
          <w:p w14:paraId="41EF31DE"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1"/>
                  <w:enabled/>
                  <w:calcOnExit w:val="0"/>
                  <w:textInput/>
                </w:ffData>
              </w:fldChar>
            </w:r>
            <w:bookmarkStart w:id="119" w:name="Text121"/>
            <w:r w:rsidRPr="00786DD5">
              <w:rPr>
                <w:sz w:val="22"/>
                <w:szCs w:val="22"/>
              </w:rPr>
              <w:instrText xml:space="preserve"> FORMTEXT </w:instrText>
            </w:r>
            <w:r w:rsidRPr="00786DD5">
              <w:rPr>
                <w:sz w:val="22"/>
                <w:szCs w:val="22"/>
              </w:rPr>
            </w:r>
            <w:r w:rsidRPr="00786DD5">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sidRPr="00786DD5">
              <w:rPr>
                <w:sz w:val="22"/>
                <w:szCs w:val="22"/>
              </w:rPr>
              <w:fldChar w:fldCharType="end"/>
            </w:r>
            <w:bookmarkEnd w:id="119"/>
          </w:p>
        </w:tc>
      </w:tr>
      <w:tr w:rsidR="00055D7B" w:rsidRPr="00786DD5" w14:paraId="64B66D1D" w14:textId="77777777" w:rsidTr="00055D7B">
        <w:tc>
          <w:tcPr>
            <w:tcW w:w="2005" w:type="dxa"/>
          </w:tcPr>
          <w:p w14:paraId="3B804C6A" w14:textId="77777777" w:rsidR="00055D7B" w:rsidRPr="00786DD5" w:rsidRDefault="00055D7B" w:rsidP="00DB46AA">
            <w:pPr>
              <w:tabs>
                <w:tab w:val="center" w:pos="4680"/>
              </w:tabs>
              <w:suppressAutoHyphens/>
              <w:rPr>
                <w:sz w:val="22"/>
                <w:szCs w:val="22"/>
              </w:rPr>
            </w:pPr>
            <w:r w:rsidRPr="00786DD5">
              <w:rPr>
                <w:sz w:val="22"/>
                <w:szCs w:val="22"/>
              </w:rPr>
              <w:t>DUNS No.:</w:t>
            </w:r>
          </w:p>
        </w:tc>
        <w:tc>
          <w:tcPr>
            <w:tcW w:w="1950" w:type="dxa"/>
            <w:gridSpan w:val="3"/>
          </w:tcPr>
          <w:p w14:paraId="4400525A"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2"/>
                  <w:enabled/>
                  <w:calcOnExit w:val="0"/>
                  <w:textInput/>
                </w:ffData>
              </w:fldChar>
            </w:r>
            <w:bookmarkStart w:id="120" w:name="Text122"/>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0"/>
          </w:p>
        </w:tc>
        <w:tc>
          <w:tcPr>
            <w:tcW w:w="1373" w:type="dxa"/>
            <w:gridSpan w:val="3"/>
          </w:tcPr>
          <w:p w14:paraId="5B642A59" w14:textId="77777777" w:rsidR="00055D7B" w:rsidRPr="00786DD5" w:rsidRDefault="00055D7B" w:rsidP="00DB46AA">
            <w:pPr>
              <w:tabs>
                <w:tab w:val="center" w:pos="4680"/>
              </w:tabs>
              <w:suppressAutoHyphens/>
              <w:rPr>
                <w:sz w:val="22"/>
                <w:szCs w:val="22"/>
              </w:rPr>
            </w:pPr>
            <w:r w:rsidRPr="00786DD5">
              <w:rPr>
                <w:sz w:val="22"/>
                <w:szCs w:val="22"/>
              </w:rPr>
              <w:t>Federal EIN:</w:t>
            </w:r>
          </w:p>
        </w:tc>
        <w:tc>
          <w:tcPr>
            <w:tcW w:w="4022" w:type="dxa"/>
            <w:gridSpan w:val="4"/>
          </w:tcPr>
          <w:p w14:paraId="2CB98880"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3"/>
                  <w:enabled/>
                  <w:calcOnExit w:val="0"/>
                  <w:textInput/>
                </w:ffData>
              </w:fldChar>
            </w:r>
            <w:bookmarkStart w:id="121" w:name="Text123"/>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1"/>
          </w:p>
        </w:tc>
      </w:tr>
      <w:tr w:rsidR="00055D7B" w:rsidRPr="00786DD5" w14:paraId="7364EC94" w14:textId="77777777" w:rsidTr="00055D7B">
        <w:tc>
          <w:tcPr>
            <w:tcW w:w="2005" w:type="dxa"/>
          </w:tcPr>
          <w:p w14:paraId="4584F0D7" w14:textId="77777777" w:rsidR="00055D7B" w:rsidRPr="00786DD5" w:rsidRDefault="00055D7B" w:rsidP="00DB46AA">
            <w:pPr>
              <w:jc w:val="both"/>
              <w:rPr>
                <w:bCs/>
                <w:sz w:val="22"/>
                <w:szCs w:val="22"/>
              </w:rPr>
            </w:pPr>
            <w:r w:rsidRPr="00786DD5">
              <w:rPr>
                <w:bCs/>
                <w:sz w:val="22"/>
                <w:szCs w:val="22"/>
              </w:rPr>
              <w:t>Street Address:</w:t>
            </w:r>
          </w:p>
        </w:tc>
        <w:tc>
          <w:tcPr>
            <w:tcW w:w="7345" w:type="dxa"/>
            <w:gridSpan w:val="10"/>
          </w:tcPr>
          <w:p w14:paraId="181832E3" w14:textId="77777777" w:rsidR="00055D7B" w:rsidRPr="00786DD5" w:rsidRDefault="00055D7B" w:rsidP="00DB46AA">
            <w:pPr>
              <w:jc w:val="both"/>
              <w:rPr>
                <w:sz w:val="22"/>
                <w:szCs w:val="22"/>
              </w:rPr>
            </w:pPr>
            <w:r w:rsidRPr="00786DD5">
              <w:rPr>
                <w:sz w:val="22"/>
                <w:szCs w:val="22"/>
              </w:rPr>
              <w:fldChar w:fldCharType="begin">
                <w:ffData>
                  <w:name w:val="Text104"/>
                  <w:enabled/>
                  <w:calcOnExit w:val="0"/>
                  <w:textInput/>
                </w:ffData>
              </w:fldChar>
            </w:r>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p>
        </w:tc>
      </w:tr>
      <w:tr w:rsidR="00055D7B" w:rsidRPr="00786DD5" w14:paraId="1BA62E82" w14:textId="77777777" w:rsidTr="00055D7B">
        <w:tc>
          <w:tcPr>
            <w:tcW w:w="2005" w:type="dxa"/>
          </w:tcPr>
          <w:p w14:paraId="01D4D9DD" w14:textId="77777777" w:rsidR="00055D7B" w:rsidRPr="00786DD5" w:rsidRDefault="00055D7B" w:rsidP="00DB46AA">
            <w:pPr>
              <w:jc w:val="both"/>
              <w:rPr>
                <w:bCs/>
                <w:sz w:val="22"/>
                <w:szCs w:val="22"/>
              </w:rPr>
            </w:pPr>
            <w:r w:rsidRPr="00786DD5">
              <w:rPr>
                <w:bCs/>
                <w:sz w:val="22"/>
                <w:szCs w:val="22"/>
              </w:rPr>
              <w:t>City:</w:t>
            </w:r>
          </w:p>
        </w:tc>
        <w:tc>
          <w:tcPr>
            <w:tcW w:w="1429" w:type="dxa"/>
            <w:gridSpan w:val="2"/>
          </w:tcPr>
          <w:p w14:paraId="5DB69C92" w14:textId="77777777" w:rsidR="00055D7B" w:rsidRPr="00786DD5" w:rsidRDefault="00055D7B" w:rsidP="00DB46AA">
            <w:pPr>
              <w:jc w:val="both"/>
              <w:rPr>
                <w:bCs/>
                <w:sz w:val="22"/>
                <w:szCs w:val="22"/>
              </w:rPr>
            </w:pPr>
            <w:r w:rsidRPr="00786DD5">
              <w:rPr>
                <w:bCs/>
                <w:sz w:val="22"/>
                <w:szCs w:val="22"/>
              </w:rPr>
              <w:fldChar w:fldCharType="begin">
                <w:ffData>
                  <w:name w:val="Text124"/>
                  <w:enabled/>
                  <w:calcOnExit w:val="0"/>
                  <w:textInput/>
                </w:ffData>
              </w:fldChar>
            </w:r>
            <w:bookmarkStart w:id="122" w:name="Text124"/>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bookmarkEnd w:id="122"/>
          </w:p>
        </w:tc>
        <w:tc>
          <w:tcPr>
            <w:tcW w:w="900" w:type="dxa"/>
            <w:gridSpan w:val="2"/>
          </w:tcPr>
          <w:p w14:paraId="41A16A1A" w14:textId="77777777" w:rsidR="00055D7B" w:rsidRPr="00786DD5" w:rsidRDefault="00055D7B" w:rsidP="00DB46AA">
            <w:pPr>
              <w:jc w:val="both"/>
              <w:rPr>
                <w:bCs/>
                <w:sz w:val="22"/>
                <w:szCs w:val="22"/>
              </w:rPr>
            </w:pPr>
            <w:r w:rsidRPr="00786DD5">
              <w:rPr>
                <w:bCs/>
                <w:sz w:val="22"/>
                <w:szCs w:val="22"/>
              </w:rPr>
              <w:t>State:</w:t>
            </w:r>
          </w:p>
        </w:tc>
        <w:tc>
          <w:tcPr>
            <w:tcW w:w="1207" w:type="dxa"/>
            <w:gridSpan w:val="3"/>
          </w:tcPr>
          <w:p w14:paraId="687048DA" w14:textId="77777777" w:rsidR="00055D7B" w:rsidRPr="00786DD5" w:rsidRDefault="00055D7B" w:rsidP="00DB46AA">
            <w:pPr>
              <w:jc w:val="both"/>
              <w:rPr>
                <w:bCs/>
                <w:sz w:val="22"/>
                <w:szCs w:val="22"/>
              </w:rPr>
            </w:pPr>
            <w:r w:rsidRPr="00786DD5">
              <w:rPr>
                <w:bCs/>
                <w:sz w:val="22"/>
                <w:szCs w:val="22"/>
              </w:rPr>
              <w:fldChar w:fldCharType="begin">
                <w:ffData>
                  <w:name w:val="Text125"/>
                  <w:enabled/>
                  <w:calcOnExit w:val="0"/>
                  <w:textInput/>
                </w:ffData>
              </w:fldChar>
            </w:r>
            <w:bookmarkStart w:id="123" w:name="Text125"/>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bookmarkEnd w:id="123"/>
          </w:p>
        </w:tc>
        <w:tc>
          <w:tcPr>
            <w:tcW w:w="1371" w:type="dxa"/>
          </w:tcPr>
          <w:p w14:paraId="36A7B221" w14:textId="77777777" w:rsidR="00055D7B" w:rsidRPr="00786DD5" w:rsidRDefault="00055D7B" w:rsidP="00DB46AA">
            <w:pPr>
              <w:jc w:val="both"/>
              <w:rPr>
                <w:bCs/>
                <w:sz w:val="22"/>
                <w:szCs w:val="22"/>
              </w:rPr>
            </w:pPr>
            <w:r w:rsidRPr="00786DD5">
              <w:rPr>
                <w:bCs/>
                <w:sz w:val="22"/>
                <w:szCs w:val="22"/>
              </w:rPr>
              <w:t>Zip:</w:t>
            </w:r>
          </w:p>
        </w:tc>
        <w:tc>
          <w:tcPr>
            <w:tcW w:w="2438" w:type="dxa"/>
            <w:gridSpan w:val="2"/>
          </w:tcPr>
          <w:p w14:paraId="5A697B25" w14:textId="77777777" w:rsidR="00055D7B" w:rsidRPr="00786DD5" w:rsidRDefault="00055D7B" w:rsidP="00DB46AA">
            <w:pPr>
              <w:jc w:val="both"/>
              <w:rPr>
                <w:bCs/>
                <w:sz w:val="22"/>
                <w:szCs w:val="22"/>
              </w:rPr>
            </w:pPr>
            <w:r w:rsidRPr="00786DD5">
              <w:rPr>
                <w:bCs/>
                <w:sz w:val="22"/>
                <w:szCs w:val="22"/>
              </w:rPr>
              <w:fldChar w:fldCharType="begin">
                <w:ffData>
                  <w:name w:val="Text126"/>
                  <w:enabled/>
                  <w:calcOnExit w:val="0"/>
                  <w:textInput/>
                </w:ffData>
              </w:fldChar>
            </w:r>
            <w:bookmarkStart w:id="124" w:name="Text126"/>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bookmarkEnd w:id="124"/>
          </w:p>
        </w:tc>
      </w:tr>
      <w:tr w:rsidR="00055D7B" w:rsidRPr="00786DD5" w14:paraId="175899FC" w14:textId="77777777" w:rsidTr="00055D7B">
        <w:tc>
          <w:tcPr>
            <w:tcW w:w="2005" w:type="dxa"/>
            <w:vAlign w:val="center"/>
          </w:tcPr>
          <w:p w14:paraId="5152F290" w14:textId="77777777" w:rsidR="00055D7B" w:rsidRPr="00786DD5" w:rsidRDefault="00055D7B" w:rsidP="00DB46AA">
            <w:pPr>
              <w:rPr>
                <w:bCs/>
                <w:sz w:val="22"/>
                <w:szCs w:val="22"/>
              </w:rPr>
            </w:pPr>
            <w:r>
              <w:rPr>
                <w:bCs/>
                <w:sz w:val="22"/>
                <w:szCs w:val="22"/>
              </w:rPr>
              <w:t>Authorized Representative (AR):</w:t>
            </w:r>
          </w:p>
        </w:tc>
        <w:tc>
          <w:tcPr>
            <w:tcW w:w="1429" w:type="dxa"/>
            <w:gridSpan w:val="2"/>
            <w:vAlign w:val="bottom"/>
          </w:tcPr>
          <w:p w14:paraId="76306722" w14:textId="77777777" w:rsidR="00055D7B" w:rsidRPr="00786DD5" w:rsidRDefault="00055D7B" w:rsidP="00DB46AA">
            <w:pPr>
              <w:rPr>
                <w:bCs/>
                <w:sz w:val="22"/>
                <w:szCs w:val="22"/>
              </w:rPr>
            </w:pPr>
            <w:r w:rsidRPr="00786DD5">
              <w:rPr>
                <w:bCs/>
                <w:sz w:val="22"/>
                <w:szCs w:val="22"/>
              </w:rPr>
              <w:fldChar w:fldCharType="begin">
                <w:ffData>
                  <w:name w:val="Text124"/>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c>
          <w:tcPr>
            <w:tcW w:w="900" w:type="dxa"/>
            <w:gridSpan w:val="2"/>
            <w:vAlign w:val="bottom"/>
          </w:tcPr>
          <w:p w14:paraId="39F187FA" w14:textId="77777777" w:rsidR="00055D7B" w:rsidRPr="00786DD5" w:rsidRDefault="00055D7B" w:rsidP="00DB46AA">
            <w:pPr>
              <w:rPr>
                <w:bCs/>
                <w:sz w:val="22"/>
                <w:szCs w:val="22"/>
              </w:rPr>
            </w:pPr>
            <w:r>
              <w:rPr>
                <w:bCs/>
                <w:sz w:val="22"/>
                <w:szCs w:val="22"/>
              </w:rPr>
              <w:t>Phone:</w:t>
            </w:r>
          </w:p>
        </w:tc>
        <w:tc>
          <w:tcPr>
            <w:tcW w:w="1207" w:type="dxa"/>
            <w:gridSpan w:val="3"/>
            <w:vAlign w:val="bottom"/>
          </w:tcPr>
          <w:p w14:paraId="01FA48C8" w14:textId="77777777" w:rsidR="00055D7B" w:rsidRPr="00786DD5" w:rsidRDefault="00055D7B" w:rsidP="00DB46AA">
            <w:pPr>
              <w:rPr>
                <w:bCs/>
                <w:sz w:val="22"/>
                <w:szCs w:val="22"/>
              </w:rPr>
            </w:pPr>
            <w:r w:rsidRPr="00786DD5">
              <w:rPr>
                <w:bCs/>
                <w:sz w:val="22"/>
                <w:szCs w:val="22"/>
              </w:rPr>
              <w:fldChar w:fldCharType="begin">
                <w:ffData>
                  <w:name w:val="Text125"/>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c>
          <w:tcPr>
            <w:tcW w:w="1371" w:type="dxa"/>
            <w:vAlign w:val="bottom"/>
          </w:tcPr>
          <w:p w14:paraId="79C6D4A7" w14:textId="77777777" w:rsidR="00055D7B" w:rsidRDefault="00055D7B" w:rsidP="00DB46AA">
            <w:pPr>
              <w:rPr>
                <w:sz w:val="22"/>
                <w:szCs w:val="22"/>
              </w:rPr>
            </w:pPr>
            <w:r w:rsidRPr="00786DD5">
              <w:rPr>
                <w:sz w:val="22"/>
                <w:szCs w:val="22"/>
              </w:rPr>
              <w:t xml:space="preserve">Email </w:t>
            </w:r>
          </w:p>
          <w:p w14:paraId="5BD90D1E" w14:textId="77777777" w:rsidR="00055D7B" w:rsidRPr="00786DD5" w:rsidRDefault="00055D7B" w:rsidP="00DB46AA">
            <w:pPr>
              <w:rPr>
                <w:bCs/>
                <w:sz w:val="22"/>
                <w:szCs w:val="22"/>
              </w:rPr>
            </w:pPr>
            <w:r w:rsidRPr="00786DD5">
              <w:rPr>
                <w:sz w:val="22"/>
                <w:szCs w:val="22"/>
              </w:rPr>
              <w:t>Address:</w:t>
            </w:r>
          </w:p>
        </w:tc>
        <w:tc>
          <w:tcPr>
            <w:tcW w:w="2438" w:type="dxa"/>
            <w:gridSpan w:val="2"/>
            <w:vAlign w:val="bottom"/>
          </w:tcPr>
          <w:p w14:paraId="30D931CF" w14:textId="77777777" w:rsidR="00055D7B" w:rsidRPr="00786DD5" w:rsidRDefault="00055D7B" w:rsidP="00DB46AA">
            <w:pPr>
              <w:rPr>
                <w:bCs/>
                <w:sz w:val="22"/>
                <w:szCs w:val="22"/>
              </w:rPr>
            </w:pPr>
            <w:r w:rsidRPr="00786DD5">
              <w:rPr>
                <w:bCs/>
                <w:sz w:val="22"/>
                <w:szCs w:val="22"/>
              </w:rPr>
              <w:fldChar w:fldCharType="begin">
                <w:ffData>
                  <w:name w:val="Text125"/>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r>
      <w:tr w:rsidR="00055D7B" w:rsidRPr="00786DD5" w14:paraId="03FD1184" w14:textId="77777777" w:rsidTr="00055D7B">
        <w:tc>
          <w:tcPr>
            <w:tcW w:w="2005" w:type="dxa"/>
            <w:vAlign w:val="center"/>
          </w:tcPr>
          <w:p w14:paraId="3D180C79" w14:textId="77777777" w:rsidR="00055D7B" w:rsidRPr="00786DD5" w:rsidRDefault="00055D7B" w:rsidP="00DB46AA">
            <w:pPr>
              <w:rPr>
                <w:bCs/>
                <w:sz w:val="22"/>
                <w:szCs w:val="22"/>
              </w:rPr>
            </w:pPr>
            <w:r w:rsidRPr="00786DD5">
              <w:rPr>
                <w:sz w:val="22"/>
                <w:szCs w:val="22"/>
              </w:rPr>
              <w:t>Backup</w:t>
            </w:r>
            <w:r>
              <w:rPr>
                <w:sz w:val="22"/>
                <w:szCs w:val="22"/>
              </w:rPr>
              <w:t xml:space="preserve"> AR</w:t>
            </w:r>
            <w:r w:rsidRPr="00786DD5">
              <w:rPr>
                <w:sz w:val="22"/>
                <w:szCs w:val="22"/>
              </w:rPr>
              <w:t>:</w:t>
            </w:r>
          </w:p>
        </w:tc>
        <w:tc>
          <w:tcPr>
            <w:tcW w:w="1429" w:type="dxa"/>
            <w:gridSpan w:val="2"/>
            <w:vAlign w:val="bottom"/>
          </w:tcPr>
          <w:p w14:paraId="5EA35313" w14:textId="77777777" w:rsidR="00055D7B" w:rsidRPr="00786DD5" w:rsidRDefault="00055D7B" w:rsidP="00DB46AA">
            <w:pPr>
              <w:rPr>
                <w:bCs/>
                <w:sz w:val="22"/>
                <w:szCs w:val="22"/>
              </w:rPr>
            </w:pPr>
            <w:r w:rsidRPr="00786DD5">
              <w:rPr>
                <w:bCs/>
                <w:sz w:val="22"/>
                <w:szCs w:val="22"/>
              </w:rPr>
              <w:fldChar w:fldCharType="begin">
                <w:ffData>
                  <w:name w:val="Text124"/>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c>
          <w:tcPr>
            <w:tcW w:w="900" w:type="dxa"/>
            <w:gridSpan w:val="2"/>
            <w:vAlign w:val="bottom"/>
          </w:tcPr>
          <w:p w14:paraId="3AB6E6EE" w14:textId="77777777" w:rsidR="00055D7B" w:rsidRPr="00786DD5" w:rsidRDefault="00055D7B" w:rsidP="00DB46AA">
            <w:pPr>
              <w:rPr>
                <w:bCs/>
                <w:sz w:val="22"/>
                <w:szCs w:val="22"/>
              </w:rPr>
            </w:pPr>
            <w:r>
              <w:rPr>
                <w:bCs/>
                <w:sz w:val="22"/>
                <w:szCs w:val="22"/>
              </w:rPr>
              <w:t>Phone:</w:t>
            </w:r>
          </w:p>
        </w:tc>
        <w:tc>
          <w:tcPr>
            <w:tcW w:w="1207" w:type="dxa"/>
            <w:gridSpan w:val="3"/>
            <w:vAlign w:val="bottom"/>
          </w:tcPr>
          <w:p w14:paraId="15C608F0" w14:textId="77777777" w:rsidR="00055D7B" w:rsidRPr="00786DD5" w:rsidRDefault="00055D7B" w:rsidP="00DB46AA">
            <w:pPr>
              <w:rPr>
                <w:bCs/>
                <w:sz w:val="22"/>
                <w:szCs w:val="22"/>
              </w:rPr>
            </w:pPr>
            <w:r w:rsidRPr="00786DD5">
              <w:rPr>
                <w:bCs/>
                <w:sz w:val="22"/>
                <w:szCs w:val="22"/>
              </w:rPr>
              <w:fldChar w:fldCharType="begin">
                <w:ffData>
                  <w:name w:val="Text125"/>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c>
          <w:tcPr>
            <w:tcW w:w="1371" w:type="dxa"/>
            <w:vAlign w:val="bottom"/>
          </w:tcPr>
          <w:p w14:paraId="695195CF" w14:textId="77777777" w:rsidR="00055D7B" w:rsidRDefault="00055D7B" w:rsidP="00DB46AA">
            <w:pPr>
              <w:rPr>
                <w:sz w:val="22"/>
                <w:szCs w:val="22"/>
              </w:rPr>
            </w:pPr>
            <w:r w:rsidRPr="00786DD5">
              <w:rPr>
                <w:sz w:val="22"/>
                <w:szCs w:val="22"/>
              </w:rPr>
              <w:t xml:space="preserve">Email </w:t>
            </w:r>
          </w:p>
          <w:p w14:paraId="79ED0FFF" w14:textId="77777777" w:rsidR="00055D7B" w:rsidRPr="00786DD5" w:rsidRDefault="00055D7B" w:rsidP="00DB46AA">
            <w:pPr>
              <w:rPr>
                <w:bCs/>
                <w:sz w:val="22"/>
                <w:szCs w:val="22"/>
              </w:rPr>
            </w:pPr>
            <w:r w:rsidRPr="00786DD5">
              <w:rPr>
                <w:sz w:val="22"/>
                <w:szCs w:val="22"/>
              </w:rPr>
              <w:t>Address:</w:t>
            </w:r>
          </w:p>
        </w:tc>
        <w:tc>
          <w:tcPr>
            <w:tcW w:w="2438" w:type="dxa"/>
            <w:gridSpan w:val="2"/>
            <w:vAlign w:val="bottom"/>
          </w:tcPr>
          <w:p w14:paraId="168B95C3" w14:textId="77777777" w:rsidR="00055D7B" w:rsidRPr="00786DD5" w:rsidRDefault="00055D7B" w:rsidP="00DB46AA">
            <w:pPr>
              <w:rPr>
                <w:bCs/>
                <w:sz w:val="22"/>
                <w:szCs w:val="22"/>
              </w:rPr>
            </w:pPr>
            <w:r w:rsidRPr="00786DD5">
              <w:rPr>
                <w:bCs/>
                <w:sz w:val="22"/>
                <w:szCs w:val="22"/>
              </w:rPr>
              <w:fldChar w:fldCharType="begin">
                <w:ffData>
                  <w:name w:val="Text125"/>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r>
      <w:tr w:rsidR="00055D7B" w:rsidRPr="00786DD5" w14:paraId="51BC17BE" w14:textId="77777777" w:rsidTr="00055D7B">
        <w:tc>
          <w:tcPr>
            <w:tcW w:w="2005" w:type="dxa"/>
            <w:vAlign w:val="center"/>
          </w:tcPr>
          <w:p w14:paraId="1E95A6DC" w14:textId="77777777" w:rsidR="00055D7B" w:rsidRPr="00786DD5" w:rsidRDefault="00055D7B" w:rsidP="00DB46AA">
            <w:pPr>
              <w:tabs>
                <w:tab w:val="center" w:pos="4680"/>
              </w:tabs>
              <w:suppressAutoHyphens/>
              <w:rPr>
                <w:sz w:val="22"/>
                <w:szCs w:val="22"/>
              </w:rPr>
            </w:pPr>
            <w:r w:rsidRPr="00786DD5">
              <w:rPr>
                <w:sz w:val="22"/>
                <w:szCs w:val="22"/>
              </w:rPr>
              <w:t>Credit Contact:</w:t>
            </w:r>
          </w:p>
        </w:tc>
        <w:tc>
          <w:tcPr>
            <w:tcW w:w="1429" w:type="dxa"/>
            <w:gridSpan w:val="2"/>
            <w:vAlign w:val="bottom"/>
          </w:tcPr>
          <w:p w14:paraId="6E2EF859"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7"/>
                  <w:enabled/>
                  <w:calcOnExit w:val="0"/>
                  <w:textInput/>
                </w:ffData>
              </w:fldChar>
            </w:r>
            <w:bookmarkStart w:id="125" w:name="Text127"/>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5"/>
          </w:p>
        </w:tc>
        <w:tc>
          <w:tcPr>
            <w:tcW w:w="900" w:type="dxa"/>
            <w:gridSpan w:val="2"/>
            <w:vAlign w:val="bottom"/>
          </w:tcPr>
          <w:p w14:paraId="1AFA518A" w14:textId="77777777" w:rsidR="00055D7B" w:rsidRPr="00786DD5" w:rsidRDefault="00055D7B" w:rsidP="00DB46AA">
            <w:pPr>
              <w:tabs>
                <w:tab w:val="center" w:pos="4680"/>
              </w:tabs>
              <w:suppressAutoHyphens/>
              <w:rPr>
                <w:sz w:val="22"/>
                <w:szCs w:val="22"/>
              </w:rPr>
            </w:pPr>
            <w:r w:rsidRPr="00786DD5">
              <w:rPr>
                <w:sz w:val="22"/>
                <w:szCs w:val="22"/>
              </w:rPr>
              <w:t>Phone:</w:t>
            </w:r>
          </w:p>
        </w:tc>
        <w:tc>
          <w:tcPr>
            <w:tcW w:w="1207" w:type="dxa"/>
            <w:gridSpan w:val="3"/>
            <w:vAlign w:val="bottom"/>
          </w:tcPr>
          <w:p w14:paraId="1016E17E"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8"/>
                  <w:enabled/>
                  <w:calcOnExit w:val="0"/>
                  <w:textInput/>
                </w:ffData>
              </w:fldChar>
            </w:r>
            <w:bookmarkStart w:id="126" w:name="Text128"/>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6"/>
          </w:p>
        </w:tc>
        <w:tc>
          <w:tcPr>
            <w:tcW w:w="1371" w:type="dxa"/>
            <w:vAlign w:val="bottom"/>
          </w:tcPr>
          <w:p w14:paraId="58D567C1" w14:textId="77777777" w:rsidR="00055D7B" w:rsidRPr="00786DD5" w:rsidRDefault="00055D7B" w:rsidP="00DB46AA">
            <w:pPr>
              <w:tabs>
                <w:tab w:val="center" w:pos="4680"/>
              </w:tabs>
              <w:suppressAutoHyphens/>
              <w:rPr>
                <w:sz w:val="22"/>
                <w:szCs w:val="22"/>
              </w:rPr>
            </w:pPr>
            <w:r w:rsidRPr="00786DD5">
              <w:rPr>
                <w:sz w:val="22"/>
                <w:szCs w:val="22"/>
              </w:rPr>
              <w:t>Email Address:</w:t>
            </w:r>
          </w:p>
        </w:tc>
        <w:tc>
          <w:tcPr>
            <w:tcW w:w="2438" w:type="dxa"/>
            <w:gridSpan w:val="2"/>
            <w:vAlign w:val="bottom"/>
          </w:tcPr>
          <w:p w14:paraId="0DFA2DCF"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9"/>
                  <w:enabled/>
                  <w:calcOnExit w:val="0"/>
                  <w:textInput/>
                </w:ffData>
              </w:fldChar>
            </w:r>
            <w:bookmarkStart w:id="127" w:name="Text129"/>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7"/>
          </w:p>
        </w:tc>
      </w:tr>
      <w:tr w:rsidR="00055D7B" w:rsidRPr="00786DD5" w14:paraId="6347BA84" w14:textId="77777777" w:rsidTr="00055D7B">
        <w:tc>
          <w:tcPr>
            <w:tcW w:w="2005" w:type="dxa"/>
            <w:vAlign w:val="center"/>
          </w:tcPr>
          <w:p w14:paraId="37E7C10B" w14:textId="77777777" w:rsidR="00055D7B" w:rsidRPr="00786DD5" w:rsidRDefault="00055D7B" w:rsidP="00DB46AA">
            <w:pPr>
              <w:tabs>
                <w:tab w:val="center" w:pos="4680"/>
              </w:tabs>
              <w:suppressAutoHyphens/>
              <w:rPr>
                <w:sz w:val="22"/>
                <w:szCs w:val="22"/>
              </w:rPr>
            </w:pPr>
            <w:r w:rsidRPr="00786DD5">
              <w:rPr>
                <w:sz w:val="22"/>
                <w:szCs w:val="22"/>
              </w:rPr>
              <w:t>Backup Credit Contact:</w:t>
            </w:r>
          </w:p>
        </w:tc>
        <w:tc>
          <w:tcPr>
            <w:tcW w:w="1429" w:type="dxa"/>
            <w:gridSpan w:val="2"/>
            <w:vAlign w:val="bottom"/>
          </w:tcPr>
          <w:p w14:paraId="50E5A7D9"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30"/>
                  <w:enabled/>
                  <w:calcOnExit w:val="0"/>
                  <w:textInput/>
                </w:ffData>
              </w:fldChar>
            </w:r>
            <w:bookmarkStart w:id="128" w:name="Text130"/>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8"/>
          </w:p>
        </w:tc>
        <w:tc>
          <w:tcPr>
            <w:tcW w:w="900" w:type="dxa"/>
            <w:gridSpan w:val="2"/>
            <w:vAlign w:val="bottom"/>
          </w:tcPr>
          <w:p w14:paraId="15651C68" w14:textId="77777777" w:rsidR="00055D7B" w:rsidRPr="00786DD5" w:rsidRDefault="00055D7B" w:rsidP="00DB46AA">
            <w:pPr>
              <w:tabs>
                <w:tab w:val="center" w:pos="4680"/>
              </w:tabs>
              <w:suppressAutoHyphens/>
              <w:rPr>
                <w:sz w:val="22"/>
                <w:szCs w:val="22"/>
              </w:rPr>
            </w:pPr>
            <w:r w:rsidRPr="00786DD5">
              <w:rPr>
                <w:sz w:val="22"/>
                <w:szCs w:val="22"/>
              </w:rPr>
              <w:t>Phone:</w:t>
            </w:r>
          </w:p>
        </w:tc>
        <w:tc>
          <w:tcPr>
            <w:tcW w:w="1207" w:type="dxa"/>
            <w:gridSpan w:val="3"/>
            <w:vAlign w:val="bottom"/>
          </w:tcPr>
          <w:p w14:paraId="62FF7CD3"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31"/>
                  <w:enabled/>
                  <w:calcOnExit w:val="0"/>
                  <w:textInput/>
                </w:ffData>
              </w:fldChar>
            </w:r>
            <w:bookmarkStart w:id="129" w:name="Text131"/>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9"/>
          </w:p>
        </w:tc>
        <w:tc>
          <w:tcPr>
            <w:tcW w:w="1371" w:type="dxa"/>
            <w:vAlign w:val="bottom"/>
          </w:tcPr>
          <w:p w14:paraId="7E648995" w14:textId="77777777" w:rsidR="00055D7B" w:rsidRPr="00786DD5" w:rsidRDefault="00055D7B" w:rsidP="00DB46AA">
            <w:pPr>
              <w:tabs>
                <w:tab w:val="center" w:pos="4680"/>
              </w:tabs>
              <w:suppressAutoHyphens/>
              <w:rPr>
                <w:sz w:val="22"/>
                <w:szCs w:val="22"/>
              </w:rPr>
            </w:pPr>
            <w:r w:rsidRPr="00786DD5">
              <w:rPr>
                <w:sz w:val="22"/>
                <w:szCs w:val="22"/>
              </w:rPr>
              <w:t>Email Address:</w:t>
            </w:r>
          </w:p>
        </w:tc>
        <w:tc>
          <w:tcPr>
            <w:tcW w:w="2438" w:type="dxa"/>
            <w:gridSpan w:val="2"/>
            <w:vAlign w:val="bottom"/>
          </w:tcPr>
          <w:p w14:paraId="71FF1EA6"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87"/>
                  <w:enabled/>
                  <w:calcOnExit w:val="0"/>
                  <w:textInput/>
                </w:ffData>
              </w:fldChar>
            </w:r>
            <w:r w:rsidRPr="00786DD5">
              <w:rPr>
                <w:sz w:val="22"/>
                <w:szCs w:val="22"/>
              </w:rPr>
              <w:instrText xml:space="preserve"> FORMTEXT </w:instrText>
            </w:r>
            <w:r w:rsidRPr="00786DD5">
              <w:rPr>
                <w:sz w:val="22"/>
                <w:szCs w:val="22"/>
              </w:rPr>
            </w:r>
            <w:r w:rsidRPr="00786DD5">
              <w:rPr>
                <w:sz w:val="22"/>
                <w:szCs w:val="22"/>
              </w:rPr>
              <w:fldChar w:fldCharType="separate"/>
            </w:r>
            <w:r w:rsidRPr="00786DD5">
              <w:rPr>
                <w:rFonts w:eastAsia="MS Mincho"/>
                <w:noProof/>
                <w:sz w:val="22"/>
                <w:szCs w:val="22"/>
              </w:rPr>
              <w:t> </w:t>
            </w:r>
            <w:r w:rsidRPr="00786DD5">
              <w:rPr>
                <w:rFonts w:eastAsia="MS Mincho"/>
                <w:noProof/>
                <w:sz w:val="22"/>
                <w:szCs w:val="22"/>
              </w:rPr>
              <w:t> </w:t>
            </w:r>
            <w:r w:rsidRPr="00786DD5">
              <w:rPr>
                <w:rFonts w:eastAsia="MS Mincho"/>
                <w:noProof/>
                <w:sz w:val="22"/>
                <w:szCs w:val="22"/>
              </w:rPr>
              <w:t> </w:t>
            </w:r>
            <w:r w:rsidRPr="00786DD5">
              <w:rPr>
                <w:rFonts w:eastAsia="MS Mincho"/>
                <w:noProof/>
                <w:sz w:val="22"/>
                <w:szCs w:val="22"/>
              </w:rPr>
              <w:t> </w:t>
            </w:r>
            <w:r w:rsidRPr="00786DD5">
              <w:rPr>
                <w:rFonts w:eastAsia="MS Mincho"/>
                <w:noProof/>
                <w:sz w:val="22"/>
                <w:szCs w:val="22"/>
              </w:rPr>
              <w:t> </w:t>
            </w:r>
            <w:r w:rsidRPr="00786DD5">
              <w:rPr>
                <w:sz w:val="22"/>
                <w:szCs w:val="22"/>
              </w:rPr>
              <w:fldChar w:fldCharType="end"/>
            </w:r>
          </w:p>
        </w:tc>
      </w:tr>
      <w:tr w:rsidR="00055D7B" w:rsidRPr="00786DD5" w14:paraId="6D63F596" w14:textId="77777777" w:rsidTr="00055D7B">
        <w:tc>
          <w:tcPr>
            <w:tcW w:w="2677" w:type="dxa"/>
            <w:gridSpan w:val="2"/>
          </w:tcPr>
          <w:p w14:paraId="51CB4FAA" w14:textId="5A26A5EB" w:rsidR="00055D7B" w:rsidRPr="00786DD5" w:rsidRDefault="00055D7B" w:rsidP="00DB46AA">
            <w:pPr>
              <w:tabs>
                <w:tab w:val="center" w:pos="4680"/>
              </w:tabs>
              <w:suppressAutoHyphens/>
              <w:rPr>
                <w:sz w:val="22"/>
                <w:szCs w:val="22"/>
              </w:rPr>
            </w:pPr>
            <w:del w:id="130" w:author="ERCOT" w:date="2025-10-16T19:24:00Z" w16du:dateUtc="2025-10-17T00:24:00Z">
              <w:r w:rsidRPr="00786DD5" w:rsidDel="00E507BD">
                <w:rPr>
                  <w:sz w:val="22"/>
                  <w:szCs w:val="22"/>
                </w:rPr>
                <w:delText xml:space="preserve">Corporate </w:delText>
              </w:r>
            </w:del>
            <w:ins w:id="131" w:author="ERCOT" w:date="2025-10-16T19:24:00Z" w16du:dateUtc="2025-10-17T00:24:00Z">
              <w:r w:rsidR="00E507BD">
                <w:rPr>
                  <w:sz w:val="22"/>
                  <w:szCs w:val="22"/>
                </w:rPr>
                <w:t>Ultimate</w:t>
              </w:r>
              <w:r w:rsidR="00E507BD" w:rsidRPr="00786DD5">
                <w:rPr>
                  <w:sz w:val="22"/>
                  <w:szCs w:val="22"/>
                </w:rPr>
                <w:t xml:space="preserve"> </w:t>
              </w:r>
            </w:ins>
            <w:r w:rsidRPr="00786DD5">
              <w:rPr>
                <w:sz w:val="22"/>
                <w:szCs w:val="22"/>
              </w:rPr>
              <w:t>Parent (if any):</w:t>
            </w:r>
          </w:p>
        </w:tc>
        <w:tc>
          <w:tcPr>
            <w:tcW w:w="6673" w:type="dxa"/>
            <w:gridSpan w:val="9"/>
          </w:tcPr>
          <w:p w14:paraId="7FBC144E"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2"/>
                  <w:enabled/>
                  <w:calcOnExit w:val="0"/>
                  <w:textInput/>
                </w:ffData>
              </w:fldChar>
            </w:r>
            <w:bookmarkStart w:id="132" w:name="Text132"/>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2"/>
          </w:p>
        </w:tc>
      </w:tr>
      <w:tr w:rsidR="00055D7B" w:rsidRPr="00786DD5" w14:paraId="32607EE6" w14:textId="77777777" w:rsidTr="00055D7B">
        <w:tc>
          <w:tcPr>
            <w:tcW w:w="2677" w:type="dxa"/>
            <w:gridSpan w:val="2"/>
          </w:tcPr>
          <w:p w14:paraId="2ED16212" w14:textId="77777777" w:rsidR="00055D7B" w:rsidRPr="00786DD5" w:rsidRDefault="00055D7B" w:rsidP="00DB46AA">
            <w:pPr>
              <w:tabs>
                <w:tab w:val="center" w:pos="4680"/>
              </w:tabs>
              <w:suppressAutoHyphens/>
              <w:rPr>
                <w:sz w:val="22"/>
                <w:szCs w:val="22"/>
              </w:rPr>
            </w:pPr>
            <w:r>
              <w:rPr>
                <w:sz w:val="22"/>
                <w:szCs w:val="22"/>
              </w:rPr>
              <w:t>Website Address:</w:t>
            </w:r>
          </w:p>
        </w:tc>
        <w:tc>
          <w:tcPr>
            <w:tcW w:w="6673" w:type="dxa"/>
            <w:gridSpan w:val="9"/>
          </w:tcPr>
          <w:p w14:paraId="31AC19A4"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2"/>
                  <w:enabled/>
                  <w:calcOnExit w:val="0"/>
                  <w:textInput/>
                </w:ffData>
              </w:fldChar>
            </w:r>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p>
        </w:tc>
      </w:tr>
      <w:tr w:rsidR="00055D7B" w:rsidRPr="00786DD5" w14:paraId="49CB8106" w14:textId="77777777" w:rsidTr="00055D7B">
        <w:tc>
          <w:tcPr>
            <w:tcW w:w="9350" w:type="dxa"/>
            <w:gridSpan w:val="11"/>
          </w:tcPr>
          <w:p w14:paraId="3AF0FA9F" w14:textId="77777777" w:rsidR="00055D7B" w:rsidRPr="00265D78" w:rsidRDefault="00055D7B" w:rsidP="00DB46AA">
            <w:pPr>
              <w:tabs>
                <w:tab w:val="center" w:pos="4680"/>
              </w:tabs>
              <w:suppressAutoHyphens/>
              <w:rPr>
                <w:b/>
                <w:sz w:val="22"/>
                <w:szCs w:val="22"/>
              </w:rPr>
            </w:pPr>
            <w:r w:rsidRPr="00265D78">
              <w:rPr>
                <w:sz w:val="22"/>
                <w:szCs w:val="22"/>
              </w:rPr>
              <w:t xml:space="preserve">Total Potential Exposure (TPE) components required per Protocol Section 16.11.4.1 </w:t>
            </w:r>
          </w:p>
        </w:tc>
      </w:tr>
      <w:tr w:rsidR="00055D7B" w:rsidRPr="00786DD5" w14:paraId="656EFD75" w14:textId="77777777" w:rsidTr="00055D7B">
        <w:tc>
          <w:tcPr>
            <w:tcW w:w="7824" w:type="dxa"/>
            <w:gridSpan w:val="10"/>
          </w:tcPr>
          <w:p w14:paraId="1F21A62A" w14:textId="77777777" w:rsidR="00055D7B" w:rsidRPr="00786DD5" w:rsidRDefault="00055D7B" w:rsidP="00DB46AA">
            <w:pPr>
              <w:tabs>
                <w:tab w:val="center" w:pos="4680"/>
              </w:tabs>
              <w:suppressAutoHyphens/>
              <w:rPr>
                <w:sz w:val="22"/>
                <w:szCs w:val="22"/>
              </w:rPr>
            </w:pPr>
            <w:r w:rsidRPr="00786DD5">
              <w:rPr>
                <w:sz w:val="22"/>
                <w:szCs w:val="22"/>
              </w:rPr>
              <w:t>QSE’s estimate of daily average MWHs of Load:</w:t>
            </w:r>
          </w:p>
        </w:tc>
        <w:tc>
          <w:tcPr>
            <w:tcW w:w="1526" w:type="dxa"/>
            <w:vAlign w:val="bottom"/>
          </w:tcPr>
          <w:p w14:paraId="68F04AB5"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06"/>
                  <w:enabled/>
                  <w:calcOnExit w:val="0"/>
                  <w:textInput/>
                </w:ffData>
              </w:fldChar>
            </w:r>
            <w:bookmarkStart w:id="133" w:name="Text106"/>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3"/>
          </w:p>
        </w:tc>
      </w:tr>
      <w:tr w:rsidR="00055D7B" w:rsidRPr="00786DD5" w14:paraId="5DEBE14B" w14:textId="77777777" w:rsidTr="00055D7B">
        <w:tc>
          <w:tcPr>
            <w:tcW w:w="7824" w:type="dxa"/>
            <w:gridSpan w:val="10"/>
          </w:tcPr>
          <w:p w14:paraId="6DFE6D6F" w14:textId="77777777" w:rsidR="00055D7B" w:rsidRPr="00786DD5" w:rsidRDefault="00055D7B" w:rsidP="00DB46AA">
            <w:pPr>
              <w:tabs>
                <w:tab w:val="center" w:pos="4680"/>
              </w:tabs>
              <w:suppressAutoHyphens/>
              <w:rPr>
                <w:sz w:val="22"/>
                <w:szCs w:val="22"/>
              </w:rPr>
            </w:pPr>
            <w:r w:rsidRPr="00786DD5">
              <w:rPr>
                <w:sz w:val="22"/>
                <w:szCs w:val="22"/>
              </w:rPr>
              <w:t xml:space="preserve">QSE’s estimate of daily average MWHs of </w:t>
            </w:r>
            <w:r>
              <w:rPr>
                <w:sz w:val="22"/>
                <w:szCs w:val="22"/>
              </w:rPr>
              <w:t>g</w:t>
            </w:r>
            <w:r w:rsidRPr="00786DD5">
              <w:rPr>
                <w:sz w:val="22"/>
                <w:szCs w:val="22"/>
              </w:rPr>
              <w:t>eneration:</w:t>
            </w:r>
          </w:p>
        </w:tc>
        <w:tc>
          <w:tcPr>
            <w:tcW w:w="1526" w:type="dxa"/>
            <w:vAlign w:val="bottom"/>
          </w:tcPr>
          <w:p w14:paraId="54B925CC"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3"/>
                  <w:enabled/>
                  <w:calcOnExit w:val="0"/>
                  <w:textInput/>
                </w:ffData>
              </w:fldChar>
            </w:r>
            <w:bookmarkStart w:id="134" w:name="Text133"/>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4"/>
          </w:p>
        </w:tc>
      </w:tr>
      <w:tr w:rsidR="00055D7B" w:rsidRPr="00786DD5" w14:paraId="2FF9901C" w14:textId="77777777" w:rsidTr="00055D7B">
        <w:tc>
          <w:tcPr>
            <w:tcW w:w="7824" w:type="dxa"/>
            <w:gridSpan w:val="10"/>
          </w:tcPr>
          <w:p w14:paraId="3D2EE073" w14:textId="77777777" w:rsidR="00055D7B" w:rsidRPr="00786DD5" w:rsidRDefault="00055D7B" w:rsidP="00DB46AA">
            <w:pPr>
              <w:tabs>
                <w:tab w:val="center" w:pos="4680"/>
              </w:tabs>
              <w:suppressAutoHyphens/>
              <w:rPr>
                <w:sz w:val="22"/>
                <w:szCs w:val="22"/>
              </w:rPr>
            </w:pPr>
            <w:r w:rsidRPr="00786DD5">
              <w:rPr>
                <w:sz w:val="22"/>
                <w:szCs w:val="22"/>
              </w:rPr>
              <w:t>QSE’s estimated percentage of the daily average MWHs of Load represented by the Applicant to be purchased in the Real-Time market:</w:t>
            </w:r>
          </w:p>
        </w:tc>
        <w:tc>
          <w:tcPr>
            <w:tcW w:w="1526" w:type="dxa"/>
            <w:vAlign w:val="bottom"/>
          </w:tcPr>
          <w:p w14:paraId="4A656C53"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4"/>
                  <w:enabled/>
                  <w:calcOnExit w:val="0"/>
                  <w:textInput/>
                </w:ffData>
              </w:fldChar>
            </w:r>
            <w:bookmarkStart w:id="135" w:name="Text134"/>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5"/>
          </w:p>
        </w:tc>
      </w:tr>
      <w:tr w:rsidR="00055D7B" w:rsidRPr="00786DD5" w14:paraId="4C5394EF" w14:textId="77777777" w:rsidTr="00055D7B">
        <w:tc>
          <w:tcPr>
            <w:tcW w:w="7824" w:type="dxa"/>
            <w:gridSpan w:val="10"/>
          </w:tcPr>
          <w:p w14:paraId="141A417D" w14:textId="77777777" w:rsidR="00055D7B" w:rsidRPr="00786DD5" w:rsidRDefault="00055D7B" w:rsidP="00DB46AA">
            <w:pPr>
              <w:tabs>
                <w:tab w:val="center" w:pos="4680"/>
              </w:tabs>
              <w:suppressAutoHyphens/>
              <w:rPr>
                <w:sz w:val="22"/>
                <w:szCs w:val="22"/>
              </w:rPr>
            </w:pPr>
            <w:r w:rsidRPr="00786DD5">
              <w:rPr>
                <w:sz w:val="22"/>
                <w:szCs w:val="22"/>
              </w:rPr>
              <w:t xml:space="preserve">QSE’s estimated percentage of the daily average MWHs of </w:t>
            </w:r>
            <w:r>
              <w:rPr>
                <w:sz w:val="22"/>
                <w:szCs w:val="22"/>
              </w:rPr>
              <w:t>QSE-to-QSE energy sales to daily average MWHs of g</w:t>
            </w:r>
            <w:r w:rsidRPr="00786DD5">
              <w:rPr>
                <w:sz w:val="22"/>
                <w:szCs w:val="22"/>
              </w:rPr>
              <w:t>enerati</w:t>
            </w:r>
            <w:r>
              <w:rPr>
                <w:sz w:val="22"/>
                <w:szCs w:val="22"/>
              </w:rPr>
              <w:t>on represented by the Applicant</w:t>
            </w:r>
            <w:r w:rsidRPr="00786DD5">
              <w:rPr>
                <w:sz w:val="22"/>
                <w:szCs w:val="22"/>
              </w:rPr>
              <w:t>:</w:t>
            </w:r>
          </w:p>
        </w:tc>
        <w:tc>
          <w:tcPr>
            <w:tcW w:w="1526" w:type="dxa"/>
            <w:vAlign w:val="bottom"/>
          </w:tcPr>
          <w:p w14:paraId="4E4F1E8B"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5"/>
                  <w:enabled/>
                  <w:calcOnExit w:val="0"/>
                  <w:textInput/>
                </w:ffData>
              </w:fldChar>
            </w:r>
            <w:bookmarkStart w:id="136" w:name="Text135"/>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6"/>
          </w:p>
        </w:tc>
      </w:tr>
      <w:tr w:rsidR="00055D7B" w:rsidRPr="00786DD5" w14:paraId="04F6D2E8" w14:textId="77777777" w:rsidTr="00055D7B">
        <w:tc>
          <w:tcPr>
            <w:tcW w:w="7824" w:type="dxa"/>
            <w:gridSpan w:val="10"/>
          </w:tcPr>
          <w:p w14:paraId="3D8577E1" w14:textId="77777777" w:rsidR="00055D7B" w:rsidRPr="00786DD5" w:rsidRDefault="00055D7B" w:rsidP="00DB46AA">
            <w:pPr>
              <w:tabs>
                <w:tab w:val="center" w:pos="4680"/>
              </w:tabs>
              <w:suppressAutoHyphens/>
              <w:rPr>
                <w:sz w:val="22"/>
                <w:szCs w:val="22"/>
              </w:rPr>
            </w:pPr>
            <w:r>
              <w:rPr>
                <w:sz w:val="22"/>
                <w:szCs w:val="22"/>
              </w:rPr>
              <w:t>QSE’s estimated number of Electric Service Identifiers (ESI IDs)</w:t>
            </w:r>
          </w:p>
        </w:tc>
        <w:tc>
          <w:tcPr>
            <w:tcW w:w="1526" w:type="dxa"/>
            <w:vAlign w:val="bottom"/>
          </w:tcPr>
          <w:p w14:paraId="4454D186"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5"/>
                  <w:enabled/>
                  <w:calcOnExit w:val="0"/>
                  <w:textInput/>
                </w:ffData>
              </w:fldChar>
            </w:r>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p>
        </w:tc>
      </w:tr>
      <w:tr w:rsidR="00055D7B" w:rsidRPr="00786DD5" w14:paraId="502A33B4" w14:textId="77777777" w:rsidTr="00055D7B">
        <w:tc>
          <w:tcPr>
            <w:tcW w:w="9350" w:type="dxa"/>
            <w:gridSpan w:val="11"/>
          </w:tcPr>
          <w:p w14:paraId="0C05BDDD" w14:textId="77777777" w:rsidR="00055D7B" w:rsidRPr="00786DD5" w:rsidRDefault="00055D7B" w:rsidP="00DB46AA">
            <w:pPr>
              <w:tabs>
                <w:tab w:val="center" w:pos="4560"/>
              </w:tabs>
              <w:suppressAutoHyphens/>
              <w:jc w:val="center"/>
              <w:rPr>
                <w:b/>
                <w:sz w:val="22"/>
                <w:szCs w:val="22"/>
              </w:rPr>
            </w:pPr>
            <w:r w:rsidRPr="00786DD5">
              <w:rPr>
                <w:b/>
                <w:sz w:val="22"/>
                <w:szCs w:val="22"/>
              </w:rPr>
              <w:t>PLEASE PROVIDE REQUESTED SUPPLEMENTAL DATA &amp; SIGN BELOW.</w:t>
            </w:r>
          </w:p>
          <w:p w14:paraId="535187DF" w14:textId="77777777" w:rsidR="00055D7B" w:rsidRPr="00786DD5" w:rsidRDefault="00055D7B" w:rsidP="00DB46AA">
            <w:pPr>
              <w:pStyle w:val="RegularText"/>
              <w:spacing w:before="0" w:after="0"/>
              <w:ind w:left="0"/>
              <w:jc w:val="center"/>
              <w:rPr>
                <w:sz w:val="22"/>
                <w:szCs w:val="22"/>
              </w:rPr>
            </w:pPr>
            <w:r w:rsidRPr="00786DD5">
              <w:rPr>
                <w:sz w:val="22"/>
                <w:szCs w:val="22"/>
                <w:u w:val="single"/>
              </w:rPr>
              <w:t xml:space="preserve">Supplemental Credit Data </w:t>
            </w:r>
            <w:r w:rsidRPr="00786DD5">
              <w:rPr>
                <w:sz w:val="22"/>
                <w:szCs w:val="22"/>
              </w:rPr>
              <w:t>(to be included with application submission):</w:t>
            </w:r>
          </w:p>
          <w:p w14:paraId="79D665E0" w14:textId="77777777" w:rsidR="00055D7B" w:rsidRPr="00786DD5" w:rsidRDefault="00055D7B" w:rsidP="00DB46AA">
            <w:pPr>
              <w:pStyle w:val="Numbered-Indented"/>
              <w:tabs>
                <w:tab w:val="clear" w:pos="360"/>
              </w:tabs>
              <w:spacing w:before="0" w:after="0"/>
              <w:ind w:left="0" w:firstLine="0"/>
              <w:rPr>
                <w:sz w:val="22"/>
                <w:szCs w:val="22"/>
              </w:rPr>
            </w:pPr>
          </w:p>
          <w:p w14:paraId="310F49D9" w14:textId="79A41D58" w:rsidR="00055D7B" w:rsidRDefault="00055D7B" w:rsidP="00055D7B">
            <w:pPr>
              <w:pStyle w:val="Numbered-Indented"/>
              <w:numPr>
                <w:ilvl w:val="0"/>
                <w:numId w:val="21"/>
              </w:numPr>
              <w:spacing w:before="0" w:after="0"/>
              <w:jc w:val="left"/>
              <w:rPr>
                <w:sz w:val="22"/>
                <w:szCs w:val="22"/>
              </w:rPr>
            </w:pPr>
            <w:r>
              <w:rPr>
                <w:sz w:val="22"/>
                <w:szCs w:val="22"/>
              </w:rPr>
              <w:t>Financial Statements</w:t>
            </w:r>
            <w:ins w:id="137" w:author="ERCOT" w:date="2025-10-16T19:24:00Z" w16du:dateUtc="2025-10-17T00:24:00Z">
              <w:r w:rsidR="00E507BD">
                <w:rPr>
                  <w:sz w:val="22"/>
                  <w:szCs w:val="22"/>
                </w:rPr>
                <w:t xml:space="preserve"> of the applicant or ultimate parent</w:t>
              </w:r>
            </w:ins>
            <w:r>
              <w:rPr>
                <w:sz w:val="22"/>
                <w:szCs w:val="22"/>
              </w:rPr>
              <w:t>:</w:t>
            </w:r>
          </w:p>
          <w:p w14:paraId="3290CCE5" w14:textId="066A03AA" w:rsidR="00055D7B" w:rsidRDefault="00055D7B" w:rsidP="00055D7B">
            <w:pPr>
              <w:pStyle w:val="Numbered-Indented"/>
              <w:numPr>
                <w:ilvl w:val="0"/>
                <w:numId w:val="22"/>
              </w:numPr>
              <w:spacing w:before="0" w:after="0"/>
              <w:jc w:val="left"/>
              <w:rPr>
                <w:sz w:val="22"/>
                <w:szCs w:val="22"/>
              </w:rPr>
            </w:pPr>
            <w:del w:id="138" w:author="ERCOT" w:date="2025-10-16T19:24:00Z" w16du:dateUtc="2025-10-17T00:24:00Z">
              <w:r w:rsidDel="00E507BD">
                <w:rPr>
                  <w:sz w:val="22"/>
                  <w:szCs w:val="22"/>
                </w:rPr>
                <w:delText>The Applicant or its guarantor’s m</w:delText>
              </w:r>
            </w:del>
            <w:ins w:id="139" w:author="ERCOT" w:date="2025-10-16T19:25:00Z" w16du:dateUtc="2025-10-17T00:25:00Z">
              <w:r w:rsidR="00E507BD">
                <w:rPr>
                  <w:sz w:val="22"/>
                  <w:szCs w:val="22"/>
                </w:rPr>
                <w:t>M</w:t>
              </w:r>
            </w:ins>
            <w:r w:rsidRPr="00786DD5">
              <w:rPr>
                <w:sz w:val="22"/>
                <w:szCs w:val="22"/>
              </w:rPr>
              <w:t>ost recent two (2) years independently audited financial statements</w:t>
            </w:r>
            <w:r>
              <w:rPr>
                <w:sz w:val="22"/>
                <w:szCs w:val="22"/>
              </w:rPr>
              <w:t xml:space="preserve"> or, if most recent two years independently audited annual financial statements are not available; </w:t>
            </w:r>
          </w:p>
          <w:p w14:paraId="78113678" w14:textId="5EDAA3B0" w:rsidR="00055D7B" w:rsidRDefault="00055D7B" w:rsidP="00055D7B">
            <w:pPr>
              <w:pStyle w:val="Numbered-Indented"/>
              <w:numPr>
                <w:ilvl w:val="0"/>
                <w:numId w:val="22"/>
              </w:numPr>
              <w:spacing w:before="0" w:after="0"/>
              <w:jc w:val="left"/>
              <w:rPr>
                <w:sz w:val="22"/>
                <w:szCs w:val="22"/>
              </w:rPr>
            </w:pPr>
            <w:r>
              <w:rPr>
                <w:sz w:val="22"/>
                <w:szCs w:val="22"/>
              </w:rPr>
              <w:t>Up to the most recent two unaudited</w:t>
            </w:r>
            <w:del w:id="140" w:author="ERCOT" w:date="2025-10-16T19:25:00Z" w16du:dateUtc="2025-10-17T00:25:00Z">
              <w:r w:rsidDel="00E507BD">
                <w:rPr>
                  <w:sz w:val="22"/>
                  <w:szCs w:val="22"/>
                </w:rPr>
                <w:delText xml:space="preserve"> and/or independently audited annual financial statements</w:delText>
              </w:r>
            </w:del>
            <w:r>
              <w:rPr>
                <w:sz w:val="22"/>
                <w:szCs w:val="22"/>
              </w:rPr>
              <w:t xml:space="preserve">, or, if annual financial statements are not available; </w:t>
            </w:r>
          </w:p>
          <w:p w14:paraId="47638C29" w14:textId="77777777" w:rsidR="00055D7B" w:rsidRDefault="00055D7B" w:rsidP="00055D7B">
            <w:pPr>
              <w:pStyle w:val="Numbered-Indented"/>
              <w:numPr>
                <w:ilvl w:val="0"/>
                <w:numId w:val="22"/>
              </w:numPr>
              <w:spacing w:before="0" w:after="0"/>
              <w:jc w:val="left"/>
              <w:rPr>
                <w:sz w:val="22"/>
                <w:szCs w:val="22"/>
              </w:rPr>
            </w:pPr>
            <w:r>
              <w:rPr>
                <w:sz w:val="22"/>
                <w:szCs w:val="22"/>
              </w:rPr>
              <w:t>Quarterly unaudited financial statements for as much of the most recent two years as are available.</w:t>
            </w:r>
          </w:p>
          <w:p w14:paraId="5104D065" w14:textId="77777777" w:rsidR="00055D7B" w:rsidRPr="00C02495" w:rsidRDefault="00055D7B" w:rsidP="00055D7B">
            <w:pPr>
              <w:pStyle w:val="Numbered-Indented"/>
              <w:numPr>
                <w:ilvl w:val="0"/>
                <w:numId w:val="22"/>
              </w:numPr>
              <w:spacing w:before="0" w:after="0"/>
              <w:jc w:val="left"/>
              <w:rPr>
                <w:sz w:val="22"/>
                <w:szCs w:val="22"/>
              </w:rPr>
            </w:pPr>
            <w:r w:rsidRPr="00C02495">
              <w:rPr>
                <w:sz w:val="22"/>
                <w:szCs w:val="22"/>
              </w:rPr>
              <w:t xml:space="preserve">Financial statements must be compliant with requirements under </w:t>
            </w:r>
            <w:r w:rsidRPr="00265D78">
              <w:rPr>
                <w:sz w:val="22"/>
                <w:szCs w:val="22"/>
              </w:rPr>
              <w:t>Protocol Section 16.11.5.</w:t>
            </w:r>
          </w:p>
          <w:p w14:paraId="40BB81D1" w14:textId="77777777" w:rsidR="00055D7B" w:rsidRPr="00786DD5" w:rsidRDefault="00055D7B" w:rsidP="00055D7B">
            <w:pPr>
              <w:pStyle w:val="Numbered-Indented"/>
              <w:numPr>
                <w:ilvl w:val="0"/>
                <w:numId w:val="21"/>
              </w:numPr>
              <w:spacing w:before="0" w:after="0"/>
              <w:jc w:val="left"/>
              <w:rPr>
                <w:sz w:val="22"/>
                <w:szCs w:val="22"/>
              </w:rPr>
            </w:pPr>
            <w:r w:rsidRPr="00786DD5">
              <w:rPr>
                <w:sz w:val="22"/>
                <w:szCs w:val="22"/>
              </w:rPr>
              <w:lastRenderedPageBreak/>
              <w:t xml:space="preserve">If company is publicly held, most recent </w:t>
            </w:r>
            <w:r w:rsidRPr="00265D78">
              <w:rPr>
                <w:sz w:val="22"/>
                <w:szCs w:val="22"/>
              </w:rPr>
              <w:t>Form 10</w:t>
            </w:r>
            <w:r w:rsidRPr="00265D78">
              <w:rPr>
                <w:sz w:val="22"/>
                <w:szCs w:val="22"/>
              </w:rPr>
              <w:noBreakHyphen/>
              <w:t>Q and 10</w:t>
            </w:r>
            <w:r w:rsidRPr="00265D78">
              <w:rPr>
                <w:sz w:val="22"/>
                <w:szCs w:val="22"/>
              </w:rPr>
              <w:noBreakHyphen/>
              <w:t>K.</w:t>
            </w:r>
          </w:p>
          <w:p w14:paraId="74700192" w14:textId="77777777" w:rsidR="00055D7B" w:rsidRPr="009C5898" w:rsidRDefault="00055D7B" w:rsidP="00055D7B">
            <w:pPr>
              <w:pStyle w:val="Numbered-Indented"/>
              <w:numPr>
                <w:ilvl w:val="0"/>
                <w:numId w:val="21"/>
              </w:numPr>
              <w:spacing w:before="0" w:after="0"/>
              <w:jc w:val="left"/>
              <w:rPr>
                <w:strike/>
                <w:sz w:val="22"/>
                <w:szCs w:val="22"/>
              </w:rPr>
            </w:pPr>
            <w:r>
              <w:rPr>
                <w:sz w:val="22"/>
                <w:szCs w:val="22"/>
              </w:rPr>
              <w:t xml:space="preserve">If company is privately held, biographies of the partners and principals. </w:t>
            </w:r>
          </w:p>
          <w:p w14:paraId="07F9254B" w14:textId="77777777" w:rsidR="00055D7B" w:rsidRDefault="00055D7B" w:rsidP="00055D7B">
            <w:pPr>
              <w:pStyle w:val="Numbered-Indented"/>
              <w:numPr>
                <w:ilvl w:val="0"/>
                <w:numId w:val="21"/>
              </w:numPr>
              <w:spacing w:before="0" w:after="0"/>
              <w:jc w:val="left"/>
              <w:rPr>
                <w:ins w:id="141" w:author="ERCOT" w:date="2025-10-16T19:25:00Z" w16du:dateUtc="2025-10-17T00:25:00Z"/>
                <w:sz w:val="22"/>
                <w:szCs w:val="22"/>
              </w:rPr>
            </w:pPr>
            <w:r w:rsidRPr="00786DD5">
              <w:rPr>
                <w:sz w:val="22"/>
                <w:szCs w:val="22"/>
              </w:rPr>
              <w:t>Mandatory disclosure of prior bankruptcy declarations by Applicant</w:t>
            </w:r>
            <w:r>
              <w:rPr>
                <w:sz w:val="22"/>
                <w:szCs w:val="22"/>
              </w:rPr>
              <w:t xml:space="preserve">, </w:t>
            </w:r>
            <w:r w:rsidRPr="00786DD5">
              <w:rPr>
                <w:sz w:val="22"/>
                <w:szCs w:val="22"/>
              </w:rPr>
              <w:t>predecessor(s)</w:t>
            </w:r>
            <w:r>
              <w:rPr>
                <w:sz w:val="22"/>
                <w:szCs w:val="22"/>
              </w:rPr>
              <w:t xml:space="preserve"> or principals.</w:t>
            </w:r>
          </w:p>
          <w:p w14:paraId="25C3BCE3" w14:textId="61941A64" w:rsidR="00E507BD" w:rsidRDefault="00E507BD" w:rsidP="00055D7B">
            <w:pPr>
              <w:pStyle w:val="Numbered-Indented"/>
              <w:numPr>
                <w:ilvl w:val="0"/>
                <w:numId w:val="21"/>
              </w:numPr>
              <w:spacing w:before="0" w:after="0"/>
              <w:jc w:val="left"/>
              <w:rPr>
                <w:sz w:val="22"/>
                <w:szCs w:val="22"/>
              </w:rPr>
            </w:pPr>
            <w:ins w:id="142" w:author="ERCOT" w:date="2025-10-16T19:25:00Z" w16du:dateUtc="2025-10-17T00:25:00Z">
              <w:r>
                <w:rPr>
                  <w:sz w:val="22"/>
                  <w:szCs w:val="22"/>
                </w:rPr>
                <w:t>W-9 form</w:t>
              </w:r>
            </w:ins>
          </w:p>
          <w:p w14:paraId="7C186D68" w14:textId="77777777" w:rsidR="00055D7B" w:rsidRPr="00386F5B" w:rsidRDefault="00055D7B" w:rsidP="00DB46AA">
            <w:pPr>
              <w:pStyle w:val="Numbered-Indented"/>
              <w:tabs>
                <w:tab w:val="clear" w:pos="360"/>
              </w:tabs>
              <w:spacing w:before="0" w:after="0"/>
              <w:ind w:left="0" w:firstLine="0"/>
              <w:jc w:val="left"/>
              <w:rPr>
                <w:sz w:val="22"/>
                <w:szCs w:val="22"/>
              </w:rPr>
            </w:pPr>
          </w:p>
        </w:tc>
      </w:tr>
      <w:tr w:rsidR="00055D7B" w:rsidRPr="00786DD5" w14:paraId="6F9B5DD4" w14:textId="77777777" w:rsidTr="00055D7B">
        <w:trPr>
          <w:trHeight w:val="202"/>
        </w:trPr>
        <w:tc>
          <w:tcPr>
            <w:tcW w:w="9350" w:type="dxa"/>
            <w:gridSpan w:val="11"/>
          </w:tcPr>
          <w:p w14:paraId="7E0E6338" w14:textId="77777777" w:rsidR="00055D7B" w:rsidRPr="00055D7B" w:rsidRDefault="00055D7B" w:rsidP="00055D7B">
            <w:pPr>
              <w:spacing w:after="120"/>
              <w:rPr>
                <w:b/>
                <w:bCs/>
              </w:rPr>
            </w:pPr>
            <w:r w:rsidRPr="00055D7B">
              <w:rPr>
                <w:b/>
                <w:bCs/>
              </w:rPr>
              <w:lastRenderedPageBreak/>
              <w:t>Please indicate how Applicant intends to comply with ERCOT’s creditworthiness requirements (see Protocols Section 16.11):</w:t>
            </w:r>
          </w:p>
          <w:p w14:paraId="09014B97" w14:textId="5EB07A23" w:rsidR="00055D7B" w:rsidRPr="00786DD5" w:rsidDel="00E507BD" w:rsidRDefault="00055D7B" w:rsidP="00055D7B">
            <w:pPr>
              <w:rPr>
                <w:del w:id="143" w:author="ERCOT" w:date="2025-10-16T19:26:00Z" w16du:dateUtc="2025-10-17T00:26:00Z"/>
                <w:sz w:val="22"/>
                <w:szCs w:val="22"/>
              </w:rPr>
            </w:pPr>
            <w:del w:id="144" w:author="ERCOT" w:date="2025-10-16T19:26:00Z" w16du:dateUtc="2025-10-17T00:26:00Z">
              <w:r w:rsidRPr="00786DD5" w:rsidDel="00E507BD">
                <w:rPr>
                  <w:sz w:val="22"/>
                  <w:szCs w:val="22"/>
                </w:rPr>
                <w:fldChar w:fldCharType="begin">
                  <w:ffData>
                    <w:name w:val="Check3"/>
                    <w:enabled/>
                    <w:calcOnExit w:val="0"/>
                    <w:checkBox>
                      <w:sizeAuto/>
                      <w:default w:val="0"/>
                    </w:checkBox>
                  </w:ffData>
                </w:fldChar>
              </w:r>
              <w:r w:rsidRPr="00786DD5" w:rsidDel="00E507BD">
                <w:rPr>
                  <w:sz w:val="22"/>
                  <w:szCs w:val="22"/>
                </w:rPr>
                <w:delInstrText xml:space="preserve"> FORMCHECKBOX </w:delInstrText>
              </w:r>
              <w:r w:rsidRPr="00786DD5" w:rsidDel="00E507BD">
                <w:rPr>
                  <w:sz w:val="22"/>
                  <w:szCs w:val="22"/>
                </w:rPr>
              </w:r>
              <w:r w:rsidRPr="00786DD5" w:rsidDel="00E507BD">
                <w:rPr>
                  <w:sz w:val="22"/>
                  <w:szCs w:val="22"/>
                </w:rPr>
                <w:fldChar w:fldCharType="separate"/>
              </w:r>
              <w:r w:rsidRPr="00786DD5" w:rsidDel="00E507BD">
                <w:rPr>
                  <w:sz w:val="22"/>
                  <w:szCs w:val="22"/>
                </w:rPr>
                <w:fldChar w:fldCharType="end"/>
              </w:r>
              <w:r w:rsidRPr="00786DD5" w:rsidDel="00E507BD">
                <w:rPr>
                  <w:sz w:val="22"/>
                  <w:szCs w:val="22"/>
                </w:rPr>
                <w:delText xml:space="preserve"> Applicant meets ERCOT’s </w:delText>
              </w:r>
              <w:r w:rsidDel="00E507BD">
                <w:rPr>
                  <w:sz w:val="22"/>
                  <w:szCs w:val="22"/>
                </w:rPr>
                <w:delText>c</w:delText>
              </w:r>
              <w:r w:rsidRPr="00786DD5" w:rsidDel="00E507BD">
                <w:rPr>
                  <w:sz w:val="22"/>
                  <w:szCs w:val="22"/>
                </w:rPr>
                <w:delText xml:space="preserve">reditworthiness </w:delText>
              </w:r>
              <w:r w:rsidDel="00E507BD">
                <w:rPr>
                  <w:sz w:val="22"/>
                  <w:szCs w:val="22"/>
                </w:rPr>
                <w:delText>s</w:delText>
              </w:r>
              <w:r w:rsidRPr="00786DD5" w:rsidDel="00E507BD">
                <w:rPr>
                  <w:sz w:val="22"/>
                  <w:szCs w:val="22"/>
                </w:rPr>
                <w:delText xml:space="preserve">tandards </w:delText>
              </w:r>
              <w:r w:rsidRPr="00C02495" w:rsidDel="00E507BD">
                <w:rPr>
                  <w:sz w:val="22"/>
                  <w:szCs w:val="22"/>
                </w:rPr>
                <w:delText>as</w:delText>
              </w:r>
              <w:r w:rsidDel="00E507BD">
                <w:rPr>
                  <w:sz w:val="22"/>
                  <w:szCs w:val="22"/>
                </w:rPr>
                <w:delText xml:space="preserve"> specified in </w:delText>
              </w:r>
              <w:r w:rsidRPr="00265D78" w:rsidDel="00E507BD">
                <w:rPr>
                  <w:sz w:val="22"/>
                  <w:szCs w:val="22"/>
                </w:rPr>
                <w:delText>Protocol Section 16.11.1</w:delText>
              </w:r>
              <w:r w:rsidRPr="00786DD5" w:rsidDel="00E507BD">
                <w:rPr>
                  <w:sz w:val="22"/>
                  <w:szCs w:val="22"/>
                </w:rPr>
                <w:delText xml:space="preserve"> </w:delText>
              </w:r>
            </w:del>
          </w:p>
          <w:p w14:paraId="11BD973B" w14:textId="59F3DA9D" w:rsidR="00055D7B" w:rsidRPr="00786DD5" w:rsidDel="00E507BD" w:rsidRDefault="00055D7B" w:rsidP="00055D7B">
            <w:pPr>
              <w:rPr>
                <w:del w:id="145" w:author="ERCOT" w:date="2025-10-16T19:26:00Z" w16du:dateUtc="2025-10-17T00:26:00Z"/>
                <w:sz w:val="22"/>
                <w:szCs w:val="22"/>
              </w:rPr>
            </w:pPr>
            <w:del w:id="146" w:author="ERCOT" w:date="2025-10-16T19:26:00Z" w16du:dateUtc="2025-10-17T00:26:00Z">
              <w:r w:rsidRPr="00786DD5" w:rsidDel="00E507BD">
                <w:rPr>
                  <w:sz w:val="22"/>
                  <w:szCs w:val="22"/>
                </w:rPr>
                <w:fldChar w:fldCharType="begin">
                  <w:ffData>
                    <w:name w:val="Check3"/>
                    <w:enabled/>
                    <w:calcOnExit w:val="0"/>
                    <w:checkBox>
                      <w:sizeAuto/>
                      <w:default w:val="0"/>
                    </w:checkBox>
                  </w:ffData>
                </w:fldChar>
              </w:r>
              <w:r w:rsidRPr="00786DD5" w:rsidDel="00E507BD">
                <w:rPr>
                  <w:sz w:val="22"/>
                  <w:szCs w:val="22"/>
                </w:rPr>
                <w:delInstrText xml:space="preserve"> FORMCHECKBOX </w:delInstrText>
              </w:r>
              <w:r w:rsidRPr="00786DD5" w:rsidDel="00E507BD">
                <w:rPr>
                  <w:sz w:val="22"/>
                  <w:szCs w:val="22"/>
                </w:rPr>
              </w:r>
              <w:r w:rsidRPr="00786DD5" w:rsidDel="00E507BD">
                <w:rPr>
                  <w:sz w:val="22"/>
                  <w:szCs w:val="22"/>
                </w:rPr>
                <w:fldChar w:fldCharType="separate"/>
              </w:r>
              <w:r w:rsidRPr="00786DD5" w:rsidDel="00E507BD">
                <w:rPr>
                  <w:sz w:val="22"/>
                  <w:szCs w:val="22"/>
                </w:rPr>
                <w:fldChar w:fldCharType="end"/>
              </w:r>
              <w:r w:rsidRPr="00786DD5" w:rsidDel="00E507BD">
                <w:rPr>
                  <w:sz w:val="22"/>
                  <w:szCs w:val="22"/>
                </w:rPr>
                <w:delText xml:space="preserve"> Corporate Guarantee</w:delText>
              </w:r>
            </w:del>
          </w:p>
          <w:p w14:paraId="315F6ED4" w14:textId="77777777" w:rsidR="00055D7B" w:rsidRPr="00786DD5" w:rsidRDefault="00055D7B" w:rsidP="00055D7B">
            <w:pPr>
              <w:rPr>
                <w:sz w:val="22"/>
                <w:szCs w:val="22"/>
              </w:rPr>
            </w:pPr>
            <w:r w:rsidRPr="00786DD5">
              <w:rPr>
                <w:sz w:val="22"/>
                <w:szCs w:val="22"/>
              </w:rPr>
              <w:fldChar w:fldCharType="begin">
                <w:ffData>
                  <w:name w:val="Check3"/>
                  <w:enabled/>
                  <w:calcOnExit w:val="0"/>
                  <w:checkBox>
                    <w:sizeAuto/>
                    <w:default w:val="0"/>
                  </w:checkBox>
                </w:ffData>
              </w:fldChar>
            </w:r>
            <w:r w:rsidRPr="00786DD5">
              <w:rPr>
                <w:sz w:val="22"/>
                <w:szCs w:val="22"/>
              </w:rPr>
              <w:instrText xml:space="preserve"> FORMCHECKBOX </w:instrText>
            </w:r>
            <w:r w:rsidRPr="00786DD5">
              <w:rPr>
                <w:sz w:val="22"/>
                <w:szCs w:val="22"/>
              </w:rPr>
            </w:r>
            <w:r w:rsidRPr="00786DD5">
              <w:rPr>
                <w:sz w:val="22"/>
                <w:szCs w:val="22"/>
              </w:rPr>
              <w:fldChar w:fldCharType="separate"/>
            </w:r>
            <w:r w:rsidRPr="00786DD5">
              <w:rPr>
                <w:sz w:val="22"/>
                <w:szCs w:val="22"/>
              </w:rPr>
              <w:fldChar w:fldCharType="end"/>
            </w:r>
            <w:r w:rsidRPr="00786DD5">
              <w:rPr>
                <w:sz w:val="22"/>
                <w:szCs w:val="22"/>
              </w:rPr>
              <w:t xml:space="preserve"> Letter of Credit </w:t>
            </w:r>
          </w:p>
          <w:p w14:paraId="352B7DED" w14:textId="77777777" w:rsidR="00055D7B" w:rsidRPr="00786DD5" w:rsidRDefault="00055D7B" w:rsidP="00055D7B">
            <w:pPr>
              <w:rPr>
                <w:sz w:val="22"/>
                <w:szCs w:val="22"/>
              </w:rPr>
            </w:pPr>
            <w:r w:rsidRPr="00786DD5">
              <w:rPr>
                <w:sz w:val="22"/>
                <w:szCs w:val="22"/>
              </w:rPr>
              <w:fldChar w:fldCharType="begin">
                <w:ffData>
                  <w:name w:val="Check3"/>
                  <w:enabled/>
                  <w:calcOnExit w:val="0"/>
                  <w:checkBox>
                    <w:sizeAuto/>
                    <w:default w:val="0"/>
                  </w:checkBox>
                </w:ffData>
              </w:fldChar>
            </w:r>
            <w:r w:rsidRPr="00786DD5">
              <w:rPr>
                <w:sz w:val="22"/>
                <w:szCs w:val="22"/>
              </w:rPr>
              <w:instrText xml:space="preserve"> FORMCHECKBOX </w:instrText>
            </w:r>
            <w:r w:rsidRPr="00786DD5">
              <w:rPr>
                <w:sz w:val="22"/>
                <w:szCs w:val="22"/>
              </w:rPr>
            </w:r>
            <w:r w:rsidRPr="00786DD5">
              <w:rPr>
                <w:sz w:val="22"/>
                <w:szCs w:val="22"/>
              </w:rPr>
              <w:fldChar w:fldCharType="separate"/>
            </w:r>
            <w:r w:rsidRPr="00786DD5">
              <w:rPr>
                <w:sz w:val="22"/>
                <w:szCs w:val="22"/>
              </w:rPr>
              <w:fldChar w:fldCharType="end"/>
            </w:r>
            <w:r w:rsidRPr="00786DD5">
              <w:rPr>
                <w:sz w:val="22"/>
                <w:szCs w:val="22"/>
              </w:rPr>
              <w:t xml:space="preserve"> Surety Bond </w:t>
            </w:r>
          </w:p>
          <w:p w14:paraId="0CE71B04" w14:textId="77777777" w:rsidR="00055D7B" w:rsidRDefault="00055D7B" w:rsidP="00055D7B">
            <w:pPr>
              <w:rPr>
                <w:sz w:val="22"/>
                <w:szCs w:val="22"/>
              </w:rPr>
            </w:pPr>
            <w:r w:rsidRPr="00786DD5">
              <w:rPr>
                <w:sz w:val="22"/>
                <w:szCs w:val="22"/>
              </w:rPr>
              <w:fldChar w:fldCharType="begin">
                <w:ffData>
                  <w:name w:val="Check3"/>
                  <w:enabled/>
                  <w:calcOnExit w:val="0"/>
                  <w:checkBox>
                    <w:sizeAuto/>
                    <w:default w:val="0"/>
                  </w:checkBox>
                </w:ffData>
              </w:fldChar>
            </w:r>
            <w:r w:rsidRPr="00786DD5">
              <w:rPr>
                <w:sz w:val="22"/>
                <w:szCs w:val="22"/>
              </w:rPr>
              <w:instrText xml:space="preserve"> FORMCHECKBOX </w:instrText>
            </w:r>
            <w:r w:rsidRPr="00786DD5">
              <w:rPr>
                <w:sz w:val="22"/>
                <w:szCs w:val="22"/>
              </w:rPr>
            </w:r>
            <w:r w:rsidRPr="00786DD5">
              <w:rPr>
                <w:sz w:val="22"/>
                <w:szCs w:val="22"/>
              </w:rPr>
              <w:fldChar w:fldCharType="separate"/>
            </w:r>
            <w:r w:rsidRPr="00786DD5">
              <w:rPr>
                <w:sz w:val="22"/>
                <w:szCs w:val="22"/>
              </w:rPr>
              <w:fldChar w:fldCharType="end"/>
            </w:r>
            <w:r w:rsidRPr="00786DD5">
              <w:rPr>
                <w:sz w:val="22"/>
                <w:szCs w:val="22"/>
              </w:rPr>
              <w:t xml:space="preserve"> Cash Deposit</w:t>
            </w:r>
          </w:p>
          <w:p w14:paraId="482C8948" w14:textId="44F6813B" w:rsidR="00055D7B" w:rsidRPr="00386F5B" w:rsidRDefault="00055D7B" w:rsidP="00055D7B">
            <w:pPr>
              <w:ind w:left="720"/>
              <w:jc w:val="both"/>
              <w:rPr>
                <w:sz w:val="22"/>
                <w:szCs w:val="22"/>
              </w:rPr>
            </w:pPr>
          </w:p>
        </w:tc>
      </w:tr>
      <w:tr w:rsidR="00055D7B" w:rsidRPr="00786DD5" w14:paraId="0102B23E" w14:textId="77777777" w:rsidTr="00CD2A3E">
        <w:trPr>
          <w:trHeight w:val="364"/>
        </w:trPr>
        <w:tc>
          <w:tcPr>
            <w:tcW w:w="4978" w:type="dxa"/>
            <w:gridSpan w:val="6"/>
            <w:vAlign w:val="center"/>
          </w:tcPr>
          <w:p w14:paraId="366B8394" w14:textId="77777777" w:rsidR="00055D7B" w:rsidRPr="00055D7B" w:rsidRDefault="00055D7B" w:rsidP="00DB46AA">
            <w:pPr>
              <w:pStyle w:val="Header"/>
              <w:tabs>
                <w:tab w:val="clear" w:pos="4320"/>
                <w:tab w:val="clear" w:pos="8640"/>
              </w:tabs>
              <w:rPr>
                <w:rFonts w:ascii="Times New Roman" w:hAnsi="Times New Roman"/>
                <w:b w:val="0"/>
                <w:bCs w:val="0"/>
                <w:sz w:val="22"/>
                <w:szCs w:val="22"/>
              </w:rPr>
            </w:pPr>
            <w:r w:rsidRPr="00055D7B">
              <w:rPr>
                <w:rFonts w:ascii="Times New Roman" w:hAnsi="Times New Roman"/>
                <w:b w:val="0"/>
                <w:bCs w:val="0"/>
                <w:sz w:val="22"/>
                <w:szCs w:val="22"/>
              </w:rPr>
              <w:t>Signature of AR, Backup AR or Officer:</w:t>
            </w:r>
          </w:p>
        </w:tc>
        <w:tc>
          <w:tcPr>
            <w:tcW w:w="4372" w:type="dxa"/>
            <w:gridSpan w:val="5"/>
          </w:tcPr>
          <w:p w14:paraId="55A39E74" w14:textId="77777777" w:rsidR="00055D7B" w:rsidRPr="00055D7B" w:rsidRDefault="00055D7B" w:rsidP="00055D7B">
            <w:pPr>
              <w:pStyle w:val="Heading2"/>
              <w:numPr>
                <w:ilvl w:val="0"/>
                <w:numId w:val="0"/>
              </w:numPr>
              <w:jc w:val="both"/>
              <w:rPr>
                <w:b w:val="0"/>
                <w:i/>
                <w:sz w:val="22"/>
                <w:szCs w:val="22"/>
              </w:rPr>
            </w:pPr>
          </w:p>
        </w:tc>
      </w:tr>
      <w:tr w:rsidR="00055D7B" w:rsidRPr="00786DD5" w14:paraId="7B5784F7" w14:textId="77777777" w:rsidTr="00055D7B">
        <w:tc>
          <w:tcPr>
            <w:tcW w:w="4978" w:type="dxa"/>
            <w:gridSpan w:val="6"/>
            <w:vAlign w:val="center"/>
          </w:tcPr>
          <w:p w14:paraId="5F7CAFCA" w14:textId="77777777" w:rsidR="00055D7B" w:rsidRPr="00055D7B" w:rsidRDefault="00055D7B" w:rsidP="00DB46AA">
            <w:pPr>
              <w:pStyle w:val="Header"/>
              <w:tabs>
                <w:tab w:val="clear" w:pos="4320"/>
                <w:tab w:val="clear" w:pos="8640"/>
              </w:tabs>
              <w:rPr>
                <w:rFonts w:ascii="Times New Roman" w:hAnsi="Times New Roman"/>
                <w:b w:val="0"/>
                <w:bCs w:val="0"/>
                <w:sz w:val="22"/>
                <w:szCs w:val="22"/>
              </w:rPr>
            </w:pPr>
            <w:r w:rsidRPr="00055D7B">
              <w:rPr>
                <w:rFonts w:ascii="Times New Roman" w:hAnsi="Times New Roman"/>
                <w:b w:val="0"/>
                <w:bCs w:val="0"/>
                <w:sz w:val="22"/>
                <w:szCs w:val="22"/>
              </w:rPr>
              <w:t>Printed Name of  AR, Backup AR or Officer:</w:t>
            </w:r>
          </w:p>
        </w:tc>
        <w:tc>
          <w:tcPr>
            <w:tcW w:w="4372" w:type="dxa"/>
            <w:gridSpan w:val="5"/>
          </w:tcPr>
          <w:p w14:paraId="4D70CC39" w14:textId="77777777" w:rsidR="00055D7B" w:rsidRPr="00055D7B" w:rsidRDefault="00055D7B" w:rsidP="00055D7B">
            <w:pPr>
              <w:pStyle w:val="Heading2"/>
              <w:numPr>
                <w:ilvl w:val="0"/>
                <w:numId w:val="0"/>
              </w:numPr>
              <w:jc w:val="both"/>
              <w:rPr>
                <w:b w:val="0"/>
                <w:i/>
                <w:sz w:val="22"/>
                <w:szCs w:val="22"/>
              </w:rPr>
            </w:pPr>
            <w:r w:rsidRPr="00055D7B">
              <w:rPr>
                <w:b w:val="0"/>
                <w:i/>
                <w:sz w:val="22"/>
                <w:szCs w:val="22"/>
              </w:rPr>
              <w:fldChar w:fldCharType="begin">
                <w:ffData>
                  <w:name w:val="Text113"/>
                  <w:enabled/>
                  <w:calcOnExit w:val="0"/>
                  <w:textInput/>
                </w:ffData>
              </w:fldChar>
            </w:r>
            <w:r w:rsidRPr="00055D7B">
              <w:rPr>
                <w:b w:val="0"/>
                <w:sz w:val="22"/>
                <w:szCs w:val="22"/>
              </w:rPr>
              <w:instrText xml:space="preserve"> FORMTEXT </w:instrText>
            </w:r>
            <w:r w:rsidRPr="00055D7B">
              <w:rPr>
                <w:b w:val="0"/>
                <w:i/>
                <w:sz w:val="22"/>
                <w:szCs w:val="22"/>
              </w:rPr>
            </w:r>
            <w:r w:rsidRPr="00055D7B">
              <w:rPr>
                <w:b w:val="0"/>
                <w:i/>
                <w:sz w:val="22"/>
                <w:szCs w:val="22"/>
              </w:rPr>
              <w:fldChar w:fldCharType="separate"/>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i/>
                <w:sz w:val="22"/>
                <w:szCs w:val="22"/>
              </w:rPr>
              <w:fldChar w:fldCharType="end"/>
            </w:r>
          </w:p>
        </w:tc>
      </w:tr>
      <w:tr w:rsidR="00055D7B" w:rsidRPr="00786DD5" w14:paraId="614D7A2B" w14:textId="77777777" w:rsidTr="00055D7B">
        <w:tc>
          <w:tcPr>
            <w:tcW w:w="4978" w:type="dxa"/>
            <w:gridSpan w:val="6"/>
            <w:vAlign w:val="center"/>
          </w:tcPr>
          <w:p w14:paraId="6794E4E6" w14:textId="77777777" w:rsidR="00055D7B" w:rsidRPr="00055D7B" w:rsidRDefault="00055D7B" w:rsidP="00055D7B">
            <w:pPr>
              <w:pStyle w:val="Heading2"/>
              <w:numPr>
                <w:ilvl w:val="0"/>
                <w:numId w:val="0"/>
              </w:numPr>
              <w:rPr>
                <w:b w:val="0"/>
                <w:i/>
                <w:sz w:val="22"/>
                <w:szCs w:val="22"/>
              </w:rPr>
            </w:pPr>
            <w:r w:rsidRPr="00055D7B">
              <w:rPr>
                <w:b w:val="0"/>
                <w:sz w:val="22"/>
                <w:szCs w:val="22"/>
              </w:rPr>
              <w:t>Date:</w:t>
            </w:r>
          </w:p>
        </w:tc>
        <w:tc>
          <w:tcPr>
            <w:tcW w:w="4372" w:type="dxa"/>
            <w:gridSpan w:val="5"/>
          </w:tcPr>
          <w:p w14:paraId="561E3E6B" w14:textId="77777777" w:rsidR="00055D7B" w:rsidRPr="00055D7B" w:rsidRDefault="00055D7B" w:rsidP="00055D7B">
            <w:pPr>
              <w:pStyle w:val="Heading2"/>
              <w:numPr>
                <w:ilvl w:val="0"/>
                <w:numId w:val="0"/>
              </w:numPr>
              <w:jc w:val="both"/>
              <w:rPr>
                <w:b w:val="0"/>
                <w:i/>
                <w:sz w:val="22"/>
                <w:szCs w:val="22"/>
              </w:rPr>
            </w:pPr>
            <w:r w:rsidRPr="00055D7B">
              <w:rPr>
                <w:b w:val="0"/>
                <w:i/>
                <w:sz w:val="22"/>
                <w:szCs w:val="22"/>
              </w:rPr>
              <w:fldChar w:fldCharType="begin">
                <w:ffData>
                  <w:name w:val="Text114"/>
                  <w:enabled/>
                  <w:calcOnExit w:val="0"/>
                  <w:textInput/>
                </w:ffData>
              </w:fldChar>
            </w:r>
            <w:r w:rsidRPr="00055D7B">
              <w:rPr>
                <w:b w:val="0"/>
                <w:sz w:val="22"/>
                <w:szCs w:val="22"/>
              </w:rPr>
              <w:instrText xml:space="preserve"> FORMTEXT </w:instrText>
            </w:r>
            <w:r w:rsidRPr="00055D7B">
              <w:rPr>
                <w:b w:val="0"/>
                <w:i/>
                <w:sz w:val="22"/>
                <w:szCs w:val="22"/>
              </w:rPr>
            </w:r>
            <w:r w:rsidRPr="00055D7B">
              <w:rPr>
                <w:b w:val="0"/>
                <w:i/>
                <w:sz w:val="22"/>
                <w:szCs w:val="22"/>
              </w:rPr>
              <w:fldChar w:fldCharType="separate"/>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i/>
                <w:sz w:val="22"/>
                <w:szCs w:val="22"/>
              </w:rPr>
              <w:fldChar w:fldCharType="end"/>
            </w:r>
          </w:p>
        </w:tc>
      </w:tr>
    </w:tbl>
    <w:p w14:paraId="6C4CFEEE" w14:textId="77777777" w:rsidR="00055D7B" w:rsidRPr="00BA2009" w:rsidRDefault="00055D7B" w:rsidP="00BC2D06"/>
    <w:sectPr w:rsidR="00055D7B" w:rsidRPr="00BA200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57A02" w14:textId="77777777" w:rsidR="00321847" w:rsidRDefault="00321847">
    <w:pPr>
      <w:pStyle w:val="Footer"/>
      <w:framePr w:wrap="around" w:vAnchor="text" w:hAnchor="margin" w:xAlign="right" w:y="1"/>
    </w:pPr>
    <w:r>
      <w:fldChar w:fldCharType="begin"/>
    </w:r>
    <w:r>
      <w:instrText xml:space="preserve">PAGE  </w:instrText>
    </w:r>
    <w:r>
      <w:fldChar w:fldCharType="separate"/>
    </w:r>
    <w:r>
      <w:t>1</w:t>
    </w:r>
    <w:r>
      <w:fldChar w:fldCharType="end"/>
    </w:r>
  </w:p>
  <w:p w14:paraId="51C68FF1" w14:textId="77777777" w:rsidR="00321847" w:rsidRDefault="0032184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11B41" w14:textId="22912C0E" w:rsidR="00E703EB" w:rsidRPr="004F1CF3" w:rsidRDefault="001C2EF3" w:rsidP="00E703EB">
    <w:pPr>
      <w:pStyle w:val="Footer"/>
      <w:tabs>
        <w:tab w:val="clear" w:pos="4320"/>
        <w:tab w:val="clear" w:pos="8640"/>
        <w:tab w:val="right" w:pos="9360"/>
      </w:tabs>
      <w:rPr>
        <w:rFonts w:ascii="Arial" w:hAnsi="Arial" w:cs="Arial"/>
        <w:sz w:val="18"/>
        <w:szCs w:val="18"/>
      </w:rPr>
    </w:pPr>
    <w:r>
      <w:rPr>
        <w:rFonts w:ascii="Arial" w:hAnsi="Arial" w:cs="Arial"/>
        <w:sz w:val="18"/>
        <w:szCs w:val="18"/>
      </w:rPr>
      <w:t>1305</w:t>
    </w:r>
    <w:r w:rsidRPr="004F1CF3">
      <w:rPr>
        <w:rFonts w:ascii="Arial" w:hAnsi="Arial" w:cs="Arial"/>
        <w:sz w:val="18"/>
        <w:szCs w:val="18"/>
      </w:rPr>
      <w:t>NPRR-</w:t>
    </w:r>
    <w:r>
      <w:rPr>
        <w:rFonts w:ascii="Arial" w:hAnsi="Arial" w:cs="Arial"/>
        <w:sz w:val="18"/>
        <w:szCs w:val="18"/>
      </w:rPr>
      <w:t>0</w:t>
    </w:r>
    <w:r w:rsidR="008A379C">
      <w:rPr>
        <w:rFonts w:ascii="Arial" w:hAnsi="Arial" w:cs="Arial"/>
        <w:sz w:val="18"/>
        <w:szCs w:val="18"/>
      </w:rPr>
      <w:t>7</w:t>
    </w:r>
    <w:r>
      <w:rPr>
        <w:rFonts w:ascii="Arial" w:hAnsi="Arial" w:cs="Arial"/>
        <w:sz w:val="18"/>
        <w:szCs w:val="18"/>
      </w:rPr>
      <w:t xml:space="preserve"> PRS Report </w:t>
    </w:r>
    <w:r w:rsidR="008A379C">
      <w:rPr>
        <w:rFonts w:ascii="Arial" w:hAnsi="Arial" w:cs="Arial"/>
        <w:sz w:val="18"/>
        <w:szCs w:val="18"/>
      </w:rPr>
      <w:t>1210</w:t>
    </w:r>
    <w:r>
      <w:rPr>
        <w:rFonts w:ascii="Arial" w:hAnsi="Arial" w:cs="Arial"/>
        <w:sz w:val="18"/>
        <w:szCs w:val="18"/>
      </w:rPr>
      <w:t>25</w:t>
    </w:r>
    <w:r w:rsidR="002A42B9">
      <w:rPr>
        <w:rFonts w:ascii="Arial" w:hAnsi="Arial" w:cs="Arial"/>
        <w:sz w:val="18"/>
        <w:szCs w:val="18"/>
      </w:rPr>
      <w:tab/>
    </w:r>
    <w:r w:rsidR="00E703EB" w:rsidRPr="004F1CF3">
      <w:rPr>
        <w:rFonts w:ascii="Arial" w:hAnsi="Arial" w:cs="Arial"/>
        <w:sz w:val="18"/>
        <w:szCs w:val="18"/>
      </w:rPr>
      <w:t xml:space="preserve">Page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PAGE </w:instrText>
    </w:r>
    <w:r w:rsidR="00E703EB" w:rsidRPr="004F1CF3">
      <w:rPr>
        <w:rFonts w:ascii="Arial" w:hAnsi="Arial" w:cs="Arial"/>
        <w:sz w:val="18"/>
        <w:szCs w:val="18"/>
      </w:rPr>
      <w:fldChar w:fldCharType="separate"/>
    </w:r>
    <w:r w:rsidR="00E703EB">
      <w:rPr>
        <w:rFonts w:ascii="Arial" w:hAnsi="Arial" w:cs="Arial"/>
        <w:sz w:val="18"/>
        <w:szCs w:val="18"/>
      </w:rPr>
      <w:t>12</w:t>
    </w:r>
    <w:r w:rsidR="00E703EB" w:rsidRPr="004F1CF3">
      <w:rPr>
        <w:rFonts w:ascii="Arial" w:hAnsi="Arial" w:cs="Arial"/>
        <w:sz w:val="18"/>
        <w:szCs w:val="18"/>
      </w:rPr>
      <w:fldChar w:fldCharType="end"/>
    </w:r>
    <w:r w:rsidR="00E703EB" w:rsidRPr="004F1CF3">
      <w:rPr>
        <w:rFonts w:ascii="Arial" w:hAnsi="Arial" w:cs="Arial"/>
        <w:sz w:val="18"/>
        <w:szCs w:val="18"/>
      </w:rPr>
      <w:t xml:space="preserve"> of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NUMPAGES </w:instrText>
    </w:r>
    <w:r w:rsidR="00E703EB" w:rsidRPr="004F1CF3">
      <w:rPr>
        <w:rFonts w:ascii="Arial" w:hAnsi="Arial" w:cs="Arial"/>
        <w:sz w:val="18"/>
        <w:szCs w:val="18"/>
      </w:rPr>
      <w:fldChar w:fldCharType="separate"/>
    </w:r>
    <w:r w:rsidR="00E703EB">
      <w:rPr>
        <w:rFonts w:ascii="Arial" w:hAnsi="Arial" w:cs="Arial"/>
        <w:sz w:val="18"/>
        <w:szCs w:val="18"/>
      </w:rPr>
      <w:t>19</w:t>
    </w:r>
    <w:r w:rsidR="00E703EB" w:rsidRPr="004F1CF3">
      <w:rPr>
        <w:rFonts w:ascii="Arial" w:hAnsi="Arial" w:cs="Arial"/>
        <w:sz w:val="18"/>
        <w:szCs w:val="18"/>
      </w:rPr>
      <w:fldChar w:fldCharType="end"/>
    </w:r>
  </w:p>
  <w:p w14:paraId="1C0A0797" w14:textId="17F08A3D" w:rsidR="00321847" w:rsidRPr="00E703EB" w:rsidRDefault="00E703EB" w:rsidP="00E703E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BEBCB" w14:textId="349FC514" w:rsidR="00E703EB" w:rsidRPr="004F1CF3" w:rsidRDefault="002A42B9" w:rsidP="00E703EB">
    <w:pPr>
      <w:pStyle w:val="Footer"/>
      <w:tabs>
        <w:tab w:val="clear" w:pos="4320"/>
        <w:tab w:val="clear" w:pos="8640"/>
        <w:tab w:val="right" w:pos="9360"/>
      </w:tabs>
      <w:rPr>
        <w:rFonts w:ascii="Arial" w:hAnsi="Arial" w:cs="Arial"/>
        <w:sz w:val="18"/>
        <w:szCs w:val="18"/>
      </w:rPr>
    </w:pPr>
    <w:r>
      <w:rPr>
        <w:rFonts w:ascii="Arial" w:hAnsi="Arial" w:cs="Arial"/>
        <w:sz w:val="18"/>
        <w:szCs w:val="18"/>
      </w:rPr>
      <w:t>1305</w:t>
    </w:r>
    <w:r w:rsidRPr="004F1CF3">
      <w:rPr>
        <w:rFonts w:ascii="Arial" w:hAnsi="Arial" w:cs="Arial"/>
        <w:sz w:val="18"/>
        <w:szCs w:val="18"/>
      </w:rPr>
      <w:t>NPRR-</w:t>
    </w:r>
    <w:r w:rsidR="00877C10">
      <w:rPr>
        <w:rFonts w:ascii="Arial" w:hAnsi="Arial" w:cs="Arial"/>
        <w:sz w:val="18"/>
        <w:szCs w:val="18"/>
      </w:rPr>
      <w:t>0</w:t>
    </w:r>
    <w:r w:rsidR="00212773">
      <w:rPr>
        <w:rFonts w:ascii="Arial" w:hAnsi="Arial" w:cs="Arial"/>
        <w:sz w:val="18"/>
        <w:szCs w:val="18"/>
      </w:rPr>
      <w:t>7</w:t>
    </w:r>
    <w:r w:rsidR="00877C10">
      <w:rPr>
        <w:rFonts w:ascii="Arial" w:hAnsi="Arial" w:cs="Arial"/>
        <w:sz w:val="18"/>
        <w:szCs w:val="18"/>
      </w:rPr>
      <w:t xml:space="preserve"> PRS Report </w:t>
    </w:r>
    <w:r w:rsidR="00212773">
      <w:rPr>
        <w:rFonts w:ascii="Arial" w:hAnsi="Arial" w:cs="Arial"/>
        <w:sz w:val="18"/>
        <w:szCs w:val="18"/>
      </w:rPr>
      <w:t>1210</w:t>
    </w:r>
    <w:r w:rsidR="00877C10">
      <w:rPr>
        <w:rFonts w:ascii="Arial" w:hAnsi="Arial" w:cs="Arial"/>
        <w:sz w:val="18"/>
        <w:szCs w:val="18"/>
      </w:rPr>
      <w:t>25</w:t>
    </w:r>
    <w:r w:rsidR="00E703EB" w:rsidRPr="004F1CF3">
      <w:rPr>
        <w:rFonts w:ascii="Arial" w:hAnsi="Arial" w:cs="Arial"/>
        <w:sz w:val="18"/>
        <w:szCs w:val="18"/>
      </w:rPr>
      <w:tab/>
      <w:t xml:space="preserve">Page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PAGE </w:instrText>
    </w:r>
    <w:r w:rsidR="00E703EB" w:rsidRPr="004F1CF3">
      <w:rPr>
        <w:rFonts w:ascii="Arial" w:hAnsi="Arial" w:cs="Arial"/>
        <w:sz w:val="18"/>
        <w:szCs w:val="18"/>
      </w:rPr>
      <w:fldChar w:fldCharType="separate"/>
    </w:r>
    <w:r w:rsidR="00E703EB">
      <w:rPr>
        <w:rFonts w:ascii="Arial" w:hAnsi="Arial" w:cs="Arial"/>
        <w:sz w:val="18"/>
        <w:szCs w:val="18"/>
      </w:rPr>
      <w:t>12</w:t>
    </w:r>
    <w:r w:rsidR="00E703EB" w:rsidRPr="004F1CF3">
      <w:rPr>
        <w:rFonts w:ascii="Arial" w:hAnsi="Arial" w:cs="Arial"/>
        <w:sz w:val="18"/>
        <w:szCs w:val="18"/>
      </w:rPr>
      <w:fldChar w:fldCharType="end"/>
    </w:r>
    <w:r w:rsidR="00E703EB" w:rsidRPr="004F1CF3">
      <w:rPr>
        <w:rFonts w:ascii="Arial" w:hAnsi="Arial" w:cs="Arial"/>
        <w:sz w:val="18"/>
        <w:szCs w:val="18"/>
      </w:rPr>
      <w:t xml:space="preserve"> of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NUMPAGES </w:instrText>
    </w:r>
    <w:r w:rsidR="00E703EB" w:rsidRPr="004F1CF3">
      <w:rPr>
        <w:rFonts w:ascii="Arial" w:hAnsi="Arial" w:cs="Arial"/>
        <w:sz w:val="18"/>
        <w:szCs w:val="18"/>
      </w:rPr>
      <w:fldChar w:fldCharType="separate"/>
    </w:r>
    <w:r w:rsidR="00E703EB">
      <w:rPr>
        <w:rFonts w:ascii="Arial" w:hAnsi="Arial" w:cs="Arial"/>
        <w:sz w:val="18"/>
        <w:szCs w:val="18"/>
      </w:rPr>
      <w:t>19</w:t>
    </w:r>
    <w:r w:rsidR="00E703EB" w:rsidRPr="004F1CF3">
      <w:rPr>
        <w:rFonts w:ascii="Arial" w:hAnsi="Arial" w:cs="Arial"/>
        <w:sz w:val="18"/>
        <w:szCs w:val="18"/>
      </w:rPr>
      <w:fldChar w:fldCharType="end"/>
    </w:r>
  </w:p>
  <w:p w14:paraId="5974716C" w14:textId="7469611B" w:rsidR="00321847" w:rsidRPr="00E703EB" w:rsidRDefault="00E703EB" w:rsidP="00E703E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C6DF2" w14:textId="77777777" w:rsidR="00321847" w:rsidRDefault="00321847">
    <w:pPr>
      <w:pStyle w:val="Footer"/>
      <w:framePr w:wrap="around" w:vAnchor="text" w:hAnchor="margin" w:xAlign="right" w:y="1"/>
    </w:pPr>
    <w:r>
      <w:fldChar w:fldCharType="begin"/>
    </w:r>
    <w:r>
      <w:instrText xml:space="preserve">PAGE  </w:instrText>
    </w:r>
    <w:r>
      <w:fldChar w:fldCharType="separate"/>
    </w:r>
    <w:r>
      <w:t>1</w:t>
    </w:r>
    <w:r>
      <w:fldChar w:fldCharType="end"/>
    </w:r>
  </w:p>
  <w:p w14:paraId="3A12AC30" w14:textId="77777777" w:rsidR="00321847" w:rsidRDefault="00321847">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4DF29" w14:textId="17D5FFB6" w:rsidR="00E703EB" w:rsidRPr="004F1CF3" w:rsidRDefault="001C2EF3" w:rsidP="00E703EB">
    <w:pPr>
      <w:pStyle w:val="Footer"/>
      <w:tabs>
        <w:tab w:val="clear" w:pos="4320"/>
        <w:tab w:val="clear" w:pos="8640"/>
        <w:tab w:val="right" w:pos="9360"/>
      </w:tabs>
      <w:rPr>
        <w:rFonts w:ascii="Arial" w:hAnsi="Arial" w:cs="Arial"/>
        <w:sz w:val="18"/>
        <w:szCs w:val="18"/>
      </w:rPr>
    </w:pPr>
    <w:r>
      <w:rPr>
        <w:rFonts w:ascii="Arial" w:hAnsi="Arial" w:cs="Arial"/>
        <w:sz w:val="18"/>
        <w:szCs w:val="18"/>
      </w:rPr>
      <w:t>1305</w:t>
    </w:r>
    <w:r w:rsidRPr="004F1CF3">
      <w:rPr>
        <w:rFonts w:ascii="Arial" w:hAnsi="Arial" w:cs="Arial"/>
        <w:sz w:val="18"/>
        <w:szCs w:val="18"/>
      </w:rPr>
      <w:t>NPRR-</w:t>
    </w:r>
    <w:r>
      <w:rPr>
        <w:rFonts w:ascii="Arial" w:hAnsi="Arial" w:cs="Arial"/>
        <w:sz w:val="18"/>
        <w:szCs w:val="18"/>
      </w:rPr>
      <w:t>0</w:t>
    </w:r>
    <w:r w:rsidR="008A379C">
      <w:rPr>
        <w:rFonts w:ascii="Arial" w:hAnsi="Arial" w:cs="Arial"/>
        <w:sz w:val="18"/>
        <w:szCs w:val="18"/>
      </w:rPr>
      <w:t>7</w:t>
    </w:r>
    <w:r>
      <w:rPr>
        <w:rFonts w:ascii="Arial" w:hAnsi="Arial" w:cs="Arial"/>
        <w:sz w:val="18"/>
        <w:szCs w:val="18"/>
      </w:rPr>
      <w:t xml:space="preserve"> PRS Report </w:t>
    </w:r>
    <w:r w:rsidR="008A379C">
      <w:rPr>
        <w:rFonts w:ascii="Arial" w:hAnsi="Arial" w:cs="Arial"/>
        <w:sz w:val="18"/>
        <w:szCs w:val="18"/>
      </w:rPr>
      <w:t>1210</w:t>
    </w:r>
    <w:r>
      <w:rPr>
        <w:rFonts w:ascii="Arial" w:hAnsi="Arial" w:cs="Arial"/>
        <w:sz w:val="18"/>
        <w:szCs w:val="18"/>
      </w:rPr>
      <w:t>25</w:t>
    </w:r>
    <w:r w:rsidR="002A42B9">
      <w:rPr>
        <w:rFonts w:ascii="Arial" w:hAnsi="Arial" w:cs="Arial"/>
        <w:sz w:val="18"/>
        <w:szCs w:val="18"/>
      </w:rPr>
      <w:tab/>
    </w:r>
    <w:r w:rsidR="00E703EB" w:rsidRPr="004F1CF3">
      <w:rPr>
        <w:rFonts w:ascii="Arial" w:hAnsi="Arial" w:cs="Arial"/>
        <w:sz w:val="18"/>
        <w:szCs w:val="18"/>
      </w:rPr>
      <w:t xml:space="preserve">Page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PAGE </w:instrText>
    </w:r>
    <w:r w:rsidR="00E703EB" w:rsidRPr="004F1CF3">
      <w:rPr>
        <w:rFonts w:ascii="Arial" w:hAnsi="Arial" w:cs="Arial"/>
        <w:sz w:val="18"/>
        <w:szCs w:val="18"/>
      </w:rPr>
      <w:fldChar w:fldCharType="separate"/>
    </w:r>
    <w:r w:rsidR="00E703EB">
      <w:rPr>
        <w:rFonts w:ascii="Arial" w:hAnsi="Arial" w:cs="Arial"/>
        <w:sz w:val="18"/>
        <w:szCs w:val="18"/>
      </w:rPr>
      <w:t>12</w:t>
    </w:r>
    <w:r w:rsidR="00E703EB" w:rsidRPr="004F1CF3">
      <w:rPr>
        <w:rFonts w:ascii="Arial" w:hAnsi="Arial" w:cs="Arial"/>
        <w:sz w:val="18"/>
        <w:szCs w:val="18"/>
      </w:rPr>
      <w:fldChar w:fldCharType="end"/>
    </w:r>
    <w:r w:rsidR="00E703EB" w:rsidRPr="004F1CF3">
      <w:rPr>
        <w:rFonts w:ascii="Arial" w:hAnsi="Arial" w:cs="Arial"/>
        <w:sz w:val="18"/>
        <w:szCs w:val="18"/>
      </w:rPr>
      <w:t xml:space="preserve"> of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NUMPAGES </w:instrText>
    </w:r>
    <w:r w:rsidR="00E703EB" w:rsidRPr="004F1CF3">
      <w:rPr>
        <w:rFonts w:ascii="Arial" w:hAnsi="Arial" w:cs="Arial"/>
        <w:sz w:val="18"/>
        <w:szCs w:val="18"/>
      </w:rPr>
      <w:fldChar w:fldCharType="separate"/>
    </w:r>
    <w:r w:rsidR="00E703EB">
      <w:rPr>
        <w:rFonts w:ascii="Arial" w:hAnsi="Arial" w:cs="Arial"/>
        <w:sz w:val="18"/>
        <w:szCs w:val="18"/>
      </w:rPr>
      <w:t>19</w:t>
    </w:r>
    <w:r w:rsidR="00E703EB" w:rsidRPr="004F1CF3">
      <w:rPr>
        <w:rFonts w:ascii="Arial" w:hAnsi="Arial" w:cs="Arial"/>
        <w:sz w:val="18"/>
        <w:szCs w:val="18"/>
      </w:rPr>
      <w:fldChar w:fldCharType="end"/>
    </w:r>
  </w:p>
  <w:p w14:paraId="735C68C7" w14:textId="01054648" w:rsidR="00321847" w:rsidRPr="00E703EB" w:rsidRDefault="00E703EB" w:rsidP="00E703E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0359D0E" w:rsidR="00D176CF" w:rsidRPr="004F1CF3" w:rsidRDefault="00E703EB">
    <w:pPr>
      <w:pStyle w:val="Footer"/>
      <w:tabs>
        <w:tab w:val="clear" w:pos="4320"/>
        <w:tab w:val="clear" w:pos="8640"/>
        <w:tab w:val="right" w:pos="9360"/>
      </w:tabs>
      <w:rPr>
        <w:rFonts w:ascii="Arial" w:hAnsi="Arial" w:cs="Arial"/>
        <w:sz w:val="18"/>
        <w:szCs w:val="18"/>
      </w:rPr>
    </w:pPr>
    <w:r>
      <w:rPr>
        <w:rFonts w:ascii="Arial" w:hAnsi="Arial" w:cs="Arial"/>
        <w:sz w:val="18"/>
        <w:szCs w:val="18"/>
      </w:rPr>
      <w:t>1305</w:t>
    </w:r>
    <w:r w:rsidR="00F46DB9" w:rsidRPr="004F1CF3">
      <w:rPr>
        <w:rFonts w:ascii="Arial" w:hAnsi="Arial" w:cs="Arial"/>
        <w:sz w:val="18"/>
        <w:szCs w:val="18"/>
      </w:rPr>
      <w:t>NPRR-</w:t>
    </w:r>
    <w:r w:rsidR="001C2EF3">
      <w:rPr>
        <w:rFonts w:ascii="Arial" w:hAnsi="Arial" w:cs="Arial"/>
        <w:sz w:val="18"/>
        <w:szCs w:val="18"/>
      </w:rPr>
      <w:t>0</w:t>
    </w:r>
    <w:r w:rsidR="008A379C">
      <w:rPr>
        <w:rFonts w:ascii="Arial" w:hAnsi="Arial" w:cs="Arial"/>
        <w:sz w:val="18"/>
        <w:szCs w:val="18"/>
      </w:rPr>
      <w:t>7</w:t>
    </w:r>
    <w:r w:rsidR="001C2EF3">
      <w:rPr>
        <w:rFonts w:ascii="Arial" w:hAnsi="Arial" w:cs="Arial"/>
        <w:sz w:val="18"/>
        <w:szCs w:val="18"/>
      </w:rPr>
      <w:t xml:space="preserve"> PRS Report </w:t>
    </w:r>
    <w:r w:rsidR="008A379C">
      <w:rPr>
        <w:rFonts w:ascii="Arial" w:hAnsi="Arial" w:cs="Arial"/>
        <w:sz w:val="18"/>
        <w:szCs w:val="18"/>
      </w:rPr>
      <w:t>1210</w:t>
    </w:r>
    <w:r w:rsidR="001C2EF3">
      <w:rPr>
        <w:rFonts w:ascii="Arial" w:hAnsi="Arial" w:cs="Arial"/>
        <w:sz w:val="18"/>
        <w:szCs w:val="18"/>
      </w:rPr>
      <w:t>25</w:t>
    </w:r>
    <w:r w:rsidR="00D176CF" w:rsidRPr="004F1CF3">
      <w:rPr>
        <w:rFonts w:ascii="Arial" w:hAnsi="Arial" w:cs="Arial"/>
        <w:sz w:val="18"/>
        <w:szCs w:val="18"/>
      </w:rPr>
      <w:tab/>
      <w:t xml:space="preserve">Page </w:t>
    </w:r>
    <w:r w:rsidR="00D176CF" w:rsidRPr="004F1CF3">
      <w:rPr>
        <w:rFonts w:ascii="Arial" w:hAnsi="Arial" w:cs="Arial"/>
        <w:sz w:val="18"/>
        <w:szCs w:val="18"/>
      </w:rPr>
      <w:fldChar w:fldCharType="begin"/>
    </w:r>
    <w:r w:rsidR="00D176CF" w:rsidRPr="004F1CF3">
      <w:rPr>
        <w:rFonts w:ascii="Arial" w:hAnsi="Arial" w:cs="Arial"/>
        <w:sz w:val="18"/>
        <w:szCs w:val="18"/>
      </w:rPr>
      <w:instrText xml:space="preserve"> PAGE </w:instrText>
    </w:r>
    <w:r w:rsidR="00D176CF" w:rsidRPr="004F1CF3">
      <w:rPr>
        <w:rFonts w:ascii="Arial" w:hAnsi="Arial" w:cs="Arial"/>
        <w:sz w:val="18"/>
        <w:szCs w:val="18"/>
      </w:rPr>
      <w:fldChar w:fldCharType="separate"/>
    </w:r>
    <w:r w:rsidR="006E4597" w:rsidRPr="004F1CF3">
      <w:rPr>
        <w:rFonts w:ascii="Arial" w:hAnsi="Arial" w:cs="Arial"/>
        <w:noProof/>
        <w:sz w:val="18"/>
        <w:szCs w:val="18"/>
      </w:rPr>
      <w:t>1</w:t>
    </w:r>
    <w:r w:rsidR="00D176CF" w:rsidRPr="004F1CF3">
      <w:rPr>
        <w:rFonts w:ascii="Arial" w:hAnsi="Arial" w:cs="Arial"/>
        <w:sz w:val="18"/>
        <w:szCs w:val="18"/>
      </w:rPr>
      <w:fldChar w:fldCharType="end"/>
    </w:r>
    <w:r w:rsidR="00D176CF" w:rsidRPr="004F1CF3">
      <w:rPr>
        <w:rFonts w:ascii="Arial" w:hAnsi="Arial" w:cs="Arial"/>
        <w:sz w:val="18"/>
        <w:szCs w:val="18"/>
      </w:rPr>
      <w:t xml:space="preserve"> of </w:t>
    </w:r>
    <w:r w:rsidR="00D176CF" w:rsidRPr="004F1CF3">
      <w:rPr>
        <w:rFonts w:ascii="Arial" w:hAnsi="Arial" w:cs="Arial"/>
        <w:sz w:val="18"/>
        <w:szCs w:val="18"/>
      </w:rPr>
      <w:fldChar w:fldCharType="begin"/>
    </w:r>
    <w:r w:rsidR="00D176CF" w:rsidRPr="004F1CF3">
      <w:rPr>
        <w:rFonts w:ascii="Arial" w:hAnsi="Arial" w:cs="Arial"/>
        <w:sz w:val="18"/>
        <w:szCs w:val="18"/>
      </w:rPr>
      <w:instrText xml:space="preserve"> NUMPAGES </w:instrText>
    </w:r>
    <w:r w:rsidR="00D176CF" w:rsidRPr="004F1CF3">
      <w:rPr>
        <w:rFonts w:ascii="Arial" w:hAnsi="Arial" w:cs="Arial"/>
        <w:sz w:val="18"/>
        <w:szCs w:val="18"/>
      </w:rPr>
      <w:fldChar w:fldCharType="separate"/>
    </w:r>
    <w:r w:rsidR="006E4597" w:rsidRPr="004F1CF3">
      <w:rPr>
        <w:rFonts w:ascii="Arial" w:hAnsi="Arial" w:cs="Arial"/>
        <w:noProof/>
        <w:sz w:val="18"/>
        <w:szCs w:val="18"/>
      </w:rPr>
      <w:t>2</w:t>
    </w:r>
    <w:r w:rsidR="00D176CF" w:rsidRPr="004F1CF3">
      <w:rPr>
        <w:rFonts w:ascii="Arial" w:hAnsi="Arial" w:cs="Arial"/>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2DDA12D9" w14:textId="77777777" w:rsidR="00321847" w:rsidRDefault="00321847" w:rsidP="00321847">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2911E" w14:textId="19673F1F" w:rsidR="005A1AB1" w:rsidRDefault="001C2EF3" w:rsidP="001C2EF3">
    <w:pPr>
      <w:pStyle w:val="Header"/>
      <w:jc w:val="center"/>
    </w:pPr>
    <w:r>
      <w:rPr>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636D0" w14:textId="00D38F99" w:rsidR="005A1AB1" w:rsidRDefault="001C2EF3" w:rsidP="002A42B9">
    <w:pPr>
      <w:pStyle w:val="Header"/>
      <w:jc w:val="cente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BB5F9" w14:textId="0383ED47" w:rsidR="00321847" w:rsidRDefault="001C2EF3" w:rsidP="001C2EF3">
    <w:pPr>
      <w:pStyle w:val="Header"/>
      <w:jc w:val="center"/>
    </w:pPr>
    <w:r>
      <w:rPr>
        <w:sz w:val="32"/>
      </w:rPr>
      <w:t>PRS Report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2321C92" w:rsidR="00D176CF" w:rsidRPr="002A42B9" w:rsidRDefault="001C2EF3" w:rsidP="001C2EF3">
    <w:pPr>
      <w:pStyle w:val="Header"/>
      <w:jc w:val="cente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C0C84BBC"/>
    <w:lvl w:ilvl="0" w:tplc="F8BE4028">
      <w:start w:val="1"/>
      <w:numFmt w:val="decimal"/>
      <w:lvlText w:val="%1."/>
      <w:lvlJc w:val="left"/>
      <w:pPr>
        <w:tabs>
          <w:tab w:val="num" w:pos="720"/>
        </w:tabs>
        <w:ind w:left="720" w:hanging="360"/>
      </w:pPr>
      <w:rPr>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D12F3C"/>
    <w:multiLevelType w:val="hybridMultilevel"/>
    <w:tmpl w:val="B9C65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0D8AD26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1"/>
  </w:num>
  <w:num w:numId="2" w16cid:durableId="1839425283">
    <w:abstractNumId w:val="16"/>
  </w:num>
  <w:num w:numId="3" w16cid:durableId="971709594">
    <w:abstractNumId w:val="17"/>
  </w:num>
  <w:num w:numId="4" w16cid:durableId="1736123474">
    <w:abstractNumId w:val="2"/>
  </w:num>
  <w:num w:numId="5" w16cid:durableId="1475442967">
    <w:abstractNumId w:val="12"/>
  </w:num>
  <w:num w:numId="6" w16cid:durableId="1071393571">
    <w:abstractNumId w:val="12"/>
  </w:num>
  <w:num w:numId="7" w16cid:durableId="1413744175">
    <w:abstractNumId w:val="12"/>
  </w:num>
  <w:num w:numId="8" w16cid:durableId="1147820290">
    <w:abstractNumId w:val="12"/>
  </w:num>
  <w:num w:numId="9" w16cid:durableId="729764067">
    <w:abstractNumId w:val="12"/>
  </w:num>
  <w:num w:numId="10" w16cid:durableId="651908752">
    <w:abstractNumId w:val="12"/>
  </w:num>
  <w:num w:numId="11" w16cid:durableId="2021545621">
    <w:abstractNumId w:val="12"/>
  </w:num>
  <w:num w:numId="12" w16cid:durableId="2033334835">
    <w:abstractNumId w:val="12"/>
  </w:num>
  <w:num w:numId="13" w16cid:durableId="1354840513">
    <w:abstractNumId w:val="12"/>
  </w:num>
  <w:num w:numId="14" w16cid:durableId="2082215892">
    <w:abstractNumId w:val="5"/>
  </w:num>
  <w:num w:numId="15" w16cid:durableId="1265773267">
    <w:abstractNumId w:val="11"/>
  </w:num>
  <w:num w:numId="16" w16cid:durableId="304939696">
    <w:abstractNumId w:val="14"/>
  </w:num>
  <w:num w:numId="17" w16cid:durableId="1837302691">
    <w:abstractNumId w:val="15"/>
  </w:num>
  <w:num w:numId="18" w16cid:durableId="2140175323">
    <w:abstractNumId w:val="6"/>
  </w:num>
  <w:num w:numId="19" w16cid:durableId="731661008">
    <w:abstractNumId w:val="13"/>
  </w:num>
  <w:num w:numId="20" w16cid:durableId="1512917052">
    <w:abstractNumId w:val="3"/>
  </w:num>
  <w:num w:numId="21" w16cid:durableId="144787041">
    <w:abstractNumId w:val="4"/>
  </w:num>
  <w:num w:numId="22" w16cid:durableId="890464135">
    <w:abstractNumId w:val="7"/>
  </w:num>
  <w:num w:numId="23" w16cid:durableId="2145350992">
    <w:abstractNumId w:val="9"/>
  </w:num>
  <w:num w:numId="24" w16cid:durableId="1212185406">
    <w:abstractNumId w:val="8"/>
  </w:num>
  <w:num w:numId="25" w16cid:durableId="798298232">
    <w:abstractNumId w:val="10"/>
  </w:num>
  <w:num w:numId="26" w16cid:durableId="6711779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110725">
    <w15:presenceInfo w15:providerId="None" w15:userId="ERCOT 110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D7B"/>
    <w:rsid w:val="00060A5A"/>
    <w:rsid w:val="00064B44"/>
    <w:rsid w:val="00067FE2"/>
    <w:rsid w:val="0007682E"/>
    <w:rsid w:val="000D1AEB"/>
    <w:rsid w:val="000D3E64"/>
    <w:rsid w:val="000F13C5"/>
    <w:rsid w:val="00105A36"/>
    <w:rsid w:val="00116097"/>
    <w:rsid w:val="001313B4"/>
    <w:rsid w:val="0014546D"/>
    <w:rsid w:val="001500D9"/>
    <w:rsid w:val="00156DB7"/>
    <w:rsid w:val="00157228"/>
    <w:rsid w:val="00160C3C"/>
    <w:rsid w:val="00176375"/>
    <w:rsid w:val="0017783C"/>
    <w:rsid w:val="00190AF2"/>
    <w:rsid w:val="0019314C"/>
    <w:rsid w:val="001B5AEA"/>
    <w:rsid w:val="001C2EF3"/>
    <w:rsid w:val="001F38F0"/>
    <w:rsid w:val="00212773"/>
    <w:rsid w:val="0023581D"/>
    <w:rsid w:val="00237430"/>
    <w:rsid w:val="0026307D"/>
    <w:rsid w:val="00265D78"/>
    <w:rsid w:val="00276A99"/>
    <w:rsid w:val="00286AD9"/>
    <w:rsid w:val="002966F3"/>
    <w:rsid w:val="002A42B9"/>
    <w:rsid w:val="002B69F3"/>
    <w:rsid w:val="002B763A"/>
    <w:rsid w:val="002C0B78"/>
    <w:rsid w:val="002D382A"/>
    <w:rsid w:val="002F1EDD"/>
    <w:rsid w:val="003013F2"/>
    <w:rsid w:val="0030232A"/>
    <w:rsid w:val="0030694A"/>
    <w:rsid w:val="003069F4"/>
    <w:rsid w:val="00316635"/>
    <w:rsid w:val="00321847"/>
    <w:rsid w:val="00330192"/>
    <w:rsid w:val="00360920"/>
    <w:rsid w:val="003658F5"/>
    <w:rsid w:val="00384709"/>
    <w:rsid w:val="00386C35"/>
    <w:rsid w:val="003A3D77"/>
    <w:rsid w:val="003A62EB"/>
    <w:rsid w:val="003B5AED"/>
    <w:rsid w:val="003C6B7B"/>
    <w:rsid w:val="004135BD"/>
    <w:rsid w:val="00422EA0"/>
    <w:rsid w:val="004302A4"/>
    <w:rsid w:val="00441A45"/>
    <w:rsid w:val="004463BA"/>
    <w:rsid w:val="00462832"/>
    <w:rsid w:val="004822D4"/>
    <w:rsid w:val="0049290B"/>
    <w:rsid w:val="004A4451"/>
    <w:rsid w:val="004D3958"/>
    <w:rsid w:val="004F1CF3"/>
    <w:rsid w:val="004F2B99"/>
    <w:rsid w:val="005008DF"/>
    <w:rsid w:val="005045D0"/>
    <w:rsid w:val="0052122A"/>
    <w:rsid w:val="00534C6C"/>
    <w:rsid w:val="00537A08"/>
    <w:rsid w:val="00555554"/>
    <w:rsid w:val="005841C0"/>
    <w:rsid w:val="0059260F"/>
    <w:rsid w:val="005A1AB1"/>
    <w:rsid w:val="005E5074"/>
    <w:rsid w:val="005E7D3D"/>
    <w:rsid w:val="00612E4F"/>
    <w:rsid w:val="00613501"/>
    <w:rsid w:val="00615D5E"/>
    <w:rsid w:val="00622E99"/>
    <w:rsid w:val="00625E5D"/>
    <w:rsid w:val="00632BC5"/>
    <w:rsid w:val="00657C61"/>
    <w:rsid w:val="0066370F"/>
    <w:rsid w:val="00696E10"/>
    <w:rsid w:val="006A0784"/>
    <w:rsid w:val="006A697B"/>
    <w:rsid w:val="006B4DDE"/>
    <w:rsid w:val="006C08B3"/>
    <w:rsid w:val="006E4597"/>
    <w:rsid w:val="00705D72"/>
    <w:rsid w:val="00725F14"/>
    <w:rsid w:val="00743968"/>
    <w:rsid w:val="00780980"/>
    <w:rsid w:val="00785415"/>
    <w:rsid w:val="00786294"/>
    <w:rsid w:val="00791CB9"/>
    <w:rsid w:val="00793130"/>
    <w:rsid w:val="00794C3F"/>
    <w:rsid w:val="00797DEE"/>
    <w:rsid w:val="007A1BE1"/>
    <w:rsid w:val="007B3233"/>
    <w:rsid w:val="007B5A42"/>
    <w:rsid w:val="007C0F8A"/>
    <w:rsid w:val="007C199B"/>
    <w:rsid w:val="007D3073"/>
    <w:rsid w:val="007D64B9"/>
    <w:rsid w:val="007D72D4"/>
    <w:rsid w:val="007E0452"/>
    <w:rsid w:val="008070C0"/>
    <w:rsid w:val="00811C12"/>
    <w:rsid w:val="0083222C"/>
    <w:rsid w:val="00832A08"/>
    <w:rsid w:val="008349CE"/>
    <w:rsid w:val="00845778"/>
    <w:rsid w:val="00866500"/>
    <w:rsid w:val="00877C10"/>
    <w:rsid w:val="00887E28"/>
    <w:rsid w:val="008A379C"/>
    <w:rsid w:val="008D38CA"/>
    <w:rsid w:val="008D5C3A"/>
    <w:rsid w:val="008D6B1C"/>
    <w:rsid w:val="008E2870"/>
    <w:rsid w:val="008E6DA2"/>
    <w:rsid w:val="008F5CD0"/>
    <w:rsid w:val="008F6DD5"/>
    <w:rsid w:val="00907B1E"/>
    <w:rsid w:val="00943AFD"/>
    <w:rsid w:val="00963A51"/>
    <w:rsid w:val="00971DED"/>
    <w:rsid w:val="00983B6E"/>
    <w:rsid w:val="009936F8"/>
    <w:rsid w:val="009A3772"/>
    <w:rsid w:val="009A576A"/>
    <w:rsid w:val="009B03D9"/>
    <w:rsid w:val="009D17F0"/>
    <w:rsid w:val="009D4195"/>
    <w:rsid w:val="00A42796"/>
    <w:rsid w:val="00A5311D"/>
    <w:rsid w:val="00A70CC1"/>
    <w:rsid w:val="00A76358"/>
    <w:rsid w:val="00AD3B58"/>
    <w:rsid w:val="00AF56C6"/>
    <w:rsid w:val="00AF7CB2"/>
    <w:rsid w:val="00B032E8"/>
    <w:rsid w:val="00B47C38"/>
    <w:rsid w:val="00B57F96"/>
    <w:rsid w:val="00B67892"/>
    <w:rsid w:val="00BA4D33"/>
    <w:rsid w:val="00BC0FC8"/>
    <w:rsid w:val="00BC21EA"/>
    <w:rsid w:val="00BC2D06"/>
    <w:rsid w:val="00BE3107"/>
    <w:rsid w:val="00C05074"/>
    <w:rsid w:val="00C1311A"/>
    <w:rsid w:val="00C631B8"/>
    <w:rsid w:val="00C744EB"/>
    <w:rsid w:val="00C90702"/>
    <w:rsid w:val="00C917FF"/>
    <w:rsid w:val="00C9766A"/>
    <w:rsid w:val="00CA57D0"/>
    <w:rsid w:val="00CC4F39"/>
    <w:rsid w:val="00CD2A3E"/>
    <w:rsid w:val="00CD544C"/>
    <w:rsid w:val="00CF4256"/>
    <w:rsid w:val="00D04FE8"/>
    <w:rsid w:val="00D176CF"/>
    <w:rsid w:val="00D17AD5"/>
    <w:rsid w:val="00D271E3"/>
    <w:rsid w:val="00D47A80"/>
    <w:rsid w:val="00D531A3"/>
    <w:rsid w:val="00D85807"/>
    <w:rsid w:val="00D87349"/>
    <w:rsid w:val="00D91EE9"/>
    <w:rsid w:val="00D9627A"/>
    <w:rsid w:val="00D97220"/>
    <w:rsid w:val="00E14D47"/>
    <w:rsid w:val="00E1641C"/>
    <w:rsid w:val="00E26708"/>
    <w:rsid w:val="00E34958"/>
    <w:rsid w:val="00E37AB0"/>
    <w:rsid w:val="00E507BD"/>
    <w:rsid w:val="00E52BBF"/>
    <w:rsid w:val="00E703EB"/>
    <w:rsid w:val="00E71C39"/>
    <w:rsid w:val="00E76D61"/>
    <w:rsid w:val="00EA56E6"/>
    <w:rsid w:val="00EA694D"/>
    <w:rsid w:val="00EC335F"/>
    <w:rsid w:val="00EC48FB"/>
    <w:rsid w:val="00ED3965"/>
    <w:rsid w:val="00ED3D49"/>
    <w:rsid w:val="00EF232A"/>
    <w:rsid w:val="00F05A69"/>
    <w:rsid w:val="00F16411"/>
    <w:rsid w:val="00F43FFD"/>
    <w:rsid w:val="00F44236"/>
    <w:rsid w:val="00F46DB9"/>
    <w:rsid w:val="00F52517"/>
    <w:rsid w:val="00FA57B2"/>
    <w:rsid w:val="00FB509B"/>
    <w:rsid w:val="00FC3D4B"/>
    <w:rsid w:val="00FC4B54"/>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40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1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D3D49"/>
  </w:style>
  <w:style w:type="paragraph" w:styleId="BodyText2">
    <w:name w:val="Body Text 2"/>
    <w:basedOn w:val="Normal"/>
    <w:link w:val="BodyText2Char"/>
    <w:rsid w:val="00055D7B"/>
    <w:pPr>
      <w:spacing w:after="120" w:line="480" w:lineRule="auto"/>
    </w:pPr>
  </w:style>
  <w:style w:type="character" w:customStyle="1" w:styleId="BodyText2Char">
    <w:name w:val="Body Text 2 Char"/>
    <w:basedOn w:val="DefaultParagraphFont"/>
    <w:link w:val="BodyText2"/>
    <w:rsid w:val="00055D7B"/>
    <w:rPr>
      <w:sz w:val="24"/>
      <w:szCs w:val="24"/>
    </w:rPr>
  </w:style>
  <w:style w:type="paragraph" w:styleId="BodyTextIndent2">
    <w:name w:val="Body Text Indent 2"/>
    <w:basedOn w:val="Normal"/>
    <w:link w:val="BodyTextIndent2Char"/>
    <w:rsid w:val="00055D7B"/>
    <w:pPr>
      <w:spacing w:after="120" w:line="480" w:lineRule="auto"/>
      <w:ind w:left="360"/>
    </w:pPr>
  </w:style>
  <w:style w:type="character" w:customStyle="1" w:styleId="BodyTextIndent2Char">
    <w:name w:val="Body Text Indent 2 Char"/>
    <w:basedOn w:val="DefaultParagraphFont"/>
    <w:link w:val="BodyTextIndent2"/>
    <w:rsid w:val="00055D7B"/>
    <w:rPr>
      <w:sz w:val="24"/>
      <w:szCs w:val="24"/>
    </w:rPr>
  </w:style>
  <w:style w:type="paragraph" w:customStyle="1" w:styleId="RegularText">
    <w:name w:val="Regular Text"/>
    <w:basedOn w:val="Normal"/>
    <w:rsid w:val="00055D7B"/>
    <w:pPr>
      <w:spacing w:before="120" w:after="120"/>
      <w:ind w:left="432"/>
    </w:pPr>
    <w:rPr>
      <w:szCs w:val="20"/>
    </w:rPr>
  </w:style>
  <w:style w:type="paragraph" w:customStyle="1" w:styleId="Numbered-Indented">
    <w:name w:val="Numbered - Indented"/>
    <w:basedOn w:val="Normal"/>
    <w:rsid w:val="00055D7B"/>
    <w:pPr>
      <w:tabs>
        <w:tab w:val="num" w:pos="360"/>
      </w:tabs>
      <w:spacing w:before="120" w:after="120"/>
      <w:ind w:left="1152" w:hanging="360"/>
      <w:jc w:val="both"/>
    </w:pPr>
    <w:rPr>
      <w:szCs w:val="20"/>
    </w:rPr>
  </w:style>
  <w:style w:type="paragraph" w:customStyle="1" w:styleId="BodyTextNumbered">
    <w:name w:val="Body Text Numbered"/>
    <w:basedOn w:val="BodyText"/>
    <w:link w:val="BodyTextNumberedChar"/>
    <w:rsid w:val="00422EA0"/>
    <w:pPr>
      <w:ind w:left="720" w:hanging="720"/>
    </w:pPr>
    <w:rPr>
      <w:iCs/>
      <w:szCs w:val="20"/>
    </w:rPr>
  </w:style>
  <w:style w:type="character" w:customStyle="1" w:styleId="BodyTextNumberedChar">
    <w:name w:val="Body Text Numbered Char"/>
    <w:link w:val="BodyTextNumbered"/>
    <w:rsid w:val="00422EA0"/>
    <w:rPr>
      <w:iCs/>
      <w:sz w:val="24"/>
    </w:rPr>
  </w:style>
  <w:style w:type="character" w:customStyle="1" w:styleId="H3Char1">
    <w:name w:val="H3 Char1"/>
    <w:link w:val="H3"/>
    <w:rsid w:val="00422EA0"/>
    <w:rPr>
      <w:b/>
      <w:bCs/>
      <w:i/>
      <w:sz w:val="24"/>
    </w:rPr>
  </w:style>
  <w:style w:type="character" w:styleId="FootnoteReference">
    <w:name w:val="footnote reference"/>
    <w:rsid w:val="00321847"/>
    <w:rPr>
      <w:vertAlign w:val="superscript"/>
    </w:rPr>
  </w:style>
  <w:style w:type="character" w:customStyle="1" w:styleId="HeaderChar">
    <w:name w:val="Header Char"/>
    <w:link w:val="Header"/>
    <w:rsid w:val="00321847"/>
    <w:rPr>
      <w:rFonts w:ascii="Arial" w:hAnsi="Arial"/>
      <w:b/>
      <w:bCs/>
      <w:sz w:val="24"/>
      <w:szCs w:val="24"/>
    </w:rPr>
  </w:style>
  <w:style w:type="character" w:customStyle="1" w:styleId="FooterChar">
    <w:name w:val="Footer Char"/>
    <w:link w:val="Footer"/>
    <w:rsid w:val="00321847"/>
    <w:rPr>
      <w:sz w:val="24"/>
      <w:szCs w:val="24"/>
    </w:rPr>
  </w:style>
  <w:style w:type="character" w:customStyle="1" w:styleId="FootnoteTextChar">
    <w:name w:val="Footnote Text Char"/>
    <w:link w:val="FootnoteText"/>
    <w:rsid w:val="00321847"/>
    <w:rPr>
      <w:sz w:val="18"/>
    </w:rPr>
  </w:style>
  <w:style w:type="paragraph" w:styleId="BodyTextIndent3">
    <w:name w:val="Body Text Indent 3"/>
    <w:basedOn w:val="Normal"/>
    <w:link w:val="BodyTextIndent3Char"/>
    <w:rsid w:val="00321847"/>
    <w:pPr>
      <w:ind w:left="2520" w:hanging="360"/>
    </w:pPr>
  </w:style>
  <w:style w:type="character" w:customStyle="1" w:styleId="BodyTextIndent3Char">
    <w:name w:val="Body Text Indent 3 Char"/>
    <w:basedOn w:val="DefaultParagraphFont"/>
    <w:link w:val="BodyTextIndent3"/>
    <w:rsid w:val="00321847"/>
    <w:rPr>
      <w:sz w:val="24"/>
      <w:szCs w:val="24"/>
    </w:rPr>
  </w:style>
  <w:style w:type="paragraph" w:customStyle="1" w:styleId="ParaText">
    <w:name w:val="ParaText"/>
    <w:basedOn w:val="Normal"/>
    <w:rsid w:val="00321847"/>
    <w:pPr>
      <w:spacing w:after="240" w:line="300" w:lineRule="auto"/>
      <w:jc w:val="both"/>
    </w:pPr>
    <w:rPr>
      <w:sz w:val="22"/>
      <w:szCs w:val="20"/>
    </w:rPr>
  </w:style>
  <w:style w:type="paragraph" w:customStyle="1" w:styleId="TermDefinition">
    <w:name w:val="Term Definition"/>
    <w:basedOn w:val="TermTitle"/>
    <w:rsid w:val="00321847"/>
    <w:pPr>
      <w:spacing w:before="0" w:after="60"/>
    </w:pPr>
    <w:rPr>
      <w:b w:val="0"/>
    </w:rPr>
  </w:style>
  <w:style w:type="paragraph" w:customStyle="1" w:styleId="TermTitle">
    <w:name w:val="Term Title"/>
    <w:basedOn w:val="Normal"/>
    <w:rsid w:val="00321847"/>
    <w:pPr>
      <w:spacing w:before="120"/>
      <w:ind w:left="720"/>
    </w:pPr>
    <w:rPr>
      <w:b/>
      <w:szCs w:val="20"/>
    </w:rPr>
  </w:style>
  <w:style w:type="paragraph" w:customStyle="1" w:styleId="OutlineL2">
    <w:name w:val="Outline_L2"/>
    <w:basedOn w:val="OutlineL1"/>
    <w:next w:val="NumContinue"/>
    <w:rsid w:val="00321847"/>
    <w:pPr>
      <w:keepNext w:val="0"/>
      <w:numPr>
        <w:ilvl w:val="1"/>
        <w:numId w:val="23"/>
      </w:numPr>
      <w:tabs>
        <w:tab w:val="clear" w:pos="1440"/>
      </w:tabs>
      <w:ind w:firstLine="0"/>
      <w:outlineLvl w:val="1"/>
    </w:pPr>
  </w:style>
  <w:style w:type="paragraph" w:customStyle="1" w:styleId="OutlineL1">
    <w:name w:val="Outline_L1"/>
    <w:basedOn w:val="Normal"/>
    <w:next w:val="NumContinue"/>
    <w:rsid w:val="00321847"/>
    <w:pPr>
      <w:keepNext/>
      <w:tabs>
        <w:tab w:val="num" w:pos="720"/>
      </w:tabs>
      <w:spacing w:after="240"/>
      <w:ind w:left="720" w:hanging="360"/>
      <w:outlineLvl w:val="0"/>
    </w:pPr>
    <w:rPr>
      <w:szCs w:val="20"/>
    </w:rPr>
  </w:style>
  <w:style w:type="paragraph" w:customStyle="1" w:styleId="NumContinue">
    <w:name w:val="Num Continue"/>
    <w:basedOn w:val="BodyText"/>
    <w:rsid w:val="00321847"/>
    <w:pPr>
      <w:widowControl w:val="0"/>
      <w:ind w:firstLine="720"/>
    </w:pPr>
    <w:rPr>
      <w:szCs w:val="20"/>
    </w:rPr>
  </w:style>
  <w:style w:type="paragraph" w:customStyle="1" w:styleId="OutlineL3">
    <w:name w:val="Outline_L3"/>
    <w:basedOn w:val="OutlineL2"/>
    <w:next w:val="NumContinue"/>
    <w:rsid w:val="00321847"/>
    <w:pPr>
      <w:numPr>
        <w:ilvl w:val="2"/>
      </w:numPr>
      <w:tabs>
        <w:tab w:val="clear" w:pos="2160"/>
      </w:tabs>
      <w:ind w:firstLine="0"/>
      <w:outlineLvl w:val="2"/>
    </w:pPr>
  </w:style>
  <w:style w:type="paragraph" w:customStyle="1" w:styleId="OutlineL4">
    <w:name w:val="Outline_L4"/>
    <w:basedOn w:val="OutlineL3"/>
    <w:next w:val="NumContinue"/>
    <w:rsid w:val="00321847"/>
    <w:pPr>
      <w:numPr>
        <w:ilvl w:val="3"/>
      </w:numPr>
      <w:tabs>
        <w:tab w:val="clear" w:pos="2880"/>
        <w:tab w:val="num" w:pos="1170"/>
      </w:tabs>
      <w:ind w:firstLine="0"/>
      <w:outlineLvl w:val="3"/>
    </w:pPr>
  </w:style>
  <w:style w:type="paragraph" w:customStyle="1" w:styleId="OutlineL5">
    <w:name w:val="Outline_L5"/>
    <w:basedOn w:val="OutlineL4"/>
    <w:next w:val="NumContinue"/>
    <w:rsid w:val="00321847"/>
    <w:pPr>
      <w:numPr>
        <w:ilvl w:val="4"/>
      </w:numPr>
      <w:tabs>
        <w:tab w:val="clear" w:pos="3600"/>
        <w:tab w:val="num" w:pos="360"/>
      </w:tabs>
      <w:ind w:firstLine="0"/>
      <w:outlineLvl w:val="4"/>
    </w:pPr>
  </w:style>
  <w:style w:type="paragraph" w:customStyle="1" w:styleId="OutlineL6">
    <w:name w:val="Outline_L6"/>
    <w:basedOn w:val="OutlineL5"/>
    <w:next w:val="NumContinue"/>
    <w:rsid w:val="00321847"/>
    <w:pPr>
      <w:numPr>
        <w:ilvl w:val="5"/>
      </w:numPr>
      <w:tabs>
        <w:tab w:val="clear" w:pos="4320"/>
        <w:tab w:val="num" w:pos="720"/>
      </w:tabs>
      <w:ind w:firstLine="0"/>
      <w:outlineLvl w:val="5"/>
    </w:pPr>
  </w:style>
  <w:style w:type="paragraph" w:customStyle="1" w:styleId="OutlineL7">
    <w:name w:val="Outline_L7"/>
    <w:basedOn w:val="OutlineL6"/>
    <w:next w:val="NumContinue"/>
    <w:rsid w:val="00321847"/>
    <w:pPr>
      <w:numPr>
        <w:ilvl w:val="6"/>
      </w:numPr>
      <w:tabs>
        <w:tab w:val="clear" w:pos="5040"/>
        <w:tab w:val="num" w:pos="360"/>
      </w:tabs>
      <w:ind w:firstLine="0"/>
      <w:outlineLvl w:val="6"/>
    </w:pPr>
  </w:style>
  <w:style w:type="paragraph" w:customStyle="1" w:styleId="OutlineL8">
    <w:name w:val="Outline_L8"/>
    <w:basedOn w:val="OutlineL7"/>
    <w:next w:val="NumContinue"/>
    <w:rsid w:val="00321847"/>
    <w:pPr>
      <w:numPr>
        <w:ilvl w:val="7"/>
      </w:numPr>
      <w:tabs>
        <w:tab w:val="clear" w:pos="5760"/>
        <w:tab w:val="num" w:pos="360"/>
      </w:tabs>
      <w:ind w:firstLine="0"/>
      <w:outlineLvl w:val="7"/>
    </w:pPr>
  </w:style>
  <w:style w:type="paragraph" w:customStyle="1" w:styleId="OutlineL9">
    <w:name w:val="Outline_L9"/>
    <w:basedOn w:val="OutlineL8"/>
    <w:next w:val="NumContinue"/>
    <w:rsid w:val="00321847"/>
    <w:pPr>
      <w:numPr>
        <w:ilvl w:val="8"/>
      </w:numPr>
      <w:tabs>
        <w:tab w:val="clear" w:pos="6480"/>
        <w:tab w:val="num" w:pos="360"/>
      </w:tabs>
      <w:ind w:firstLine="0"/>
      <w:outlineLvl w:val="8"/>
    </w:pPr>
  </w:style>
  <w:style w:type="paragraph" w:customStyle="1" w:styleId="AppellateL1">
    <w:name w:val="Appellate_L1"/>
    <w:basedOn w:val="Normal"/>
    <w:next w:val="NumContinue"/>
    <w:rsid w:val="00321847"/>
    <w:pPr>
      <w:numPr>
        <w:numId w:val="24"/>
      </w:numPr>
      <w:tabs>
        <w:tab w:val="clear" w:pos="1080"/>
      </w:tabs>
      <w:spacing w:after="240"/>
      <w:ind w:left="0" w:firstLine="0"/>
      <w:jc w:val="both"/>
      <w:outlineLvl w:val="0"/>
    </w:pPr>
    <w:rPr>
      <w:b/>
      <w:szCs w:val="20"/>
    </w:rPr>
  </w:style>
  <w:style w:type="paragraph" w:customStyle="1" w:styleId="AppellateL2">
    <w:name w:val="Appellate_L2"/>
    <w:basedOn w:val="AppellateL1"/>
    <w:next w:val="NumContinue"/>
    <w:rsid w:val="00321847"/>
    <w:pPr>
      <w:numPr>
        <w:ilvl w:val="1"/>
      </w:numPr>
      <w:tabs>
        <w:tab w:val="clear" w:pos="720"/>
        <w:tab w:val="num" w:pos="360"/>
        <w:tab w:val="num" w:pos="1440"/>
      </w:tabs>
      <w:ind w:left="0" w:firstLine="0"/>
      <w:outlineLvl w:val="1"/>
    </w:pPr>
    <w:rPr>
      <w:b w:val="0"/>
    </w:rPr>
  </w:style>
  <w:style w:type="paragraph" w:customStyle="1" w:styleId="AppellateL3">
    <w:name w:val="Appellate_L3"/>
    <w:basedOn w:val="AppellateL2"/>
    <w:next w:val="NumContinue"/>
    <w:rsid w:val="00321847"/>
    <w:pPr>
      <w:numPr>
        <w:ilvl w:val="2"/>
      </w:numPr>
      <w:tabs>
        <w:tab w:val="clear" w:pos="1440"/>
        <w:tab w:val="num" w:pos="360"/>
        <w:tab w:val="num" w:pos="2160"/>
      </w:tabs>
      <w:ind w:left="0" w:firstLine="0"/>
      <w:outlineLvl w:val="2"/>
    </w:pPr>
  </w:style>
  <w:style w:type="paragraph" w:customStyle="1" w:styleId="AppellateL4">
    <w:name w:val="Appellate_L4"/>
    <w:basedOn w:val="AppellateL3"/>
    <w:next w:val="NumContinue"/>
    <w:rsid w:val="00321847"/>
    <w:pPr>
      <w:numPr>
        <w:ilvl w:val="3"/>
      </w:numPr>
      <w:tabs>
        <w:tab w:val="clear" w:pos="2160"/>
        <w:tab w:val="num" w:pos="360"/>
        <w:tab w:val="num" w:pos="2880"/>
      </w:tabs>
      <w:ind w:left="0" w:firstLine="0"/>
      <w:outlineLvl w:val="3"/>
    </w:pPr>
  </w:style>
  <w:style w:type="paragraph" w:customStyle="1" w:styleId="AppellateL5">
    <w:name w:val="Appellate_L5"/>
    <w:basedOn w:val="AppellateL4"/>
    <w:next w:val="NumContinue"/>
    <w:rsid w:val="00321847"/>
    <w:pPr>
      <w:numPr>
        <w:ilvl w:val="4"/>
      </w:numPr>
      <w:tabs>
        <w:tab w:val="clear" w:pos="2880"/>
        <w:tab w:val="num" w:pos="360"/>
        <w:tab w:val="num" w:pos="3600"/>
      </w:tabs>
      <w:ind w:firstLine="0"/>
      <w:outlineLvl w:val="4"/>
    </w:pPr>
  </w:style>
  <w:style w:type="paragraph" w:customStyle="1" w:styleId="AppellateL6">
    <w:name w:val="Appellate_L6"/>
    <w:basedOn w:val="AppellateL5"/>
    <w:next w:val="NumContinue"/>
    <w:rsid w:val="00321847"/>
    <w:pPr>
      <w:numPr>
        <w:ilvl w:val="5"/>
      </w:numPr>
      <w:tabs>
        <w:tab w:val="clear" w:pos="3600"/>
        <w:tab w:val="num" w:pos="360"/>
        <w:tab w:val="num" w:pos="4320"/>
      </w:tabs>
      <w:ind w:firstLine="0"/>
      <w:outlineLvl w:val="5"/>
    </w:pPr>
  </w:style>
  <w:style w:type="paragraph" w:customStyle="1" w:styleId="AppellateL7">
    <w:name w:val="Appellate_L7"/>
    <w:basedOn w:val="AppellateL6"/>
    <w:next w:val="NumContinue"/>
    <w:rsid w:val="00321847"/>
    <w:pPr>
      <w:numPr>
        <w:ilvl w:val="6"/>
      </w:numPr>
      <w:tabs>
        <w:tab w:val="clear" w:pos="4320"/>
        <w:tab w:val="num" w:pos="360"/>
        <w:tab w:val="num" w:pos="5040"/>
      </w:tabs>
      <w:ind w:firstLine="0"/>
      <w:outlineLvl w:val="6"/>
    </w:pPr>
  </w:style>
  <w:style w:type="paragraph" w:customStyle="1" w:styleId="AppellateL8">
    <w:name w:val="Appellate_L8"/>
    <w:basedOn w:val="AppellateL7"/>
    <w:next w:val="NumContinue"/>
    <w:rsid w:val="00321847"/>
    <w:pPr>
      <w:numPr>
        <w:ilvl w:val="7"/>
      </w:numPr>
      <w:tabs>
        <w:tab w:val="clear" w:pos="5040"/>
        <w:tab w:val="num" w:pos="360"/>
        <w:tab w:val="num" w:pos="5760"/>
      </w:tabs>
      <w:ind w:firstLine="0"/>
      <w:outlineLvl w:val="7"/>
    </w:pPr>
  </w:style>
  <w:style w:type="paragraph" w:customStyle="1" w:styleId="Centered">
    <w:name w:val="Centered"/>
    <w:basedOn w:val="Normal"/>
    <w:next w:val="BodyText"/>
    <w:rsid w:val="00321847"/>
    <w:pPr>
      <w:widowControl w:val="0"/>
      <w:spacing w:after="240" w:line="240" w:lineRule="exact"/>
      <w:jc w:val="center"/>
    </w:pPr>
    <w:rPr>
      <w:snapToGrid w:val="0"/>
      <w:szCs w:val="20"/>
    </w:rPr>
  </w:style>
  <w:style w:type="paragraph" w:styleId="Title">
    <w:name w:val="Title"/>
    <w:basedOn w:val="Normal"/>
    <w:link w:val="TitleChar"/>
    <w:qFormat/>
    <w:rsid w:val="00321847"/>
    <w:pPr>
      <w:jc w:val="center"/>
    </w:pPr>
    <w:rPr>
      <w:b/>
      <w:sz w:val="22"/>
      <w:szCs w:val="20"/>
    </w:rPr>
  </w:style>
  <w:style w:type="character" w:customStyle="1" w:styleId="TitleChar">
    <w:name w:val="Title Char"/>
    <w:basedOn w:val="DefaultParagraphFont"/>
    <w:link w:val="Title"/>
    <w:rsid w:val="00321847"/>
    <w:rPr>
      <w:b/>
      <w:sz w:val="22"/>
    </w:rPr>
  </w:style>
  <w:style w:type="paragraph" w:styleId="Subtitle">
    <w:name w:val="Subtitle"/>
    <w:basedOn w:val="Normal"/>
    <w:link w:val="SubtitleChar"/>
    <w:qFormat/>
    <w:rsid w:val="00321847"/>
    <w:pPr>
      <w:jc w:val="center"/>
    </w:pPr>
    <w:rPr>
      <w:sz w:val="32"/>
      <w:szCs w:val="20"/>
    </w:rPr>
  </w:style>
  <w:style w:type="character" w:customStyle="1" w:styleId="SubtitleChar">
    <w:name w:val="Subtitle Char"/>
    <w:basedOn w:val="DefaultParagraphFont"/>
    <w:link w:val="Subtitle"/>
    <w:rsid w:val="00321847"/>
    <w:rPr>
      <w:sz w:val="32"/>
    </w:rPr>
  </w:style>
  <w:style w:type="paragraph" w:styleId="BodyText3">
    <w:name w:val="Body Text 3"/>
    <w:basedOn w:val="Normal"/>
    <w:link w:val="BodyText3Char"/>
    <w:rsid w:val="00321847"/>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321847"/>
    <w:rPr>
      <w:sz w:val="22"/>
    </w:rPr>
  </w:style>
  <w:style w:type="paragraph" w:styleId="EndnoteText">
    <w:name w:val="endnote text"/>
    <w:basedOn w:val="Normal"/>
    <w:link w:val="EndnoteTextChar"/>
    <w:rsid w:val="00321847"/>
    <w:pPr>
      <w:widowControl w:val="0"/>
    </w:pPr>
    <w:rPr>
      <w:snapToGrid w:val="0"/>
      <w:szCs w:val="20"/>
    </w:rPr>
  </w:style>
  <w:style w:type="character" w:customStyle="1" w:styleId="EndnoteTextChar">
    <w:name w:val="Endnote Text Char"/>
    <w:basedOn w:val="DefaultParagraphFont"/>
    <w:link w:val="EndnoteText"/>
    <w:rsid w:val="00321847"/>
    <w:rPr>
      <w:snapToGrid w:val="0"/>
      <w:sz w:val="24"/>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sid w:val="00321847"/>
    <w:rPr>
      <w:sz w:val="24"/>
      <w:szCs w:val="24"/>
    </w:rPr>
  </w:style>
  <w:style w:type="character" w:styleId="Strong">
    <w:name w:val="Strong"/>
    <w:qFormat/>
    <w:rsid w:val="00321847"/>
    <w:rPr>
      <w:b/>
      <w:bCs/>
    </w:rPr>
  </w:style>
  <w:style w:type="paragraph" w:customStyle="1" w:styleId="Style1">
    <w:name w:val="Style1"/>
    <w:basedOn w:val="BodyTextIndent"/>
    <w:rsid w:val="00321847"/>
    <w:pPr>
      <w:spacing w:after="120"/>
    </w:pPr>
    <w:rPr>
      <w:iCs w:val="0"/>
    </w:rPr>
  </w:style>
  <w:style w:type="paragraph" w:styleId="List4">
    <w:name w:val="List 4"/>
    <w:basedOn w:val="Normal"/>
    <w:rsid w:val="00321847"/>
    <w:pPr>
      <w:tabs>
        <w:tab w:val="left" w:pos="2880"/>
      </w:tabs>
      <w:spacing w:after="240"/>
      <w:ind w:left="2880" w:hanging="720"/>
      <w:contextualSpacing/>
    </w:pPr>
    <w:rPr>
      <w:szCs w:val="20"/>
    </w:rPr>
  </w:style>
  <w:style w:type="character" w:customStyle="1" w:styleId="H4Char">
    <w:name w:val="H4 Char"/>
    <w:link w:val="H4"/>
    <w:rsid w:val="00321847"/>
    <w:rPr>
      <w:b/>
      <w:bCs/>
      <w:snapToGrid w:val="0"/>
      <w:sz w:val="24"/>
    </w:rPr>
  </w:style>
  <w:style w:type="character" w:customStyle="1" w:styleId="CharChar3">
    <w:name w:val="Char Char3"/>
    <w:rsid w:val="00321847"/>
    <w:rPr>
      <w:sz w:val="24"/>
      <w:lang w:val="en-US" w:eastAsia="en-US" w:bidi="ar-SA"/>
    </w:rPr>
  </w:style>
  <w:style w:type="character" w:customStyle="1" w:styleId="BodyTextNumberedChar1">
    <w:name w:val="Body Text Numbered Char1"/>
    <w:rsid w:val="00321847"/>
    <w:rPr>
      <w:iCs/>
      <w:sz w:val="24"/>
      <w:lang w:val="en-US" w:eastAsia="en-US" w:bidi="ar-SA"/>
    </w:rPr>
  </w:style>
  <w:style w:type="paragraph" w:customStyle="1" w:styleId="Char">
    <w:name w:val="Char"/>
    <w:basedOn w:val="Normal"/>
    <w:rsid w:val="00321847"/>
    <w:pPr>
      <w:spacing w:after="160" w:line="240" w:lineRule="exact"/>
    </w:pPr>
    <w:rPr>
      <w:rFonts w:ascii="Verdana" w:hAnsi="Verdana"/>
      <w:sz w:val="16"/>
      <w:szCs w:val="20"/>
    </w:rPr>
  </w:style>
  <w:style w:type="character" w:customStyle="1" w:styleId="VariableDefinitionChar">
    <w:name w:val="Variable Definition Char"/>
    <w:link w:val="VariableDefinition"/>
    <w:rsid w:val="00321847"/>
    <w:rPr>
      <w:iCs/>
      <w:sz w:val="24"/>
    </w:rPr>
  </w:style>
  <w:style w:type="paragraph" w:styleId="DocumentMap">
    <w:name w:val="Document Map"/>
    <w:basedOn w:val="Normal"/>
    <w:link w:val="DocumentMapChar"/>
    <w:rsid w:val="003218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21847"/>
    <w:rPr>
      <w:rFonts w:ascii="Tahoma" w:hAnsi="Tahoma" w:cs="Tahoma"/>
      <w:shd w:val="clear" w:color="auto" w:fill="000080"/>
    </w:rPr>
  </w:style>
  <w:style w:type="paragraph" w:customStyle="1" w:styleId="Char3">
    <w:name w:val="Char3"/>
    <w:basedOn w:val="Normal"/>
    <w:rsid w:val="00321847"/>
    <w:pPr>
      <w:spacing w:after="160" w:line="240" w:lineRule="exact"/>
    </w:pPr>
    <w:rPr>
      <w:rFonts w:ascii="Verdana" w:hAnsi="Verdana"/>
      <w:sz w:val="16"/>
      <w:szCs w:val="20"/>
    </w:rPr>
  </w:style>
  <w:style w:type="character" w:customStyle="1" w:styleId="InstructionsChar">
    <w:name w:val="Instructions Char"/>
    <w:link w:val="Instructions"/>
    <w:rsid w:val="00321847"/>
    <w:rPr>
      <w:b/>
      <w:i/>
      <w:iCs/>
      <w:sz w:val="24"/>
      <w:szCs w:val="24"/>
    </w:rPr>
  </w:style>
  <w:style w:type="character" w:customStyle="1" w:styleId="H2Char">
    <w:name w:val="H2 Char"/>
    <w:link w:val="H2"/>
    <w:rsid w:val="00321847"/>
    <w:rPr>
      <w:b/>
      <w:sz w:val="24"/>
    </w:rPr>
  </w:style>
  <w:style w:type="character" w:customStyle="1" w:styleId="H5Char">
    <w:name w:val="H5 Char"/>
    <w:link w:val="H5"/>
    <w:locked/>
    <w:rsid w:val="00321847"/>
    <w:rPr>
      <w:b/>
      <w:bCs/>
      <w:i/>
      <w:iCs/>
      <w:sz w:val="24"/>
      <w:szCs w:val="26"/>
    </w:rPr>
  </w:style>
  <w:style w:type="character" w:customStyle="1" w:styleId="CommentTextChar">
    <w:name w:val="Comment Text Char"/>
    <w:basedOn w:val="DefaultParagraphFont"/>
    <w:link w:val="CommentText"/>
    <w:rsid w:val="00321847"/>
  </w:style>
  <w:style w:type="character" w:customStyle="1" w:styleId="CommentSubjectChar">
    <w:name w:val="Comment Subject Char"/>
    <w:link w:val="CommentSubject"/>
    <w:rsid w:val="00321847"/>
    <w:rPr>
      <w:b/>
      <w:bCs/>
    </w:rPr>
  </w:style>
  <w:style w:type="character" w:customStyle="1" w:styleId="ListIntroductionChar">
    <w:name w:val="List Introduction Char"/>
    <w:link w:val="ListIntroduction"/>
    <w:rsid w:val="00321847"/>
    <w:rPr>
      <w:iCs/>
      <w:sz w:val="24"/>
    </w:rPr>
  </w:style>
  <w:style w:type="paragraph" w:customStyle="1" w:styleId="FOF">
    <w:name w:val="FOF#"/>
    <w:basedOn w:val="Normal"/>
    <w:rsid w:val="00321847"/>
    <w:pPr>
      <w:numPr>
        <w:numId w:val="25"/>
      </w:numPr>
      <w:tabs>
        <w:tab w:val="clear" w:pos="720"/>
      </w:tabs>
      <w:autoSpaceDE w:val="0"/>
      <w:autoSpaceDN w:val="0"/>
      <w:ind w:left="0" w:firstLine="0"/>
    </w:pPr>
  </w:style>
  <w:style w:type="paragraph" w:customStyle="1" w:styleId="paragraph">
    <w:name w:val="paragraph"/>
    <w:basedOn w:val="Normal"/>
    <w:rsid w:val="00321847"/>
    <w:pPr>
      <w:autoSpaceDE w:val="0"/>
      <w:autoSpaceDN w:val="0"/>
      <w:spacing w:line="480" w:lineRule="auto"/>
      <w:ind w:left="1440" w:hanging="720"/>
      <w:jc w:val="both"/>
    </w:pPr>
  </w:style>
  <w:style w:type="paragraph" w:customStyle="1" w:styleId="RegularHeading">
    <w:name w:val="Regular Heading"/>
    <w:basedOn w:val="RegularText"/>
    <w:rsid w:val="00321847"/>
    <w:pPr>
      <w:spacing w:before="0" w:after="0"/>
      <w:ind w:left="0"/>
      <w:jc w:val="center"/>
    </w:pPr>
  </w:style>
  <w:style w:type="paragraph" w:customStyle="1" w:styleId="PreMainHeading">
    <w:name w:val="PreMain Heading"/>
    <w:basedOn w:val="Heading2"/>
    <w:rsid w:val="00321847"/>
    <w:pPr>
      <w:numPr>
        <w:ilvl w:val="0"/>
        <w:numId w:val="0"/>
      </w:numPr>
      <w:spacing w:before="120" w:after="120"/>
      <w:jc w:val="center"/>
      <w:outlineLvl w:val="9"/>
    </w:pPr>
  </w:style>
  <w:style w:type="paragraph" w:styleId="ListBullet">
    <w:name w:val="List Bullet"/>
    <w:basedOn w:val="Normal"/>
    <w:autoRedefine/>
    <w:rsid w:val="00321847"/>
    <w:pPr>
      <w:numPr>
        <w:numId w:val="26"/>
      </w:numPr>
      <w:tabs>
        <w:tab w:val="clear" w:pos="360"/>
      </w:tabs>
      <w:ind w:left="0" w:firstLine="0"/>
    </w:pPr>
  </w:style>
  <w:style w:type="paragraph" w:customStyle="1" w:styleId="subparagraph">
    <w:name w:val="subparagraph"/>
    <w:basedOn w:val="Normal"/>
    <w:rsid w:val="00321847"/>
    <w:pPr>
      <w:autoSpaceDE w:val="0"/>
      <w:autoSpaceDN w:val="0"/>
      <w:ind w:left="2160" w:hanging="720"/>
      <w:jc w:val="both"/>
    </w:pPr>
  </w:style>
  <w:style w:type="paragraph" w:customStyle="1" w:styleId="subsection">
    <w:name w:val="subsection"/>
    <w:basedOn w:val="Normal"/>
    <w:rsid w:val="00321847"/>
    <w:pPr>
      <w:autoSpaceDE w:val="0"/>
      <w:autoSpaceDN w:val="0"/>
      <w:spacing w:line="480" w:lineRule="auto"/>
      <w:ind w:left="720" w:hanging="720"/>
      <w:jc w:val="both"/>
    </w:pPr>
  </w:style>
  <w:style w:type="paragraph" w:customStyle="1" w:styleId="termdefinition0">
    <w:name w:val="termdefinition"/>
    <w:basedOn w:val="Normal"/>
    <w:rsid w:val="00321847"/>
    <w:pPr>
      <w:spacing w:after="60"/>
      <w:ind w:left="720"/>
    </w:pPr>
  </w:style>
  <w:style w:type="character" w:customStyle="1" w:styleId="H3Char">
    <w:name w:val="H3 Char"/>
    <w:rsid w:val="00321847"/>
    <w:rPr>
      <w:b/>
      <w:bCs/>
      <w:i/>
      <w:sz w:val="24"/>
    </w:rPr>
  </w:style>
  <w:style w:type="numbering" w:customStyle="1" w:styleId="NoList1">
    <w:name w:val="No List1"/>
    <w:next w:val="NoList"/>
    <w:uiPriority w:val="99"/>
    <w:semiHidden/>
    <w:unhideWhenUsed/>
    <w:rsid w:val="00321847"/>
  </w:style>
  <w:style w:type="paragraph" w:styleId="ListParagraph">
    <w:name w:val="List Paragraph"/>
    <w:basedOn w:val="Normal"/>
    <w:qFormat/>
    <w:rsid w:val="00321847"/>
    <w:pPr>
      <w:ind w:left="720"/>
    </w:pPr>
    <w:rPr>
      <w:rFonts w:eastAsia="Calibri"/>
    </w:rPr>
  </w:style>
  <w:style w:type="character" w:customStyle="1" w:styleId="BalloonTextChar">
    <w:name w:val="Balloon Text Char"/>
    <w:link w:val="BalloonText"/>
    <w:rsid w:val="00321847"/>
    <w:rPr>
      <w:rFonts w:ascii="Tahoma" w:hAnsi="Tahoma" w:cs="Tahoma"/>
      <w:sz w:val="16"/>
      <w:szCs w:val="16"/>
    </w:rPr>
  </w:style>
  <w:style w:type="paragraph" w:styleId="EnvelopeAddress">
    <w:name w:val="envelope address"/>
    <w:basedOn w:val="Normal"/>
    <w:rsid w:val="00321847"/>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321847"/>
    <w:rPr>
      <w:b/>
      <w:caps/>
      <w:sz w:val="24"/>
    </w:rPr>
  </w:style>
  <w:style w:type="character" w:customStyle="1" w:styleId="Heading2Char">
    <w:name w:val="Heading 2 Char"/>
    <w:aliases w:val="h2 Char"/>
    <w:link w:val="Heading2"/>
    <w:rsid w:val="00321847"/>
    <w:rPr>
      <w:b/>
      <w:sz w:val="24"/>
    </w:rPr>
  </w:style>
  <w:style w:type="character" w:customStyle="1" w:styleId="Heading3Char">
    <w:name w:val="Heading 3 Char"/>
    <w:aliases w:val="h3 Char"/>
    <w:link w:val="Heading3"/>
    <w:rsid w:val="00321847"/>
    <w:rPr>
      <w:b/>
      <w:bCs/>
      <w:i/>
      <w:sz w:val="24"/>
    </w:rPr>
  </w:style>
  <w:style w:type="character" w:customStyle="1" w:styleId="Heading4Char">
    <w:name w:val="Heading 4 Char"/>
    <w:aliases w:val="h4 Char, Char Char"/>
    <w:link w:val="Heading4"/>
    <w:rsid w:val="00321847"/>
    <w:rPr>
      <w:b/>
      <w:bCs/>
      <w:snapToGrid w:val="0"/>
      <w:sz w:val="24"/>
    </w:rPr>
  </w:style>
  <w:style w:type="character" w:customStyle="1" w:styleId="Heading5Char">
    <w:name w:val="Heading 5 Char"/>
    <w:aliases w:val="h5 Char"/>
    <w:link w:val="Heading5"/>
    <w:rsid w:val="00321847"/>
    <w:rPr>
      <w:b/>
      <w:bCs/>
      <w:i/>
      <w:iCs/>
      <w:sz w:val="24"/>
      <w:szCs w:val="26"/>
    </w:rPr>
  </w:style>
  <w:style w:type="character" w:customStyle="1" w:styleId="Heading6Char">
    <w:name w:val="Heading 6 Char"/>
    <w:aliases w:val="h6 Char"/>
    <w:link w:val="Heading6"/>
    <w:rsid w:val="00321847"/>
    <w:rPr>
      <w:b/>
      <w:bCs/>
      <w:sz w:val="24"/>
      <w:szCs w:val="22"/>
    </w:rPr>
  </w:style>
  <w:style w:type="character" w:customStyle="1" w:styleId="Heading7Char">
    <w:name w:val="Heading 7 Char"/>
    <w:link w:val="Heading7"/>
    <w:rsid w:val="00321847"/>
    <w:rPr>
      <w:sz w:val="24"/>
      <w:szCs w:val="24"/>
    </w:rPr>
  </w:style>
  <w:style w:type="character" w:customStyle="1" w:styleId="Heading8Char">
    <w:name w:val="Heading 8 Char"/>
    <w:link w:val="Heading8"/>
    <w:rsid w:val="00321847"/>
    <w:rPr>
      <w:i/>
      <w:iCs/>
      <w:sz w:val="24"/>
      <w:szCs w:val="24"/>
    </w:rPr>
  </w:style>
  <w:style w:type="character" w:customStyle="1" w:styleId="Heading9Char">
    <w:name w:val="Heading 9 Char"/>
    <w:link w:val="Heading9"/>
    <w:rsid w:val="00321847"/>
    <w:rPr>
      <w:b/>
      <w:sz w:val="24"/>
      <w:szCs w:val="24"/>
    </w:rPr>
  </w:style>
  <w:style w:type="character" w:customStyle="1" w:styleId="BodyTextIndentChar">
    <w:name w:val="Body Text Indent Char"/>
    <w:link w:val="BodyTextIndent"/>
    <w:rsid w:val="00321847"/>
    <w:rPr>
      <w:iCs/>
      <w:sz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321847"/>
    <w:rPr>
      <w:sz w:val="24"/>
      <w:szCs w:val="24"/>
    </w:rPr>
  </w:style>
  <w:style w:type="character" w:customStyle="1" w:styleId="BulletChar">
    <w:name w:val="Bullet Char"/>
    <w:link w:val="Bullet"/>
    <w:rsid w:val="00321847"/>
    <w:rPr>
      <w:sz w:val="24"/>
    </w:rPr>
  </w:style>
  <w:style w:type="character" w:customStyle="1" w:styleId="BulletIndentChar">
    <w:name w:val="Bullet Indent Char"/>
    <w:link w:val="BulletIndent"/>
    <w:rsid w:val="00321847"/>
    <w:rPr>
      <w:sz w:val="24"/>
    </w:rPr>
  </w:style>
  <w:style w:type="character" w:customStyle="1" w:styleId="FormulaBoldChar">
    <w:name w:val="Formula Bold Char"/>
    <w:link w:val="FormulaBold"/>
    <w:rsid w:val="00321847"/>
    <w:rPr>
      <w:b/>
      <w:bCs/>
      <w:sz w:val="24"/>
      <w:szCs w:val="24"/>
    </w:rPr>
  </w:style>
  <w:style w:type="character" w:customStyle="1" w:styleId="CharChar5">
    <w:name w:val="Char Char5"/>
    <w:rsid w:val="00321847"/>
    <w:rPr>
      <w:sz w:val="24"/>
      <w:lang w:val="en-US" w:eastAsia="en-US" w:bidi="ar-SA"/>
    </w:rPr>
  </w:style>
  <w:style w:type="character" w:customStyle="1" w:styleId="CharChar2">
    <w:name w:val="Char Char2"/>
    <w:rsid w:val="00321847"/>
    <w:rPr>
      <w:sz w:val="24"/>
      <w:lang w:val="en-US" w:eastAsia="en-US" w:bidi="ar-SA"/>
    </w:rPr>
  </w:style>
  <w:style w:type="character" w:customStyle="1" w:styleId="CharChar1">
    <w:name w:val="Char Char1"/>
    <w:aliases w:val=" Char1 Char Char2"/>
    <w:rsid w:val="00321847"/>
    <w:rPr>
      <w:iCs/>
      <w:sz w:val="24"/>
      <w:lang w:val="en-US" w:eastAsia="en-US" w:bidi="ar-SA"/>
    </w:rPr>
  </w:style>
  <w:style w:type="character" w:customStyle="1" w:styleId="CharChar">
    <w:name w:val="Char Char"/>
    <w:aliases w:val=" Char1 Char Char1"/>
    <w:rsid w:val="00321847"/>
    <w:rPr>
      <w:iCs/>
      <w:sz w:val="24"/>
      <w:lang w:val="en-US" w:eastAsia="en-US" w:bidi="ar-SA"/>
    </w:rPr>
  </w:style>
  <w:style w:type="character" w:customStyle="1" w:styleId="newsummary">
    <w:name w:val="newsummary"/>
    <w:rsid w:val="00321847"/>
  </w:style>
  <w:style w:type="character" w:customStyle="1" w:styleId="CharCharCharChar1">
    <w:name w:val="Char Char Char Char1"/>
    <w:rsid w:val="00321847"/>
    <w:rPr>
      <w:sz w:val="24"/>
      <w:lang w:val="en-US" w:eastAsia="en-US" w:bidi="ar-SA"/>
    </w:rPr>
  </w:style>
  <w:style w:type="paragraph" w:customStyle="1" w:styleId="Style2">
    <w:name w:val="Style2"/>
    <w:basedOn w:val="BodyText2"/>
    <w:rsid w:val="00321847"/>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321847"/>
    <w:rPr>
      <w:iCs/>
      <w:sz w:val="24"/>
      <w:lang w:val="en-US" w:eastAsia="en-US" w:bidi="ar-SA"/>
    </w:rPr>
  </w:style>
  <w:style w:type="character" w:customStyle="1" w:styleId="CharCharChar2">
    <w:name w:val="Char Char Char2"/>
    <w:rsid w:val="00321847"/>
    <w:rPr>
      <w:b/>
      <w:bCs/>
      <w:snapToGrid w:val="0"/>
      <w:sz w:val="24"/>
      <w:lang w:val="en-US" w:eastAsia="en-US" w:bidi="ar-SA"/>
    </w:rPr>
  </w:style>
  <w:style w:type="character" w:customStyle="1" w:styleId="CharCharChar1">
    <w:name w:val="Char Char Char1"/>
    <w:rsid w:val="00321847"/>
    <w:rPr>
      <w:sz w:val="24"/>
      <w:lang w:val="en-US" w:eastAsia="en-US" w:bidi="ar-SA"/>
    </w:rPr>
  </w:style>
  <w:style w:type="character" w:customStyle="1" w:styleId="H4CharChar">
    <w:name w:val="H4 Char Char"/>
    <w:rsid w:val="00321847"/>
    <w:rPr>
      <w:b w:val="0"/>
      <w:bCs w:val="0"/>
      <w:snapToGrid w:val="0"/>
      <w:sz w:val="24"/>
      <w:lang w:val="en-US" w:eastAsia="en-US" w:bidi="ar-SA"/>
    </w:rPr>
  </w:style>
  <w:style w:type="character" w:customStyle="1" w:styleId="Char1CharChar">
    <w:name w:val="Char1 Char Char"/>
    <w:rsid w:val="00321847"/>
    <w:rPr>
      <w:iCs/>
      <w:sz w:val="24"/>
      <w:lang w:val="en-US" w:eastAsia="en-US" w:bidi="ar-SA"/>
    </w:rPr>
  </w:style>
  <w:style w:type="paragraph" w:styleId="NoSpacing">
    <w:name w:val="No Spacing"/>
    <w:qFormat/>
    <w:rsid w:val="00321847"/>
    <w:rPr>
      <w:rFonts w:ascii="Calibri" w:hAnsi="Calibri"/>
      <w:sz w:val="22"/>
      <w:szCs w:val="22"/>
    </w:rPr>
  </w:style>
  <w:style w:type="character" w:customStyle="1" w:styleId="UnresolvedMention1">
    <w:name w:val="Unresolved Mention1"/>
    <w:uiPriority w:val="99"/>
    <w:semiHidden/>
    <w:unhideWhenUsed/>
    <w:rsid w:val="00321847"/>
    <w:rPr>
      <w:color w:val="605E5C"/>
      <w:shd w:val="clear" w:color="auto" w:fill="E1DFDD"/>
    </w:rPr>
  </w:style>
  <w:style w:type="paragraph" w:customStyle="1" w:styleId="Title1">
    <w:name w:val="Title1"/>
    <w:basedOn w:val="Normal"/>
    <w:rsid w:val="008A379C"/>
    <w:pPr>
      <w:jc w:val="center"/>
    </w:pPr>
    <w:rPr>
      <w:rFonts w:ascii="Arial Bold" w:hAnsi="Arial Bold"/>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83828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620899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21" Type="http://schemas.openxmlformats.org/officeDocument/2006/relationships/hyperlink" Target="mailto:Brittney.Albracht@ercot.com"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eader" Target="header2.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Sanchir.Dashnyam@ercot.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32" Type="http://schemas.openxmlformats.org/officeDocument/2006/relationships/header" Target="header4.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MPRegistratio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hyperlink" Target="mailto:MPRegistration@ercot.com" TargetMode="External"/><Relationship Id="rId30" Type="http://schemas.openxmlformats.org/officeDocument/2006/relationships/footer" Target="footer5.xml"/><Relationship Id="rId35" Type="http://schemas.openxmlformats.org/officeDocument/2006/relationships/footer" Target="footer8.xml"/><Relationship Id="rId8" Type="http://schemas.openxmlformats.org/officeDocument/2006/relationships/hyperlink" Target="https://www.ercot.com/mktrules/issues/NPRR1305"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6975</Words>
  <Characters>44635</Characters>
  <Application>Microsoft Office Word</Application>
  <DocSecurity>0</DocSecurity>
  <Lines>1014</Lines>
  <Paragraphs>491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51119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2025-12-16T03:28:00Z</dcterms:created>
  <dcterms:modified xsi:type="dcterms:W3CDTF">2025-12-16T04:51:00Z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