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E7714" w:rsidRPr="003E7714" w14:paraId="30F9879C" w14:textId="77777777" w:rsidTr="005F17F3">
        <w:tc>
          <w:tcPr>
            <w:tcW w:w="1620" w:type="dxa"/>
            <w:tcBorders>
              <w:bottom w:val="single" w:sz="4" w:space="0" w:color="auto"/>
            </w:tcBorders>
            <w:shd w:val="clear" w:color="auto" w:fill="FFFFFF"/>
            <w:vAlign w:val="center"/>
          </w:tcPr>
          <w:p w14:paraId="3FCDED80"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NPRR Number</w:t>
            </w:r>
          </w:p>
        </w:tc>
        <w:tc>
          <w:tcPr>
            <w:tcW w:w="1260" w:type="dxa"/>
            <w:tcBorders>
              <w:bottom w:val="single" w:sz="4" w:space="0" w:color="auto"/>
            </w:tcBorders>
            <w:vAlign w:val="center"/>
          </w:tcPr>
          <w:p w14:paraId="5A1D0E9B" w14:textId="5D725CE1" w:rsidR="003E7714" w:rsidRPr="003E7714" w:rsidRDefault="004F1CCA" w:rsidP="003E7714">
            <w:pPr>
              <w:tabs>
                <w:tab w:val="center" w:pos="4320"/>
                <w:tab w:val="right" w:pos="8640"/>
              </w:tabs>
              <w:spacing w:before="120" w:after="120"/>
              <w:jc w:val="center"/>
              <w:rPr>
                <w:rFonts w:ascii="Arial" w:hAnsi="Arial" w:cs="Arial"/>
                <w:b/>
                <w:bCs/>
                <w:lang w:val="x-none" w:eastAsia="x-none"/>
              </w:rPr>
            </w:pPr>
            <w:hyperlink r:id="rId8" w:history="1">
              <w:r w:rsidRPr="004F1CCA">
                <w:rPr>
                  <w:rStyle w:val="Hyperlink"/>
                  <w:rFonts w:ascii="Arial" w:hAnsi="Arial" w:cs="Arial"/>
                  <w:b/>
                  <w:bCs/>
                  <w:lang w:val="x-none" w:eastAsia="x-none"/>
                </w:rPr>
                <w:t>1304</w:t>
              </w:r>
            </w:hyperlink>
          </w:p>
        </w:tc>
        <w:tc>
          <w:tcPr>
            <w:tcW w:w="900" w:type="dxa"/>
            <w:tcBorders>
              <w:bottom w:val="single" w:sz="4" w:space="0" w:color="auto"/>
            </w:tcBorders>
            <w:shd w:val="clear" w:color="auto" w:fill="FFFFFF"/>
            <w:vAlign w:val="center"/>
          </w:tcPr>
          <w:p w14:paraId="27C6389C"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NPRR Title</w:t>
            </w:r>
          </w:p>
        </w:tc>
        <w:tc>
          <w:tcPr>
            <w:tcW w:w="6660" w:type="dxa"/>
            <w:tcBorders>
              <w:bottom w:val="single" w:sz="4" w:space="0" w:color="auto"/>
            </w:tcBorders>
            <w:vAlign w:val="center"/>
          </w:tcPr>
          <w:p w14:paraId="7A768C83" w14:textId="4AEE6DF6"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 xml:space="preserve">Move OBD to Section 22 – </w:t>
            </w:r>
            <w:r>
              <w:rPr>
                <w:rFonts w:ascii="Arial" w:hAnsi="Arial" w:cs="Arial"/>
                <w:b/>
                <w:bCs/>
                <w:lang w:val="x-none" w:eastAsia="x-none"/>
              </w:rPr>
              <w:t>Procedure for Identifying Resource Nodes</w:t>
            </w:r>
          </w:p>
        </w:tc>
      </w:tr>
      <w:tr w:rsidR="00F8028F" w:rsidRPr="003E7714" w14:paraId="743E270E" w14:textId="77777777" w:rsidTr="005F17F3">
        <w:trPr>
          <w:trHeight w:val="518"/>
        </w:trPr>
        <w:tc>
          <w:tcPr>
            <w:tcW w:w="2880" w:type="dxa"/>
            <w:gridSpan w:val="2"/>
            <w:shd w:val="clear" w:color="auto" w:fill="FFFFFF"/>
            <w:vAlign w:val="center"/>
          </w:tcPr>
          <w:p w14:paraId="6FD435A0" w14:textId="1D190316"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Date of Decision</w:t>
            </w:r>
          </w:p>
        </w:tc>
        <w:tc>
          <w:tcPr>
            <w:tcW w:w="7560" w:type="dxa"/>
            <w:gridSpan w:val="2"/>
            <w:vAlign w:val="center"/>
          </w:tcPr>
          <w:p w14:paraId="3B1A1FAE" w14:textId="61BD916E" w:rsidR="00F8028F" w:rsidRPr="00F8028F" w:rsidRDefault="00062161" w:rsidP="00F8028F">
            <w:pPr>
              <w:spacing w:before="120" w:after="120"/>
              <w:rPr>
                <w:rFonts w:ascii="Arial" w:hAnsi="Arial" w:cs="Arial"/>
              </w:rPr>
            </w:pPr>
            <w:r>
              <w:rPr>
                <w:rFonts w:ascii="Arial" w:hAnsi="Arial" w:cs="Arial"/>
              </w:rPr>
              <w:t>December 10</w:t>
            </w:r>
            <w:r w:rsidR="00F8028F" w:rsidRPr="00F8028F">
              <w:rPr>
                <w:rFonts w:ascii="Arial" w:hAnsi="Arial" w:cs="Arial"/>
              </w:rPr>
              <w:t>, 2025</w:t>
            </w:r>
          </w:p>
        </w:tc>
      </w:tr>
      <w:tr w:rsidR="00F8028F" w:rsidRPr="003E7714" w14:paraId="077F9347" w14:textId="77777777" w:rsidTr="005F17F3">
        <w:trPr>
          <w:trHeight w:val="518"/>
        </w:trPr>
        <w:tc>
          <w:tcPr>
            <w:tcW w:w="2880" w:type="dxa"/>
            <w:gridSpan w:val="2"/>
            <w:shd w:val="clear" w:color="auto" w:fill="FFFFFF"/>
            <w:vAlign w:val="center"/>
          </w:tcPr>
          <w:p w14:paraId="7EB4A1A5" w14:textId="051BCD74"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Action</w:t>
            </w:r>
          </w:p>
        </w:tc>
        <w:tc>
          <w:tcPr>
            <w:tcW w:w="7560" w:type="dxa"/>
            <w:gridSpan w:val="2"/>
            <w:vAlign w:val="center"/>
          </w:tcPr>
          <w:p w14:paraId="72AA39FD" w14:textId="1E6AEE33" w:rsidR="00F8028F" w:rsidRPr="00F8028F" w:rsidRDefault="00F8028F" w:rsidP="00F8028F">
            <w:pPr>
              <w:spacing w:before="120" w:after="120"/>
              <w:rPr>
                <w:rFonts w:ascii="Arial" w:hAnsi="Arial" w:cs="Arial"/>
              </w:rPr>
            </w:pPr>
            <w:r w:rsidRPr="00F8028F">
              <w:rPr>
                <w:rFonts w:ascii="Arial" w:hAnsi="Arial" w:cs="Arial"/>
              </w:rPr>
              <w:t>Recommended Approval</w:t>
            </w:r>
          </w:p>
        </w:tc>
      </w:tr>
      <w:tr w:rsidR="00F8028F" w:rsidRPr="003E7714" w14:paraId="61951B00" w14:textId="77777777" w:rsidTr="005F17F3">
        <w:trPr>
          <w:trHeight w:val="518"/>
        </w:trPr>
        <w:tc>
          <w:tcPr>
            <w:tcW w:w="2880" w:type="dxa"/>
            <w:gridSpan w:val="2"/>
            <w:shd w:val="clear" w:color="auto" w:fill="FFFFFF"/>
            <w:vAlign w:val="center"/>
          </w:tcPr>
          <w:p w14:paraId="160DE906" w14:textId="16A59417"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Timeline</w:t>
            </w:r>
          </w:p>
        </w:tc>
        <w:tc>
          <w:tcPr>
            <w:tcW w:w="7560" w:type="dxa"/>
            <w:gridSpan w:val="2"/>
            <w:vAlign w:val="center"/>
          </w:tcPr>
          <w:p w14:paraId="2EB14447" w14:textId="47A68CBD" w:rsidR="00F8028F" w:rsidRPr="00F8028F" w:rsidRDefault="00F8028F" w:rsidP="00F8028F">
            <w:pPr>
              <w:spacing w:before="120" w:after="120"/>
              <w:rPr>
                <w:rFonts w:ascii="Arial" w:hAnsi="Arial" w:cs="Arial"/>
              </w:rPr>
            </w:pPr>
            <w:r w:rsidRPr="00F8028F">
              <w:rPr>
                <w:rFonts w:ascii="Arial" w:hAnsi="Arial" w:cs="Arial"/>
              </w:rPr>
              <w:t>Normal</w:t>
            </w:r>
          </w:p>
        </w:tc>
      </w:tr>
      <w:tr w:rsidR="00374E76" w:rsidRPr="003E7714" w14:paraId="0C6BB5B6" w14:textId="77777777" w:rsidTr="005F17F3">
        <w:trPr>
          <w:trHeight w:val="518"/>
        </w:trPr>
        <w:tc>
          <w:tcPr>
            <w:tcW w:w="2880" w:type="dxa"/>
            <w:gridSpan w:val="2"/>
            <w:shd w:val="clear" w:color="auto" w:fill="FFFFFF"/>
            <w:vAlign w:val="center"/>
          </w:tcPr>
          <w:p w14:paraId="53F164B1" w14:textId="5ED339D4" w:rsidR="00374E76" w:rsidRPr="00374E76" w:rsidRDefault="00374E76" w:rsidP="00374E76">
            <w:pPr>
              <w:tabs>
                <w:tab w:val="center" w:pos="4320"/>
                <w:tab w:val="right" w:pos="8640"/>
              </w:tabs>
              <w:spacing w:before="120" w:after="120"/>
              <w:rPr>
                <w:rFonts w:ascii="Arial" w:hAnsi="Arial" w:cs="Arial"/>
                <w:b/>
                <w:bCs/>
              </w:rPr>
            </w:pPr>
            <w:r w:rsidRPr="00374E76">
              <w:rPr>
                <w:rFonts w:ascii="Arial" w:hAnsi="Arial" w:cs="Arial"/>
                <w:b/>
                <w:bCs/>
              </w:rPr>
              <w:t>Estimated Impacts</w:t>
            </w:r>
          </w:p>
        </w:tc>
        <w:tc>
          <w:tcPr>
            <w:tcW w:w="7560" w:type="dxa"/>
            <w:gridSpan w:val="2"/>
            <w:vAlign w:val="center"/>
          </w:tcPr>
          <w:p w14:paraId="685E599F" w14:textId="0ECB6688" w:rsidR="00374E76" w:rsidRPr="00374E76" w:rsidRDefault="00374E76" w:rsidP="00374E76">
            <w:pPr>
              <w:pStyle w:val="NormalArial"/>
              <w:spacing w:before="120" w:after="120"/>
              <w:rPr>
                <w:rFonts w:cs="Arial"/>
              </w:rPr>
            </w:pPr>
            <w:r w:rsidRPr="00374E76">
              <w:rPr>
                <w:rFonts w:cs="Arial"/>
              </w:rPr>
              <w:t>Cost/Budgetary:</w:t>
            </w:r>
            <w:r>
              <w:rPr>
                <w:rFonts w:cs="Arial"/>
              </w:rPr>
              <w:t xml:space="preserve">  None</w:t>
            </w:r>
          </w:p>
          <w:p w14:paraId="6EB0B70F" w14:textId="2857F1E9" w:rsidR="00374E76" w:rsidRPr="00374E76" w:rsidRDefault="00374E76" w:rsidP="00374E76">
            <w:pPr>
              <w:spacing w:before="120" w:after="120"/>
              <w:rPr>
                <w:rFonts w:ascii="Arial" w:hAnsi="Arial" w:cs="Arial"/>
              </w:rPr>
            </w:pPr>
            <w:r w:rsidRPr="00374E76">
              <w:rPr>
                <w:rFonts w:ascii="Arial" w:hAnsi="Arial" w:cs="Arial"/>
              </w:rPr>
              <w:t>Project Duration:</w:t>
            </w:r>
            <w:r>
              <w:rPr>
                <w:rFonts w:ascii="Arial" w:hAnsi="Arial" w:cs="Arial"/>
              </w:rPr>
              <w:t xml:space="preserve">  No project required</w:t>
            </w:r>
          </w:p>
        </w:tc>
      </w:tr>
      <w:tr w:rsidR="00374E76" w:rsidRPr="003E7714" w14:paraId="3A66F23D" w14:textId="77777777" w:rsidTr="005F17F3">
        <w:trPr>
          <w:trHeight w:val="518"/>
        </w:trPr>
        <w:tc>
          <w:tcPr>
            <w:tcW w:w="2880" w:type="dxa"/>
            <w:gridSpan w:val="2"/>
            <w:shd w:val="clear" w:color="auto" w:fill="FFFFFF"/>
            <w:vAlign w:val="center"/>
          </w:tcPr>
          <w:p w14:paraId="695D2687" w14:textId="692EEBA1" w:rsidR="00374E76" w:rsidRPr="00374E76" w:rsidRDefault="00374E76" w:rsidP="00374E76">
            <w:pPr>
              <w:tabs>
                <w:tab w:val="center" w:pos="4320"/>
                <w:tab w:val="right" w:pos="8640"/>
              </w:tabs>
              <w:spacing w:before="120" w:after="120"/>
              <w:rPr>
                <w:rFonts w:ascii="Arial" w:hAnsi="Arial" w:cs="Arial"/>
                <w:b/>
                <w:bCs/>
                <w:lang w:val="x-none" w:eastAsia="x-none"/>
              </w:rPr>
            </w:pPr>
            <w:r w:rsidRPr="00374E76">
              <w:rPr>
                <w:rFonts w:ascii="Arial" w:hAnsi="Arial" w:cs="Arial"/>
                <w:b/>
                <w:bCs/>
              </w:rPr>
              <w:t>Proposed Effective Date</w:t>
            </w:r>
          </w:p>
        </w:tc>
        <w:tc>
          <w:tcPr>
            <w:tcW w:w="7560" w:type="dxa"/>
            <w:gridSpan w:val="2"/>
            <w:vAlign w:val="center"/>
          </w:tcPr>
          <w:p w14:paraId="359BF085" w14:textId="5C66664E" w:rsidR="00374E76" w:rsidRPr="00374E76" w:rsidRDefault="00374E76" w:rsidP="00374E76">
            <w:pPr>
              <w:spacing w:before="120" w:after="120"/>
              <w:rPr>
                <w:rFonts w:ascii="Arial" w:hAnsi="Arial" w:cs="Arial"/>
              </w:rPr>
            </w:pPr>
            <w:r w:rsidRPr="00374E76">
              <w:rPr>
                <w:rFonts w:ascii="Arial" w:hAnsi="Arial" w:cs="Arial"/>
              </w:rPr>
              <w:t>The first of the month following Public Utility Commission of Texas (PUCT) approval</w:t>
            </w:r>
          </w:p>
        </w:tc>
      </w:tr>
      <w:tr w:rsidR="00374E76" w:rsidRPr="003E7714" w14:paraId="088E6C6E" w14:textId="77777777" w:rsidTr="005F17F3">
        <w:trPr>
          <w:trHeight w:val="518"/>
        </w:trPr>
        <w:tc>
          <w:tcPr>
            <w:tcW w:w="2880" w:type="dxa"/>
            <w:gridSpan w:val="2"/>
            <w:shd w:val="clear" w:color="auto" w:fill="FFFFFF"/>
            <w:vAlign w:val="center"/>
          </w:tcPr>
          <w:p w14:paraId="507A945D" w14:textId="48125EF2" w:rsidR="00374E76" w:rsidRPr="00374E76" w:rsidRDefault="00374E76" w:rsidP="00374E76">
            <w:pPr>
              <w:tabs>
                <w:tab w:val="center" w:pos="4320"/>
                <w:tab w:val="right" w:pos="8640"/>
              </w:tabs>
              <w:spacing w:before="120" w:after="120"/>
              <w:rPr>
                <w:rFonts w:ascii="Arial" w:hAnsi="Arial" w:cs="Arial"/>
                <w:b/>
                <w:bCs/>
                <w:lang w:val="x-none" w:eastAsia="x-none"/>
              </w:rPr>
            </w:pPr>
            <w:r w:rsidRPr="00374E76">
              <w:rPr>
                <w:rFonts w:ascii="Arial" w:hAnsi="Arial" w:cs="Arial"/>
                <w:b/>
                <w:bCs/>
              </w:rPr>
              <w:t>Priority and Rank Assigned</w:t>
            </w:r>
          </w:p>
        </w:tc>
        <w:tc>
          <w:tcPr>
            <w:tcW w:w="7560" w:type="dxa"/>
            <w:gridSpan w:val="2"/>
            <w:vAlign w:val="center"/>
          </w:tcPr>
          <w:p w14:paraId="099A8935" w14:textId="485F1007" w:rsidR="00374E76" w:rsidRPr="00374E76" w:rsidRDefault="00374E76" w:rsidP="00374E76">
            <w:pPr>
              <w:spacing w:before="120" w:after="120"/>
              <w:rPr>
                <w:rFonts w:ascii="Arial" w:hAnsi="Arial" w:cs="Arial"/>
              </w:rPr>
            </w:pPr>
            <w:r w:rsidRPr="00374E76">
              <w:rPr>
                <w:rFonts w:ascii="Arial" w:hAnsi="Arial" w:cs="Arial"/>
              </w:rPr>
              <w:t>Not applicable</w:t>
            </w:r>
          </w:p>
        </w:tc>
      </w:tr>
      <w:tr w:rsidR="003E7714" w:rsidRPr="003E7714" w14:paraId="2B4AEA56" w14:textId="77777777" w:rsidTr="005F17F3">
        <w:trPr>
          <w:trHeight w:val="773"/>
        </w:trPr>
        <w:tc>
          <w:tcPr>
            <w:tcW w:w="2880" w:type="dxa"/>
            <w:gridSpan w:val="2"/>
            <w:tcBorders>
              <w:top w:val="single" w:sz="4" w:space="0" w:color="auto"/>
              <w:bottom w:val="single" w:sz="4" w:space="0" w:color="auto"/>
            </w:tcBorders>
            <w:shd w:val="clear" w:color="auto" w:fill="FFFFFF"/>
            <w:vAlign w:val="center"/>
          </w:tcPr>
          <w:p w14:paraId="176A38EC"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 xml:space="preserve">Nodal Protocol Sections Requiring Revision </w:t>
            </w:r>
          </w:p>
        </w:tc>
        <w:tc>
          <w:tcPr>
            <w:tcW w:w="7560" w:type="dxa"/>
            <w:gridSpan w:val="2"/>
            <w:tcBorders>
              <w:top w:val="single" w:sz="4" w:space="0" w:color="auto"/>
            </w:tcBorders>
            <w:vAlign w:val="center"/>
          </w:tcPr>
          <w:p w14:paraId="1A6B6AE9" w14:textId="77777777" w:rsidR="003E7714" w:rsidRPr="003E7714" w:rsidRDefault="003E7714" w:rsidP="003E7714">
            <w:pPr>
              <w:pStyle w:val="NoSpacing"/>
              <w:spacing w:before="120"/>
              <w:rPr>
                <w:rFonts w:ascii="Arial" w:hAnsi="Arial" w:cs="Arial"/>
              </w:rPr>
            </w:pPr>
            <w:r w:rsidRPr="003E7714">
              <w:rPr>
                <w:rFonts w:ascii="Arial" w:hAnsi="Arial" w:cs="Arial"/>
              </w:rPr>
              <w:t>2, Definitions and Acronyms</w:t>
            </w:r>
          </w:p>
          <w:p w14:paraId="25F12717" w14:textId="77777777" w:rsidR="003E7714" w:rsidRPr="003E7714" w:rsidRDefault="003E7714" w:rsidP="003E7714">
            <w:pPr>
              <w:pStyle w:val="NoSpacing"/>
              <w:rPr>
                <w:rFonts w:ascii="Arial" w:hAnsi="Arial" w:cs="Arial"/>
              </w:rPr>
            </w:pPr>
            <w:r w:rsidRPr="003E7714">
              <w:rPr>
                <w:rFonts w:ascii="Arial" w:hAnsi="Arial" w:cs="Arial"/>
              </w:rPr>
              <w:t>3.8.2, Combined Cycle Generation Resources</w:t>
            </w:r>
          </w:p>
          <w:p w14:paraId="2F756AE8" w14:textId="77777777" w:rsidR="003E7714" w:rsidRPr="003E7714" w:rsidRDefault="003E7714" w:rsidP="003E7714">
            <w:pPr>
              <w:pStyle w:val="NoSpacing"/>
              <w:rPr>
                <w:rFonts w:ascii="Arial" w:hAnsi="Arial" w:cs="Arial"/>
              </w:rPr>
            </w:pPr>
            <w:r w:rsidRPr="003E7714">
              <w:rPr>
                <w:rFonts w:ascii="Arial" w:hAnsi="Arial" w:cs="Arial"/>
              </w:rPr>
              <w:t xml:space="preserve">3.10.3.1, Process for Managing Network Operations Model Updates for Point of Interconnection Bus Changes, Resource Retirements and Deletion of DC Tie Load Zones </w:t>
            </w:r>
          </w:p>
          <w:p w14:paraId="343689A2" w14:textId="035495D6" w:rsidR="003E7714" w:rsidRPr="003E7714" w:rsidRDefault="003E7714" w:rsidP="003E7714">
            <w:pPr>
              <w:spacing w:after="120"/>
              <w:rPr>
                <w:rFonts w:ascii="Arial" w:hAnsi="Arial" w:cs="Arial"/>
              </w:rPr>
            </w:pPr>
            <w:r w:rsidRPr="003E7714">
              <w:rPr>
                <w:rFonts w:ascii="Arial" w:hAnsi="Arial" w:cs="Arial"/>
              </w:rPr>
              <w:t>22R, Procedure for Identifying Resource Nodes (new)</w:t>
            </w:r>
          </w:p>
        </w:tc>
      </w:tr>
      <w:tr w:rsidR="003E7714" w:rsidRPr="003E7714" w14:paraId="1B746CB5" w14:textId="77777777" w:rsidTr="005F17F3">
        <w:trPr>
          <w:trHeight w:val="518"/>
        </w:trPr>
        <w:tc>
          <w:tcPr>
            <w:tcW w:w="2880" w:type="dxa"/>
            <w:gridSpan w:val="2"/>
            <w:tcBorders>
              <w:bottom w:val="single" w:sz="4" w:space="0" w:color="auto"/>
            </w:tcBorders>
            <w:shd w:val="clear" w:color="auto" w:fill="FFFFFF"/>
            <w:vAlign w:val="center"/>
          </w:tcPr>
          <w:p w14:paraId="740CC0F4"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Related Documents Requiring Revision/Related Revision Requests</w:t>
            </w:r>
          </w:p>
        </w:tc>
        <w:tc>
          <w:tcPr>
            <w:tcW w:w="7560" w:type="dxa"/>
            <w:gridSpan w:val="2"/>
            <w:tcBorders>
              <w:bottom w:val="single" w:sz="4" w:space="0" w:color="auto"/>
            </w:tcBorders>
            <w:vAlign w:val="center"/>
          </w:tcPr>
          <w:p w14:paraId="28533712" w14:textId="49E80F84" w:rsidR="003E7714" w:rsidRPr="003E7714" w:rsidRDefault="003E7714" w:rsidP="003E7714">
            <w:pPr>
              <w:spacing w:before="120" w:after="120"/>
              <w:rPr>
                <w:rFonts w:ascii="Arial" w:hAnsi="Arial" w:cs="Arial"/>
              </w:rPr>
            </w:pPr>
            <w:r w:rsidRPr="003E7714">
              <w:rPr>
                <w:rFonts w:ascii="Arial" w:hAnsi="Arial" w:cs="Arial"/>
              </w:rPr>
              <w:t>Procedure for Identifying Resource Nodes (Upon approval of this Nodal Protocol Revision Request (NPRR), this will be removed from the Other Binding Documents List.)</w:t>
            </w:r>
          </w:p>
        </w:tc>
      </w:tr>
      <w:tr w:rsidR="003E7714" w:rsidRPr="003E7714" w14:paraId="740B204F" w14:textId="77777777" w:rsidTr="005F17F3">
        <w:trPr>
          <w:trHeight w:val="518"/>
        </w:trPr>
        <w:tc>
          <w:tcPr>
            <w:tcW w:w="2880" w:type="dxa"/>
            <w:gridSpan w:val="2"/>
            <w:tcBorders>
              <w:bottom w:val="single" w:sz="4" w:space="0" w:color="auto"/>
            </w:tcBorders>
            <w:shd w:val="clear" w:color="auto" w:fill="FFFFFF"/>
            <w:vAlign w:val="center"/>
          </w:tcPr>
          <w:p w14:paraId="5C7B13F3"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Revision Description</w:t>
            </w:r>
          </w:p>
        </w:tc>
        <w:tc>
          <w:tcPr>
            <w:tcW w:w="7560" w:type="dxa"/>
            <w:gridSpan w:val="2"/>
            <w:tcBorders>
              <w:bottom w:val="single" w:sz="4" w:space="0" w:color="auto"/>
            </w:tcBorders>
            <w:vAlign w:val="center"/>
          </w:tcPr>
          <w:p w14:paraId="78B933F4" w14:textId="57BFB21A" w:rsidR="003E7714" w:rsidRPr="003E7714" w:rsidRDefault="003E7714" w:rsidP="003E7714">
            <w:pPr>
              <w:spacing w:before="120" w:after="120"/>
              <w:rPr>
                <w:rFonts w:ascii="Arial" w:hAnsi="Arial" w:cs="Arial"/>
                <w:bCs/>
              </w:rPr>
            </w:pPr>
            <w:r w:rsidRPr="003E7714">
              <w:rPr>
                <w:rFonts w:ascii="Arial" w:hAnsi="Arial" w:cs="Arial"/>
                <w:bCs/>
              </w:rPr>
              <w:t>This Nodal Protocol Revision Request (NPRR) incorporates the Other Binding Document “</w:t>
            </w:r>
            <w:r w:rsidRPr="003E7714">
              <w:rPr>
                <w:rFonts w:ascii="Arial" w:hAnsi="Arial" w:cs="Arial"/>
              </w:rPr>
              <w:t>Procedure for Identifying Resource Nodes</w:t>
            </w:r>
            <w:r w:rsidRPr="003E7714">
              <w:rPr>
                <w:rFonts w:ascii="Arial" w:hAnsi="Arial" w:cs="Arial"/>
                <w:bCs/>
              </w:rPr>
              <w:t>” into the Protocols to standardize the approval process.</w:t>
            </w:r>
          </w:p>
        </w:tc>
      </w:tr>
      <w:tr w:rsidR="003E7714" w:rsidRPr="003E7714" w14:paraId="693A0160" w14:textId="77777777" w:rsidTr="00F8028F">
        <w:trPr>
          <w:trHeight w:val="980"/>
        </w:trPr>
        <w:tc>
          <w:tcPr>
            <w:tcW w:w="2880" w:type="dxa"/>
            <w:gridSpan w:val="2"/>
            <w:shd w:val="clear" w:color="auto" w:fill="FFFFFF"/>
            <w:vAlign w:val="center"/>
          </w:tcPr>
          <w:p w14:paraId="69E35C86" w14:textId="36DADB69" w:rsidR="004F1CCA" w:rsidRPr="00F8028F" w:rsidRDefault="003E7714" w:rsidP="00F8028F">
            <w:pPr>
              <w:tabs>
                <w:tab w:val="center" w:pos="4320"/>
                <w:tab w:val="right" w:pos="8640"/>
              </w:tabs>
              <w:rPr>
                <w:rFonts w:ascii="Arial" w:hAnsi="Arial" w:cs="Arial"/>
                <w:b/>
                <w:bCs/>
                <w:lang w:val="x-none" w:eastAsia="x-none"/>
              </w:rPr>
            </w:pPr>
            <w:r w:rsidRPr="003E7714">
              <w:rPr>
                <w:rFonts w:ascii="Arial" w:hAnsi="Arial" w:cs="Arial"/>
                <w:b/>
                <w:bCs/>
                <w:lang w:val="x-none" w:eastAsia="x-none"/>
              </w:rPr>
              <w:t>Reason for Revision</w:t>
            </w:r>
          </w:p>
        </w:tc>
        <w:tc>
          <w:tcPr>
            <w:tcW w:w="7560" w:type="dxa"/>
            <w:gridSpan w:val="2"/>
            <w:vAlign w:val="center"/>
          </w:tcPr>
          <w:p w14:paraId="52617B30" w14:textId="35194E0B" w:rsidR="003E7714" w:rsidRPr="003E7714" w:rsidRDefault="003E7714" w:rsidP="003E7714">
            <w:pPr>
              <w:tabs>
                <w:tab w:val="left" w:pos="432"/>
              </w:tabs>
              <w:spacing w:before="120"/>
              <w:ind w:left="432" w:hanging="432"/>
              <w:rPr>
                <w:rFonts w:ascii="Arial" w:hAnsi="Arial" w:cs="Arial"/>
                <w:color w:val="000000"/>
              </w:rPr>
            </w:pPr>
            <w:r w:rsidRPr="003E7714">
              <w:rPr>
                <w:rFonts w:ascii="Arial" w:hAnsi="Arial" w:cs="Arial"/>
              </w:rPr>
              <w:object w:dxaOrig="1440" w:dyaOrig="1440" w14:anchorId="0A589C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3E7714">
              <w:rPr>
                <w:rFonts w:ascii="Arial" w:hAnsi="Arial" w:cs="Arial"/>
              </w:rPr>
              <w:t xml:space="preserve">  </w:t>
            </w:r>
            <w:hyperlink r:id="rId11" w:history="1">
              <w:r w:rsidRPr="003E7714">
                <w:rPr>
                  <w:rFonts w:ascii="Arial" w:hAnsi="Arial" w:cs="Arial"/>
                  <w:color w:val="0000FF"/>
                  <w:u w:val="single"/>
                </w:rPr>
                <w:t>Strategic Plan</w:t>
              </w:r>
            </w:hyperlink>
            <w:r w:rsidRPr="003E7714">
              <w:rPr>
                <w:rFonts w:ascii="Arial" w:hAnsi="Arial" w:cs="Arial"/>
                <w:color w:val="000000"/>
              </w:rPr>
              <w:t xml:space="preserve"> Objective 1 – Be an industry leader for grid reliability and resilience</w:t>
            </w:r>
          </w:p>
          <w:p w14:paraId="00BFB99B" w14:textId="09A3BA4D" w:rsidR="003E7714" w:rsidRPr="003E7714" w:rsidRDefault="003E7714" w:rsidP="003E7714">
            <w:pPr>
              <w:tabs>
                <w:tab w:val="left" w:pos="432"/>
              </w:tabs>
              <w:spacing w:before="120"/>
              <w:ind w:left="432" w:hanging="432"/>
              <w:rPr>
                <w:rFonts w:ascii="Arial" w:hAnsi="Arial" w:cs="Arial"/>
                <w:color w:val="000000"/>
              </w:rPr>
            </w:pPr>
            <w:r w:rsidRPr="003E7714">
              <w:rPr>
                <w:rFonts w:ascii="Arial" w:hAnsi="Arial" w:cs="Arial"/>
              </w:rPr>
              <w:object w:dxaOrig="1440" w:dyaOrig="1440" w14:anchorId="04752D02">
                <v:shape id="_x0000_i1039" type="#_x0000_t75" style="width:15.6pt;height:15pt" o:ole="">
                  <v:imagedata r:id="rId9" o:title=""/>
                </v:shape>
                <w:control r:id="rId12" w:name="TextBox17" w:shapeid="_x0000_i1039"/>
              </w:object>
            </w:r>
            <w:r w:rsidRPr="003E7714">
              <w:rPr>
                <w:rFonts w:ascii="Arial" w:hAnsi="Arial" w:cs="Arial"/>
              </w:rPr>
              <w:t xml:space="preserve">  </w:t>
            </w:r>
            <w:hyperlink r:id="rId13" w:history="1">
              <w:r w:rsidRPr="003E7714">
                <w:rPr>
                  <w:rFonts w:ascii="Arial" w:hAnsi="Arial" w:cs="Arial"/>
                  <w:color w:val="0000FF"/>
                  <w:u w:val="single"/>
                </w:rPr>
                <w:t>Strategic Plan</w:t>
              </w:r>
            </w:hyperlink>
            <w:r w:rsidRPr="003E7714">
              <w:rPr>
                <w:rFonts w:ascii="Arial" w:hAnsi="Arial" w:cs="Arial"/>
                <w:color w:val="000000"/>
              </w:rPr>
              <w:t xml:space="preserve"> Objective 2 - Enhance the ERCOT region’s economic competitiveness with respect to trends in wholesale power rates and retail electricity prices to consumers</w:t>
            </w:r>
          </w:p>
          <w:p w14:paraId="564028A1" w14:textId="19BB7E2E" w:rsidR="003E7714" w:rsidRPr="003E7714" w:rsidRDefault="003E7714" w:rsidP="003E7714">
            <w:pPr>
              <w:spacing w:before="120"/>
              <w:ind w:left="432" w:hanging="432"/>
              <w:rPr>
                <w:rFonts w:ascii="Arial" w:hAnsi="Arial" w:cs="Arial"/>
                <w:color w:val="000000"/>
              </w:rPr>
            </w:pPr>
            <w:r w:rsidRPr="003E7714">
              <w:rPr>
                <w:rFonts w:ascii="Arial" w:hAnsi="Arial" w:cs="Arial"/>
              </w:rPr>
              <w:object w:dxaOrig="1440" w:dyaOrig="1440" w14:anchorId="1E4C566F">
                <v:shape id="_x0000_i1041" type="#_x0000_t75" style="width:15.6pt;height:15pt" o:ole="">
                  <v:imagedata r:id="rId9" o:title=""/>
                </v:shape>
                <w:control r:id="rId14" w:name="TextBox122" w:shapeid="_x0000_i1041"/>
              </w:object>
            </w:r>
            <w:r w:rsidRPr="003E7714">
              <w:rPr>
                <w:rFonts w:ascii="Arial" w:hAnsi="Arial" w:cs="Arial"/>
              </w:rPr>
              <w:t xml:space="preserve">  </w:t>
            </w:r>
            <w:hyperlink r:id="rId15" w:history="1">
              <w:r w:rsidRPr="003E7714">
                <w:rPr>
                  <w:rFonts w:ascii="Arial" w:hAnsi="Arial" w:cs="Arial"/>
                  <w:color w:val="0000FF"/>
                  <w:u w:val="single"/>
                </w:rPr>
                <w:t>Strategic Plan</w:t>
              </w:r>
            </w:hyperlink>
            <w:r w:rsidRPr="003E7714">
              <w:rPr>
                <w:rFonts w:ascii="Arial" w:hAnsi="Arial" w:cs="Arial"/>
                <w:color w:val="000000"/>
              </w:rPr>
              <w:t xml:space="preserve"> Objective 3 - Advance ERCOT, Inc. as an independent leading industry expert and an employer of choice by fostering innovation, investing in our people, and emphasizing the importance of our mission</w:t>
            </w:r>
          </w:p>
          <w:p w14:paraId="7663809A" w14:textId="631E2F28" w:rsidR="003E7714" w:rsidRPr="003E7714" w:rsidRDefault="003E7714" w:rsidP="003E7714">
            <w:pPr>
              <w:spacing w:before="120"/>
              <w:rPr>
                <w:rFonts w:ascii="Arial" w:hAnsi="Arial" w:cs="Arial"/>
                <w:iCs/>
                <w:kern w:val="24"/>
              </w:rPr>
            </w:pPr>
            <w:r w:rsidRPr="003E7714">
              <w:rPr>
                <w:rFonts w:ascii="Arial" w:hAnsi="Arial" w:cs="Arial"/>
              </w:rPr>
              <w:object w:dxaOrig="1440" w:dyaOrig="1440" w14:anchorId="719C9658">
                <v:shape id="_x0000_i1043" type="#_x0000_t75" style="width:15.6pt;height:15pt" o:ole="">
                  <v:imagedata r:id="rId16" o:title=""/>
                </v:shape>
                <w:control r:id="rId17" w:name="TextBox13" w:shapeid="_x0000_i1043"/>
              </w:object>
            </w:r>
            <w:r w:rsidRPr="003E7714">
              <w:rPr>
                <w:rFonts w:ascii="Arial" w:hAnsi="Arial" w:cs="Arial"/>
              </w:rPr>
              <w:t xml:space="preserve">  </w:t>
            </w:r>
            <w:r w:rsidRPr="003E7714">
              <w:rPr>
                <w:rFonts w:ascii="Arial" w:hAnsi="Arial" w:cs="Arial"/>
                <w:iCs/>
                <w:kern w:val="24"/>
              </w:rPr>
              <w:t>General system and/or process improvement(s)</w:t>
            </w:r>
          </w:p>
          <w:p w14:paraId="624990A0" w14:textId="5880C5B6" w:rsidR="003E7714" w:rsidRPr="003E7714" w:rsidRDefault="003E7714" w:rsidP="003E7714">
            <w:pPr>
              <w:spacing w:before="120"/>
              <w:rPr>
                <w:rFonts w:ascii="Arial" w:hAnsi="Arial" w:cs="Arial"/>
                <w:iCs/>
                <w:kern w:val="24"/>
              </w:rPr>
            </w:pPr>
            <w:r w:rsidRPr="003E7714">
              <w:rPr>
                <w:rFonts w:ascii="Arial" w:hAnsi="Arial" w:cs="Arial"/>
              </w:rPr>
              <w:lastRenderedPageBreak/>
              <w:object w:dxaOrig="1440" w:dyaOrig="1440" w14:anchorId="1F40ACC0">
                <v:shape id="_x0000_i1045" type="#_x0000_t75" style="width:15.6pt;height:15pt" o:ole="">
                  <v:imagedata r:id="rId9" o:title=""/>
                </v:shape>
                <w:control r:id="rId18" w:name="TextBox14" w:shapeid="_x0000_i1045"/>
              </w:object>
            </w:r>
            <w:r w:rsidRPr="003E7714">
              <w:rPr>
                <w:rFonts w:ascii="Arial" w:hAnsi="Arial" w:cs="Arial"/>
              </w:rPr>
              <w:t xml:space="preserve">  </w:t>
            </w:r>
            <w:r w:rsidRPr="003E7714">
              <w:rPr>
                <w:rFonts w:ascii="Arial" w:hAnsi="Arial" w:cs="Arial"/>
                <w:iCs/>
                <w:kern w:val="24"/>
              </w:rPr>
              <w:t>Regulatory requirements</w:t>
            </w:r>
          </w:p>
          <w:p w14:paraId="3B3E2D8E" w14:textId="2EC63E52" w:rsidR="003E7714" w:rsidRPr="003E7714" w:rsidRDefault="003E7714" w:rsidP="003E7714">
            <w:pPr>
              <w:spacing w:before="120"/>
              <w:rPr>
                <w:rFonts w:ascii="Arial" w:hAnsi="Arial" w:cs="Arial"/>
                <w:color w:val="000000"/>
              </w:rPr>
            </w:pPr>
            <w:r w:rsidRPr="003E7714">
              <w:rPr>
                <w:rFonts w:ascii="Arial" w:hAnsi="Arial" w:cs="Arial"/>
              </w:rPr>
              <w:object w:dxaOrig="1440" w:dyaOrig="1440" w14:anchorId="0F30021E">
                <v:shape id="_x0000_i1047" type="#_x0000_t75" style="width:15.6pt;height:15pt" o:ole="">
                  <v:imagedata r:id="rId9" o:title=""/>
                </v:shape>
                <w:control r:id="rId19" w:name="TextBox15" w:shapeid="_x0000_i1047"/>
              </w:object>
            </w:r>
            <w:r w:rsidRPr="003E7714">
              <w:rPr>
                <w:rFonts w:ascii="Arial" w:hAnsi="Arial" w:cs="Arial"/>
              </w:rPr>
              <w:t xml:space="preserve">  </w:t>
            </w:r>
            <w:r w:rsidRPr="003E7714">
              <w:rPr>
                <w:rFonts w:ascii="Arial" w:hAnsi="Arial" w:cs="Arial"/>
                <w:color w:val="000000"/>
              </w:rPr>
              <w:t>ERCOT Board/PUCT Directive</w:t>
            </w:r>
          </w:p>
          <w:p w14:paraId="5B667BD9" w14:textId="77777777" w:rsidR="003E7714" w:rsidRPr="003E7714" w:rsidRDefault="003E7714" w:rsidP="003E7714">
            <w:pPr>
              <w:rPr>
                <w:rFonts w:ascii="Arial" w:hAnsi="Arial" w:cs="Arial"/>
                <w:i/>
              </w:rPr>
            </w:pPr>
          </w:p>
          <w:p w14:paraId="05AA16D1" w14:textId="77777777" w:rsidR="003E7714" w:rsidRPr="00591C10" w:rsidRDefault="003E7714" w:rsidP="00591C10">
            <w:pPr>
              <w:spacing w:after="120"/>
              <w:rPr>
                <w:rFonts w:ascii="Arial" w:hAnsi="Arial" w:cs="Arial"/>
                <w:i/>
                <w:sz w:val="20"/>
                <w:szCs w:val="20"/>
              </w:rPr>
            </w:pPr>
            <w:r w:rsidRPr="00591C10">
              <w:rPr>
                <w:rFonts w:ascii="Arial" w:hAnsi="Arial" w:cs="Arial"/>
                <w:i/>
                <w:sz w:val="20"/>
                <w:szCs w:val="20"/>
              </w:rPr>
              <w:t>(please select ONLY ONE – if more than one apply, please select the ONE that is most relevant)</w:t>
            </w:r>
          </w:p>
        </w:tc>
      </w:tr>
      <w:tr w:rsidR="003E7714" w:rsidRPr="003E7714" w14:paraId="7FD04F49" w14:textId="77777777" w:rsidTr="00F8028F">
        <w:trPr>
          <w:trHeight w:val="518"/>
        </w:trPr>
        <w:tc>
          <w:tcPr>
            <w:tcW w:w="2880" w:type="dxa"/>
            <w:gridSpan w:val="2"/>
            <w:shd w:val="clear" w:color="auto" w:fill="FFFFFF"/>
            <w:vAlign w:val="center"/>
          </w:tcPr>
          <w:p w14:paraId="7153BB94"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lastRenderedPageBreak/>
              <w:t>Justification of Reason for Revision and Market Impacts</w:t>
            </w:r>
          </w:p>
        </w:tc>
        <w:tc>
          <w:tcPr>
            <w:tcW w:w="7560" w:type="dxa"/>
            <w:gridSpan w:val="2"/>
            <w:vAlign w:val="center"/>
          </w:tcPr>
          <w:p w14:paraId="345018B3" w14:textId="77777777" w:rsidR="003E7714" w:rsidRPr="003E7714" w:rsidRDefault="003E7714" w:rsidP="003E7714">
            <w:pPr>
              <w:spacing w:before="120" w:after="120"/>
              <w:rPr>
                <w:rFonts w:ascii="Arial" w:hAnsi="Arial" w:cs="Arial"/>
                <w:iCs/>
                <w:kern w:val="24"/>
              </w:rPr>
            </w:pPr>
            <w:r w:rsidRPr="003E7714">
              <w:rPr>
                <w:rFonts w:ascii="Arial" w:hAnsi="Arial" w:cs="Arial"/>
              </w:rPr>
              <w:t xml:space="preserve">This NPRR is published for transparency and to standardize the approval process for all binding language.  </w:t>
            </w:r>
          </w:p>
        </w:tc>
      </w:tr>
      <w:tr w:rsidR="00F8028F" w:rsidRPr="003E7714" w14:paraId="655493C1" w14:textId="77777777" w:rsidTr="00F8028F">
        <w:trPr>
          <w:trHeight w:val="518"/>
        </w:trPr>
        <w:tc>
          <w:tcPr>
            <w:tcW w:w="2880" w:type="dxa"/>
            <w:gridSpan w:val="2"/>
            <w:shd w:val="clear" w:color="auto" w:fill="FFFFFF"/>
            <w:vAlign w:val="center"/>
          </w:tcPr>
          <w:p w14:paraId="236BAB8E" w14:textId="4EDB1CD0"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PRS Decision</w:t>
            </w:r>
          </w:p>
        </w:tc>
        <w:tc>
          <w:tcPr>
            <w:tcW w:w="7560" w:type="dxa"/>
            <w:gridSpan w:val="2"/>
            <w:vAlign w:val="center"/>
          </w:tcPr>
          <w:p w14:paraId="39D0A1E7" w14:textId="77777777" w:rsidR="00F8028F" w:rsidRDefault="00F8028F" w:rsidP="00F8028F">
            <w:pPr>
              <w:spacing w:before="120" w:after="120"/>
              <w:rPr>
                <w:rFonts w:ascii="Arial" w:hAnsi="Arial" w:cs="Arial"/>
              </w:rPr>
            </w:pPr>
            <w:r>
              <w:rPr>
                <w:rFonts w:ascii="Arial" w:hAnsi="Arial" w:cs="Arial"/>
              </w:rPr>
              <w:t>On 11/12/25, PRS voted unanimously to recommend approval of NPRR1304 as submitted.  All Market Segments participated in the vote.</w:t>
            </w:r>
          </w:p>
          <w:p w14:paraId="74A126A6" w14:textId="03C63934" w:rsidR="00374E76" w:rsidRPr="003E7714" w:rsidRDefault="00374E76" w:rsidP="00F8028F">
            <w:pPr>
              <w:spacing w:before="120" w:after="120"/>
              <w:rPr>
                <w:rFonts w:ascii="Arial" w:hAnsi="Arial" w:cs="Arial"/>
              </w:rPr>
            </w:pPr>
            <w:r>
              <w:rPr>
                <w:rFonts w:ascii="Arial" w:hAnsi="Arial" w:cs="Arial"/>
              </w:rPr>
              <w:t>On 12/10/25, PRS voted unanimously t</w:t>
            </w:r>
            <w:r w:rsidRPr="00374E76">
              <w:rPr>
                <w:rFonts w:ascii="Arial" w:hAnsi="Arial" w:cs="Arial"/>
              </w:rPr>
              <w:t>o endorse and forward to TAC the 11/12/25 PRS Report and 10/28/25 Impact Analysis for NPRR1304</w:t>
            </w:r>
            <w:r>
              <w:rPr>
                <w:rFonts w:ascii="Arial" w:hAnsi="Arial" w:cs="Arial"/>
              </w:rPr>
              <w:t>.  All Market Segments participated in the vote.</w:t>
            </w:r>
          </w:p>
        </w:tc>
      </w:tr>
      <w:tr w:rsidR="00F8028F" w:rsidRPr="003E7714" w14:paraId="6E783046" w14:textId="77777777" w:rsidTr="005F17F3">
        <w:trPr>
          <w:trHeight w:val="518"/>
        </w:trPr>
        <w:tc>
          <w:tcPr>
            <w:tcW w:w="2880" w:type="dxa"/>
            <w:gridSpan w:val="2"/>
            <w:tcBorders>
              <w:bottom w:val="single" w:sz="4" w:space="0" w:color="auto"/>
            </w:tcBorders>
            <w:shd w:val="clear" w:color="auto" w:fill="FFFFFF"/>
            <w:vAlign w:val="center"/>
          </w:tcPr>
          <w:p w14:paraId="29712FAF" w14:textId="46ED3586"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Summary of PRS Discussion</w:t>
            </w:r>
          </w:p>
        </w:tc>
        <w:tc>
          <w:tcPr>
            <w:tcW w:w="7560" w:type="dxa"/>
            <w:gridSpan w:val="2"/>
            <w:tcBorders>
              <w:bottom w:val="single" w:sz="4" w:space="0" w:color="auto"/>
            </w:tcBorders>
            <w:vAlign w:val="center"/>
          </w:tcPr>
          <w:p w14:paraId="20AB0E3D" w14:textId="77777777" w:rsidR="00F8028F" w:rsidRDefault="00F8028F" w:rsidP="00F8028F">
            <w:pPr>
              <w:spacing w:before="120" w:after="120"/>
              <w:rPr>
                <w:rFonts w:ascii="Arial" w:hAnsi="Arial" w:cs="Arial"/>
              </w:rPr>
            </w:pPr>
            <w:r>
              <w:rPr>
                <w:rFonts w:ascii="Arial" w:hAnsi="Arial" w:cs="Arial"/>
              </w:rPr>
              <w:t>On 11/12/25, ERCOT Staff presented NPRR1304.</w:t>
            </w:r>
          </w:p>
          <w:p w14:paraId="763F1E3E" w14:textId="50E84485" w:rsidR="00374E76" w:rsidRPr="003E7714" w:rsidRDefault="00374E76" w:rsidP="00F8028F">
            <w:pPr>
              <w:spacing w:before="120" w:after="120"/>
              <w:rPr>
                <w:rFonts w:ascii="Arial" w:hAnsi="Arial" w:cs="Arial"/>
              </w:rPr>
            </w:pPr>
            <w:r>
              <w:rPr>
                <w:rFonts w:ascii="Arial" w:hAnsi="Arial" w:cs="Arial"/>
              </w:rPr>
              <w:t>On 12/10/25</w:t>
            </w:r>
            <w:r>
              <w:rPr>
                <w:rFonts w:ascii="Arial" w:hAnsi="Arial" w:cs="Arial"/>
              </w:rPr>
              <w:t>,</w:t>
            </w:r>
            <w:r>
              <w:rPr>
                <w:rFonts w:ascii="Arial" w:hAnsi="Arial" w:cs="Arial"/>
              </w:rPr>
              <w:t xml:space="preserve"> participants reviewed the 10/28/25 Impact Analysis.</w:t>
            </w:r>
          </w:p>
        </w:tc>
      </w:tr>
    </w:tbl>
    <w:p w14:paraId="5E7B70C3" w14:textId="77777777" w:rsidR="00EC19BA" w:rsidRDefault="00EC19BA" w:rsidP="00603E5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8028F" w:rsidRPr="00EC7156" w14:paraId="1CB8AC52" w14:textId="77777777" w:rsidTr="00C12D7C">
        <w:trPr>
          <w:trHeight w:val="518"/>
        </w:trPr>
        <w:tc>
          <w:tcPr>
            <w:tcW w:w="10440" w:type="dxa"/>
            <w:gridSpan w:val="2"/>
            <w:shd w:val="clear" w:color="auto" w:fill="FFFFFF"/>
            <w:vAlign w:val="center"/>
          </w:tcPr>
          <w:p w14:paraId="6C4135C5" w14:textId="77777777" w:rsidR="00F8028F" w:rsidRPr="00EC7156" w:rsidRDefault="00F8028F" w:rsidP="00C12D7C">
            <w:pPr>
              <w:pStyle w:val="NormalArial"/>
              <w:spacing w:before="120" w:after="120"/>
              <w:jc w:val="center"/>
              <w:rPr>
                <w:b/>
                <w:bCs/>
              </w:rPr>
            </w:pPr>
            <w:r w:rsidRPr="00EC7156">
              <w:rPr>
                <w:b/>
                <w:bCs/>
              </w:rPr>
              <w:t>Opinion</w:t>
            </w:r>
          </w:p>
        </w:tc>
      </w:tr>
      <w:tr w:rsidR="00F8028F" w14:paraId="21C441CE" w14:textId="77777777" w:rsidTr="00C12D7C">
        <w:trPr>
          <w:trHeight w:val="518"/>
        </w:trPr>
        <w:tc>
          <w:tcPr>
            <w:tcW w:w="2880" w:type="dxa"/>
            <w:shd w:val="clear" w:color="auto" w:fill="FFFFFF"/>
            <w:vAlign w:val="center"/>
          </w:tcPr>
          <w:p w14:paraId="73B7930A" w14:textId="77777777" w:rsidR="00F8028F" w:rsidRPr="00F8028F" w:rsidRDefault="00F8028F" w:rsidP="00C12D7C">
            <w:pPr>
              <w:pStyle w:val="Header"/>
              <w:spacing w:before="120" w:after="120"/>
              <w:rPr>
                <w:rFonts w:ascii="Arial" w:hAnsi="Arial" w:cs="Arial"/>
                <w:b/>
                <w:bCs/>
              </w:rPr>
            </w:pPr>
            <w:r w:rsidRPr="00F8028F">
              <w:rPr>
                <w:rFonts w:ascii="Arial" w:hAnsi="Arial" w:cs="Arial"/>
                <w:b/>
                <w:bCs/>
              </w:rPr>
              <w:t>Credit Review</w:t>
            </w:r>
          </w:p>
        </w:tc>
        <w:tc>
          <w:tcPr>
            <w:tcW w:w="7560" w:type="dxa"/>
            <w:vAlign w:val="center"/>
          </w:tcPr>
          <w:p w14:paraId="6490CAE3" w14:textId="55AAE376" w:rsidR="00F8028F" w:rsidRPr="00F8028F" w:rsidRDefault="00374E76" w:rsidP="00C12D7C">
            <w:pPr>
              <w:pStyle w:val="NormalArial"/>
              <w:spacing w:before="120" w:after="120"/>
              <w:rPr>
                <w:rFonts w:cs="Arial"/>
              </w:rPr>
            </w:pPr>
            <w:r w:rsidRPr="00374E76">
              <w:rPr>
                <w:rFonts w:cs="Arial"/>
              </w:rPr>
              <w:t>ERCOT Credit Staff and the Credit Finance Sub Group (CFSG) have reviewed NPRR1304 and do not believe that it requires changes to credit monitoring activity or the calculation of liability.</w:t>
            </w:r>
          </w:p>
        </w:tc>
      </w:tr>
      <w:tr w:rsidR="00F8028F" w14:paraId="3B7FB12E" w14:textId="77777777" w:rsidTr="00C12D7C">
        <w:trPr>
          <w:trHeight w:val="518"/>
        </w:trPr>
        <w:tc>
          <w:tcPr>
            <w:tcW w:w="2880" w:type="dxa"/>
            <w:shd w:val="clear" w:color="auto" w:fill="FFFFFF"/>
            <w:vAlign w:val="center"/>
          </w:tcPr>
          <w:p w14:paraId="011D3F6D" w14:textId="77777777" w:rsidR="00F8028F" w:rsidRPr="00F8028F" w:rsidRDefault="00F8028F" w:rsidP="00C12D7C">
            <w:pPr>
              <w:pStyle w:val="Header"/>
              <w:spacing w:before="120" w:after="120"/>
              <w:rPr>
                <w:rFonts w:ascii="Arial" w:hAnsi="Arial" w:cs="Arial"/>
                <w:b/>
                <w:bCs/>
              </w:rPr>
            </w:pPr>
            <w:r w:rsidRPr="00F8028F">
              <w:rPr>
                <w:rFonts w:ascii="Arial" w:hAnsi="Arial" w:cs="Arial"/>
                <w:b/>
                <w:bCs/>
              </w:rPr>
              <w:t>Independent Market Monitor Opinion</w:t>
            </w:r>
          </w:p>
        </w:tc>
        <w:tc>
          <w:tcPr>
            <w:tcW w:w="7560" w:type="dxa"/>
            <w:vAlign w:val="center"/>
          </w:tcPr>
          <w:p w14:paraId="5A16E5EE" w14:textId="77777777" w:rsidR="00F8028F" w:rsidRPr="00F8028F" w:rsidRDefault="00F8028F" w:rsidP="00C12D7C">
            <w:pPr>
              <w:pStyle w:val="NormalArial"/>
              <w:spacing w:before="120" w:after="120"/>
              <w:rPr>
                <w:rFonts w:cs="Arial"/>
              </w:rPr>
            </w:pPr>
            <w:r w:rsidRPr="00F8028F">
              <w:rPr>
                <w:rFonts w:cs="Arial"/>
              </w:rPr>
              <w:t>To be determined</w:t>
            </w:r>
          </w:p>
        </w:tc>
      </w:tr>
      <w:tr w:rsidR="00F8028F" w14:paraId="0276FC3A" w14:textId="77777777" w:rsidTr="00C12D7C">
        <w:trPr>
          <w:trHeight w:val="518"/>
        </w:trPr>
        <w:tc>
          <w:tcPr>
            <w:tcW w:w="2880" w:type="dxa"/>
            <w:shd w:val="clear" w:color="auto" w:fill="FFFFFF"/>
            <w:vAlign w:val="center"/>
          </w:tcPr>
          <w:p w14:paraId="2CBD0F39" w14:textId="77777777" w:rsidR="00F8028F" w:rsidRPr="00F8028F" w:rsidRDefault="00F8028F" w:rsidP="00C12D7C">
            <w:pPr>
              <w:pStyle w:val="Header"/>
              <w:spacing w:before="120" w:after="120"/>
              <w:rPr>
                <w:rFonts w:ascii="Arial" w:hAnsi="Arial" w:cs="Arial"/>
                <w:b/>
                <w:bCs/>
              </w:rPr>
            </w:pPr>
            <w:r w:rsidRPr="00F8028F">
              <w:rPr>
                <w:rFonts w:ascii="Arial" w:hAnsi="Arial" w:cs="Arial"/>
                <w:b/>
                <w:bCs/>
              </w:rPr>
              <w:t>ERCOT Opinion</w:t>
            </w:r>
          </w:p>
        </w:tc>
        <w:tc>
          <w:tcPr>
            <w:tcW w:w="7560" w:type="dxa"/>
            <w:vAlign w:val="center"/>
          </w:tcPr>
          <w:p w14:paraId="6BFDCB8E" w14:textId="77777777" w:rsidR="00F8028F" w:rsidRPr="00F8028F" w:rsidRDefault="00F8028F" w:rsidP="00C12D7C">
            <w:pPr>
              <w:pStyle w:val="NormalArial"/>
              <w:spacing w:before="120" w:after="120"/>
              <w:rPr>
                <w:rFonts w:cs="Arial"/>
              </w:rPr>
            </w:pPr>
            <w:r w:rsidRPr="00F8028F">
              <w:rPr>
                <w:rFonts w:cs="Arial"/>
              </w:rPr>
              <w:t>To be determined</w:t>
            </w:r>
          </w:p>
        </w:tc>
      </w:tr>
      <w:tr w:rsidR="00F8028F" w14:paraId="7BD0EBBD" w14:textId="77777777" w:rsidTr="00C12D7C">
        <w:trPr>
          <w:trHeight w:val="518"/>
        </w:trPr>
        <w:tc>
          <w:tcPr>
            <w:tcW w:w="2880" w:type="dxa"/>
            <w:tcBorders>
              <w:bottom w:val="single" w:sz="4" w:space="0" w:color="auto"/>
            </w:tcBorders>
            <w:shd w:val="clear" w:color="auto" w:fill="FFFFFF"/>
            <w:vAlign w:val="center"/>
          </w:tcPr>
          <w:p w14:paraId="29B6F771" w14:textId="77777777" w:rsidR="00F8028F" w:rsidRPr="00F8028F" w:rsidRDefault="00F8028F" w:rsidP="00C12D7C">
            <w:pPr>
              <w:pStyle w:val="Header"/>
              <w:spacing w:before="120" w:after="120"/>
              <w:rPr>
                <w:rFonts w:ascii="Arial" w:hAnsi="Arial" w:cs="Arial"/>
                <w:b/>
                <w:bCs/>
              </w:rPr>
            </w:pPr>
            <w:r w:rsidRPr="00F8028F">
              <w:rPr>
                <w:rFonts w:ascii="Arial" w:hAnsi="Arial" w:cs="Arial"/>
                <w:b/>
                <w:bCs/>
              </w:rPr>
              <w:t>ERCOT Market Impact Statement</w:t>
            </w:r>
          </w:p>
        </w:tc>
        <w:tc>
          <w:tcPr>
            <w:tcW w:w="7560" w:type="dxa"/>
            <w:tcBorders>
              <w:bottom w:val="single" w:sz="4" w:space="0" w:color="auto"/>
            </w:tcBorders>
            <w:vAlign w:val="center"/>
          </w:tcPr>
          <w:p w14:paraId="6B3F70A2" w14:textId="77777777" w:rsidR="00F8028F" w:rsidRPr="00F8028F" w:rsidRDefault="00F8028F" w:rsidP="00C12D7C">
            <w:pPr>
              <w:pStyle w:val="NormalArial"/>
              <w:spacing w:before="120" w:after="120"/>
              <w:rPr>
                <w:rFonts w:cs="Arial"/>
              </w:rPr>
            </w:pPr>
            <w:r w:rsidRPr="00F8028F">
              <w:rPr>
                <w:rFonts w:cs="Arial"/>
              </w:rPr>
              <w:t>To be determined</w:t>
            </w:r>
          </w:p>
        </w:tc>
      </w:tr>
    </w:tbl>
    <w:p w14:paraId="0E64AB52" w14:textId="77777777" w:rsidR="00F8028F" w:rsidRPr="00987240" w:rsidRDefault="00F8028F" w:rsidP="00603E5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03E50" w:rsidRPr="00987240" w14:paraId="5E4E4BB5" w14:textId="77777777" w:rsidTr="005F17F3">
        <w:trPr>
          <w:cantSplit/>
          <w:trHeight w:val="432"/>
        </w:trPr>
        <w:tc>
          <w:tcPr>
            <w:tcW w:w="10440" w:type="dxa"/>
            <w:gridSpan w:val="2"/>
            <w:tcBorders>
              <w:top w:val="single" w:sz="4" w:space="0" w:color="auto"/>
            </w:tcBorders>
            <w:shd w:val="clear" w:color="auto" w:fill="FFFFFF"/>
            <w:vAlign w:val="center"/>
          </w:tcPr>
          <w:p w14:paraId="3C387E33" w14:textId="77777777" w:rsidR="00603E50" w:rsidRPr="003E7714" w:rsidRDefault="00603E50" w:rsidP="005F17F3">
            <w:pPr>
              <w:pStyle w:val="Header"/>
              <w:ind w:left="2880" w:hanging="2160"/>
              <w:jc w:val="center"/>
              <w:rPr>
                <w:rFonts w:ascii="Arial" w:hAnsi="Arial" w:cs="Arial"/>
                <w:b/>
                <w:bCs/>
              </w:rPr>
            </w:pPr>
            <w:bookmarkStart w:id="0" w:name="_Hlk154568842"/>
            <w:r w:rsidRPr="003E7714">
              <w:rPr>
                <w:rFonts w:ascii="Arial" w:hAnsi="Arial" w:cs="Arial"/>
                <w:b/>
                <w:bCs/>
              </w:rPr>
              <w:t>Sponsor</w:t>
            </w:r>
          </w:p>
        </w:tc>
      </w:tr>
      <w:tr w:rsidR="00603E50" w:rsidRPr="00987240" w14:paraId="57CEB562" w14:textId="77777777" w:rsidTr="005F17F3">
        <w:trPr>
          <w:cantSplit/>
          <w:trHeight w:val="432"/>
        </w:trPr>
        <w:tc>
          <w:tcPr>
            <w:tcW w:w="2880" w:type="dxa"/>
            <w:shd w:val="clear" w:color="auto" w:fill="FFFFFF"/>
            <w:vAlign w:val="center"/>
          </w:tcPr>
          <w:p w14:paraId="7CBB4F25" w14:textId="77777777" w:rsidR="00603E50" w:rsidRPr="00F8028F" w:rsidRDefault="00603E50" w:rsidP="00F8028F">
            <w:pPr>
              <w:pStyle w:val="NormalArial"/>
              <w:rPr>
                <w:rFonts w:cs="Arial"/>
                <w:b/>
              </w:rPr>
            </w:pPr>
            <w:r w:rsidRPr="00F8028F">
              <w:rPr>
                <w:rFonts w:cs="Arial"/>
                <w:b/>
              </w:rPr>
              <w:t>Name</w:t>
            </w:r>
          </w:p>
        </w:tc>
        <w:tc>
          <w:tcPr>
            <w:tcW w:w="7560" w:type="dxa"/>
            <w:vAlign w:val="center"/>
          </w:tcPr>
          <w:p w14:paraId="38D829F7" w14:textId="000AA358" w:rsidR="00603E50" w:rsidRPr="00987240" w:rsidRDefault="007A5422" w:rsidP="005F17F3">
            <w:pPr>
              <w:pStyle w:val="NormalArial"/>
              <w:rPr>
                <w:rFonts w:cs="Arial"/>
              </w:rPr>
            </w:pPr>
            <w:r>
              <w:rPr>
                <w:rFonts w:cs="Arial"/>
              </w:rPr>
              <w:t xml:space="preserve">Alfredo Moreno / </w:t>
            </w:r>
            <w:r w:rsidR="00603E50" w:rsidRPr="00987240">
              <w:rPr>
                <w:rFonts w:cs="Arial"/>
              </w:rPr>
              <w:t>Ann Boren</w:t>
            </w:r>
          </w:p>
        </w:tc>
      </w:tr>
      <w:tr w:rsidR="00603E50" w:rsidRPr="00987240" w14:paraId="0717F4C5" w14:textId="77777777" w:rsidTr="005F17F3">
        <w:trPr>
          <w:cantSplit/>
          <w:trHeight w:val="432"/>
        </w:trPr>
        <w:tc>
          <w:tcPr>
            <w:tcW w:w="2880" w:type="dxa"/>
            <w:shd w:val="clear" w:color="auto" w:fill="FFFFFF"/>
            <w:vAlign w:val="center"/>
          </w:tcPr>
          <w:p w14:paraId="30114379" w14:textId="77777777" w:rsidR="00603E50" w:rsidRPr="00F8028F" w:rsidRDefault="00603E50" w:rsidP="00F8028F">
            <w:pPr>
              <w:pStyle w:val="NormalArial"/>
              <w:rPr>
                <w:rFonts w:cs="Arial"/>
                <w:b/>
              </w:rPr>
            </w:pPr>
            <w:r w:rsidRPr="00F8028F">
              <w:rPr>
                <w:rFonts w:cs="Arial"/>
                <w:b/>
              </w:rPr>
              <w:t>E-mail Address</w:t>
            </w:r>
          </w:p>
        </w:tc>
        <w:tc>
          <w:tcPr>
            <w:tcW w:w="7560" w:type="dxa"/>
            <w:vAlign w:val="center"/>
          </w:tcPr>
          <w:p w14:paraId="21564EC1" w14:textId="038F957B" w:rsidR="00603E50" w:rsidRPr="00987240" w:rsidRDefault="007A5422" w:rsidP="005F17F3">
            <w:pPr>
              <w:pStyle w:val="NormalArial"/>
              <w:rPr>
                <w:rFonts w:cs="Arial"/>
              </w:rPr>
            </w:pPr>
            <w:hyperlink r:id="rId20" w:history="1">
              <w:r w:rsidRPr="00847BF2">
                <w:rPr>
                  <w:rStyle w:val="Hyperlink"/>
                </w:rPr>
                <w:t>Alfredo.Moreno@ercot.com</w:t>
              </w:r>
            </w:hyperlink>
            <w:r>
              <w:t xml:space="preserve"> / </w:t>
            </w:r>
            <w:hyperlink r:id="rId21" w:history="1">
              <w:r w:rsidR="00603E50" w:rsidRPr="00987240">
                <w:rPr>
                  <w:rStyle w:val="Hyperlink"/>
                  <w:rFonts w:cs="Arial"/>
                </w:rPr>
                <w:t>Ann.Boren@ercot.com</w:t>
              </w:r>
            </w:hyperlink>
            <w:r w:rsidR="00603E50" w:rsidRPr="00987240">
              <w:rPr>
                <w:rFonts w:cs="Arial"/>
              </w:rPr>
              <w:t xml:space="preserve"> </w:t>
            </w:r>
          </w:p>
        </w:tc>
      </w:tr>
      <w:tr w:rsidR="00603E50" w:rsidRPr="00987240" w14:paraId="0CB08D53" w14:textId="77777777" w:rsidTr="005F17F3">
        <w:trPr>
          <w:cantSplit/>
          <w:trHeight w:val="432"/>
        </w:trPr>
        <w:tc>
          <w:tcPr>
            <w:tcW w:w="2880" w:type="dxa"/>
            <w:shd w:val="clear" w:color="auto" w:fill="FFFFFF"/>
            <w:vAlign w:val="center"/>
          </w:tcPr>
          <w:p w14:paraId="3D15D4F3" w14:textId="77777777" w:rsidR="00603E50" w:rsidRPr="00F8028F" w:rsidRDefault="00603E50" w:rsidP="00F8028F">
            <w:pPr>
              <w:pStyle w:val="NormalArial"/>
              <w:rPr>
                <w:rFonts w:cs="Arial"/>
                <w:b/>
              </w:rPr>
            </w:pPr>
            <w:r w:rsidRPr="00F8028F">
              <w:rPr>
                <w:rFonts w:cs="Arial"/>
                <w:b/>
              </w:rPr>
              <w:t>Company</w:t>
            </w:r>
          </w:p>
        </w:tc>
        <w:tc>
          <w:tcPr>
            <w:tcW w:w="7560" w:type="dxa"/>
            <w:vAlign w:val="center"/>
          </w:tcPr>
          <w:p w14:paraId="09974EA4" w14:textId="77777777" w:rsidR="00603E50" w:rsidRPr="00987240" w:rsidRDefault="00603E50" w:rsidP="005F17F3">
            <w:pPr>
              <w:pStyle w:val="NormalArial"/>
              <w:rPr>
                <w:rFonts w:cs="Arial"/>
              </w:rPr>
            </w:pPr>
            <w:r w:rsidRPr="00987240">
              <w:rPr>
                <w:rFonts w:cs="Arial"/>
              </w:rPr>
              <w:t>ERCOT</w:t>
            </w:r>
          </w:p>
        </w:tc>
      </w:tr>
      <w:tr w:rsidR="00603E50" w:rsidRPr="00987240" w14:paraId="7643725D" w14:textId="77777777" w:rsidTr="005F17F3">
        <w:trPr>
          <w:cantSplit/>
          <w:trHeight w:val="432"/>
        </w:trPr>
        <w:tc>
          <w:tcPr>
            <w:tcW w:w="2880" w:type="dxa"/>
            <w:tcBorders>
              <w:bottom w:val="single" w:sz="4" w:space="0" w:color="auto"/>
            </w:tcBorders>
            <w:shd w:val="clear" w:color="auto" w:fill="FFFFFF"/>
            <w:vAlign w:val="center"/>
          </w:tcPr>
          <w:p w14:paraId="6C2A4EEA" w14:textId="77777777" w:rsidR="00603E50" w:rsidRPr="00F8028F" w:rsidRDefault="00603E50" w:rsidP="00F8028F">
            <w:pPr>
              <w:pStyle w:val="NormalArial"/>
              <w:rPr>
                <w:rFonts w:cs="Arial"/>
                <w:b/>
              </w:rPr>
            </w:pPr>
            <w:r w:rsidRPr="00F8028F">
              <w:rPr>
                <w:rFonts w:cs="Arial"/>
                <w:b/>
              </w:rPr>
              <w:t>Phone Number</w:t>
            </w:r>
          </w:p>
        </w:tc>
        <w:tc>
          <w:tcPr>
            <w:tcW w:w="7560" w:type="dxa"/>
            <w:tcBorders>
              <w:bottom w:val="single" w:sz="4" w:space="0" w:color="auto"/>
            </w:tcBorders>
            <w:vAlign w:val="center"/>
          </w:tcPr>
          <w:p w14:paraId="2E2255D4" w14:textId="38592806" w:rsidR="00603E50" w:rsidRPr="00987240" w:rsidRDefault="007A5422" w:rsidP="005F17F3">
            <w:pPr>
              <w:pStyle w:val="NormalArial"/>
              <w:rPr>
                <w:rFonts w:cs="Arial"/>
              </w:rPr>
            </w:pPr>
            <w:r>
              <w:rPr>
                <w:rFonts w:cs="Arial"/>
              </w:rPr>
              <w:t xml:space="preserve">512-248-6977 / </w:t>
            </w:r>
            <w:r w:rsidR="00603E50" w:rsidRPr="00987240">
              <w:rPr>
                <w:rFonts w:cs="Arial"/>
              </w:rPr>
              <w:t>512-248-6465</w:t>
            </w:r>
          </w:p>
        </w:tc>
      </w:tr>
      <w:tr w:rsidR="00603E50" w:rsidRPr="00987240" w14:paraId="35402E1F" w14:textId="77777777" w:rsidTr="005F17F3">
        <w:trPr>
          <w:cantSplit/>
          <w:trHeight w:val="432"/>
        </w:trPr>
        <w:tc>
          <w:tcPr>
            <w:tcW w:w="2880" w:type="dxa"/>
            <w:shd w:val="clear" w:color="auto" w:fill="FFFFFF"/>
            <w:vAlign w:val="center"/>
          </w:tcPr>
          <w:p w14:paraId="14875D83" w14:textId="77777777" w:rsidR="00603E50" w:rsidRPr="00F8028F" w:rsidRDefault="00603E50" w:rsidP="00F8028F">
            <w:pPr>
              <w:pStyle w:val="NormalArial"/>
              <w:rPr>
                <w:rFonts w:cs="Arial"/>
                <w:b/>
              </w:rPr>
            </w:pPr>
            <w:r w:rsidRPr="00F8028F">
              <w:rPr>
                <w:rFonts w:cs="Arial"/>
                <w:b/>
              </w:rPr>
              <w:t>Cell Number</w:t>
            </w:r>
          </w:p>
        </w:tc>
        <w:tc>
          <w:tcPr>
            <w:tcW w:w="7560" w:type="dxa"/>
            <w:vAlign w:val="center"/>
          </w:tcPr>
          <w:p w14:paraId="281B2AA8" w14:textId="77777777" w:rsidR="00603E50" w:rsidRPr="00987240" w:rsidRDefault="00603E50" w:rsidP="005F17F3">
            <w:pPr>
              <w:pStyle w:val="NormalArial"/>
              <w:rPr>
                <w:rFonts w:cs="Arial"/>
              </w:rPr>
            </w:pPr>
          </w:p>
        </w:tc>
      </w:tr>
      <w:tr w:rsidR="00603E50" w:rsidRPr="00987240" w14:paraId="03BE0792" w14:textId="77777777" w:rsidTr="005F17F3">
        <w:trPr>
          <w:cantSplit/>
          <w:trHeight w:val="432"/>
        </w:trPr>
        <w:tc>
          <w:tcPr>
            <w:tcW w:w="2880" w:type="dxa"/>
            <w:tcBorders>
              <w:bottom w:val="single" w:sz="4" w:space="0" w:color="auto"/>
            </w:tcBorders>
            <w:shd w:val="clear" w:color="auto" w:fill="FFFFFF"/>
            <w:vAlign w:val="center"/>
          </w:tcPr>
          <w:p w14:paraId="7A3632DA" w14:textId="77777777" w:rsidR="00603E50" w:rsidRPr="00F8028F" w:rsidRDefault="00603E50" w:rsidP="00F8028F">
            <w:pPr>
              <w:pStyle w:val="NormalArial"/>
              <w:rPr>
                <w:rFonts w:cs="Arial"/>
                <w:b/>
              </w:rPr>
            </w:pPr>
            <w:r w:rsidRPr="00F8028F">
              <w:rPr>
                <w:rFonts w:cs="Arial"/>
                <w:b/>
              </w:rPr>
              <w:lastRenderedPageBreak/>
              <w:t>Market Segment</w:t>
            </w:r>
          </w:p>
        </w:tc>
        <w:tc>
          <w:tcPr>
            <w:tcW w:w="7560" w:type="dxa"/>
            <w:tcBorders>
              <w:bottom w:val="single" w:sz="4" w:space="0" w:color="auto"/>
            </w:tcBorders>
            <w:vAlign w:val="center"/>
          </w:tcPr>
          <w:p w14:paraId="0C49BC00" w14:textId="77777777" w:rsidR="00603E50" w:rsidRPr="00987240" w:rsidRDefault="00603E50" w:rsidP="005F17F3">
            <w:pPr>
              <w:pStyle w:val="NormalArial"/>
              <w:rPr>
                <w:rFonts w:cs="Arial"/>
              </w:rPr>
            </w:pPr>
            <w:r w:rsidRPr="00987240">
              <w:rPr>
                <w:rFonts w:cs="Arial"/>
              </w:rPr>
              <w:t>Not Applicable</w:t>
            </w:r>
          </w:p>
        </w:tc>
      </w:tr>
      <w:bookmarkEnd w:id="0"/>
    </w:tbl>
    <w:p w14:paraId="2C352F07" w14:textId="77777777" w:rsidR="00603E50" w:rsidRPr="00987240" w:rsidRDefault="00603E50" w:rsidP="00603E50">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03E50" w:rsidRPr="00987240" w14:paraId="063A5EE3" w14:textId="77777777" w:rsidTr="005F17F3">
        <w:trPr>
          <w:cantSplit/>
          <w:trHeight w:val="432"/>
        </w:trPr>
        <w:tc>
          <w:tcPr>
            <w:tcW w:w="10440" w:type="dxa"/>
            <w:gridSpan w:val="2"/>
            <w:vAlign w:val="center"/>
          </w:tcPr>
          <w:p w14:paraId="0F59E1DC" w14:textId="77777777" w:rsidR="00603E50" w:rsidRPr="00987240" w:rsidRDefault="00603E50" w:rsidP="005F17F3">
            <w:pPr>
              <w:pStyle w:val="NormalArial"/>
              <w:jc w:val="center"/>
              <w:rPr>
                <w:rFonts w:cs="Arial"/>
                <w:b/>
              </w:rPr>
            </w:pPr>
            <w:r w:rsidRPr="00987240">
              <w:rPr>
                <w:rFonts w:cs="Arial"/>
                <w:b/>
              </w:rPr>
              <w:t>Market Rules Staff Contact</w:t>
            </w:r>
          </w:p>
        </w:tc>
      </w:tr>
      <w:tr w:rsidR="00603E50" w:rsidRPr="00987240" w14:paraId="48172BD7" w14:textId="77777777" w:rsidTr="005F17F3">
        <w:trPr>
          <w:cantSplit/>
          <w:trHeight w:val="432"/>
        </w:trPr>
        <w:tc>
          <w:tcPr>
            <w:tcW w:w="2880" w:type="dxa"/>
            <w:vAlign w:val="center"/>
          </w:tcPr>
          <w:p w14:paraId="0856D328" w14:textId="77777777" w:rsidR="00603E50" w:rsidRPr="00987240" w:rsidRDefault="00603E50" w:rsidP="005F17F3">
            <w:pPr>
              <w:pStyle w:val="NormalArial"/>
              <w:rPr>
                <w:rFonts w:cs="Arial"/>
                <w:b/>
              </w:rPr>
            </w:pPr>
            <w:r w:rsidRPr="00987240">
              <w:rPr>
                <w:rFonts w:cs="Arial"/>
                <w:b/>
              </w:rPr>
              <w:t>Name</w:t>
            </w:r>
          </w:p>
        </w:tc>
        <w:tc>
          <w:tcPr>
            <w:tcW w:w="7560" w:type="dxa"/>
            <w:vAlign w:val="center"/>
          </w:tcPr>
          <w:p w14:paraId="05EF4AD9" w14:textId="77777777" w:rsidR="00603E50" w:rsidRPr="00987240" w:rsidRDefault="00603E50" w:rsidP="005F17F3">
            <w:pPr>
              <w:pStyle w:val="NormalArial"/>
              <w:rPr>
                <w:rFonts w:cs="Arial"/>
              </w:rPr>
            </w:pPr>
            <w:r w:rsidRPr="00987240">
              <w:rPr>
                <w:rFonts w:cs="Arial"/>
              </w:rPr>
              <w:t>Brittney Albracht</w:t>
            </w:r>
          </w:p>
        </w:tc>
      </w:tr>
      <w:tr w:rsidR="00603E50" w:rsidRPr="00987240" w14:paraId="320CC697" w14:textId="77777777" w:rsidTr="005F17F3">
        <w:trPr>
          <w:cantSplit/>
          <w:trHeight w:val="432"/>
        </w:trPr>
        <w:tc>
          <w:tcPr>
            <w:tcW w:w="2880" w:type="dxa"/>
            <w:vAlign w:val="center"/>
          </w:tcPr>
          <w:p w14:paraId="3BF9BC1C" w14:textId="77777777" w:rsidR="00603E50" w:rsidRPr="00987240" w:rsidRDefault="00603E50" w:rsidP="005F17F3">
            <w:pPr>
              <w:pStyle w:val="NormalArial"/>
              <w:rPr>
                <w:rFonts w:cs="Arial"/>
                <w:b/>
              </w:rPr>
            </w:pPr>
            <w:r w:rsidRPr="00987240">
              <w:rPr>
                <w:rFonts w:cs="Arial"/>
                <w:b/>
              </w:rPr>
              <w:t>E-Mail Address</w:t>
            </w:r>
          </w:p>
        </w:tc>
        <w:tc>
          <w:tcPr>
            <w:tcW w:w="7560" w:type="dxa"/>
            <w:vAlign w:val="center"/>
          </w:tcPr>
          <w:p w14:paraId="76B25250" w14:textId="77777777" w:rsidR="00603E50" w:rsidRPr="00987240" w:rsidRDefault="00603E50" w:rsidP="005F17F3">
            <w:pPr>
              <w:pStyle w:val="NormalArial"/>
              <w:rPr>
                <w:rFonts w:cs="Arial"/>
              </w:rPr>
            </w:pPr>
            <w:hyperlink r:id="rId22" w:history="1">
              <w:r w:rsidRPr="00987240">
                <w:rPr>
                  <w:rStyle w:val="Hyperlink"/>
                  <w:rFonts w:cs="Arial"/>
                </w:rPr>
                <w:t>Brittney.Albracht@ercot.com</w:t>
              </w:r>
            </w:hyperlink>
            <w:r w:rsidRPr="00987240">
              <w:rPr>
                <w:rFonts w:cs="Arial"/>
              </w:rPr>
              <w:t xml:space="preserve"> </w:t>
            </w:r>
          </w:p>
        </w:tc>
      </w:tr>
      <w:tr w:rsidR="00603E50" w:rsidRPr="00987240" w14:paraId="780441E2" w14:textId="77777777" w:rsidTr="005F17F3">
        <w:trPr>
          <w:cantSplit/>
          <w:trHeight w:val="432"/>
        </w:trPr>
        <w:tc>
          <w:tcPr>
            <w:tcW w:w="2880" w:type="dxa"/>
            <w:vAlign w:val="center"/>
          </w:tcPr>
          <w:p w14:paraId="2F2B6EB1" w14:textId="77777777" w:rsidR="00603E50" w:rsidRPr="00987240" w:rsidRDefault="00603E50" w:rsidP="005F17F3">
            <w:pPr>
              <w:pStyle w:val="NormalArial"/>
              <w:rPr>
                <w:rFonts w:cs="Arial"/>
                <w:b/>
              </w:rPr>
            </w:pPr>
            <w:r w:rsidRPr="00987240">
              <w:rPr>
                <w:rFonts w:cs="Arial"/>
                <w:b/>
              </w:rPr>
              <w:t>Phone Number</w:t>
            </w:r>
          </w:p>
        </w:tc>
        <w:tc>
          <w:tcPr>
            <w:tcW w:w="7560" w:type="dxa"/>
            <w:vAlign w:val="center"/>
          </w:tcPr>
          <w:p w14:paraId="30423BFE" w14:textId="77777777" w:rsidR="00603E50" w:rsidRPr="00987240" w:rsidRDefault="00603E50" w:rsidP="005F17F3">
            <w:pPr>
              <w:pStyle w:val="NormalArial"/>
              <w:rPr>
                <w:rFonts w:cs="Arial"/>
              </w:rPr>
            </w:pPr>
            <w:r w:rsidRPr="00987240">
              <w:rPr>
                <w:rFonts w:cs="Arial"/>
              </w:rPr>
              <w:t>512-225-7027</w:t>
            </w:r>
          </w:p>
        </w:tc>
      </w:tr>
    </w:tbl>
    <w:p w14:paraId="5660674C" w14:textId="77777777" w:rsidR="00603E50" w:rsidRDefault="00603E50" w:rsidP="00603E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8028F" w14:paraId="10766BF7" w14:textId="77777777" w:rsidTr="00C12D7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4A4C717" w14:textId="77777777" w:rsidR="00F8028F" w:rsidRDefault="00F8028F" w:rsidP="00C12D7C">
            <w:pPr>
              <w:pStyle w:val="NormalArial"/>
              <w:ind w:hanging="2"/>
              <w:jc w:val="center"/>
              <w:rPr>
                <w:b/>
              </w:rPr>
            </w:pPr>
            <w:r>
              <w:rPr>
                <w:b/>
              </w:rPr>
              <w:t>Comments Received</w:t>
            </w:r>
          </w:p>
        </w:tc>
      </w:tr>
      <w:tr w:rsidR="00F8028F" w14:paraId="14437704" w14:textId="77777777" w:rsidTr="00C12D7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18AC76" w14:textId="77777777" w:rsidR="00F8028F" w:rsidRDefault="00F8028F" w:rsidP="00C12D7C">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F9CFA85" w14:textId="77777777" w:rsidR="00F8028F" w:rsidRDefault="00F8028F" w:rsidP="00C12D7C">
            <w:pPr>
              <w:pStyle w:val="NormalArial"/>
              <w:ind w:hanging="2"/>
              <w:rPr>
                <w:b/>
              </w:rPr>
            </w:pPr>
            <w:r>
              <w:rPr>
                <w:b/>
              </w:rPr>
              <w:t>Comment Summary</w:t>
            </w:r>
          </w:p>
        </w:tc>
      </w:tr>
      <w:tr w:rsidR="00F8028F" w:rsidRPr="001D2ED9" w14:paraId="70178F48" w14:textId="77777777" w:rsidTr="00C12D7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399EDB" w14:textId="77777777" w:rsidR="00F8028F" w:rsidRPr="001D2ED9" w:rsidRDefault="00F8028F" w:rsidP="00C12D7C">
            <w:pPr>
              <w:spacing w:before="120" w:after="120"/>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C901F8F" w14:textId="77777777" w:rsidR="00F8028F" w:rsidRPr="001D2ED9" w:rsidRDefault="00F8028F" w:rsidP="00C12D7C">
            <w:pPr>
              <w:spacing w:before="120" w:after="120"/>
              <w:rPr>
                <w:rFonts w:ascii="Arial" w:hAnsi="Arial" w:cs="Arial"/>
              </w:rPr>
            </w:pPr>
          </w:p>
        </w:tc>
      </w:tr>
    </w:tbl>
    <w:p w14:paraId="02C9D95F" w14:textId="77777777" w:rsidR="00F8028F" w:rsidRPr="00987240" w:rsidRDefault="00F8028F" w:rsidP="00603E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3E50" w:rsidRPr="00987240" w14:paraId="645F824F" w14:textId="77777777" w:rsidTr="005F17F3">
        <w:trPr>
          <w:trHeight w:val="350"/>
        </w:trPr>
        <w:tc>
          <w:tcPr>
            <w:tcW w:w="10440" w:type="dxa"/>
            <w:tcBorders>
              <w:bottom w:val="single" w:sz="4" w:space="0" w:color="auto"/>
            </w:tcBorders>
            <w:shd w:val="clear" w:color="auto" w:fill="FFFFFF"/>
            <w:vAlign w:val="center"/>
          </w:tcPr>
          <w:p w14:paraId="4B67B38A" w14:textId="77777777" w:rsidR="00603E50" w:rsidRPr="00987240" w:rsidRDefault="00603E50" w:rsidP="005F17F3">
            <w:pPr>
              <w:tabs>
                <w:tab w:val="center" w:pos="4320"/>
                <w:tab w:val="right" w:pos="8640"/>
              </w:tabs>
              <w:jc w:val="center"/>
              <w:rPr>
                <w:rFonts w:ascii="Arial" w:hAnsi="Arial" w:cs="Arial"/>
                <w:b/>
                <w:bCs/>
                <w:color w:val="000000" w:themeColor="text1"/>
              </w:rPr>
            </w:pPr>
            <w:r w:rsidRPr="00987240">
              <w:rPr>
                <w:rFonts w:ascii="Arial" w:hAnsi="Arial" w:cs="Arial"/>
                <w:b/>
                <w:bCs/>
                <w:color w:val="000000" w:themeColor="text1"/>
              </w:rPr>
              <w:t>Market Rules Notes</w:t>
            </w:r>
          </w:p>
        </w:tc>
      </w:tr>
    </w:tbl>
    <w:p w14:paraId="69CC2CE6" w14:textId="2BEEB707" w:rsidR="003E7714" w:rsidRPr="00987240" w:rsidRDefault="00603E50" w:rsidP="00603E50">
      <w:pPr>
        <w:pStyle w:val="NormalArial"/>
        <w:spacing w:before="120" w:after="120"/>
        <w:rPr>
          <w:rFonts w:cs="Arial"/>
          <w:color w:val="000000" w:themeColor="text1"/>
        </w:rPr>
      </w:pPr>
      <w:r w:rsidRPr="00987240">
        <w:rPr>
          <w:rFonts w:cs="Arial"/>
          <w:color w:val="000000" w:themeColor="text1"/>
        </w:rPr>
        <w:t>To improve transparency, existing Other Binding Document language for new Section 2</w:t>
      </w:r>
      <w:r>
        <w:rPr>
          <w:rFonts w:cs="Arial"/>
          <w:color w:val="000000" w:themeColor="text1"/>
        </w:rPr>
        <w:t>2</w:t>
      </w:r>
      <w:r w:rsidRPr="00987240">
        <w:rPr>
          <w:rFonts w:cs="Arial"/>
          <w:color w:val="000000" w:themeColor="text1"/>
        </w:rPr>
        <w:t xml:space="preserve">, </w:t>
      </w:r>
      <w:r>
        <w:rPr>
          <w:rFonts w:cs="Arial"/>
          <w:color w:val="000000" w:themeColor="text1"/>
        </w:rPr>
        <w:t xml:space="preserve">Attachment </w:t>
      </w:r>
      <w:r w:rsidR="00EC19BA">
        <w:rPr>
          <w:rFonts w:cs="Arial"/>
          <w:color w:val="000000" w:themeColor="text1"/>
        </w:rPr>
        <w:t>R</w:t>
      </w:r>
      <w:r w:rsidRPr="00987240">
        <w:rPr>
          <w:rFonts w:cs="Arial"/>
          <w:color w:val="000000" w:themeColor="text1"/>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3E50" w:rsidRPr="00987240" w14:paraId="49979C32" w14:textId="77777777" w:rsidTr="005F17F3">
        <w:trPr>
          <w:trHeight w:val="350"/>
        </w:trPr>
        <w:tc>
          <w:tcPr>
            <w:tcW w:w="10440" w:type="dxa"/>
            <w:tcBorders>
              <w:bottom w:val="single" w:sz="4" w:space="0" w:color="auto"/>
            </w:tcBorders>
            <w:shd w:val="clear" w:color="auto" w:fill="FFFFFF"/>
            <w:vAlign w:val="center"/>
          </w:tcPr>
          <w:p w14:paraId="6DB4BBDA" w14:textId="77777777" w:rsidR="00603E50" w:rsidRPr="00987240" w:rsidRDefault="00603E50" w:rsidP="005F17F3">
            <w:pPr>
              <w:pStyle w:val="Header"/>
              <w:ind w:left="2888" w:hanging="2168"/>
              <w:jc w:val="center"/>
              <w:rPr>
                <w:rFonts w:ascii="Arial" w:hAnsi="Arial" w:cs="Arial"/>
                <w:b/>
                <w:bCs/>
              </w:rPr>
            </w:pPr>
            <w:r w:rsidRPr="00987240">
              <w:rPr>
                <w:rFonts w:ascii="Arial" w:hAnsi="Arial" w:cs="Arial"/>
                <w:b/>
                <w:bCs/>
              </w:rPr>
              <w:t>Proposed Protocol Language Revision</w:t>
            </w:r>
          </w:p>
        </w:tc>
      </w:tr>
    </w:tbl>
    <w:p w14:paraId="585009B2" w14:textId="77777777" w:rsidR="00603E50" w:rsidRDefault="00603E50" w:rsidP="00603E50">
      <w:pPr>
        <w:rPr>
          <w:rFonts w:ascii="Arial" w:hAnsi="Arial" w:cs="Arial"/>
          <w:b/>
          <w:i/>
          <w:color w:val="FF0000"/>
          <w:sz w:val="22"/>
          <w:szCs w:val="22"/>
        </w:rPr>
      </w:pPr>
    </w:p>
    <w:p w14:paraId="2F8B1FDA" w14:textId="77777777" w:rsidR="003E7714" w:rsidRPr="003E7714" w:rsidRDefault="003E7714" w:rsidP="003E7714">
      <w:pPr>
        <w:pStyle w:val="Heading2"/>
        <w:rPr>
          <w:rFonts w:ascii="Times New Roman" w:hAnsi="Times New Roman" w:cs="Times New Roman"/>
          <w:b/>
          <w:bCs w:val="0"/>
          <w:i w:val="0"/>
          <w:iCs w:val="0"/>
        </w:rPr>
      </w:pPr>
      <w:bookmarkStart w:id="1" w:name="_Toc73847662"/>
      <w:bookmarkStart w:id="2" w:name="_Toc118224377"/>
      <w:bookmarkStart w:id="3" w:name="_Toc118909445"/>
      <w:bookmarkStart w:id="4" w:name="_Toc205190238"/>
      <w:bookmarkStart w:id="5" w:name="_Toc118224598"/>
      <w:bookmarkStart w:id="6" w:name="_Toc118909666"/>
      <w:bookmarkStart w:id="7" w:name="_Toc205190505"/>
      <w:bookmarkStart w:id="8" w:name="_Toc73847943"/>
      <w:bookmarkStart w:id="9" w:name="_Toc80425740"/>
      <w:bookmarkStart w:id="10" w:name="_Toc73847944"/>
      <w:r w:rsidRPr="003E7714">
        <w:rPr>
          <w:rFonts w:ascii="Times New Roman" w:hAnsi="Times New Roman" w:cs="Times New Roman"/>
          <w:b/>
          <w:bCs w:val="0"/>
          <w:i w:val="0"/>
          <w:iCs w:val="0"/>
        </w:rPr>
        <w:t>2.1</w:t>
      </w:r>
      <w:r w:rsidRPr="003E7714">
        <w:rPr>
          <w:rFonts w:ascii="Times New Roman" w:hAnsi="Times New Roman" w:cs="Times New Roman"/>
          <w:b/>
          <w:bCs w:val="0"/>
          <w:i w:val="0"/>
          <w:iCs w:val="0"/>
        </w:rPr>
        <w:tab/>
        <w:t>DEFINITIONS</w:t>
      </w:r>
      <w:bookmarkEnd w:id="1"/>
      <w:bookmarkEnd w:id="2"/>
      <w:bookmarkEnd w:id="3"/>
      <w:bookmarkEnd w:id="4"/>
    </w:p>
    <w:p w14:paraId="3D7F7CEA" w14:textId="77777777" w:rsidR="003E7714" w:rsidRPr="004222A1" w:rsidRDefault="003E7714" w:rsidP="003E7714">
      <w:pPr>
        <w:pStyle w:val="H2"/>
        <w:rPr>
          <w:b w:val="0"/>
        </w:rPr>
      </w:pPr>
      <w:r w:rsidRPr="004222A1">
        <w:t>Resource Node</w:t>
      </w:r>
      <w:bookmarkEnd w:id="5"/>
      <w:bookmarkEnd w:id="6"/>
      <w:bookmarkEnd w:id="7"/>
      <w:r w:rsidRPr="004222A1">
        <w:t xml:space="preserve"> </w:t>
      </w:r>
    </w:p>
    <w:p w14:paraId="5EE7F8A5" w14:textId="6D61DC77" w:rsidR="003E7714" w:rsidRDefault="003E7714" w:rsidP="003E7714">
      <w:pPr>
        <w:pStyle w:val="BodyText"/>
        <w:rPr>
          <w:rStyle w:val="msoins0"/>
        </w:rPr>
      </w:pPr>
      <w:r>
        <w:rPr>
          <w:rStyle w:val="msoins0"/>
        </w:rPr>
        <w:t xml:space="preserve">Either a logical construct that creates a virtual pricing point required to model a Combined-Cycle Configuration or an Electrical Bus defined in the Network Operations Model, at which a Settlement Point Price for a Generation Resource or Energy Storage Resource (ESR) is calculated and used in Settlement.  All Resource Nodes shall be identified in accordance with </w:t>
      </w:r>
      <w:del w:id="11" w:author="ERCOT" w:date="2025-01-29T09:17:00Z">
        <w:r w:rsidDel="00052E09">
          <w:rPr>
            <w:rStyle w:val="msoins0"/>
          </w:rPr>
          <w:delText xml:space="preserve">the Other Binding Document titled </w:delText>
        </w:r>
      </w:del>
      <w:ins w:id="12" w:author="ERCOT" w:date="2025-01-29T09:17:00Z">
        <w:r w:rsidR="00052E09">
          <w:rPr>
            <w:rStyle w:val="msoins0"/>
          </w:rPr>
          <w:t xml:space="preserve">Section 22, Attachment R, </w:t>
        </w:r>
      </w:ins>
      <w:del w:id="13" w:author="ERCOT" w:date="2025-01-29T09:16:00Z">
        <w:r w:rsidDel="00052E09">
          <w:rPr>
            <w:rStyle w:val="msoins0"/>
          </w:rPr>
          <w:delText>“</w:delText>
        </w:r>
      </w:del>
      <w:r>
        <w:rPr>
          <w:rStyle w:val="msoins0"/>
        </w:rPr>
        <w:t>Procedure for Identifying Resource Nodes.</w:t>
      </w:r>
      <w:del w:id="14" w:author="ERCOT" w:date="2025-01-29T09:16:00Z">
        <w:r w:rsidDel="00052E09">
          <w:rPr>
            <w:rStyle w:val="msoins0"/>
          </w:rPr>
          <w:delText>”</w:delText>
        </w:r>
      </w:del>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E7714" w14:paraId="2EBA55B7" w14:textId="77777777" w:rsidTr="005F17F3">
        <w:trPr>
          <w:trHeight w:val="476"/>
        </w:trPr>
        <w:tc>
          <w:tcPr>
            <w:tcW w:w="9350" w:type="dxa"/>
            <w:shd w:val="clear" w:color="auto" w:fill="E0E0E0"/>
          </w:tcPr>
          <w:bookmarkEnd w:id="8"/>
          <w:bookmarkEnd w:id="9"/>
          <w:bookmarkEnd w:id="10"/>
          <w:p w14:paraId="043AB167" w14:textId="77777777" w:rsidR="003E7714" w:rsidRPr="00625E9F" w:rsidRDefault="003E7714" w:rsidP="005F17F3">
            <w:pPr>
              <w:pStyle w:val="Instructions"/>
              <w:spacing w:before="120"/>
            </w:pPr>
            <w:r>
              <w:t>[NPRR1188</w:t>
            </w:r>
            <w:r w:rsidRPr="00625E9F">
              <w:t xml:space="preserve">: </w:t>
            </w:r>
            <w:r>
              <w:t xml:space="preserve"> Replace the</w:t>
            </w:r>
            <w:r w:rsidRPr="00625E9F">
              <w:t xml:space="preserve"> definition “</w:t>
            </w:r>
            <w:r>
              <w:t xml:space="preserve">Resource Node” above with the following </w:t>
            </w:r>
            <w:r w:rsidRPr="00625E9F">
              <w:t>upon system implementation:]</w:t>
            </w:r>
          </w:p>
          <w:p w14:paraId="5AB47FA1" w14:textId="77777777" w:rsidR="003E7714" w:rsidRPr="00812ECB" w:rsidRDefault="003E7714" w:rsidP="005F17F3">
            <w:pPr>
              <w:keepNext/>
              <w:tabs>
                <w:tab w:val="left" w:pos="900"/>
              </w:tabs>
              <w:spacing w:after="240"/>
              <w:ind w:left="900" w:hanging="900"/>
              <w:outlineLvl w:val="1"/>
              <w:rPr>
                <w:b/>
              </w:rPr>
            </w:pPr>
            <w:r w:rsidRPr="00812ECB">
              <w:rPr>
                <w:b/>
              </w:rPr>
              <w:t xml:space="preserve">Resource Node </w:t>
            </w:r>
          </w:p>
          <w:p w14:paraId="59911AB4" w14:textId="72014972" w:rsidR="003E7714" w:rsidRPr="00303344" w:rsidRDefault="003E7714" w:rsidP="005F17F3">
            <w:pPr>
              <w:spacing w:after="240"/>
              <w:rPr>
                <w:iCs/>
              </w:rPr>
            </w:pPr>
            <w:r w:rsidRPr="00812ECB">
              <w:rPr>
                <w:iCs/>
              </w:rPr>
              <w:t xml:space="preserve">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w:t>
            </w:r>
            <w:del w:id="15" w:author="ERCOT" w:date="2025-01-29T09:17:00Z">
              <w:r w:rsidRPr="00812ECB" w:rsidDel="00052E09">
                <w:rPr>
                  <w:iCs/>
                </w:rPr>
                <w:delText xml:space="preserve">the Other </w:delText>
              </w:r>
              <w:r w:rsidRPr="00812ECB" w:rsidDel="00052E09">
                <w:rPr>
                  <w:iCs/>
                </w:rPr>
                <w:lastRenderedPageBreak/>
                <w:delText>Binding Document titled “</w:delText>
              </w:r>
            </w:del>
            <w:ins w:id="16" w:author="ERCOT" w:date="2025-01-29T09:17:00Z">
              <w:r w:rsidR="00052E09">
                <w:rPr>
                  <w:iCs/>
                </w:rPr>
                <w:t>Section 22,</w:t>
              </w:r>
            </w:ins>
            <w:ins w:id="17" w:author="ERCOT" w:date="2025-01-29T09:18:00Z">
              <w:r w:rsidR="00052E09">
                <w:rPr>
                  <w:iCs/>
                </w:rPr>
                <w:t xml:space="preserve"> Attachment R, </w:t>
              </w:r>
            </w:ins>
            <w:r w:rsidRPr="00812ECB">
              <w:rPr>
                <w:iCs/>
              </w:rPr>
              <w:t>Procedure for Identifying Resource Nodes.</w:t>
            </w:r>
            <w:del w:id="18" w:author="ERCOT" w:date="2025-01-29T09:18:00Z">
              <w:r w:rsidRPr="00812ECB" w:rsidDel="00052E09">
                <w:rPr>
                  <w:iCs/>
                </w:rPr>
                <w:delText>”</w:delText>
              </w:r>
            </w:del>
          </w:p>
        </w:tc>
      </w:tr>
    </w:tbl>
    <w:p w14:paraId="31D2C70A" w14:textId="77777777" w:rsidR="00EC19BA" w:rsidRDefault="00EC19BA" w:rsidP="00603E50">
      <w:pPr>
        <w:rPr>
          <w:rFonts w:ascii="Arial" w:hAnsi="Arial" w:cs="Arial"/>
          <w:b/>
          <w:i/>
          <w:color w:val="FF0000"/>
          <w:sz w:val="22"/>
          <w:szCs w:val="22"/>
        </w:rPr>
      </w:pPr>
    </w:p>
    <w:p w14:paraId="7E12AB33" w14:textId="77777777" w:rsidR="002F0D4D" w:rsidRPr="00660A50" w:rsidRDefault="002F0D4D" w:rsidP="002F0D4D">
      <w:pPr>
        <w:pStyle w:val="H3"/>
        <w:rPr>
          <w:iCs/>
        </w:rPr>
      </w:pPr>
      <w:bookmarkStart w:id="19" w:name="_Toc400526137"/>
      <w:bookmarkStart w:id="20" w:name="_Toc405534455"/>
      <w:bookmarkStart w:id="21" w:name="_Toc406570468"/>
      <w:bookmarkStart w:id="22" w:name="_Toc410910620"/>
      <w:bookmarkStart w:id="23" w:name="_Toc411841048"/>
      <w:bookmarkStart w:id="24" w:name="_Toc422147010"/>
      <w:bookmarkStart w:id="25" w:name="_Toc433020606"/>
      <w:bookmarkStart w:id="26" w:name="_Toc437262047"/>
      <w:bookmarkStart w:id="27" w:name="_Toc478375222"/>
      <w:bookmarkStart w:id="28" w:name="_Toc178232113"/>
      <w:bookmarkStart w:id="29" w:name="_Toc400526148"/>
      <w:bookmarkStart w:id="30" w:name="_Toc405534466"/>
      <w:bookmarkStart w:id="31" w:name="_Toc406570479"/>
      <w:bookmarkStart w:id="32" w:name="_Toc410910631"/>
      <w:bookmarkStart w:id="33" w:name="_Toc411841059"/>
      <w:bookmarkStart w:id="34" w:name="_Toc422147021"/>
      <w:bookmarkStart w:id="35" w:name="_Toc433020617"/>
      <w:bookmarkStart w:id="36" w:name="_Toc437262058"/>
      <w:bookmarkStart w:id="37" w:name="_Toc478375233"/>
      <w:bookmarkStart w:id="38" w:name="_Toc178232127"/>
      <w:bookmarkStart w:id="39" w:name="_Hlk99441715"/>
      <w:r>
        <w:rPr>
          <w:iCs/>
        </w:rPr>
        <w:t>3</w:t>
      </w:r>
      <w:r w:rsidRPr="00660A50">
        <w:rPr>
          <w:iCs/>
        </w:rPr>
        <w:t>.8.2</w:t>
      </w:r>
      <w:r>
        <w:rPr>
          <w:iCs/>
        </w:rPr>
        <w:tab/>
      </w:r>
      <w:r w:rsidRPr="00660A50">
        <w:rPr>
          <w:iCs/>
        </w:rPr>
        <w:t>Combined Cycle Generation Resources</w:t>
      </w:r>
      <w:bookmarkEnd w:id="19"/>
      <w:bookmarkEnd w:id="20"/>
      <w:bookmarkEnd w:id="21"/>
      <w:bookmarkEnd w:id="22"/>
      <w:bookmarkEnd w:id="23"/>
      <w:bookmarkEnd w:id="24"/>
      <w:bookmarkEnd w:id="25"/>
      <w:bookmarkEnd w:id="26"/>
      <w:bookmarkEnd w:id="27"/>
      <w:bookmarkEnd w:id="28"/>
    </w:p>
    <w:p w14:paraId="2D3EC947" w14:textId="3C84A222" w:rsidR="002F0D4D" w:rsidRPr="00BD272E" w:rsidRDefault="002F0D4D" w:rsidP="002F0D4D">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t>d</w:t>
      </w:r>
      <w:r w:rsidRPr="00BD272E">
        <w:t xml:space="preserve"> Cycle Train.  Each Combined Cycle Generation Resource registered in the Combine</w:t>
      </w:r>
      <w:r>
        <w:t>d</w:t>
      </w:r>
      <w:r w:rsidRPr="00BD272E">
        <w:t xml:space="preserve"> Cycle Train will be mapped to the Combined Cycle Train logical Resource Node for the purposes of evaluating and settling each Combined Cy</w:t>
      </w:r>
      <w:r>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w:t>
      </w:r>
      <w:del w:id="40" w:author="ERCOT" w:date="2025-01-29T09:23:00Z">
        <w:r w:rsidRPr="00BD272E" w:rsidDel="002F0D4D">
          <w:delText xml:space="preserve">these Protocols and the </w:delText>
        </w:r>
        <w:r w:rsidDel="002F0D4D">
          <w:rPr>
            <w:iCs w:val="0"/>
          </w:rPr>
          <w:delText>Other Binding Document titled</w:delText>
        </w:r>
      </w:del>
      <w:ins w:id="41" w:author="ERCOT" w:date="2025-01-29T09:23:00Z">
        <w:r>
          <w:t>Section 22,  Attachment R,</w:t>
        </w:r>
      </w:ins>
      <w:r w:rsidRPr="00BD272E">
        <w:t xml:space="preserve"> </w:t>
      </w:r>
      <w:del w:id="42" w:author="ERCOT" w:date="2025-01-29T09:23:00Z">
        <w:r w:rsidDel="002F0D4D">
          <w:delText>“</w:delText>
        </w:r>
      </w:del>
      <w:r w:rsidRPr="00BD272E">
        <w:t>Procedure for Identifying Resource Nodes.</w:t>
      </w:r>
      <w:del w:id="43" w:author="ERCOT" w:date="2025-01-29T09:23:00Z">
        <w:r w:rsidDel="002F0D4D">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0D4D" w14:paraId="3AC7BF26" w14:textId="77777777" w:rsidTr="005F17F3">
        <w:tc>
          <w:tcPr>
            <w:tcW w:w="9332" w:type="dxa"/>
            <w:tcBorders>
              <w:top w:val="single" w:sz="4" w:space="0" w:color="auto"/>
              <w:left w:val="single" w:sz="4" w:space="0" w:color="auto"/>
              <w:bottom w:val="single" w:sz="4" w:space="0" w:color="auto"/>
              <w:right w:val="single" w:sz="4" w:space="0" w:color="auto"/>
            </w:tcBorders>
            <w:shd w:val="clear" w:color="auto" w:fill="D9D9D9"/>
          </w:tcPr>
          <w:p w14:paraId="5CBC651C" w14:textId="77777777" w:rsidR="002F0D4D" w:rsidRDefault="002F0D4D" w:rsidP="005F17F3">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427FC57A" w14:textId="1B7BC6E1" w:rsidR="002F0D4D" w:rsidRPr="008C1765" w:rsidRDefault="002F0D4D" w:rsidP="005F17F3">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w:t>
            </w:r>
            <w:del w:id="44" w:author="ERCOT" w:date="2025-01-29T09:23:00Z">
              <w:r w:rsidRPr="00282040" w:rsidDel="002F0D4D">
                <w:rPr>
                  <w:iCs/>
                </w:rPr>
                <w:delText xml:space="preserve">these Protocols and the </w:delText>
              </w:r>
              <w:r w:rsidRPr="00282040" w:rsidDel="002F0D4D">
                <w:delText>Other Binding Document titled</w:delText>
              </w:r>
            </w:del>
            <w:ins w:id="45" w:author="ERCOT" w:date="2025-01-29T09:23:00Z">
              <w:r>
                <w:rPr>
                  <w:iCs/>
                </w:rPr>
                <w:t>Section 22, Attachment R</w:t>
              </w:r>
            </w:ins>
            <w:ins w:id="46" w:author="ERCOT" w:date="2025-01-29T09:24:00Z">
              <w:r>
                <w:rPr>
                  <w:iCs/>
                </w:rPr>
                <w:t>,</w:t>
              </w:r>
            </w:ins>
            <w:r w:rsidRPr="00282040">
              <w:rPr>
                <w:iCs/>
              </w:rPr>
              <w:t xml:space="preserve"> </w:t>
            </w:r>
            <w:del w:id="47" w:author="ERCOT" w:date="2025-01-29T09:23:00Z">
              <w:r w:rsidRPr="00282040" w:rsidDel="002F0D4D">
                <w:rPr>
                  <w:iCs/>
                </w:rPr>
                <w:delText>“</w:delText>
              </w:r>
            </w:del>
            <w:r w:rsidRPr="00282040">
              <w:rPr>
                <w:iCs/>
              </w:rPr>
              <w:t>Procedure for Identifying Resource Nodes.</w:t>
            </w:r>
            <w:del w:id="48" w:author="ERCOT" w:date="2025-01-29T09:23:00Z">
              <w:r w:rsidRPr="00282040" w:rsidDel="002F0D4D">
                <w:rPr>
                  <w:iCs/>
                </w:rPr>
                <w:delText>”</w:delText>
              </w:r>
            </w:del>
          </w:p>
        </w:tc>
      </w:tr>
    </w:tbl>
    <w:p w14:paraId="1BFCE8E0" w14:textId="77777777" w:rsidR="002F0D4D" w:rsidRPr="00BD272E" w:rsidRDefault="002F0D4D" w:rsidP="002F0D4D">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507EAB92" w14:textId="77777777" w:rsidR="002F0D4D" w:rsidRPr="00BD272E" w:rsidRDefault="002F0D4D" w:rsidP="002F0D4D">
      <w:pPr>
        <w:pStyle w:val="BodyTextNumbered"/>
        <w:rPr>
          <w:iCs w:val="0"/>
        </w:rPr>
      </w:pPr>
      <w:r>
        <w:rPr>
          <w:iCs w:val="0"/>
        </w:rPr>
        <w:t>(3)</w:t>
      </w:r>
      <w:r>
        <w:rPr>
          <w:iCs w:val="0"/>
        </w:rPr>
        <w:tab/>
      </w:r>
      <w:r w:rsidRPr="00BD272E">
        <w:rPr>
          <w:iCs w:val="0"/>
        </w:rPr>
        <w:t xml:space="preserve">Three-Part Supply Offers submitted for a Combined Cycle Generation Resource </w:t>
      </w:r>
      <w:r>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2688E3D8" w14:textId="77777777" w:rsidR="002F0D4D" w:rsidRPr="00BD272E" w:rsidRDefault="002F0D4D" w:rsidP="002F0D4D">
      <w:pPr>
        <w:pStyle w:val="BodyTextNumbered"/>
        <w:rPr>
          <w:iCs w:val="0"/>
        </w:rPr>
      </w:pPr>
      <w:r>
        <w:rPr>
          <w:iCs w:val="0"/>
        </w:rPr>
        <w:lastRenderedPageBreak/>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w:t>
      </w:r>
      <w:r>
        <w:rPr>
          <w:iCs w:val="0"/>
        </w:rPr>
        <w:t>-</w:t>
      </w:r>
      <w:r w:rsidRPr="00BD272E">
        <w:rPr>
          <w:iCs w:val="0"/>
        </w:rPr>
        <w:t>Part Supply Offer as follows:</w:t>
      </w:r>
    </w:p>
    <w:p w14:paraId="6C99AD35" w14:textId="77777777" w:rsidR="002F0D4D" w:rsidRPr="00A16315" w:rsidRDefault="002F0D4D" w:rsidP="002F0D4D">
      <w:pPr>
        <w:pStyle w:val="List"/>
        <w:rPr>
          <w:iCs/>
        </w:rPr>
      </w:pPr>
      <w:r>
        <w:t>(a)</w:t>
      </w:r>
      <w:r>
        <w:tab/>
      </w:r>
      <w:r w:rsidRPr="00BD272E">
        <w:t>The</w:t>
      </w:r>
      <w:r w:rsidRPr="00A16315">
        <w:rPr>
          <w:iCs/>
        </w:rPr>
        <w:t xml:space="preserve"> energy injection for each generation unit registered in the Combined Cycle Generation</w:t>
      </w:r>
      <w:r>
        <w:rPr>
          <w:iCs/>
        </w:rPr>
        <w:t xml:space="preserve"> Resource designated in a Three-</w:t>
      </w:r>
      <w:r w:rsidRPr="00A16315">
        <w:rPr>
          <w:iCs/>
        </w:rPr>
        <w:t>Part Supply Offer shall be the offered energy injection for the se</w:t>
      </w:r>
      <w:r>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5E96BEFE" w14:textId="77777777" w:rsidR="002F0D4D" w:rsidRPr="00A16315" w:rsidRDefault="002F0D4D" w:rsidP="002F0D4D">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Pr>
          <w:iCs/>
        </w:rPr>
        <w:t>the</w:t>
      </w:r>
      <w:r w:rsidRPr="00A16315">
        <w:rPr>
          <w:iCs/>
        </w:rPr>
        <w:t xml:space="preserve"> Resource Registration </w:t>
      </w:r>
      <w:r>
        <w:rPr>
          <w:iCs/>
        </w:rPr>
        <w:t>data provided to ERCOT pursuant to Planning Guide Section 6.8.2, Resource Registration Process</w:t>
      </w:r>
      <w:r w:rsidRPr="00A16315">
        <w:rPr>
          <w:iCs/>
        </w:rPr>
        <w:t>, divided by the total of all HRL values for the generation units registered in the designated Combine</w:t>
      </w:r>
      <w:r>
        <w:rPr>
          <w:iCs/>
        </w:rPr>
        <w:t>d</w:t>
      </w:r>
      <w:r w:rsidRPr="00A16315">
        <w:rPr>
          <w:iCs/>
        </w:rPr>
        <w:t xml:space="preserve"> Cycle Generation Resource.</w:t>
      </w:r>
    </w:p>
    <w:p w14:paraId="5829F01C" w14:textId="77777777" w:rsidR="002F0D4D" w:rsidRPr="00BD272E" w:rsidRDefault="002F0D4D" w:rsidP="002F0D4D">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Pr>
          <w:iCs w:val="0"/>
        </w:rPr>
        <w:t>Resource Connectivity Node.</w:t>
      </w:r>
    </w:p>
    <w:p w14:paraId="5BED5A35" w14:textId="77777777" w:rsidR="002F0D4D" w:rsidRPr="00BD272E" w:rsidRDefault="002F0D4D" w:rsidP="002F0D4D">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3BAA7CA5" w14:textId="77777777" w:rsidR="002F0D4D" w:rsidRPr="00A16315" w:rsidRDefault="002F0D4D" w:rsidP="002F0D4D">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167C942B" w14:textId="77777777" w:rsidR="002F0D4D" w:rsidRPr="00A16315" w:rsidRDefault="002F0D4D" w:rsidP="002F0D4D">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Pr>
          <w:iCs/>
        </w:rPr>
        <w:t>High Sustained Limit (</w:t>
      </w:r>
      <w:r w:rsidRPr="00A16315">
        <w:rPr>
          <w:iCs/>
        </w:rPr>
        <w:t>HSL</w:t>
      </w:r>
      <w:r>
        <w:rPr>
          <w:iCs/>
        </w:rPr>
        <w:t>)</w:t>
      </w:r>
      <w:r w:rsidRPr="00A16315">
        <w:rPr>
          <w:iCs/>
        </w:rPr>
        <w:t xml:space="preserve"> for the Combined Cycle Generation Resource, or</w:t>
      </w:r>
    </w:p>
    <w:p w14:paraId="444D0160" w14:textId="77777777" w:rsidR="002F0D4D" w:rsidRPr="00BD272E" w:rsidRDefault="002F0D4D" w:rsidP="002F0D4D">
      <w:pPr>
        <w:pStyle w:val="List2"/>
        <w:rPr>
          <w:iCs/>
        </w:rPr>
      </w:pPr>
      <w:r>
        <w:rPr>
          <w:iCs/>
        </w:rPr>
        <w:t>(ii)</w:t>
      </w:r>
      <w:r>
        <w:rPr>
          <w:iCs/>
        </w:rPr>
        <w:tab/>
      </w:r>
      <w:r w:rsidRPr="00BD272E">
        <w:rPr>
          <w:iCs/>
        </w:rPr>
        <w:t>During the DAM and RUC study periods, relative to the HSL in the COP.</w:t>
      </w:r>
    </w:p>
    <w:p w14:paraId="593A8BDA" w14:textId="77777777" w:rsidR="002F0D4D" w:rsidRDefault="002F0D4D" w:rsidP="002F0D4D">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0D4D" w14:paraId="2D5D2B84" w14:textId="77777777" w:rsidTr="005F17F3">
        <w:tc>
          <w:tcPr>
            <w:tcW w:w="9332" w:type="dxa"/>
            <w:tcBorders>
              <w:top w:val="single" w:sz="4" w:space="0" w:color="auto"/>
              <w:left w:val="single" w:sz="4" w:space="0" w:color="auto"/>
              <w:bottom w:val="single" w:sz="4" w:space="0" w:color="auto"/>
              <w:right w:val="single" w:sz="4" w:space="0" w:color="auto"/>
            </w:tcBorders>
            <w:shd w:val="clear" w:color="auto" w:fill="D9D9D9"/>
          </w:tcPr>
          <w:p w14:paraId="36140B14" w14:textId="77777777" w:rsidR="002F0D4D" w:rsidRDefault="002F0D4D" w:rsidP="005F17F3">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9F9D2C9" w14:textId="77777777" w:rsidR="002F0D4D" w:rsidRPr="00282040" w:rsidRDefault="002F0D4D" w:rsidP="005F17F3">
            <w:pPr>
              <w:spacing w:after="240"/>
              <w:ind w:left="720" w:hanging="720"/>
            </w:pPr>
            <w:r w:rsidRPr="00282040">
              <w:t>(6)</w:t>
            </w:r>
            <w:r w:rsidRPr="00282040">
              <w:tab/>
              <w:t xml:space="preserve">For Ancillary Services offered and provided from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40183EAA" w14:textId="77777777" w:rsidR="002F0D4D" w:rsidRPr="00282040" w:rsidRDefault="002F0D4D" w:rsidP="005F17F3">
            <w:pPr>
              <w:spacing w:after="240"/>
              <w:ind w:left="1440" w:hanging="720"/>
              <w:rPr>
                <w:iCs/>
              </w:rPr>
            </w:pPr>
            <w:r w:rsidRPr="00282040">
              <w:rPr>
                <w:iCs/>
              </w:rPr>
              <w:lastRenderedPageBreak/>
              <w:t>(a)</w:t>
            </w:r>
            <w:r w:rsidRPr="00282040">
              <w:rPr>
                <w:iCs/>
              </w:rPr>
              <w:tab/>
              <w:t xml:space="preserve">ERCOT systems shall determine </w:t>
            </w:r>
            <w:r>
              <w:rPr>
                <w:iCs/>
              </w:rPr>
              <w:t xml:space="preserve">the operating limits </w:t>
            </w:r>
            <w:r w:rsidRPr="00282040">
              <w:rPr>
                <w:iCs/>
              </w:rPr>
              <w:t>for a Combined Cycle Generation Resource as follows:</w:t>
            </w:r>
          </w:p>
          <w:p w14:paraId="7D28CAD5" w14:textId="77777777" w:rsidR="002F0D4D" w:rsidRPr="00282040" w:rsidRDefault="002F0D4D" w:rsidP="005F17F3">
            <w:pPr>
              <w:spacing w:after="240"/>
              <w:ind w:left="2160" w:hanging="720"/>
              <w:rPr>
                <w:iCs/>
              </w:rPr>
            </w:pPr>
            <w:r w:rsidRPr="00282040">
              <w:rPr>
                <w:iCs/>
              </w:rPr>
              <w:t>(</w:t>
            </w:r>
            <w:proofErr w:type="spellStart"/>
            <w:r w:rsidRPr="00282040">
              <w:rPr>
                <w:iCs/>
              </w:rPr>
              <w:t>i</w:t>
            </w:r>
            <w:proofErr w:type="spellEnd"/>
            <w:r w:rsidRPr="00282040">
              <w:rPr>
                <w:iCs/>
              </w:rPr>
              <w:t>)</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20FA4DBC" w14:textId="77777777" w:rsidR="002F0D4D" w:rsidRDefault="002F0D4D" w:rsidP="005F17F3">
            <w:pPr>
              <w:spacing w:after="240"/>
              <w:ind w:left="2160" w:hanging="720"/>
              <w:rPr>
                <w:iCs/>
              </w:rPr>
            </w:pPr>
            <w:r w:rsidRPr="00282040">
              <w:rPr>
                <w:iCs/>
              </w:rPr>
              <w:t>(ii)</w:t>
            </w:r>
            <w:r w:rsidRPr="00282040">
              <w:rPr>
                <w:iCs/>
              </w:rPr>
              <w:tab/>
              <w:t>During the DAM</w:t>
            </w:r>
            <w:r>
              <w:rPr>
                <w:iCs/>
              </w:rPr>
              <w:t xml:space="preserve"> study period</w:t>
            </w:r>
            <w:r w:rsidRPr="00282040">
              <w:rPr>
                <w:iCs/>
              </w:rPr>
              <w:t>, relative to the HSL in the COP</w:t>
            </w:r>
            <w:r>
              <w:rPr>
                <w:iCs/>
              </w:rPr>
              <w:t>; or</w:t>
            </w:r>
          </w:p>
          <w:p w14:paraId="3D84DE9E" w14:textId="77777777" w:rsidR="002F0D4D" w:rsidRPr="008C1765" w:rsidRDefault="002F0D4D" w:rsidP="005F17F3">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4018C32F" w14:textId="77777777" w:rsidR="00390851" w:rsidRPr="00137E4B" w:rsidRDefault="00390851" w:rsidP="00390851">
      <w:pPr>
        <w:pStyle w:val="H4"/>
        <w:rPr>
          <w:b w:val="0"/>
        </w:rPr>
      </w:pPr>
      <w:r w:rsidRPr="00137E4B">
        <w:lastRenderedPageBreak/>
        <w:t>3.10.3.1</w:t>
      </w:r>
      <w:r w:rsidRPr="00137E4B">
        <w:tab/>
        <w:t xml:space="preserve">Process for Managing </w:t>
      </w:r>
      <w:r w:rsidRPr="00E30FE0">
        <w:t>Network Operations Model Updates</w:t>
      </w:r>
      <w:r w:rsidRPr="00137E4B">
        <w:t xml:space="preserve"> for Point of Interconnection </w:t>
      </w:r>
      <w:r>
        <w:t xml:space="preserve">Bus </w:t>
      </w:r>
      <w:r w:rsidRPr="00137E4B">
        <w:t>Changes</w:t>
      </w:r>
      <w:bookmarkEnd w:id="29"/>
      <w:bookmarkEnd w:id="30"/>
      <w:bookmarkEnd w:id="31"/>
      <w:bookmarkEnd w:id="32"/>
      <w:bookmarkEnd w:id="33"/>
      <w:bookmarkEnd w:id="34"/>
      <w:bookmarkEnd w:id="35"/>
      <w:bookmarkEnd w:id="36"/>
      <w:bookmarkEnd w:id="37"/>
      <w:r w:rsidRPr="00E30FE0">
        <w:t>, Resource Retirements and Deletion of DC Tie Load Zones</w:t>
      </w:r>
      <w:bookmarkEnd w:id="38"/>
      <w:r w:rsidRPr="00137E4B">
        <w:t xml:space="preserve"> </w:t>
      </w:r>
    </w:p>
    <w:p w14:paraId="1104AC8E" w14:textId="7828CD97" w:rsidR="00390851" w:rsidRDefault="00390851" w:rsidP="00390851">
      <w:pPr>
        <w:pStyle w:val="BodyTextNumbered"/>
      </w:pPr>
      <w:r w:rsidRPr="00F86739">
        <w:t>(1)</w:t>
      </w:r>
      <w:r w:rsidRPr="00F86739">
        <w:tab/>
        <w:t xml:space="preserve">Following the permanent change in Point of Interconnection </w:t>
      </w:r>
      <w:r>
        <w:t xml:space="preserve">Bus </w:t>
      </w:r>
      <w:r w:rsidRPr="00F86739">
        <w:t>(POI</w:t>
      </w:r>
      <w:r>
        <w:t>B</w:t>
      </w:r>
      <w:r w:rsidRPr="00F86739">
        <w:t xml:space="preserve">) of all Resources associated with a Resource Node, ERCOT shall retain the associated Settlement Point in the Network </w:t>
      </w:r>
      <w:r>
        <w:t xml:space="preserve">Operations </w:t>
      </w:r>
      <w:r w:rsidRPr="00F86739">
        <w:t>Model at its existing location</w:t>
      </w:r>
      <w:r>
        <w:t>,</w:t>
      </w:r>
      <w:r w:rsidRPr="00F86739">
        <w:t xml:space="preserve"> an electrically similar location</w:t>
      </w:r>
      <w:r>
        <w:t>, or</w:t>
      </w:r>
      <w:r w:rsidRPr="00F86739">
        <w:t xml:space="preserve"> until all outstanding CRRs associated with that Settlement Point have expired</w:t>
      </w:r>
      <w:r w:rsidRPr="00692F0F">
        <w:t xml:space="preserve"> </w:t>
      </w:r>
      <w:r>
        <w:t xml:space="preserve">as determined in accordance with </w:t>
      </w:r>
      <w:ins w:id="49" w:author="ERCOT" w:date="2025-01-29T09:24:00Z">
        <w:r w:rsidR="002F0D4D">
          <w:t xml:space="preserve">Section 22, Attachment R, </w:t>
        </w:r>
      </w:ins>
      <w:del w:id="50" w:author="ERCOT" w:date="2025-01-29T09:24:00Z">
        <w:r w:rsidDel="002F0D4D">
          <w:delText>the Other Binding Document, “</w:delText>
        </w:r>
      </w:del>
      <w:r>
        <w:t>Procedure for Identifying Resource Nodes</w:t>
      </w:r>
      <w:r w:rsidRPr="00F86739">
        <w:t>.</w:t>
      </w:r>
      <w:del w:id="51" w:author="ERCOT" w:date="2025-01-29T09:24:00Z">
        <w:r w:rsidDel="002F0D4D">
          <w:delText>”</w:delText>
        </w:r>
      </w:del>
      <w:r w:rsidRPr="00F86739">
        <w:t xml:space="preserve">  </w:t>
      </w:r>
      <w:r>
        <w:t>Following the retirement of all Resources associated with a Resource Node, ERCOT shall move the Resource Node to a proxy Electrical Bus.  The proxy Electrical Bus will be selected by finding the nearest energized Electrical Bus with the least impedance equipment between the existing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t>periods</w:t>
      </w:r>
      <w:r w:rsidRPr="00F86739">
        <w:t xml:space="preserve"> that are beyond the expiration date of all CRRs associated with the Settlement Point, the Settlement Point will not be available for transaction submittals in the associated CRR Auctions. </w:t>
      </w:r>
      <w:r>
        <w:t xml:space="preserve"> </w:t>
      </w:r>
      <w:r w:rsidRPr="00F86739">
        <w:t>The Settlement Point will be removed from the Network Operations Model once all associated CRRs have expired.</w:t>
      </w:r>
    </w:p>
    <w:p w14:paraId="7B5C8C30" w14:textId="77777777" w:rsidR="00390851" w:rsidRPr="00F86739" w:rsidRDefault="00390851" w:rsidP="00390851">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bookmarkEnd w:id="39"/>
    <w:p w14:paraId="73661FB8" w14:textId="77777777" w:rsidR="00390851" w:rsidRDefault="00390851" w:rsidP="00603E50">
      <w:pPr>
        <w:rPr>
          <w:rFonts w:ascii="Arial" w:hAnsi="Arial" w:cs="Arial"/>
          <w:b/>
          <w:i/>
          <w:color w:val="FF0000"/>
          <w:sz w:val="22"/>
          <w:szCs w:val="22"/>
        </w:rPr>
      </w:pPr>
    </w:p>
    <w:p w14:paraId="4319D2ED" w14:textId="77777777" w:rsidR="00EC19BA" w:rsidRPr="001313B4" w:rsidRDefault="00EC19BA" w:rsidP="00603E50">
      <w:pPr>
        <w:rPr>
          <w:rFonts w:ascii="Arial" w:hAnsi="Arial" w:cs="Arial"/>
          <w:b/>
          <w:i/>
          <w:color w:val="FF0000"/>
          <w:sz w:val="22"/>
          <w:szCs w:val="22"/>
        </w:rPr>
      </w:pPr>
    </w:p>
    <w:p w14:paraId="3B89CC47" w14:textId="77777777" w:rsidR="00603E50" w:rsidRPr="00F93CB0" w:rsidRDefault="00603E50" w:rsidP="00603E50">
      <w:pPr>
        <w:spacing w:before="120" w:after="120"/>
        <w:jc w:val="center"/>
        <w:outlineLvl w:val="0"/>
      </w:pPr>
    </w:p>
    <w:p w14:paraId="3AE74F9C" w14:textId="77777777" w:rsidR="00EC19BA" w:rsidRPr="002F0D4D" w:rsidRDefault="00EC19BA" w:rsidP="00EC19BA">
      <w:pPr>
        <w:jc w:val="center"/>
        <w:outlineLvl w:val="0"/>
        <w:rPr>
          <w:ins w:id="52" w:author="ERCOT" w:date="2025-01-29T08:58:00Z"/>
          <w:rFonts w:ascii="Arial" w:hAnsi="Arial" w:cs="Arial"/>
          <w:b/>
          <w:sz w:val="36"/>
          <w:szCs w:val="36"/>
        </w:rPr>
      </w:pPr>
      <w:ins w:id="53" w:author="ERCOT" w:date="2025-01-29T08:58:00Z">
        <w:r w:rsidRPr="002F0D4D">
          <w:rPr>
            <w:rFonts w:ascii="Arial" w:hAnsi="Arial" w:cs="Arial"/>
            <w:b/>
            <w:sz w:val="36"/>
            <w:szCs w:val="36"/>
          </w:rPr>
          <w:lastRenderedPageBreak/>
          <w:t>ERCOT Nodal Protocols</w:t>
        </w:r>
      </w:ins>
    </w:p>
    <w:p w14:paraId="56E5D888" w14:textId="77777777" w:rsidR="00EC19BA" w:rsidRPr="002F0D4D" w:rsidRDefault="00EC19BA" w:rsidP="00EC19BA">
      <w:pPr>
        <w:jc w:val="center"/>
        <w:outlineLvl w:val="0"/>
        <w:rPr>
          <w:ins w:id="54" w:author="ERCOT" w:date="2025-01-29T08:58:00Z"/>
          <w:rFonts w:ascii="Arial" w:hAnsi="Arial" w:cs="Arial"/>
          <w:b/>
          <w:sz w:val="36"/>
          <w:szCs w:val="36"/>
        </w:rPr>
      </w:pPr>
    </w:p>
    <w:p w14:paraId="4AB0B079" w14:textId="77777777" w:rsidR="00EC19BA" w:rsidRPr="002F0D4D" w:rsidRDefault="00EC19BA" w:rsidP="00EC19BA">
      <w:pPr>
        <w:jc w:val="center"/>
        <w:outlineLvl w:val="0"/>
        <w:rPr>
          <w:ins w:id="55" w:author="ERCOT" w:date="2025-01-29T08:58:00Z"/>
          <w:rFonts w:ascii="Arial" w:hAnsi="Arial" w:cs="Arial"/>
          <w:b/>
          <w:sz w:val="36"/>
          <w:szCs w:val="36"/>
        </w:rPr>
      </w:pPr>
      <w:ins w:id="56" w:author="ERCOT" w:date="2025-01-29T08:58:00Z">
        <w:r w:rsidRPr="002F0D4D">
          <w:rPr>
            <w:rFonts w:ascii="Arial" w:hAnsi="Arial" w:cs="Arial"/>
            <w:b/>
            <w:sz w:val="36"/>
            <w:szCs w:val="36"/>
          </w:rPr>
          <w:t>Section 22</w:t>
        </w:r>
      </w:ins>
    </w:p>
    <w:p w14:paraId="776EEE57" w14:textId="77777777" w:rsidR="00EC19BA" w:rsidRPr="002F0D4D" w:rsidRDefault="00EC19BA" w:rsidP="00EC19BA">
      <w:pPr>
        <w:jc w:val="center"/>
        <w:outlineLvl w:val="0"/>
        <w:rPr>
          <w:ins w:id="57" w:author="ERCOT" w:date="2025-01-29T08:58:00Z"/>
          <w:rFonts w:ascii="Arial" w:hAnsi="Arial" w:cs="Arial"/>
          <w:b/>
        </w:rPr>
      </w:pPr>
    </w:p>
    <w:p w14:paraId="75BA7E62" w14:textId="01AA2083" w:rsidR="00EC19BA" w:rsidRPr="002F0D4D" w:rsidRDefault="00EC19BA" w:rsidP="00EC19BA">
      <w:pPr>
        <w:jc w:val="center"/>
        <w:outlineLvl w:val="0"/>
        <w:rPr>
          <w:ins w:id="58" w:author="ERCOT" w:date="2025-01-29T08:58:00Z"/>
          <w:rFonts w:ascii="Arial" w:hAnsi="Arial" w:cs="Arial"/>
          <w:sz w:val="36"/>
          <w:szCs w:val="36"/>
        </w:rPr>
      </w:pPr>
      <w:ins w:id="59" w:author="ERCOT" w:date="2025-01-29T08:58:00Z">
        <w:r w:rsidRPr="002F0D4D">
          <w:rPr>
            <w:rFonts w:ascii="Arial" w:hAnsi="Arial" w:cs="Arial"/>
            <w:b/>
            <w:sz w:val="36"/>
            <w:szCs w:val="36"/>
          </w:rPr>
          <w:t xml:space="preserve">Attachment R:  </w:t>
        </w:r>
        <w:r w:rsidRPr="002F0D4D">
          <w:rPr>
            <w:rFonts w:ascii="Arial" w:hAnsi="Arial" w:cs="Arial"/>
            <w:b/>
            <w:bCs/>
            <w:sz w:val="36"/>
            <w:szCs w:val="36"/>
          </w:rPr>
          <w:t>Procedure for Identifying Resource Nodes</w:t>
        </w:r>
      </w:ins>
    </w:p>
    <w:p w14:paraId="0E8F5C55" w14:textId="77777777" w:rsidR="00EC19BA" w:rsidRPr="002F0D4D" w:rsidRDefault="00EC19BA" w:rsidP="00EC19BA">
      <w:pPr>
        <w:outlineLvl w:val="0"/>
        <w:rPr>
          <w:ins w:id="60" w:author="ERCOT" w:date="2025-01-29T08:58:00Z"/>
          <w:rFonts w:ascii="Arial" w:hAnsi="Arial" w:cs="Arial"/>
        </w:rPr>
      </w:pPr>
    </w:p>
    <w:p w14:paraId="2CD5DD8E" w14:textId="77777777" w:rsidR="00EC19BA" w:rsidRPr="002F0D4D" w:rsidRDefault="00EC19BA" w:rsidP="00EC19BA">
      <w:pPr>
        <w:jc w:val="center"/>
        <w:outlineLvl w:val="0"/>
        <w:rPr>
          <w:ins w:id="61" w:author="ERCOT" w:date="2025-01-29T08:58:00Z"/>
          <w:rFonts w:ascii="Arial" w:hAnsi="Arial" w:cs="Arial"/>
          <w:b/>
          <w:bCs/>
        </w:rPr>
      </w:pPr>
      <w:ins w:id="62" w:author="ERCOT" w:date="2025-01-29T08:58:00Z">
        <w:r w:rsidRPr="002F0D4D">
          <w:rPr>
            <w:rFonts w:ascii="Arial" w:hAnsi="Arial" w:cs="Arial"/>
            <w:b/>
            <w:bCs/>
          </w:rPr>
          <w:t>TBD</w:t>
        </w:r>
      </w:ins>
    </w:p>
    <w:p w14:paraId="29239E23" w14:textId="77777777" w:rsidR="00251B44" w:rsidRDefault="00251B44" w:rsidP="00B27294">
      <w:pPr>
        <w:spacing w:before="120" w:after="120"/>
        <w:jc w:val="center"/>
        <w:rPr>
          <w:rFonts w:ascii="Arial" w:hAnsi="Arial" w:cs="Arial"/>
          <w:sz w:val="20"/>
          <w:szCs w:val="20"/>
        </w:rPr>
      </w:pPr>
    </w:p>
    <w:p w14:paraId="56765F15" w14:textId="77777777" w:rsidR="00251B44" w:rsidRDefault="00251B44" w:rsidP="00B27294">
      <w:pPr>
        <w:spacing w:before="120" w:after="120"/>
        <w:jc w:val="center"/>
        <w:rPr>
          <w:rFonts w:ascii="Arial" w:hAnsi="Arial" w:cs="Arial"/>
          <w:sz w:val="20"/>
          <w:szCs w:val="20"/>
        </w:rPr>
      </w:pPr>
    </w:p>
    <w:p w14:paraId="162A9594" w14:textId="77777777" w:rsidR="00251B44" w:rsidRDefault="00251B44" w:rsidP="00B27294">
      <w:pPr>
        <w:spacing w:before="120" w:after="120"/>
        <w:jc w:val="center"/>
        <w:rPr>
          <w:rFonts w:ascii="Arial" w:hAnsi="Arial" w:cs="Arial"/>
          <w:sz w:val="20"/>
          <w:szCs w:val="20"/>
        </w:rPr>
      </w:pPr>
    </w:p>
    <w:p w14:paraId="7AB90649" w14:textId="6E6992F1" w:rsidR="00251B44" w:rsidDel="002F0D4D" w:rsidRDefault="00251B44" w:rsidP="00B27294">
      <w:pPr>
        <w:spacing w:before="120" w:after="120"/>
        <w:jc w:val="center"/>
        <w:rPr>
          <w:del w:id="63" w:author="ERCOT" w:date="2025-01-29T09:25:00Z"/>
          <w:rFonts w:ascii="Arial" w:hAnsi="Arial" w:cs="Arial"/>
          <w:sz w:val="20"/>
          <w:szCs w:val="20"/>
        </w:rPr>
      </w:pPr>
    </w:p>
    <w:p w14:paraId="27330F37" w14:textId="63371385" w:rsidR="00251B44" w:rsidDel="002F0D4D" w:rsidRDefault="00251B44" w:rsidP="00B27294">
      <w:pPr>
        <w:spacing w:before="120" w:after="120"/>
        <w:jc w:val="center"/>
        <w:rPr>
          <w:del w:id="64" w:author="ERCOT" w:date="2025-01-29T09:25:00Z"/>
          <w:rFonts w:ascii="Arial" w:hAnsi="Arial" w:cs="Arial"/>
          <w:sz w:val="20"/>
          <w:szCs w:val="20"/>
        </w:rPr>
      </w:pPr>
    </w:p>
    <w:p w14:paraId="6CDB6BA6" w14:textId="52F4CBC7" w:rsidR="00251B44" w:rsidDel="002F0D4D" w:rsidRDefault="00251B44" w:rsidP="00B27294">
      <w:pPr>
        <w:spacing w:before="120" w:after="120"/>
        <w:jc w:val="center"/>
        <w:rPr>
          <w:del w:id="65" w:author="ERCOT" w:date="2025-01-29T09:25:00Z"/>
          <w:rFonts w:ascii="Arial" w:hAnsi="Arial" w:cs="Arial"/>
          <w:sz w:val="20"/>
          <w:szCs w:val="20"/>
        </w:rPr>
      </w:pPr>
    </w:p>
    <w:p w14:paraId="38BDA1C3" w14:textId="6991C54F" w:rsidR="00EB1434" w:rsidRPr="00242ECC" w:rsidDel="002F0D4D" w:rsidRDefault="00EB1434" w:rsidP="00B27294">
      <w:pPr>
        <w:spacing w:before="120" w:after="120"/>
        <w:jc w:val="center"/>
        <w:rPr>
          <w:del w:id="66" w:author="ERCOT" w:date="2025-01-29T09:25:00Z"/>
          <w:rFonts w:ascii="Arial Bold" w:hAnsi="Arial Bold"/>
          <w:b/>
          <w:sz w:val="36"/>
          <w:szCs w:val="36"/>
        </w:rPr>
      </w:pPr>
      <w:del w:id="67" w:author="ERCOT" w:date="2025-01-29T09:25:00Z">
        <w:r w:rsidRPr="00242ECC" w:rsidDel="002F0D4D">
          <w:rPr>
            <w:rFonts w:ascii="Arial Bold" w:hAnsi="Arial Bold"/>
            <w:b/>
            <w:sz w:val="36"/>
            <w:szCs w:val="36"/>
          </w:rPr>
          <w:delText>P</w:delText>
        </w:r>
        <w:r w:rsidR="008D235D" w:rsidRPr="00242ECC" w:rsidDel="002F0D4D">
          <w:rPr>
            <w:rFonts w:ascii="Arial Bold" w:hAnsi="Arial Bold"/>
            <w:b/>
            <w:sz w:val="36"/>
            <w:szCs w:val="36"/>
          </w:rPr>
          <w:delText>rocedure for Identifying</w:delText>
        </w:r>
        <w:r w:rsidRPr="00242ECC" w:rsidDel="002F0D4D">
          <w:rPr>
            <w:rFonts w:ascii="Arial Bold" w:hAnsi="Arial Bold"/>
            <w:b/>
            <w:sz w:val="36"/>
            <w:szCs w:val="36"/>
          </w:rPr>
          <w:delText xml:space="preserve"> Resource Nodes</w:delText>
        </w:r>
      </w:del>
    </w:p>
    <w:p w14:paraId="5DF38364" w14:textId="1CC75E28" w:rsidR="00EB1434" w:rsidRPr="00242ECC" w:rsidDel="002F0D4D" w:rsidRDefault="00EB1434" w:rsidP="00B27294">
      <w:pPr>
        <w:spacing w:before="120" w:after="120"/>
        <w:jc w:val="center"/>
        <w:rPr>
          <w:del w:id="68" w:author="ERCOT" w:date="2025-01-29T09:25:00Z"/>
          <w:rFonts w:ascii="Arial Bold" w:hAnsi="Arial Bold"/>
          <w:b/>
          <w:sz w:val="36"/>
          <w:szCs w:val="36"/>
        </w:rPr>
      </w:pPr>
      <w:del w:id="69" w:author="ERCOT" w:date="2025-01-29T09:25:00Z">
        <w:r w:rsidRPr="00242ECC" w:rsidDel="002F0D4D">
          <w:rPr>
            <w:rFonts w:ascii="Arial Bold" w:hAnsi="Arial Bold"/>
            <w:b/>
          </w:rPr>
          <w:br/>
        </w:r>
      </w:del>
    </w:p>
    <w:p w14:paraId="62046D17" w14:textId="253D935A" w:rsidR="00EB1434" w:rsidRPr="00242ECC" w:rsidDel="002F0D4D" w:rsidRDefault="00EB1434" w:rsidP="00B27294">
      <w:pPr>
        <w:pStyle w:val="BodyText"/>
        <w:spacing w:before="120"/>
        <w:jc w:val="center"/>
        <w:rPr>
          <w:del w:id="70" w:author="ERCOT" w:date="2025-01-29T09:25:00Z"/>
          <w:rFonts w:ascii="Arial Bold" w:hAnsi="Arial Bold"/>
          <w:b/>
        </w:rPr>
      </w:pPr>
      <w:del w:id="71" w:author="ERCOT" w:date="2025-01-29T09:25:00Z">
        <w:r w:rsidRPr="00242ECC" w:rsidDel="002F0D4D">
          <w:rPr>
            <w:rFonts w:ascii="Arial Bold" w:hAnsi="Arial Bold"/>
            <w:b/>
          </w:rPr>
          <w:br/>
        </w:r>
      </w:del>
    </w:p>
    <w:p w14:paraId="47D5A5F8" w14:textId="77312B51" w:rsidR="00D8194F" w:rsidRPr="00242ECC" w:rsidDel="00D8194F" w:rsidRDefault="00D8194F" w:rsidP="00D8194F">
      <w:pPr>
        <w:pStyle w:val="BodyText"/>
        <w:spacing w:before="120"/>
        <w:jc w:val="center"/>
        <w:rPr>
          <w:del w:id="72" w:author="ERCOT" w:date="2025-10-07T16:52:00Z" w16du:dateUtc="2025-10-07T21:52:00Z"/>
          <w:rFonts w:ascii="Arial Bold" w:hAnsi="Arial Bold"/>
          <w:b/>
        </w:rPr>
      </w:pPr>
      <w:del w:id="73" w:author="ERCOT" w:date="2025-10-07T16:52:00Z" w16du:dateUtc="2025-10-07T21:52:00Z">
        <w:r w:rsidDel="00D8194F">
          <w:rPr>
            <w:rFonts w:ascii="Arial Bold" w:hAnsi="Arial Bold"/>
            <w:b/>
          </w:rPr>
          <w:delText>Effective Date: April 1, 2025</w:delText>
        </w:r>
      </w:del>
    </w:p>
    <w:p w14:paraId="6BB598BE" w14:textId="5AB1E69E" w:rsidR="00EB1434" w:rsidDel="002F0D4D" w:rsidRDefault="00EB1434" w:rsidP="00B27294">
      <w:pPr>
        <w:pStyle w:val="BodyText"/>
        <w:spacing w:before="120"/>
        <w:jc w:val="center"/>
        <w:rPr>
          <w:del w:id="74" w:author="ERCOT" w:date="2025-01-29T09:25:00Z"/>
          <w:b/>
        </w:rPr>
      </w:pPr>
    </w:p>
    <w:p w14:paraId="30B1A53D" w14:textId="75E92BA3" w:rsidR="00EB1434" w:rsidDel="002F0D4D" w:rsidRDefault="00EB1434" w:rsidP="00B27294">
      <w:pPr>
        <w:pStyle w:val="BodyText"/>
        <w:spacing w:before="120"/>
        <w:jc w:val="center"/>
        <w:rPr>
          <w:del w:id="75" w:author="ERCOT" w:date="2025-01-29T09:25:00Z"/>
          <w:b/>
          <w:bCs/>
          <w:i/>
          <w:iCs/>
        </w:rPr>
      </w:pPr>
    </w:p>
    <w:p w14:paraId="2A1CE483" w14:textId="0D3C102B" w:rsidR="00EB1434" w:rsidDel="002F0D4D" w:rsidRDefault="00EB1434" w:rsidP="00B27294">
      <w:pPr>
        <w:pBdr>
          <w:top w:val="single" w:sz="4" w:space="1" w:color="auto"/>
        </w:pBdr>
        <w:spacing w:before="120" w:after="120"/>
        <w:rPr>
          <w:del w:id="76" w:author="ERCOT" w:date="2025-01-29T09:25:00Z"/>
          <w:b/>
          <w:sz w:val="20"/>
        </w:rPr>
      </w:pPr>
    </w:p>
    <w:p w14:paraId="317736C7" w14:textId="77777777" w:rsidR="00EB1434" w:rsidRDefault="00EB1434" w:rsidP="00B27294">
      <w:pPr>
        <w:spacing w:before="120" w:after="120"/>
      </w:pPr>
    </w:p>
    <w:p w14:paraId="73BCA12D" w14:textId="4A7DF14F" w:rsidR="00EB1434" w:rsidRPr="000F4CB3" w:rsidRDefault="00EB1434" w:rsidP="002F0D4D">
      <w:pPr>
        <w:tabs>
          <w:tab w:val="left" w:pos="4170"/>
        </w:tabs>
        <w:sectPr w:rsidR="00EB1434" w:rsidRPr="000F4CB3" w:rsidSect="00CF5E30">
          <w:headerReference w:type="default" r:id="rId23"/>
          <w:footerReference w:type="even" r:id="rId24"/>
          <w:footerReference w:type="default" r:id="rId25"/>
          <w:pgSz w:w="12240" w:h="15840" w:code="1"/>
          <w:pgMar w:top="1440" w:right="1440" w:bottom="1440" w:left="1440" w:header="720" w:footer="720" w:gutter="0"/>
          <w:pgNumType w:start="1"/>
          <w:cols w:space="720"/>
        </w:sectPr>
      </w:pPr>
    </w:p>
    <w:p w14:paraId="7EBAE39B" w14:textId="77777777" w:rsidR="00EF3C96" w:rsidRPr="00FA7FA7" w:rsidRDefault="00EF3C96" w:rsidP="00EF3C96">
      <w:pPr>
        <w:spacing w:before="120" w:after="120"/>
        <w:rPr>
          <w:rFonts w:ascii="Arial" w:hAnsi="Arial" w:cs="Arial"/>
          <w:b/>
          <w:sz w:val="20"/>
          <w:szCs w:val="20"/>
          <w:u w:val="single"/>
        </w:rPr>
      </w:pPr>
      <w:r w:rsidRPr="00FA7FA7">
        <w:rPr>
          <w:rFonts w:ascii="Arial" w:hAnsi="Arial" w:cs="Arial"/>
          <w:b/>
          <w:sz w:val="20"/>
          <w:szCs w:val="20"/>
          <w:u w:val="single"/>
        </w:rPr>
        <w:lastRenderedPageBreak/>
        <w:t>Introduction:</w:t>
      </w:r>
    </w:p>
    <w:p w14:paraId="62BABE96" w14:textId="484A52B9" w:rsidR="00EF3C96" w:rsidRPr="00FA7FA7" w:rsidRDefault="00EF3C96" w:rsidP="00EF3C96">
      <w:pPr>
        <w:spacing w:before="120" w:after="120"/>
        <w:rPr>
          <w:rFonts w:ascii="Arial" w:hAnsi="Arial" w:cs="Arial"/>
          <w:sz w:val="20"/>
          <w:szCs w:val="20"/>
        </w:rPr>
      </w:pPr>
      <w:r w:rsidRPr="00FA7FA7">
        <w:rPr>
          <w:rFonts w:ascii="Arial" w:hAnsi="Arial" w:cs="Arial"/>
          <w:sz w:val="20"/>
          <w:szCs w:val="20"/>
        </w:rPr>
        <w:t xml:space="preserve">This procedure is the guiding </w:t>
      </w:r>
      <w:del w:id="77" w:author="ERCOT" w:date="2025-10-07T16:54:00Z" w16du:dateUtc="2025-10-07T21:54:00Z">
        <w:r w:rsidRPr="00FA7FA7" w:rsidDel="00EF3C96">
          <w:rPr>
            <w:rFonts w:ascii="Arial" w:hAnsi="Arial" w:cs="Arial"/>
            <w:sz w:val="20"/>
            <w:szCs w:val="20"/>
          </w:rPr>
          <w:delText xml:space="preserve">document </w:delText>
        </w:r>
      </w:del>
      <w:ins w:id="78" w:author="ERCOT" w:date="2025-10-07T16:54:00Z" w16du:dateUtc="2025-10-07T21:54:00Z">
        <w:r>
          <w:rPr>
            <w:rFonts w:ascii="Arial" w:hAnsi="Arial" w:cs="Arial"/>
            <w:sz w:val="20"/>
            <w:szCs w:val="20"/>
          </w:rPr>
          <w:t>attachment</w:t>
        </w:r>
        <w:r w:rsidRPr="00FA7FA7">
          <w:rPr>
            <w:rFonts w:ascii="Arial" w:hAnsi="Arial" w:cs="Arial"/>
            <w:sz w:val="20"/>
            <w:szCs w:val="20"/>
          </w:rPr>
          <w:t xml:space="preserve"> </w:t>
        </w:r>
      </w:ins>
      <w:r w:rsidRPr="00FA7FA7">
        <w:rPr>
          <w:rFonts w:ascii="Arial" w:hAnsi="Arial" w:cs="Arial"/>
          <w:sz w:val="20"/>
          <w:szCs w:val="20"/>
        </w:rPr>
        <w:t>for ERCOT and Market Participants with Generation Resources, to identify Resource Nodes and manage the lifecycle of the Resource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4821EB7D" w14:textId="77777777" w:rsidTr="00A62E6D">
        <w:trPr>
          <w:trHeight w:val="206"/>
        </w:trPr>
        <w:tc>
          <w:tcPr>
            <w:tcW w:w="9350" w:type="dxa"/>
            <w:shd w:val="pct12" w:color="auto" w:fill="auto"/>
          </w:tcPr>
          <w:p w14:paraId="312E59BC" w14:textId="77777777" w:rsidR="00EF3C96" w:rsidRDefault="00EF3C96" w:rsidP="00A62E6D">
            <w:pPr>
              <w:pStyle w:val="Instructions"/>
              <w:spacing w:before="120"/>
            </w:pPr>
            <w:r>
              <w:t>[OBDRR046 and OBDRR052:  Replace applicable portions of the paragraph above with the following upon system implementation of NPRR1188; or upon system implementation of NPRR1246, respectively:]</w:t>
            </w:r>
          </w:p>
          <w:p w14:paraId="5A354196" w14:textId="0F048CFD" w:rsidR="00EF3C96" w:rsidRPr="002A29C3" w:rsidRDefault="00EF3C96" w:rsidP="00A62E6D">
            <w:pPr>
              <w:spacing w:before="120" w:after="120"/>
              <w:rPr>
                <w:rFonts w:ascii="Arial" w:hAnsi="Arial" w:cs="Arial"/>
                <w:sz w:val="20"/>
                <w:szCs w:val="20"/>
              </w:rPr>
            </w:pPr>
            <w:r w:rsidRPr="00FA7FA7">
              <w:rPr>
                <w:rFonts w:ascii="Arial" w:hAnsi="Arial" w:cs="Arial"/>
                <w:sz w:val="20"/>
                <w:szCs w:val="20"/>
              </w:rPr>
              <w:t xml:space="preserve">This procedure is the guiding </w:t>
            </w:r>
            <w:del w:id="79" w:author="ERCOT" w:date="2025-10-07T16:54:00Z" w16du:dateUtc="2025-10-07T21:54:00Z">
              <w:r w:rsidRPr="00FA7FA7" w:rsidDel="00EF3C96">
                <w:rPr>
                  <w:rFonts w:ascii="Arial" w:hAnsi="Arial" w:cs="Arial"/>
                  <w:sz w:val="20"/>
                  <w:szCs w:val="20"/>
                </w:rPr>
                <w:delText xml:space="preserve">document </w:delText>
              </w:r>
            </w:del>
            <w:ins w:id="80" w:author="ERCOT" w:date="2025-10-07T16:54:00Z" w16du:dateUtc="2025-10-07T21:54:00Z">
              <w:r>
                <w:rPr>
                  <w:rFonts w:ascii="Arial" w:hAnsi="Arial" w:cs="Arial"/>
                  <w:sz w:val="20"/>
                  <w:szCs w:val="20"/>
                </w:rPr>
                <w:t>att</w:t>
              </w:r>
            </w:ins>
            <w:ins w:id="81" w:author="ERCOT" w:date="2025-10-07T16:55:00Z" w16du:dateUtc="2025-10-07T21:55:00Z">
              <w:r>
                <w:rPr>
                  <w:rFonts w:ascii="Arial" w:hAnsi="Arial" w:cs="Arial"/>
                  <w:sz w:val="20"/>
                  <w:szCs w:val="20"/>
                </w:rPr>
                <w:t>achment</w:t>
              </w:r>
            </w:ins>
            <w:ins w:id="82" w:author="ERCOT" w:date="2025-10-07T16:54:00Z" w16du:dateUtc="2025-10-07T21:54:00Z">
              <w:r w:rsidRPr="00FA7FA7">
                <w:rPr>
                  <w:rFonts w:ascii="Arial" w:hAnsi="Arial" w:cs="Arial"/>
                  <w:sz w:val="20"/>
                  <w:szCs w:val="20"/>
                </w:rPr>
                <w:t xml:space="preserve"> </w:t>
              </w:r>
            </w:ins>
            <w:r w:rsidRPr="00FA7FA7">
              <w:rPr>
                <w:rFonts w:ascii="Arial" w:hAnsi="Arial" w:cs="Arial"/>
                <w:sz w:val="20"/>
                <w:szCs w:val="20"/>
              </w:rPr>
              <w:t xml:space="preserve">for ERCOT and Market Participants with </w:t>
            </w:r>
            <w:r>
              <w:rPr>
                <w:rFonts w:ascii="Arial" w:hAnsi="Arial" w:cs="Arial"/>
                <w:sz w:val="20"/>
                <w:szCs w:val="20"/>
              </w:rPr>
              <w:t xml:space="preserve">a </w:t>
            </w:r>
            <w:r w:rsidRPr="00FA7FA7">
              <w:rPr>
                <w:rFonts w:ascii="Arial" w:hAnsi="Arial" w:cs="Arial"/>
                <w:sz w:val="20"/>
                <w:szCs w:val="20"/>
              </w:rPr>
              <w:t>Generation Resource</w:t>
            </w:r>
            <w:r>
              <w:rPr>
                <w:rFonts w:ascii="Arial" w:hAnsi="Arial" w:cs="Arial"/>
                <w:sz w:val="20"/>
                <w:szCs w:val="20"/>
              </w:rPr>
              <w:t>, Energy Storage Resource (ESR), or Controllable Load Resource (CLR) that is not an Aggregate Load Resource (ALR)</w:t>
            </w:r>
            <w:r w:rsidRPr="00FA7FA7">
              <w:rPr>
                <w:rFonts w:ascii="Arial" w:hAnsi="Arial" w:cs="Arial"/>
                <w:sz w:val="20"/>
                <w:szCs w:val="20"/>
              </w:rPr>
              <w:t>, to identify Resource Nodes and manage the lifecycle of the Resource Node.</w:t>
            </w:r>
          </w:p>
        </w:tc>
      </w:tr>
    </w:tbl>
    <w:p w14:paraId="5853E5A3" w14:textId="248ADDE4" w:rsidR="00EF3C96" w:rsidRPr="00566633" w:rsidDel="00EF3C96" w:rsidRDefault="00EF3C96" w:rsidP="00EF3C96">
      <w:pPr>
        <w:spacing w:before="240" w:after="120"/>
        <w:rPr>
          <w:del w:id="83" w:author="ERCOT" w:date="2025-10-07T16:55:00Z" w16du:dateUtc="2025-10-07T21:55:00Z"/>
          <w:rFonts w:ascii="Arial" w:hAnsi="Arial" w:cs="Arial"/>
          <w:sz w:val="20"/>
          <w:szCs w:val="20"/>
        </w:rPr>
      </w:pPr>
      <w:del w:id="84" w:author="ERCOT" w:date="2025-10-07T16:55:00Z" w16du:dateUtc="2025-10-07T21:55:00Z">
        <w:r w:rsidRPr="00FA7FA7" w:rsidDel="00EF3C96">
          <w:rPr>
            <w:rFonts w:ascii="Arial" w:hAnsi="Arial" w:cs="Arial"/>
            <w:sz w:val="20"/>
            <w:szCs w:val="20"/>
          </w:rPr>
          <w:delText xml:space="preserve">Revisions to this document must be approved by the </w:delText>
        </w:r>
        <w:r w:rsidRPr="00B275CC" w:rsidDel="00EF3C96">
          <w:rPr>
            <w:rFonts w:ascii="Arial" w:hAnsi="Arial" w:cs="Arial"/>
            <w:sz w:val="20"/>
            <w:szCs w:val="20"/>
          </w:rPr>
          <w:delText>Technical Advisory Committee (TAC)</w:delText>
        </w:r>
        <w:r w:rsidRPr="00FA7FA7" w:rsidDel="00EF3C96">
          <w:rPr>
            <w:rFonts w:ascii="Arial" w:hAnsi="Arial" w:cs="Arial"/>
            <w:sz w:val="20"/>
            <w:szCs w:val="20"/>
          </w:rPr>
          <w:delText xml:space="preserve">.  </w:delText>
        </w:r>
        <w:r w:rsidDel="00EF3C96">
          <w:rPr>
            <w:rFonts w:ascii="Arial" w:hAnsi="Arial" w:cs="Arial"/>
            <w:sz w:val="20"/>
            <w:szCs w:val="20"/>
          </w:rPr>
          <w:delText>In the following cases, after review and recommendation by TAC, revisions to this document must be approved by the ERCOT Board:</w:delText>
        </w:r>
      </w:del>
    </w:p>
    <w:p w14:paraId="259D8624" w14:textId="7ECFF4F0" w:rsidR="00EF3C96" w:rsidRPr="00566633" w:rsidDel="00EF3C96" w:rsidRDefault="00EF3C96" w:rsidP="00EF3C96">
      <w:pPr>
        <w:spacing w:before="120" w:after="120"/>
        <w:ind w:left="360" w:hanging="360"/>
        <w:rPr>
          <w:del w:id="85" w:author="ERCOT" w:date="2025-10-07T16:55:00Z" w16du:dateUtc="2025-10-07T21:55:00Z"/>
          <w:rFonts w:ascii="Arial" w:hAnsi="Arial" w:cs="Arial"/>
          <w:sz w:val="20"/>
          <w:szCs w:val="20"/>
        </w:rPr>
      </w:pPr>
      <w:del w:id="86" w:author="ERCOT" w:date="2025-10-07T16:55:00Z" w16du:dateUtc="2025-10-07T21:55:00Z">
        <w:r w:rsidDel="00EF3C96">
          <w:rPr>
            <w:rFonts w:ascii="Arial" w:hAnsi="Arial" w:cs="Arial"/>
            <w:sz w:val="20"/>
            <w:szCs w:val="20"/>
          </w:rPr>
          <w:delText>a.</w:delText>
        </w:r>
        <w:r w:rsidRPr="00566633" w:rsidDel="00EF3C96">
          <w:rPr>
            <w:rFonts w:ascii="Arial" w:hAnsi="Arial" w:cs="Arial"/>
            <w:sz w:val="20"/>
            <w:szCs w:val="20"/>
          </w:rPr>
          <w:tab/>
        </w:r>
        <w:r w:rsidDel="00EF3C96">
          <w:rPr>
            <w:rFonts w:ascii="Arial" w:hAnsi="Arial" w:cs="Arial"/>
            <w:sz w:val="20"/>
            <w:szCs w:val="20"/>
          </w:rPr>
          <w:delText>The revisions require</w:delText>
        </w:r>
        <w:r w:rsidRPr="00566633" w:rsidDel="00EF3C96">
          <w:rPr>
            <w:rFonts w:ascii="Arial" w:hAnsi="Arial" w:cs="Arial"/>
            <w:sz w:val="20"/>
            <w:szCs w:val="20"/>
          </w:rPr>
          <w:delText xml:space="preserve"> an ERCOT project for implementation; and</w:delText>
        </w:r>
      </w:del>
    </w:p>
    <w:p w14:paraId="272FEA72" w14:textId="08C1EFB4" w:rsidR="00EF3C96" w:rsidDel="00EF3C96" w:rsidRDefault="00EF3C96" w:rsidP="00EF3C96">
      <w:pPr>
        <w:spacing w:before="120" w:after="120"/>
        <w:ind w:left="360" w:hanging="360"/>
        <w:rPr>
          <w:del w:id="87" w:author="ERCOT" w:date="2025-10-07T16:55:00Z" w16du:dateUtc="2025-10-07T21:55:00Z"/>
          <w:rFonts w:ascii="Arial" w:hAnsi="Arial" w:cs="Arial"/>
          <w:sz w:val="20"/>
          <w:szCs w:val="20"/>
        </w:rPr>
      </w:pPr>
      <w:del w:id="88" w:author="ERCOT" w:date="2025-10-07T16:55:00Z" w16du:dateUtc="2025-10-07T21:55:00Z">
        <w:r w:rsidDel="00EF3C96">
          <w:rPr>
            <w:rFonts w:ascii="Arial" w:hAnsi="Arial" w:cs="Arial"/>
            <w:sz w:val="20"/>
            <w:szCs w:val="20"/>
          </w:rPr>
          <w:delText>b.</w:delText>
        </w:r>
        <w:r w:rsidRPr="00566633" w:rsidDel="00EF3C96">
          <w:rPr>
            <w:rFonts w:ascii="Arial" w:hAnsi="Arial" w:cs="Arial"/>
            <w:sz w:val="20"/>
            <w:szCs w:val="20"/>
          </w:rPr>
          <w:tab/>
        </w:r>
        <w:r w:rsidDel="00EF3C96">
          <w:rPr>
            <w:rFonts w:ascii="Arial" w:hAnsi="Arial" w:cs="Arial"/>
            <w:sz w:val="20"/>
            <w:szCs w:val="20"/>
          </w:rPr>
          <w:delText>The revisions are</w:delText>
        </w:r>
        <w:r w:rsidRPr="00566633" w:rsidDel="00EF3C96">
          <w:rPr>
            <w:rFonts w:ascii="Arial" w:hAnsi="Arial" w:cs="Arial"/>
            <w:sz w:val="20"/>
            <w:szCs w:val="20"/>
          </w:rPr>
          <w:delText xml:space="preserve"> related to a</w:delText>
        </w:r>
        <w:r w:rsidDel="00EF3C96">
          <w:rPr>
            <w:rFonts w:ascii="Arial" w:hAnsi="Arial" w:cs="Arial"/>
            <w:sz w:val="20"/>
            <w:szCs w:val="20"/>
          </w:rPr>
          <w:delText xml:space="preserve"> Nodal Protocol Revision Request</w:delText>
        </w:r>
        <w:r w:rsidRPr="00566633" w:rsidDel="00EF3C96">
          <w:rPr>
            <w:rFonts w:ascii="Arial" w:hAnsi="Arial" w:cs="Arial"/>
            <w:sz w:val="20"/>
            <w:szCs w:val="20"/>
          </w:rPr>
          <w:delText xml:space="preserve"> </w:delText>
        </w:r>
        <w:r w:rsidDel="00EF3C96">
          <w:rPr>
            <w:rFonts w:ascii="Arial" w:hAnsi="Arial" w:cs="Arial"/>
            <w:sz w:val="20"/>
            <w:szCs w:val="20"/>
          </w:rPr>
          <w:delText>(</w:delText>
        </w:r>
        <w:r w:rsidRPr="00566633" w:rsidDel="00EF3C96">
          <w:rPr>
            <w:rFonts w:ascii="Arial" w:hAnsi="Arial" w:cs="Arial"/>
            <w:sz w:val="20"/>
            <w:szCs w:val="20"/>
          </w:rPr>
          <w:delText>NPRR</w:delText>
        </w:r>
        <w:r w:rsidDel="00EF3C96">
          <w:rPr>
            <w:rFonts w:ascii="Arial" w:hAnsi="Arial" w:cs="Arial"/>
            <w:sz w:val="20"/>
            <w:szCs w:val="20"/>
          </w:rPr>
          <w:delText>)</w:delText>
        </w:r>
        <w:r w:rsidRPr="00566633" w:rsidDel="00EF3C96">
          <w:rPr>
            <w:rFonts w:ascii="Arial" w:hAnsi="Arial" w:cs="Arial"/>
            <w:sz w:val="20"/>
            <w:szCs w:val="20"/>
          </w:rPr>
          <w:delText>, a Planning Guide Revision Request (PGRR), or a revision request requiring an E</w:delText>
        </w:r>
        <w:r w:rsidDel="00EF3C96">
          <w:rPr>
            <w:rFonts w:ascii="Arial" w:hAnsi="Arial" w:cs="Arial"/>
            <w:sz w:val="20"/>
            <w:szCs w:val="20"/>
          </w:rPr>
          <w:delText>RCOT project for implementation.</w:delText>
        </w:r>
        <w:r w:rsidRPr="00566633" w:rsidDel="00EF3C96">
          <w:rPr>
            <w:rFonts w:ascii="Arial" w:hAnsi="Arial" w:cs="Arial"/>
            <w:sz w:val="20"/>
            <w:szCs w:val="20"/>
          </w:rPr>
          <w:delText xml:space="preserve"> </w:delText>
        </w:r>
      </w:del>
    </w:p>
    <w:p w14:paraId="7441E94F" w14:textId="3ACBB9D7" w:rsidR="00EF3C96" w:rsidRPr="00FA7FA7" w:rsidDel="00EF3C96" w:rsidRDefault="00EF3C96" w:rsidP="00EF3C96">
      <w:pPr>
        <w:spacing w:before="120" w:after="120"/>
        <w:rPr>
          <w:del w:id="89" w:author="ERCOT" w:date="2025-10-07T16:55:00Z" w16du:dateUtc="2025-10-07T21:55:00Z"/>
          <w:rFonts w:ascii="Arial" w:hAnsi="Arial" w:cs="Arial"/>
          <w:sz w:val="20"/>
          <w:szCs w:val="20"/>
        </w:rPr>
      </w:pPr>
      <w:del w:id="90" w:author="ERCOT" w:date="2025-10-07T16:55:00Z" w16du:dateUtc="2025-10-07T21:55:00Z">
        <w:r w:rsidRPr="00FA7FA7" w:rsidDel="00EF3C96">
          <w:rPr>
            <w:rFonts w:ascii="Arial" w:hAnsi="Arial" w:cs="Arial"/>
            <w:sz w:val="20"/>
            <w:szCs w:val="20"/>
          </w:rPr>
          <w:delText>Upon approval of revisions, ERCOT shall post the revised procedure to the ERCOT website within three Business Days.</w:delText>
        </w:r>
      </w:del>
    </w:p>
    <w:p w14:paraId="1FA069FF" w14:textId="77777777" w:rsidR="00EF3C96" w:rsidRPr="00FA7FA7" w:rsidRDefault="00EF3C96" w:rsidP="00EF3C96">
      <w:pPr>
        <w:spacing w:before="120" w:after="120"/>
        <w:rPr>
          <w:rFonts w:ascii="Arial" w:hAnsi="Arial" w:cs="Arial"/>
          <w:b/>
          <w:sz w:val="20"/>
          <w:szCs w:val="20"/>
          <w:u w:val="single"/>
        </w:rPr>
      </w:pPr>
      <w:r w:rsidRPr="00FA7FA7">
        <w:rPr>
          <w:rFonts w:ascii="Arial" w:hAnsi="Arial" w:cs="Arial"/>
          <w:b/>
          <w:sz w:val="20"/>
          <w:szCs w:val="20"/>
          <w:u w:val="single"/>
        </w:rPr>
        <w:t>Procedure to Incorporate a Resource Node into the Network Operations Model:</w:t>
      </w:r>
    </w:p>
    <w:p w14:paraId="680F1D7F" w14:textId="18AB7BB3" w:rsidR="00EF3C96" w:rsidRDefault="00EF3C96" w:rsidP="00EF3C96">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Pr="0078278E">
        <w:rPr>
          <w:rFonts w:ascii="Arial" w:hAnsi="Arial" w:cs="Arial"/>
          <w:sz w:val="20"/>
          <w:szCs w:val="20"/>
        </w:rPr>
        <w:t xml:space="preserve">At the designated time period as determined by </w:t>
      </w:r>
      <w:del w:id="91" w:author="ERCOT" w:date="2025-10-07T16:55:00Z" w16du:dateUtc="2025-10-07T21:55:00Z">
        <w:r w:rsidRPr="0078278E" w:rsidDel="00EF3C96">
          <w:rPr>
            <w:rFonts w:ascii="Arial" w:hAnsi="Arial" w:cs="Arial"/>
            <w:sz w:val="20"/>
            <w:szCs w:val="20"/>
          </w:rPr>
          <w:delText xml:space="preserve">Protocol </w:delText>
        </w:r>
      </w:del>
      <w:r w:rsidRPr="0078278E">
        <w:rPr>
          <w:rFonts w:ascii="Arial" w:hAnsi="Arial" w:cs="Arial"/>
          <w:sz w:val="20"/>
          <w:szCs w:val="20"/>
        </w:rPr>
        <w:t>Section 3.</w:t>
      </w:r>
      <w:r>
        <w:rPr>
          <w:rFonts w:ascii="Arial" w:hAnsi="Arial" w:cs="Arial"/>
          <w:sz w:val="20"/>
          <w:szCs w:val="20"/>
        </w:rPr>
        <w:t xml:space="preserve">10, Network Operations Modeling </w:t>
      </w:r>
      <w:r w:rsidRPr="0078278E">
        <w:rPr>
          <w:rFonts w:ascii="Arial" w:hAnsi="Arial" w:cs="Arial"/>
          <w:sz w:val="20"/>
          <w:szCs w:val="20"/>
        </w:rPr>
        <w:t>and Telemetry, and associated ERCOT business processes</w:t>
      </w:r>
      <w:r>
        <w:rPr>
          <w:rFonts w:ascii="Arial" w:hAnsi="Arial" w:cs="Arial"/>
          <w:sz w:val="20"/>
          <w:szCs w:val="20"/>
        </w:rPr>
        <w:t xml:space="preserve">, a Resource Entity must submit Resource </w:t>
      </w:r>
      <w:r w:rsidRPr="0078278E">
        <w:rPr>
          <w:rFonts w:ascii="Arial" w:hAnsi="Arial" w:cs="Arial"/>
          <w:sz w:val="20"/>
          <w:szCs w:val="20"/>
        </w:rPr>
        <w:t>Registration information that includes a detailed ele</w:t>
      </w:r>
      <w:r>
        <w:rPr>
          <w:rFonts w:ascii="Arial" w:hAnsi="Arial" w:cs="Arial"/>
          <w:sz w:val="20"/>
          <w:szCs w:val="20"/>
        </w:rPr>
        <w:t xml:space="preserve">ctrical one-line drawing of the generation facility.  </w:t>
      </w:r>
      <w:r w:rsidRPr="0078278E">
        <w:rPr>
          <w:rFonts w:ascii="Arial" w:hAnsi="Arial" w:cs="Arial"/>
          <w:sz w:val="20"/>
          <w:szCs w:val="20"/>
        </w:rPr>
        <w:t>The ERCOT business process indicates</w:t>
      </w:r>
      <w:r>
        <w:rPr>
          <w:rFonts w:ascii="Arial" w:hAnsi="Arial" w:cs="Arial"/>
          <w:sz w:val="20"/>
          <w:szCs w:val="20"/>
        </w:rPr>
        <w:t xml:space="preserve"> that the Resource Registration </w:t>
      </w:r>
      <w:r w:rsidRPr="0078278E">
        <w:rPr>
          <w:rFonts w:ascii="Arial" w:hAnsi="Arial" w:cs="Arial"/>
          <w:sz w:val="20"/>
          <w:szCs w:val="20"/>
        </w:rPr>
        <w:t>information will be presented to the Network Modeling Group within ERCOT.</w:t>
      </w:r>
    </w:p>
    <w:p w14:paraId="26EB8461" w14:textId="77777777" w:rsidR="00EF3C96" w:rsidRPr="00FA7FA7" w:rsidRDefault="00EF3C96" w:rsidP="00EF3C96">
      <w:pPr>
        <w:spacing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The Network Modeling Group will utilize the “Principles for Resource Node Definition” located in Appendix A to determine the Resource Node parameters.</w:t>
      </w:r>
    </w:p>
    <w:p w14:paraId="34423EA7"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Pr="00FA7FA7">
        <w:rPr>
          <w:rFonts w:ascii="Arial" w:hAnsi="Arial" w:cs="Arial"/>
          <w:sz w:val="20"/>
          <w:szCs w:val="20"/>
        </w:rPr>
        <w:t>The Network Modeling Group will provide documentation back to the Resource Entity clearly indicating the Resource Node parameters.</w:t>
      </w:r>
    </w:p>
    <w:p w14:paraId="6C6A5618"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The Resource Entity will have five Business Days to accept or reject the suggested Resource Node parameters.</w:t>
      </w:r>
    </w:p>
    <w:p w14:paraId="4675D739"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5.</w:t>
      </w:r>
      <w:r>
        <w:rPr>
          <w:rFonts w:ascii="Arial" w:hAnsi="Arial" w:cs="Arial"/>
          <w:sz w:val="20"/>
          <w:szCs w:val="20"/>
        </w:rPr>
        <w:tab/>
      </w:r>
      <w:r w:rsidRPr="00FA7FA7">
        <w:rPr>
          <w:rFonts w:ascii="Arial" w:hAnsi="Arial" w:cs="Arial"/>
          <w:sz w:val="20"/>
          <w:szCs w:val="20"/>
        </w:rPr>
        <w:t>If there are any disagreements with the Resource Node parameters, ERCOT and the Resource Entity shall work together to reach agreement.</w:t>
      </w:r>
    </w:p>
    <w:p w14:paraId="31CE6CF7" w14:textId="77777777" w:rsidR="00EF3C96" w:rsidRDefault="00EF3C96" w:rsidP="00EF3C96">
      <w:pPr>
        <w:spacing w:before="120" w:after="120"/>
        <w:ind w:left="360" w:hanging="360"/>
        <w:rPr>
          <w:rFonts w:ascii="Arial" w:hAnsi="Arial" w:cs="Arial"/>
          <w:sz w:val="20"/>
          <w:szCs w:val="20"/>
        </w:rPr>
      </w:pPr>
      <w:r>
        <w:rPr>
          <w:rFonts w:ascii="Arial" w:hAnsi="Arial" w:cs="Arial"/>
          <w:sz w:val="20"/>
          <w:szCs w:val="20"/>
        </w:rPr>
        <w:t>6.</w:t>
      </w:r>
      <w:r>
        <w:rPr>
          <w:rFonts w:ascii="Arial" w:hAnsi="Arial" w:cs="Arial"/>
          <w:sz w:val="20"/>
          <w:szCs w:val="20"/>
        </w:rPr>
        <w:tab/>
      </w:r>
      <w:r w:rsidRPr="00FA7FA7">
        <w:rPr>
          <w:rFonts w:ascii="Arial" w:hAnsi="Arial" w:cs="Arial"/>
          <w:sz w:val="20"/>
          <w:szCs w:val="20"/>
        </w:rPr>
        <w:t xml:space="preserve">If agreement cannot be reached by ERCOT and the Resource Entity, the </w:t>
      </w:r>
      <w:r w:rsidRPr="0078278E">
        <w:rPr>
          <w:rFonts w:ascii="Arial" w:hAnsi="Arial" w:cs="Arial"/>
          <w:sz w:val="20"/>
          <w:szCs w:val="20"/>
        </w:rPr>
        <w:t>Wholesale Market Subcommittee</w:t>
      </w:r>
      <w:r w:rsidRPr="00FA7FA7">
        <w:rPr>
          <w:rFonts w:ascii="Arial" w:hAnsi="Arial" w:cs="Arial"/>
          <w:sz w:val="20"/>
          <w:szCs w:val="20"/>
        </w:rPr>
        <w:t xml:space="preserve"> </w:t>
      </w:r>
      <w:r>
        <w:rPr>
          <w:rFonts w:ascii="Arial" w:hAnsi="Arial" w:cs="Arial"/>
          <w:sz w:val="20"/>
          <w:szCs w:val="20"/>
        </w:rPr>
        <w:t>(</w:t>
      </w:r>
      <w:r w:rsidRPr="00FA7FA7">
        <w:rPr>
          <w:rFonts w:ascii="Arial" w:hAnsi="Arial" w:cs="Arial"/>
          <w:sz w:val="20"/>
          <w:szCs w:val="20"/>
        </w:rPr>
        <w:t>WMS</w:t>
      </w:r>
      <w:r>
        <w:rPr>
          <w:rFonts w:ascii="Arial" w:hAnsi="Arial" w:cs="Arial"/>
          <w:sz w:val="20"/>
          <w:szCs w:val="20"/>
        </w:rPr>
        <w:t>)</w:t>
      </w:r>
      <w:r w:rsidRPr="00FA7FA7">
        <w:rPr>
          <w:rFonts w:ascii="Arial" w:hAnsi="Arial" w:cs="Arial"/>
          <w:sz w:val="20"/>
          <w:szCs w:val="20"/>
        </w:rPr>
        <w:t xml:space="preserve"> or appropriate WMS working group shall help guide the decision.</w:t>
      </w:r>
    </w:p>
    <w:p w14:paraId="57370F9A"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7.</w:t>
      </w:r>
      <w:r>
        <w:rPr>
          <w:rFonts w:ascii="Arial" w:hAnsi="Arial" w:cs="Arial"/>
          <w:sz w:val="20"/>
          <w:szCs w:val="20"/>
        </w:rPr>
        <w:tab/>
      </w:r>
      <w:r w:rsidRPr="00FA7FA7">
        <w:rPr>
          <w:rFonts w:ascii="Arial" w:hAnsi="Arial" w:cs="Arial"/>
          <w:sz w:val="20"/>
          <w:szCs w:val="20"/>
        </w:rPr>
        <w:t>Upon an agreement between ERCOT and the Resource Entity, the Resource Node parameters will be implemented in the Network Operations Model.</w:t>
      </w:r>
    </w:p>
    <w:p w14:paraId="765E78E9"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8.</w:t>
      </w:r>
      <w:r>
        <w:rPr>
          <w:rFonts w:ascii="Arial" w:hAnsi="Arial" w:cs="Arial"/>
          <w:sz w:val="20"/>
          <w:szCs w:val="20"/>
        </w:rPr>
        <w:tab/>
      </w:r>
      <w:r w:rsidRPr="0078278E">
        <w:rPr>
          <w:rFonts w:ascii="Arial" w:hAnsi="Arial" w:cs="Arial"/>
          <w:sz w:val="20"/>
          <w:szCs w:val="20"/>
        </w:rPr>
        <w:t>The normal timeline for this procedure shall not exceed 20 Business Days after the submission date of validated Resource Registration information that includes a detailed electrical one-line drawing.</w:t>
      </w:r>
    </w:p>
    <w:p w14:paraId="2151670D" w14:textId="77777777" w:rsidR="00EF3C96" w:rsidRDefault="00EF3C96" w:rsidP="00EF3C96">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r w:rsidRPr="00FA7FA7">
        <w:rPr>
          <w:rFonts w:ascii="Arial" w:hAnsi="Arial" w:cs="Arial"/>
          <w:sz w:val="20"/>
          <w:szCs w:val="20"/>
        </w:rPr>
        <w:t xml:space="preserve">In the event that agreement between ERCOT and the Resource Entity cannot be reached within 20 Business Days, no Resource Node parameters will be entered into the Network Operations Model. This may have an effect on Congestion Revenue Right (CRR) Network Models and associated CRR activities regarding the Generation Resource in question. </w:t>
      </w:r>
      <w:r>
        <w:rPr>
          <w:rFonts w:ascii="Arial" w:hAnsi="Arial" w:cs="Arial"/>
          <w:sz w:val="20"/>
          <w:szCs w:val="20"/>
        </w:rPr>
        <w:t xml:space="preserve"> </w:t>
      </w:r>
      <w:r w:rsidRPr="00FA7FA7">
        <w:rPr>
          <w:rFonts w:ascii="Arial" w:hAnsi="Arial" w:cs="Arial"/>
          <w:sz w:val="20"/>
          <w:szCs w:val="20"/>
        </w:rPr>
        <w:t xml:space="preserve">There must be an agreement between </w:t>
      </w:r>
      <w:r w:rsidRPr="00FA7FA7">
        <w:rPr>
          <w:rFonts w:ascii="Arial" w:hAnsi="Arial" w:cs="Arial"/>
          <w:sz w:val="20"/>
          <w:szCs w:val="20"/>
        </w:rPr>
        <w:lastRenderedPageBreak/>
        <w:t>ERCOT and the Resource Entity before Resource Node parameters will be implemented into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6841169C" w14:textId="77777777" w:rsidTr="00A62E6D">
        <w:trPr>
          <w:trHeight w:val="206"/>
        </w:trPr>
        <w:tc>
          <w:tcPr>
            <w:tcW w:w="9350" w:type="dxa"/>
            <w:shd w:val="pct12" w:color="auto" w:fill="auto"/>
          </w:tcPr>
          <w:p w14:paraId="4AEB207C" w14:textId="77777777" w:rsidR="00EF3C96" w:rsidRDefault="00EF3C96" w:rsidP="00A62E6D">
            <w:pPr>
              <w:pStyle w:val="Instructions"/>
              <w:spacing w:before="120"/>
            </w:pPr>
            <w:r>
              <w:t xml:space="preserve">[OBDRR046 and OBDRR052:  Replace applicable portions of paragraph 9 above with the following upon system implementation of NPRR1188; </w:t>
            </w:r>
            <w:r w:rsidRPr="0024782E">
              <w:t xml:space="preserve">or upon system implementation of </w:t>
            </w:r>
            <w:r>
              <w:t>NPRR1246, respectively:]</w:t>
            </w:r>
          </w:p>
          <w:p w14:paraId="394A08D1" w14:textId="77777777" w:rsidR="00EF3C96" w:rsidRPr="002A29C3" w:rsidRDefault="00EF3C96" w:rsidP="00A62E6D">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r w:rsidRPr="00FA7FA7">
              <w:rPr>
                <w:rFonts w:ascii="Arial" w:hAnsi="Arial" w:cs="Arial"/>
                <w:sz w:val="20"/>
                <w:szCs w:val="20"/>
              </w:rPr>
              <w:t xml:space="preserve">In the event that agreement between ERCOT and the Resource Entity cannot be reached within 20 Business Days, no Resource Node parameters will be entered into the Network Operations Model. </w:t>
            </w:r>
            <w:r>
              <w:rPr>
                <w:rFonts w:ascii="Arial" w:hAnsi="Arial" w:cs="Arial"/>
                <w:sz w:val="20"/>
                <w:szCs w:val="20"/>
              </w:rPr>
              <w:t xml:space="preserve"> </w:t>
            </w:r>
            <w:r w:rsidRPr="00FA7FA7">
              <w:rPr>
                <w:rFonts w:ascii="Arial" w:hAnsi="Arial" w:cs="Arial"/>
                <w:sz w:val="20"/>
                <w:szCs w:val="20"/>
              </w:rPr>
              <w:t>This may have an effect on Congestion Revenue Right (CRR) Network Models and associated CRR activities regarding the Generation Resource</w:t>
            </w:r>
            <w:r>
              <w:rPr>
                <w:rFonts w:ascii="Arial" w:hAnsi="Arial" w:cs="Arial"/>
                <w:sz w:val="20"/>
                <w:szCs w:val="20"/>
              </w:rPr>
              <w:t>, ESR or CLR</w:t>
            </w:r>
            <w:r w:rsidRPr="00FA7FA7">
              <w:rPr>
                <w:rFonts w:ascii="Arial" w:hAnsi="Arial" w:cs="Arial"/>
                <w:sz w:val="20"/>
                <w:szCs w:val="20"/>
              </w:rPr>
              <w:t xml:space="preserve"> in question. </w:t>
            </w:r>
            <w:r>
              <w:rPr>
                <w:rFonts w:ascii="Arial" w:hAnsi="Arial" w:cs="Arial"/>
                <w:sz w:val="20"/>
                <w:szCs w:val="20"/>
              </w:rPr>
              <w:t xml:space="preserve"> </w:t>
            </w:r>
            <w:r w:rsidRPr="00FA7FA7">
              <w:rPr>
                <w:rFonts w:ascii="Arial" w:hAnsi="Arial" w:cs="Arial"/>
                <w:sz w:val="20"/>
                <w:szCs w:val="20"/>
              </w:rPr>
              <w:t>There must be an agreement between ERCOT and the Resource Entity before Resource Node parameters will be implemented into the Network Operations Model.</w:t>
            </w:r>
          </w:p>
        </w:tc>
      </w:tr>
    </w:tbl>
    <w:p w14:paraId="240D52F6" w14:textId="77777777" w:rsidR="00EF3C96" w:rsidRPr="00FA7FA7" w:rsidRDefault="00EF3C96" w:rsidP="00EF3C96">
      <w:pPr>
        <w:spacing w:before="240" w:after="120"/>
        <w:rPr>
          <w:rFonts w:ascii="Arial" w:hAnsi="Arial" w:cs="Arial"/>
          <w:sz w:val="20"/>
          <w:szCs w:val="20"/>
        </w:rPr>
      </w:pPr>
      <w:r>
        <w:rPr>
          <w:rFonts w:ascii="Arial" w:hAnsi="Arial" w:cs="Arial"/>
          <w:sz w:val="20"/>
          <w:szCs w:val="20"/>
        </w:rPr>
        <w:t xml:space="preserve">10.  </w:t>
      </w:r>
      <w:r w:rsidRPr="00FA7FA7">
        <w:rPr>
          <w:rFonts w:ascii="Arial" w:hAnsi="Arial" w:cs="Arial"/>
          <w:sz w:val="20"/>
          <w:szCs w:val="20"/>
        </w:rPr>
        <w:t>Once effective in the Network Operations Model, the Resource Node name cannot be changed.</w:t>
      </w:r>
    </w:p>
    <w:p w14:paraId="2E347D9C"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11.</w:t>
      </w:r>
      <w:r>
        <w:rPr>
          <w:rFonts w:ascii="Arial" w:hAnsi="Arial" w:cs="Arial"/>
          <w:sz w:val="20"/>
          <w:szCs w:val="20"/>
        </w:rPr>
        <w:tab/>
      </w:r>
      <w:r w:rsidRPr="00FA7FA7">
        <w:rPr>
          <w:rFonts w:ascii="Arial" w:hAnsi="Arial" w:cs="Arial"/>
          <w:sz w:val="20"/>
          <w:szCs w:val="20"/>
        </w:rPr>
        <w:t>Once incorporated into the Network Operations Model, the Resource Node will be used in all associated ERCOT models, applications, and processes.</w:t>
      </w:r>
    </w:p>
    <w:p w14:paraId="2EC3A622"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12.</w:t>
      </w:r>
      <w:r>
        <w:rPr>
          <w:rFonts w:ascii="Arial" w:hAnsi="Arial" w:cs="Arial"/>
          <w:sz w:val="20"/>
          <w:szCs w:val="20"/>
        </w:rPr>
        <w:tab/>
      </w:r>
      <w:r w:rsidRPr="00FA7FA7">
        <w:rPr>
          <w:rFonts w:ascii="Arial" w:hAnsi="Arial" w:cs="Arial"/>
          <w:sz w:val="20"/>
          <w:szCs w:val="20"/>
        </w:rPr>
        <w:t>The Resource Node parameters, associated electrical one-line drawings, and other relevant data shall be posted on the Market Information System (MIS) Secure Area and will be available to Market Participants with Digital Certificates.</w:t>
      </w:r>
    </w:p>
    <w:p w14:paraId="22C945BD" w14:textId="77777777" w:rsidR="00EF3C96" w:rsidRPr="00FA7FA7" w:rsidRDefault="00EF3C96" w:rsidP="00EF3C96">
      <w:pPr>
        <w:spacing w:before="120" w:after="120"/>
        <w:rPr>
          <w:rFonts w:ascii="Arial" w:hAnsi="Arial" w:cs="Arial"/>
          <w:b/>
          <w:sz w:val="20"/>
          <w:szCs w:val="20"/>
          <w:u w:val="single"/>
        </w:rPr>
      </w:pPr>
      <w:r w:rsidRPr="00FA7FA7">
        <w:rPr>
          <w:rFonts w:ascii="Arial" w:hAnsi="Arial" w:cs="Arial"/>
          <w:b/>
          <w:sz w:val="20"/>
          <w:szCs w:val="20"/>
          <w:u w:val="single"/>
        </w:rPr>
        <w:t>Procedure to Retire a Resource Node in the Network Operations Model:</w:t>
      </w:r>
    </w:p>
    <w:p w14:paraId="1E851FE8" w14:textId="77777777" w:rsidR="00EF3C96" w:rsidRDefault="00EF3C96" w:rsidP="00EF3C96">
      <w:pPr>
        <w:numPr>
          <w:ilvl w:val="0"/>
          <w:numId w:val="38"/>
        </w:numPr>
        <w:spacing w:before="120" w:after="120"/>
        <w:rPr>
          <w:rFonts w:ascii="Arial" w:hAnsi="Arial" w:cs="Arial"/>
          <w:sz w:val="20"/>
          <w:szCs w:val="20"/>
        </w:rPr>
      </w:pPr>
      <w:r w:rsidRPr="00FA7FA7">
        <w:rPr>
          <w:rFonts w:ascii="Arial" w:hAnsi="Arial" w:cs="Arial"/>
          <w:sz w:val="20"/>
          <w:szCs w:val="20"/>
        </w:rPr>
        <w:t xml:space="preserve">Resource Nodes cannot be retired until all outstanding CRRs on that Resource Node have been settled.  Transmission Service Providers (TSPs) cannot submit Network Operations Model Change Requests (NOMCRs) to delete a Resource Node.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2093AF29" w14:textId="77777777" w:rsidTr="00A62E6D">
        <w:trPr>
          <w:trHeight w:val="206"/>
        </w:trPr>
        <w:tc>
          <w:tcPr>
            <w:tcW w:w="9350" w:type="dxa"/>
            <w:shd w:val="pct12" w:color="auto" w:fill="auto"/>
          </w:tcPr>
          <w:p w14:paraId="7425BC41" w14:textId="77777777" w:rsidR="00EF3C96" w:rsidRDefault="00EF3C96" w:rsidP="00A62E6D">
            <w:pPr>
              <w:pStyle w:val="Instructions"/>
              <w:spacing w:before="120"/>
            </w:pPr>
            <w:r>
              <w:t>[OBDRR052:  Replace paragraph 1 above with the following upon system implementation of NPRR1246:]</w:t>
            </w:r>
          </w:p>
          <w:p w14:paraId="66B3F38F" w14:textId="77777777" w:rsidR="00EF3C96" w:rsidRPr="002A29C3" w:rsidRDefault="00EF3C96" w:rsidP="00A62E6D">
            <w:pPr>
              <w:spacing w:before="120" w:after="120"/>
              <w:ind w:left="360" w:hanging="360"/>
              <w:rPr>
                <w:rFonts w:ascii="Arial" w:hAnsi="Arial" w:cs="Arial"/>
                <w:sz w:val="20"/>
                <w:szCs w:val="20"/>
              </w:rPr>
            </w:pPr>
            <w:r w:rsidRPr="005F2172">
              <w:rPr>
                <w:rFonts w:ascii="Arial" w:hAnsi="Arial" w:cs="Arial"/>
                <w:sz w:val="20"/>
                <w:szCs w:val="20"/>
              </w:rPr>
              <w:t>1.</w:t>
            </w:r>
            <w:r w:rsidRPr="005F2172">
              <w:rPr>
                <w:rFonts w:ascii="Arial" w:hAnsi="Arial" w:cs="Arial"/>
                <w:sz w:val="20"/>
                <w:szCs w:val="20"/>
              </w:rPr>
              <w:tab/>
              <w:t xml:space="preserve">Resource Nodes cannot be retired until all outstanding CRRs on that Resource Node have been settled or a model error was identified in the creation of the Resource Node.  Transmission Service Providers (TSPs) cannot submit Network Operations Model Change Requests (NOMCRs) to delete a Resource Node. </w:t>
            </w:r>
          </w:p>
        </w:tc>
      </w:tr>
    </w:tbl>
    <w:p w14:paraId="5CB3752F" w14:textId="5193868E" w:rsidR="00EF3C96" w:rsidRPr="00FA7FA7" w:rsidRDefault="00EF3C96" w:rsidP="00EF3C96">
      <w:pPr>
        <w:spacing w:before="24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r>
        <w:rPr>
          <w:rFonts w:ascii="Arial" w:hAnsi="Arial" w:cs="Arial"/>
          <w:sz w:val="20"/>
          <w:szCs w:val="20"/>
        </w:rPr>
        <w:t>Forward Markets</w:t>
      </w:r>
      <w:r w:rsidRPr="00FA7FA7">
        <w:rPr>
          <w:rFonts w:ascii="Arial" w:hAnsi="Arial" w:cs="Arial"/>
          <w:sz w:val="20"/>
          <w:szCs w:val="20"/>
        </w:rPr>
        <w:t xml:space="preserve"> 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w:t>
      </w:r>
      <w:ins w:id="92" w:author="ERCOT" w:date="2025-10-07T16:55:00Z" w16du:dateUtc="2025-10-07T21:55:00Z">
        <w:r>
          <w:rPr>
            <w:rFonts w:ascii="Arial" w:hAnsi="Arial" w:cs="Arial"/>
            <w:sz w:val="20"/>
            <w:szCs w:val="20"/>
          </w:rPr>
          <w:t>attachment</w:t>
        </w:r>
      </w:ins>
      <w:del w:id="93" w:author="ERCOT" w:date="2025-10-07T16:55:00Z" w16du:dateUtc="2025-10-07T21:55:00Z">
        <w:r w:rsidRPr="00FA7FA7" w:rsidDel="00EF3C96">
          <w:rPr>
            <w:rFonts w:ascii="Arial" w:hAnsi="Arial" w:cs="Arial"/>
            <w:sz w:val="20"/>
            <w:szCs w:val="20"/>
          </w:rPr>
          <w:delText>document</w:delText>
        </w:r>
      </w:del>
      <w:r w:rsidRPr="00FA7FA7">
        <w:rPr>
          <w:rFonts w:ascii="Arial" w:hAnsi="Arial" w:cs="Arial"/>
          <w:sz w:val="20"/>
          <w:szCs w:val="20"/>
        </w:rPr>
        <w:t xml:space="preserve"> and it may not be located near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74EA9704" w14:textId="77777777" w:rsidTr="00A62E6D">
        <w:trPr>
          <w:trHeight w:val="206"/>
        </w:trPr>
        <w:tc>
          <w:tcPr>
            <w:tcW w:w="9350" w:type="dxa"/>
            <w:shd w:val="pct12" w:color="auto" w:fill="auto"/>
          </w:tcPr>
          <w:p w14:paraId="6BA37C3D" w14:textId="77777777" w:rsidR="00EF3C96" w:rsidRDefault="00EF3C96" w:rsidP="00A62E6D">
            <w:pPr>
              <w:pStyle w:val="Instructions"/>
              <w:spacing w:before="120"/>
            </w:pPr>
            <w:bookmarkStart w:id="94" w:name="_Hlk192513286"/>
            <w:r>
              <w:t xml:space="preserve">[OBDRR046 and OBDRR052:  Replace applicable portions of paragraph 2 above with the following upon system implementation of NPRR1188; or </w:t>
            </w:r>
            <w:r w:rsidRPr="008F15E6">
              <w:t xml:space="preserve">upon system implementation of </w:t>
            </w:r>
            <w:r>
              <w:t>NPRR1246, respectively:]</w:t>
            </w:r>
          </w:p>
          <w:p w14:paraId="79E22D23" w14:textId="7B918F85" w:rsidR="00EF3C96" w:rsidRPr="002A29C3" w:rsidRDefault="00EF3C96" w:rsidP="00A62E6D">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r>
              <w:rPr>
                <w:rFonts w:ascii="Arial" w:hAnsi="Arial" w:cs="Arial"/>
                <w:sz w:val="20"/>
                <w:szCs w:val="20"/>
              </w:rPr>
              <w:t>Forward Markets</w:t>
            </w:r>
            <w:r w:rsidRPr="00FA7FA7">
              <w:rPr>
                <w:rFonts w:ascii="Arial" w:hAnsi="Arial" w:cs="Arial"/>
                <w:sz w:val="20"/>
                <w:szCs w:val="20"/>
              </w:rPr>
              <w:t xml:space="preserve"> team will identify a nearby energized bus to move the location of the retiring Resource Node </w:t>
            </w:r>
            <w:r>
              <w:rPr>
                <w:rFonts w:ascii="Arial" w:hAnsi="Arial" w:cs="Arial"/>
                <w:sz w:val="20"/>
                <w:szCs w:val="20"/>
              </w:rPr>
              <w:t xml:space="preserve">to </w:t>
            </w:r>
            <w:r w:rsidRPr="00FA7FA7">
              <w:rPr>
                <w:rFonts w:ascii="Arial" w:hAnsi="Arial" w:cs="Arial"/>
                <w:sz w:val="20"/>
                <w:szCs w:val="20"/>
              </w:rPr>
              <w:t xml:space="preserve">until such time as all the outstanding CRRs are settled once it has been notified that equipment tied to a Resource Node is requested to be removed from the Network Operations Model.  In this specific case, the Resource Node location will not follow the rules in this </w:t>
            </w:r>
            <w:ins w:id="95" w:author="ERCOT" w:date="2025-10-07T16:56:00Z" w16du:dateUtc="2025-10-07T21:56:00Z">
              <w:r>
                <w:rPr>
                  <w:rFonts w:ascii="Arial" w:hAnsi="Arial" w:cs="Arial"/>
                  <w:sz w:val="20"/>
                  <w:szCs w:val="20"/>
                </w:rPr>
                <w:t>attachment</w:t>
              </w:r>
            </w:ins>
            <w:del w:id="96" w:author="ERCOT" w:date="2025-10-07T16:56:00Z" w16du:dateUtc="2025-10-07T21:56:00Z">
              <w:r w:rsidRPr="00FA7FA7" w:rsidDel="00EF3C96">
                <w:rPr>
                  <w:rFonts w:ascii="Arial" w:hAnsi="Arial" w:cs="Arial"/>
                  <w:sz w:val="20"/>
                  <w:szCs w:val="20"/>
                </w:rPr>
                <w:delText>document</w:delText>
              </w:r>
            </w:del>
            <w:r>
              <w:rPr>
                <w:rFonts w:ascii="Arial" w:hAnsi="Arial" w:cs="Arial"/>
                <w:sz w:val="20"/>
                <w:szCs w:val="20"/>
              </w:rPr>
              <w:t>,</w:t>
            </w:r>
            <w:r w:rsidRPr="00FA7FA7">
              <w:rPr>
                <w:rFonts w:ascii="Arial" w:hAnsi="Arial" w:cs="Arial"/>
                <w:sz w:val="20"/>
                <w:szCs w:val="20"/>
              </w:rPr>
              <w:t xml:space="preserve"> and it may not be located near a Generation Resource</w:t>
            </w:r>
            <w:r>
              <w:rPr>
                <w:rFonts w:ascii="Arial" w:hAnsi="Arial" w:cs="Arial"/>
                <w:sz w:val="20"/>
                <w:szCs w:val="20"/>
              </w:rPr>
              <w:t>, ESR, or CLR</w:t>
            </w:r>
            <w:r w:rsidRPr="00FA7FA7">
              <w:rPr>
                <w:rFonts w:ascii="Arial" w:hAnsi="Arial" w:cs="Arial"/>
                <w:sz w:val="20"/>
                <w:szCs w:val="20"/>
              </w:rPr>
              <w:t>.</w:t>
            </w:r>
          </w:p>
        </w:tc>
      </w:tr>
    </w:tbl>
    <w:bookmarkEnd w:id="94"/>
    <w:p w14:paraId="66B065AB" w14:textId="77777777" w:rsidR="00EF3C96" w:rsidRPr="00FA7FA7" w:rsidRDefault="00EF3C96" w:rsidP="00EF3C96">
      <w:pPr>
        <w:spacing w:before="240" w:after="120"/>
        <w:ind w:left="360" w:hanging="360"/>
        <w:rPr>
          <w:rFonts w:ascii="Arial" w:hAnsi="Arial" w:cs="Arial"/>
          <w:sz w:val="20"/>
          <w:szCs w:val="20"/>
        </w:rPr>
      </w:pPr>
      <w:r>
        <w:rPr>
          <w:rFonts w:ascii="Arial" w:hAnsi="Arial" w:cs="Arial"/>
          <w:sz w:val="20"/>
          <w:szCs w:val="20"/>
        </w:rPr>
        <w:lastRenderedPageBreak/>
        <w:t>3.</w:t>
      </w:r>
      <w:r>
        <w:rPr>
          <w:rFonts w:ascii="Arial" w:hAnsi="Arial" w:cs="Arial"/>
          <w:sz w:val="20"/>
          <w:szCs w:val="20"/>
        </w:rPr>
        <w:tab/>
      </w:r>
      <w:r w:rsidRPr="00FA7FA7">
        <w:rPr>
          <w:rFonts w:ascii="Arial" w:hAnsi="Arial" w:cs="Arial"/>
          <w:sz w:val="20"/>
          <w:szCs w:val="20"/>
        </w:rPr>
        <w:t>ERCOT’s CRR team will submit a NOMCR with the appropriate effective date to remove the retiring Resource Node in the future.  The effective date is determined based on the last active CRR date.</w:t>
      </w:r>
    </w:p>
    <w:p w14:paraId="18393CA5"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 xml:space="preserve">ERCOT’s Day-Ahead Market (DAM) team will </w:t>
      </w:r>
      <w:r w:rsidRPr="00D96AC0">
        <w:rPr>
          <w:rFonts w:ascii="Arial" w:hAnsi="Arial" w:cs="Arial"/>
          <w:sz w:val="20"/>
          <w:szCs w:val="20"/>
        </w:rPr>
        <w:t>update the Resource Node expiration date in the Market Management System (MMS) based on</w:t>
      </w:r>
      <w:r w:rsidRPr="00FA7FA7">
        <w:rPr>
          <w:rFonts w:ascii="Arial" w:hAnsi="Arial" w:cs="Arial"/>
          <w:sz w:val="20"/>
          <w:szCs w:val="20"/>
        </w:rPr>
        <w:t xml:space="preserve"> the retirement of the Resource Node.</w:t>
      </w:r>
    </w:p>
    <w:p w14:paraId="66D85284" w14:textId="77777777" w:rsidR="00EF3C96" w:rsidRPr="00FA7FA7" w:rsidRDefault="00EF3C96" w:rsidP="00EF3C96">
      <w:pPr>
        <w:keepNext/>
        <w:spacing w:before="120" w:after="120"/>
        <w:outlineLvl w:val="0"/>
        <w:rPr>
          <w:rFonts w:ascii="Arial" w:hAnsi="Arial" w:cs="Arial"/>
          <w:b/>
          <w:bCs/>
          <w:i/>
          <w:kern w:val="32"/>
          <w:sz w:val="20"/>
          <w:szCs w:val="20"/>
        </w:rPr>
      </w:pPr>
      <w:bookmarkStart w:id="97" w:name="_Toc200187928"/>
      <w:bookmarkStart w:id="98" w:name="_Toc200188339"/>
      <w:r w:rsidRPr="00FA7FA7">
        <w:rPr>
          <w:rFonts w:ascii="Arial" w:hAnsi="Arial" w:cs="Arial"/>
          <w:b/>
          <w:bCs/>
          <w:kern w:val="32"/>
          <w:szCs w:val="32"/>
        </w:rPr>
        <w:t>Appendix</w:t>
      </w:r>
      <w:bookmarkEnd w:id="97"/>
      <w:bookmarkEnd w:id="98"/>
      <w:r w:rsidRPr="00FA7FA7">
        <w:rPr>
          <w:rFonts w:ascii="Arial" w:hAnsi="Arial" w:cs="Arial"/>
          <w:b/>
          <w:bCs/>
          <w:kern w:val="32"/>
          <w:szCs w:val="32"/>
        </w:rPr>
        <w:t xml:space="preserve"> A</w:t>
      </w:r>
    </w:p>
    <w:p w14:paraId="13E28439" w14:textId="77777777" w:rsidR="00EF3C96" w:rsidRPr="00FA7FA7" w:rsidRDefault="00EF3C96" w:rsidP="00EF3C96">
      <w:pPr>
        <w:spacing w:before="120" w:after="120"/>
        <w:rPr>
          <w:rFonts w:ascii="Arial" w:hAnsi="Arial" w:cs="Arial"/>
          <w:b/>
          <w:sz w:val="20"/>
          <w:szCs w:val="20"/>
        </w:rPr>
      </w:pPr>
      <w:r w:rsidRPr="00FA7FA7">
        <w:rPr>
          <w:rFonts w:ascii="Arial" w:hAnsi="Arial" w:cs="Arial"/>
          <w:b/>
          <w:sz w:val="20"/>
          <w:szCs w:val="20"/>
        </w:rPr>
        <w:t>PRINCIPLES FOR RESOURCE NODE DEFINITION</w:t>
      </w:r>
    </w:p>
    <w:p w14:paraId="73F73241" w14:textId="77777777" w:rsidR="00EF3C96" w:rsidRPr="00FA7FA7" w:rsidRDefault="00EF3C96" w:rsidP="00EF3C96">
      <w:pPr>
        <w:spacing w:before="120" w:after="120"/>
        <w:ind w:left="360" w:hanging="360"/>
        <w:rPr>
          <w:rFonts w:ascii="Arial" w:hAnsi="Arial" w:cs="Arial"/>
          <w:b/>
          <w:sz w:val="20"/>
          <w:szCs w:val="20"/>
        </w:rPr>
      </w:pPr>
      <w:r>
        <w:rPr>
          <w:rFonts w:ascii="Arial" w:hAnsi="Arial" w:cs="Arial"/>
          <w:b/>
          <w:sz w:val="20"/>
          <w:szCs w:val="20"/>
        </w:rPr>
        <w:t>1.</w:t>
      </w:r>
      <w:r>
        <w:rPr>
          <w:rFonts w:ascii="Arial" w:hAnsi="Arial" w:cs="Arial"/>
          <w:b/>
          <w:sz w:val="20"/>
          <w:szCs w:val="20"/>
        </w:rPr>
        <w:tab/>
      </w:r>
      <w:r w:rsidRPr="00FA7FA7">
        <w:rPr>
          <w:rFonts w:ascii="Arial" w:hAnsi="Arial" w:cs="Arial"/>
          <w:b/>
          <w:sz w:val="20"/>
          <w:szCs w:val="20"/>
        </w:rPr>
        <w:t>Network Operations Model</w:t>
      </w:r>
    </w:p>
    <w:p w14:paraId="6D4FE69D"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Annual/Monthly CRR Auctions use a network model as close as possible to the Network Operations Model.</w:t>
      </w:r>
    </w:p>
    <w:p w14:paraId="2D4F10BE" w14:textId="77777777" w:rsidR="00EF3C96" w:rsidRPr="00FA7FA7" w:rsidRDefault="00EF3C96" w:rsidP="00EF3C96">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MMS and Energy Management System (EMS) use the same Network Operations Model for both commercial and operational purposes.</w:t>
      </w:r>
    </w:p>
    <w:p w14:paraId="4D421EAA" w14:textId="77777777" w:rsidR="00EF3C96" w:rsidRPr="00FA7FA7" w:rsidRDefault="00EF3C96" w:rsidP="00EF3C96">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9B2239">
        <w:rPr>
          <w:rFonts w:ascii="Arial" w:hAnsi="Arial" w:cs="Arial"/>
          <w:sz w:val="20"/>
          <w:szCs w:val="20"/>
        </w:rPr>
        <w:t xml:space="preserve">Breakers between the </w:t>
      </w:r>
      <w:r>
        <w:rPr>
          <w:rFonts w:ascii="Arial" w:hAnsi="Arial" w:cs="Arial"/>
          <w:sz w:val="20"/>
          <w:szCs w:val="20"/>
        </w:rPr>
        <w:t xml:space="preserve">Resource </w:t>
      </w:r>
      <w:r w:rsidRPr="009B2239">
        <w:rPr>
          <w:rFonts w:ascii="Arial" w:hAnsi="Arial" w:cs="Arial"/>
          <w:sz w:val="20"/>
          <w:szCs w:val="20"/>
        </w:rPr>
        <w:t xml:space="preserve">Connectivity Nodes and the Resource Node are assumed closed by default so that Resource Nodes and associated </w:t>
      </w:r>
      <w:r>
        <w:rPr>
          <w:rFonts w:ascii="Arial" w:hAnsi="Arial" w:cs="Arial"/>
          <w:sz w:val="20"/>
          <w:szCs w:val="20"/>
        </w:rPr>
        <w:t xml:space="preserve">Resource </w:t>
      </w:r>
      <w:r w:rsidRPr="009B2239">
        <w:rPr>
          <w:rFonts w:ascii="Arial" w:hAnsi="Arial" w:cs="Arial"/>
          <w:sz w:val="20"/>
          <w:szCs w:val="20"/>
        </w:rPr>
        <w:t>Connectivity Nodes appear energized.</w:t>
      </w:r>
    </w:p>
    <w:p w14:paraId="7C9F5132" w14:textId="77777777" w:rsidR="00EF3C96" w:rsidRPr="00FA7FA7" w:rsidRDefault="00EF3C96" w:rsidP="00EF3C96">
      <w:pPr>
        <w:tabs>
          <w:tab w:val="num" w:pos="720"/>
        </w:tabs>
        <w:spacing w:before="120" w:after="120"/>
        <w:ind w:left="72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Transmission Element Outages, as defined in the Protocols, are submitted into the Outage Scheduler and posted before DAM submission, i.e. de-energized Resource Nodes (Settlement Points) are known in advance of DAM submission.</w:t>
      </w:r>
    </w:p>
    <w:p w14:paraId="06FAEB85" w14:textId="77777777" w:rsidR="00EF3C96" w:rsidRPr="00FA7FA7" w:rsidRDefault="00EF3C96" w:rsidP="00EF3C96">
      <w:pPr>
        <w:spacing w:before="120" w:after="120"/>
        <w:ind w:left="720"/>
        <w:rPr>
          <w:rFonts w:ascii="Arial" w:hAnsi="Arial" w:cs="Arial"/>
          <w:sz w:val="20"/>
          <w:szCs w:val="20"/>
        </w:rPr>
      </w:pPr>
    </w:p>
    <w:p w14:paraId="632A06A2" w14:textId="77777777" w:rsidR="00EF3C96" w:rsidRPr="00FA7FA7" w:rsidRDefault="00EF3C96" w:rsidP="00EF3C96">
      <w:pPr>
        <w:spacing w:before="120" w:after="120"/>
        <w:ind w:left="360" w:hanging="360"/>
        <w:rPr>
          <w:rFonts w:ascii="Arial" w:hAnsi="Arial" w:cs="Arial"/>
          <w:b/>
          <w:sz w:val="20"/>
          <w:szCs w:val="20"/>
        </w:rPr>
      </w:pPr>
      <w:r>
        <w:rPr>
          <w:rFonts w:ascii="Arial" w:hAnsi="Arial" w:cs="Arial"/>
          <w:b/>
          <w:sz w:val="20"/>
          <w:szCs w:val="20"/>
        </w:rPr>
        <w:t>2.</w:t>
      </w:r>
      <w:r>
        <w:rPr>
          <w:rFonts w:ascii="Arial" w:hAnsi="Arial" w:cs="Arial"/>
          <w:b/>
          <w:sz w:val="20"/>
          <w:szCs w:val="20"/>
        </w:rPr>
        <w:tab/>
        <w:t xml:space="preserve">Resource </w:t>
      </w:r>
      <w:r w:rsidRPr="00FA7FA7">
        <w:rPr>
          <w:rFonts w:ascii="Arial" w:hAnsi="Arial" w:cs="Arial"/>
          <w:b/>
          <w:sz w:val="20"/>
          <w:szCs w:val="20"/>
        </w:rPr>
        <w:t>Connectivity Nodes</w:t>
      </w:r>
    </w:p>
    <w:p w14:paraId="5E4D7354" w14:textId="77777777" w:rsidR="00EF3C96" w:rsidRPr="00FA7FA7" w:rsidRDefault="00EF3C96" w:rsidP="00EF3C96">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Connectivity Node represents the Electrical Bus where physical generator is connected.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07D24037" w14:textId="77777777" w:rsidTr="00A62E6D">
        <w:trPr>
          <w:trHeight w:val="206"/>
        </w:trPr>
        <w:tc>
          <w:tcPr>
            <w:tcW w:w="9350" w:type="dxa"/>
            <w:shd w:val="pct12" w:color="auto" w:fill="auto"/>
          </w:tcPr>
          <w:p w14:paraId="5C4E4EBB" w14:textId="77777777" w:rsidR="00EF3C96" w:rsidRDefault="00EF3C96" w:rsidP="00A62E6D">
            <w:pPr>
              <w:pStyle w:val="Instructions"/>
              <w:spacing w:before="120"/>
            </w:pPr>
            <w:r>
              <w:t>[OBDRR046:  Replace paragraph a above with the following upon system implementation of NPRR1188:]</w:t>
            </w:r>
          </w:p>
          <w:p w14:paraId="432F4762" w14:textId="77777777" w:rsidR="00EF3C96" w:rsidRPr="002A29C3" w:rsidRDefault="00EF3C96" w:rsidP="00A62E6D">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 xml:space="preserve">Connectivity Node represents the Electrical Bus where </w:t>
            </w:r>
            <w:r>
              <w:rPr>
                <w:rFonts w:ascii="Arial" w:hAnsi="Arial" w:cs="Arial"/>
                <w:sz w:val="20"/>
                <w:szCs w:val="20"/>
              </w:rPr>
              <w:t xml:space="preserve">the </w:t>
            </w:r>
            <w:r w:rsidRPr="00FA7FA7">
              <w:rPr>
                <w:rFonts w:ascii="Arial" w:hAnsi="Arial" w:cs="Arial"/>
                <w:sz w:val="20"/>
                <w:szCs w:val="20"/>
              </w:rPr>
              <w:t>physical generator is connected</w:t>
            </w:r>
            <w:r>
              <w:rPr>
                <w:rFonts w:ascii="Arial" w:hAnsi="Arial" w:cs="Arial"/>
                <w:sz w:val="20"/>
                <w:szCs w:val="20"/>
              </w:rPr>
              <w:t xml:space="preserve"> or the Electrical Bus of a </w:t>
            </w:r>
            <w:r w:rsidRPr="00FA7FA7">
              <w:rPr>
                <w:rFonts w:ascii="Arial" w:hAnsi="Arial" w:cs="Arial"/>
                <w:sz w:val="20"/>
                <w:szCs w:val="20"/>
              </w:rPr>
              <w:t xml:space="preserve">Common Information Model </w:t>
            </w:r>
            <w:r>
              <w:rPr>
                <w:rFonts w:ascii="Arial" w:hAnsi="Arial" w:cs="Arial"/>
                <w:sz w:val="20"/>
                <w:szCs w:val="20"/>
              </w:rPr>
              <w:t>(CIM) Load that a CLR is mapped to</w:t>
            </w:r>
            <w:r w:rsidRPr="00FA7FA7">
              <w:rPr>
                <w:rFonts w:ascii="Arial" w:hAnsi="Arial" w:cs="Arial"/>
                <w:sz w:val="20"/>
                <w:szCs w:val="20"/>
              </w:rPr>
              <w:t>.</w:t>
            </w:r>
          </w:p>
        </w:tc>
      </w:tr>
    </w:tbl>
    <w:p w14:paraId="27F627A4" w14:textId="77777777" w:rsidR="00EF3C96" w:rsidRPr="00FA7FA7" w:rsidRDefault="00EF3C96" w:rsidP="00EF3C96">
      <w:pPr>
        <w:tabs>
          <w:tab w:val="num" w:pos="720"/>
        </w:tabs>
        <w:spacing w:before="24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at the </w:t>
      </w:r>
      <w:r>
        <w:rPr>
          <w:rFonts w:ascii="Arial" w:hAnsi="Arial" w:cs="Arial"/>
          <w:sz w:val="20"/>
          <w:szCs w:val="20"/>
        </w:rPr>
        <w:t xml:space="preserve">Resource </w:t>
      </w:r>
      <w:r w:rsidRPr="00FA7FA7">
        <w:rPr>
          <w:rFonts w:ascii="Arial" w:hAnsi="Arial" w:cs="Arial"/>
          <w:sz w:val="20"/>
          <w:szCs w:val="20"/>
        </w:rPr>
        <w:t>Connectivity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04019054" w14:textId="77777777" w:rsidTr="00A62E6D">
        <w:trPr>
          <w:trHeight w:val="206"/>
        </w:trPr>
        <w:tc>
          <w:tcPr>
            <w:tcW w:w="9350" w:type="dxa"/>
            <w:shd w:val="pct12" w:color="auto" w:fill="auto"/>
          </w:tcPr>
          <w:p w14:paraId="295B981F" w14:textId="77777777" w:rsidR="00EF3C96" w:rsidRDefault="00EF3C96" w:rsidP="00A62E6D">
            <w:pPr>
              <w:pStyle w:val="Instructions"/>
              <w:spacing w:before="120"/>
            </w:pPr>
            <w:r>
              <w:t xml:space="preserve">[OBDRR046 and OBDRR052:  Replace applicable portions of paragraph b above with the following upon system implementation of NPRR1188; </w:t>
            </w:r>
            <w:r w:rsidRPr="008F15E6">
              <w:t xml:space="preserve">or upon system implementation of </w:t>
            </w:r>
            <w:r>
              <w:t>NPRR1246, respectively:]</w:t>
            </w:r>
          </w:p>
          <w:p w14:paraId="39E79310" w14:textId="77777777" w:rsidR="00EF3C96" w:rsidRPr="002A29C3" w:rsidRDefault="00EF3C96" w:rsidP="00A62E6D">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w:t>
            </w:r>
            <w:r>
              <w:rPr>
                <w:rFonts w:ascii="Arial" w:hAnsi="Arial" w:cs="Arial"/>
                <w:sz w:val="20"/>
                <w:szCs w:val="20"/>
              </w:rPr>
              <w:t xml:space="preserve">and ESR charging consumption is withdrawn </w:t>
            </w:r>
            <w:r w:rsidRPr="00FA7FA7">
              <w:rPr>
                <w:rFonts w:ascii="Arial" w:hAnsi="Arial" w:cs="Arial"/>
                <w:sz w:val="20"/>
                <w:szCs w:val="20"/>
              </w:rPr>
              <w:t xml:space="preserve">at the </w:t>
            </w:r>
            <w:r>
              <w:rPr>
                <w:rFonts w:ascii="Arial" w:hAnsi="Arial" w:cs="Arial"/>
                <w:sz w:val="20"/>
                <w:szCs w:val="20"/>
              </w:rPr>
              <w:t xml:space="preserve">Resource </w:t>
            </w:r>
            <w:r w:rsidRPr="00FA7FA7">
              <w:rPr>
                <w:rFonts w:ascii="Arial" w:hAnsi="Arial" w:cs="Arial"/>
                <w:sz w:val="20"/>
                <w:szCs w:val="20"/>
              </w:rPr>
              <w:t>Connectivity Node</w:t>
            </w:r>
            <w:r>
              <w:rPr>
                <w:rFonts w:ascii="Arial" w:hAnsi="Arial" w:cs="Arial"/>
                <w:sz w:val="20"/>
                <w:szCs w:val="20"/>
              </w:rPr>
              <w:t xml:space="preserve"> and CLR consumption is withdrawn at the Resource Connectivity Node</w:t>
            </w:r>
            <w:r w:rsidRPr="00FA7FA7">
              <w:rPr>
                <w:rFonts w:ascii="Arial" w:hAnsi="Arial" w:cs="Arial"/>
                <w:sz w:val="20"/>
                <w:szCs w:val="20"/>
              </w:rPr>
              <w:t>.</w:t>
            </w:r>
          </w:p>
        </w:tc>
      </w:tr>
    </w:tbl>
    <w:p w14:paraId="4B0A8CE1" w14:textId="77777777" w:rsidR="00EF3C96" w:rsidRPr="00FA7FA7" w:rsidRDefault="00EF3C96" w:rsidP="00EF3C96">
      <w:pPr>
        <w:tabs>
          <w:tab w:val="num" w:pos="720"/>
        </w:tabs>
        <w:spacing w:before="24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More than one Resource can be connected</w:t>
      </w:r>
      <w:r>
        <w:rPr>
          <w:rFonts w:ascii="Arial" w:hAnsi="Arial" w:cs="Arial"/>
          <w:sz w:val="20"/>
          <w:szCs w:val="20"/>
        </w:rPr>
        <w:t xml:space="preserve"> to the same Resource Connectivity Node.</w:t>
      </w:r>
    </w:p>
    <w:p w14:paraId="6ECB6D93" w14:textId="77777777" w:rsidR="00EF3C96" w:rsidRPr="00FA7FA7" w:rsidRDefault="00EF3C96" w:rsidP="00EF3C96">
      <w:pPr>
        <w:spacing w:before="120" w:after="120"/>
        <w:ind w:left="720"/>
        <w:rPr>
          <w:rFonts w:ascii="Arial" w:hAnsi="Arial" w:cs="Arial"/>
          <w:sz w:val="20"/>
          <w:szCs w:val="20"/>
        </w:rPr>
      </w:pPr>
    </w:p>
    <w:p w14:paraId="0D379871" w14:textId="77777777" w:rsidR="00EF3C96" w:rsidRPr="00FA7FA7" w:rsidRDefault="00EF3C96" w:rsidP="00EF3C96">
      <w:pPr>
        <w:spacing w:before="120" w:after="120"/>
        <w:ind w:left="360" w:hanging="360"/>
        <w:rPr>
          <w:rFonts w:ascii="Arial" w:hAnsi="Arial" w:cs="Arial"/>
          <w:b/>
          <w:sz w:val="20"/>
          <w:szCs w:val="20"/>
        </w:rPr>
      </w:pPr>
      <w:r>
        <w:rPr>
          <w:rFonts w:ascii="Arial" w:hAnsi="Arial" w:cs="Arial"/>
          <w:b/>
          <w:sz w:val="20"/>
          <w:szCs w:val="20"/>
        </w:rPr>
        <w:t>3.</w:t>
      </w:r>
      <w:r>
        <w:rPr>
          <w:rFonts w:ascii="Arial" w:hAnsi="Arial" w:cs="Arial"/>
          <w:b/>
          <w:sz w:val="20"/>
          <w:szCs w:val="20"/>
        </w:rPr>
        <w:tab/>
      </w:r>
      <w:r w:rsidRPr="00FA7FA7">
        <w:rPr>
          <w:rFonts w:ascii="Arial" w:hAnsi="Arial" w:cs="Arial"/>
          <w:b/>
          <w:sz w:val="20"/>
          <w:szCs w:val="20"/>
        </w:rPr>
        <w:t>Resource Nodes</w:t>
      </w:r>
    </w:p>
    <w:p w14:paraId="28DFDA3B"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2EC3BF3C"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268C244F"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Pr="00FA7FA7">
        <w:rPr>
          <w:rFonts w:ascii="Arial" w:hAnsi="Arial" w:cs="Arial"/>
          <w:sz w:val="20"/>
          <w:szCs w:val="20"/>
        </w:rPr>
        <w:t>Resource Nodes include Generation Resource Nodes, Combined Cycle Plant (CCP) Logical Resource Nodes, Combined Cycle Unit (CCU) Resource Nodes and Private Use Network (PUN) Resource Nodes.</w:t>
      </w:r>
    </w:p>
    <w:p w14:paraId="6959B76C" w14:textId="77777777" w:rsidR="00EF3C96" w:rsidRPr="000720DD"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0720DD">
        <w:rPr>
          <w:rFonts w:ascii="Arial" w:hAnsi="Arial" w:cs="Arial"/>
          <w:sz w:val="20"/>
          <w:szCs w:val="20"/>
        </w:rPr>
        <w:t xml:space="preserve">Generation Resource Node represents the Settlement Point for ERCOT and PUN Generation Resources. </w:t>
      </w:r>
      <w:r>
        <w:rPr>
          <w:rFonts w:ascii="Arial" w:hAnsi="Arial" w:cs="Arial"/>
          <w:sz w:val="20"/>
          <w:szCs w:val="20"/>
        </w:rPr>
        <w:t xml:space="preserve"> </w:t>
      </w:r>
      <w:r w:rsidRPr="000720DD">
        <w:rPr>
          <w:rFonts w:ascii="Arial" w:hAnsi="Arial" w:cs="Arial"/>
          <w:sz w:val="20"/>
          <w:szCs w:val="20"/>
        </w:rPr>
        <w:t>The Three-Part Supply Offers, 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 xml:space="preserve">ffers, Ancillary Service Offers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 as well as Point-to-Point (PTP) bids can be submitted and settled at a Generation Resource Node, unless that Generation Resource Node is within a PUN site</w:t>
      </w:r>
      <w:r>
        <w:rPr>
          <w:rFonts w:ascii="Arial" w:hAnsi="Arial" w:cs="Arial"/>
          <w:sz w:val="20"/>
          <w:szCs w:val="20"/>
        </w:rPr>
        <w:t xml:space="preserve"> where constrainable Transmission Element(s) exist between the Generation Resource Node a</w:t>
      </w:r>
      <w:r w:rsidRPr="00DF0E92">
        <w:rPr>
          <w:rFonts w:ascii="Arial" w:hAnsi="Arial" w:cs="Arial"/>
          <w:sz w:val="20"/>
          <w:szCs w:val="20"/>
        </w:rPr>
        <w:t>nd ERCOT-Polled Settlement (EPS) Meter, in wh</w:t>
      </w:r>
      <w:r w:rsidRPr="000720DD">
        <w:rPr>
          <w:rFonts w:ascii="Arial" w:hAnsi="Arial" w:cs="Arial"/>
          <w:sz w:val="20"/>
          <w:szCs w:val="20"/>
        </w:rPr>
        <w:t xml:space="preserve">ich case only Three-Part Supply Offers, and Ancillary Service Offers can be submitted and settled. </w:t>
      </w:r>
    </w:p>
    <w:p w14:paraId="31DEAA70" w14:textId="77777777" w:rsidR="00EF3C96" w:rsidRPr="00FA7FA7" w:rsidRDefault="00EF3C96" w:rsidP="00EF3C96">
      <w:pPr>
        <w:spacing w:before="120" w:after="120"/>
        <w:ind w:left="1440" w:hanging="360"/>
        <w:rPr>
          <w:rFonts w:ascii="Arial" w:hAnsi="Arial" w:cs="Arial"/>
          <w:sz w:val="20"/>
          <w:szCs w:val="20"/>
        </w:rPr>
      </w:pPr>
      <w:proofErr w:type="spellStart"/>
      <w:r w:rsidRPr="000720DD">
        <w:rPr>
          <w:rFonts w:ascii="Arial" w:hAnsi="Arial" w:cs="Arial"/>
          <w:sz w:val="20"/>
          <w:szCs w:val="20"/>
        </w:rPr>
        <w:t>i</w:t>
      </w:r>
      <w:proofErr w:type="spellEnd"/>
      <w:r w:rsidRPr="000720DD">
        <w:rPr>
          <w:rFonts w:ascii="Arial" w:hAnsi="Arial" w:cs="Arial"/>
          <w:sz w:val="20"/>
          <w:szCs w:val="20"/>
        </w:rPr>
        <w:t>.</w:t>
      </w:r>
      <w:r w:rsidRPr="000720DD">
        <w:rPr>
          <w:rFonts w:ascii="Arial" w:hAnsi="Arial" w:cs="Arial"/>
          <w:sz w:val="20"/>
          <w:szCs w:val="20"/>
        </w:rPr>
        <w:tab/>
        <w:t xml:space="preserve">Generation Resource Node within a PUN site refers to those Resource Nodes defined for Generation Resources 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463D5C5C"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 xml:space="preserve">CCP Logical Resource Node represents the Settlement Point for Three-Part Supply Offers for CCP configurations. </w:t>
      </w:r>
      <w:r>
        <w:rPr>
          <w:rFonts w:ascii="Arial" w:hAnsi="Arial" w:cs="Arial"/>
          <w:sz w:val="20"/>
          <w:szCs w:val="20"/>
        </w:rPr>
        <w:t xml:space="preserve"> </w:t>
      </w:r>
      <w:r w:rsidRPr="00FA7FA7">
        <w:rPr>
          <w:rFonts w:ascii="Arial" w:hAnsi="Arial" w:cs="Arial"/>
          <w:sz w:val="20"/>
          <w:szCs w:val="20"/>
        </w:rPr>
        <w:t>Only Three-Part Supply Offers, and Ancillary Service Offers for CCP configurations can be submitted and settled at a CCP Logical Resource Node.</w:t>
      </w:r>
    </w:p>
    <w:p w14:paraId="3B0D0ED0"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CCU Resource Node represents the Settlement Point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7EFE0FC9"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Resource Node represents the Settlement Point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73B08422"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 can be mapped to the same Resource Node, i.e. offers from different Generation Resources can be settled at the same Settlement Point.</w:t>
      </w:r>
    </w:p>
    <w:p w14:paraId="55C9FEC4"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Generation Resource can only be mapped to one Resource Node, i.e. offers from the Generation Resources can only be settled at one Settlement Price.</w:t>
      </w:r>
    </w:p>
    <w:p w14:paraId="413F8D21" w14:textId="77777777" w:rsidR="00EF3C96" w:rsidRPr="00FA7FA7" w:rsidRDefault="00EF3C96" w:rsidP="00EF3C96">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3E16025B"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6D652EF4"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5DC734EF" w14:textId="77777777" w:rsidR="00EF3C96" w:rsidRPr="000720DD" w:rsidRDefault="00EF3C96" w:rsidP="00EF3C96">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Non-Modeled Generators.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6C6D3F0F" w14:textId="77777777" w:rsidTr="00A62E6D">
        <w:trPr>
          <w:trHeight w:val="206"/>
        </w:trPr>
        <w:tc>
          <w:tcPr>
            <w:tcW w:w="9350" w:type="dxa"/>
            <w:shd w:val="pct12" w:color="auto" w:fill="auto"/>
          </w:tcPr>
          <w:p w14:paraId="3E469D0D" w14:textId="77777777" w:rsidR="00EF3C96" w:rsidRDefault="00EF3C96" w:rsidP="00A62E6D">
            <w:pPr>
              <w:pStyle w:val="Instructions"/>
              <w:spacing w:before="120"/>
            </w:pPr>
            <w:r>
              <w:t xml:space="preserve">[OBDRR046 and OBDRR052:  Replace applicable portions of Section 3.1 above with the following upon system implementation of NPRR1188; </w:t>
            </w:r>
            <w:r w:rsidRPr="00E30588">
              <w:t xml:space="preserve">or upon system implementation of </w:t>
            </w:r>
            <w:r>
              <w:t>NPRR1246, respectively:]</w:t>
            </w:r>
          </w:p>
          <w:p w14:paraId="3603C89A" w14:textId="77777777" w:rsidR="00EF3C96" w:rsidRPr="00FA7FA7" w:rsidRDefault="00EF3C96" w:rsidP="00A62E6D">
            <w:pPr>
              <w:spacing w:before="120" w:after="120"/>
              <w:ind w:left="720" w:hanging="360"/>
              <w:rPr>
                <w:rFonts w:ascii="Arial" w:hAnsi="Arial" w:cs="Arial"/>
                <w:sz w:val="20"/>
                <w:szCs w:val="20"/>
              </w:rPr>
            </w:pPr>
            <w:bookmarkStart w:id="99" w:name="_Hlk193800312"/>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4A337D5B"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Resource Node represents the Electrical Bus or the logical construct that defines the location of a Settlement Point.</w:t>
            </w:r>
          </w:p>
          <w:p w14:paraId="345CFBDA"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Combined Cycle Plant (CCP) Logical Resource Nodes, Combined Cycle Unit (CCU) Resource Nodes and Private Use Network (PUN) Resource Nodes.</w:t>
            </w:r>
          </w:p>
          <w:p w14:paraId="6E36B455" w14:textId="77777777" w:rsidR="00EF3C96" w:rsidRPr="000720DD" w:rsidRDefault="00EF3C96" w:rsidP="00A62E6D">
            <w:pPr>
              <w:spacing w:before="120" w:after="120"/>
              <w:ind w:left="1080" w:hanging="360"/>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Pr="000720DD">
              <w:rPr>
                <w:rFonts w:ascii="Arial" w:hAnsi="Arial" w:cs="Arial"/>
                <w:sz w:val="20"/>
                <w:szCs w:val="20"/>
              </w:rPr>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represent the Settlement Point</w:t>
            </w:r>
            <w:r>
              <w:rPr>
                <w:rFonts w:ascii="Arial" w:hAnsi="Arial" w:cs="Arial"/>
                <w:sz w:val="20"/>
                <w:szCs w:val="20"/>
              </w:rPr>
              <w:t>s</w:t>
            </w:r>
            <w:r w:rsidRPr="000720DD">
              <w:rPr>
                <w:rFonts w:ascii="Arial" w:hAnsi="Arial" w:cs="Arial"/>
                <w:sz w:val="20"/>
                <w:szCs w:val="20"/>
              </w:rPr>
              <w:t xml:space="preserve"> for ERCOT and PUN Generation Resources</w:t>
            </w:r>
            <w:r>
              <w:rPr>
                <w:rFonts w:ascii="Arial" w:hAnsi="Arial" w:cs="Arial"/>
                <w:sz w:val="20"/>
                <w:szCs w:val="20"/>
              </w:rPr>
              <w:t>, ESRs and CLRs</w:t>
            </w:r>
            <w:r w:rsidRPr="000720DD">
              <w:rPr>
                <w:rFonts w:ascii="Arial" w:hAnsi="Arial" w:cs="Arial"/>
                <w:sz w:val="20"/>
                <w:szCs w:val="20"/>
              </w:rPr>
              <w:t xml:space="preserve">. </w:t>
            </w:r>
            <w:r>
              <w:rPr>
                <w:rFonts w:ascii="Arial" w:hAnsi="Arial" w:cs="Arial"/>
                <w:sz w:val="20"/>
                <w:szCs w:val="20"/>
              </w:rPr>
              <w:t xml:space="preserve"> </w:t>
            </w:r>
            <w:r w:rsidRPr="000720DD">
              <w:rPr>
                <w:rFonts w:ascii="Arial" w:hAnsi="Arial" w:cs="Arial"/>
                <w:sz w:val="20"/>
                <w:szCs w:val="20"/>
              </w:rPr>
              <w:t xml:space="preserve">The Three-Part Supply Offers, </w:t>
            </w:r>
            <w:r>
              <w:rPr>
                <w:rFonts w:ascii="Arial" w:hAnsi="Arial" w:cs="Arial"/>
                <w:sz w:val="20"/>
                <w:szCs w:val="20"/>
              </w:rPr>
              <w:t xml:space="preserve">Energy Bid/Offer Curves, Energy Bid Curves, </w:t>
            </w:r>
            <w:r w:rsidRPr="000720DD">
              <w:rPr>
                <w:rFonts w:ascii="Arial" w:hAnsi="Arial" w:cs="Arial"/>
                <w:sz w:val="20"/>
                <w:szCs w:val="20"/>
              </w:rPr>
              <w:t>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 xml:space="preserve">ffers, Ancillary Service Offers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 as well as Point-to-Point (PTP) bids can be submitted and settled at a Generation</w:t>
            </w:r>
            <w:r>
              <w:rPr>
                <w:rFonts w:ascii="Arial" w:hAnsi="Arial" w:cs="Arial"/>
                <w:sz w:val="20"/>
                <w:szCs w:val="20"/>
              </w:rPr>
              <w:t>/CLR</w:t>
            </w:r>
            <w:r w:rsidRPr="000720DD">
              <w:rPr>
                <w:rFonts w:ascii="Arial" w:hAnsi="Arial" w:cs="Arial"/>
                <w:sz w:val="20"/>
                <w:szCs w:val="20"/>
              </w:rPr>
              <w:t xml:space="preserve"> Resource Node, unless that Generation</w:t>
            </w:r>
            <w:r>
              <w:rPr>
                <w:rFonts w:ascii="Arial" w:hAnsi="Arial" w:cs="Arial"/>
                <w:sz w:val="20"/>
                <w:szCs w:val="20"/>
              </w:rPr>
              <w:t>/CLR</w:t>
            </w:r>
            <w:r w:rsidRPr="000720DD">
              <w:rPr>
                <w:rFonts w:ascii="Arial" w:hAnsi="Arial" w:cs="Arial"/>
                <w:sz w:val="20"/>
                <w:szCs w:val="20"/>
              </w:rPr>
              <w:t xml:space="preserve"> Resource Node is within a PUN site</w:t>
            </w:r>
            <w:r>
              <w:rPr>
                <w:rFonts w:ascii="Arial" w:hAnsi="Arial" w:cs="Arial"/>
                <w:sz w:val="20"/>
                <w:szCs w:val="20"/>
              </w:rPr>
              <w:t xml:space="preserve"> where constrainable Transmission Element(s) exist between the Generation/CLR Resource Node a</w:t>
            </w:r>
            <w:r w:rsidRPr="00DF0E92">
              <w:rPr>
                <w:rFonts w:ascii="Arial" w:hAnsi="Arial" w:cs="Arial"/>
                <w:sz w:val="20"/>
                <w:szCs w:val="20"/>
              </w:rPr>
              <w:t>nd ERCOT-Polled Settlement (EPS) Meter, in wh</w:t>
            </w:r>
            <w:r w:rsidRPr="000720DD">
              <w:rPr>
                <w:rFonts w:ascii="Arial" w:hAnsi="Arial" w:cs="Arial"/>
                <w:sz w:val="20"/>
                <w:szCs w:val="20"/>
              </w:rPr>
              <w:t xml:space="preserve">ich case only Three-Part Supply Offers, </w:t>
            </w:r>
            <w:r>
              <w:rPr>
                <w:rFonts w:ascii="Arial" w:hAnsi="Arial" w:cs="Arial"/>
                <w:sz w:val="20"/>
                <w:szCs w:val="20"/>
              </w:rPr>
              <w:t xml:space="preserve">Energy Bid/Offer Curves, Energy Bid Curves, </w:t>
            </w:r>
            <w:r w:rsidRPr="000720DD">
              <w:rPr>
                <w:rFonts w:ascii="Arial" w:hAnsi="Arial" w:cs="Arial"/>
                <w:sz w:val="20"/>
                <w:szCs w:val="20"/>
              </w:rPr>
              <w:t xml:space="preserve">and Ancillary Service Offers can be submitted and settled. </w:t>
            </w:r>
          </w:p>
          <w:p w14:paraId="43B10E6D" w14:textId="77777777" w:rsidR="00EF3C96" w:rsidRPr="00FA7FA7" w:rsidRDefault="00EF3C96" w:rsidP="00A62E6D">
            <w:pPr>
              <w:spacing w:before="120" w:after="120"/>
              <w:ind w:left="1440" w:hanging="360"/>
              <w:rPr>
                <w:rFonts w:ascii="Arial" w:hAnsi="Arial" w:cs="Arial"/>
                <w:sz w:val="20"/>
                <w:szCs w:val="20"/>
              </w:rPr>
            </w:pPr>
            <w:proofErr w:type="spellStart"/>
            <w:r w:rsidRPr="000720DD">
              <w:rPr>
                <w:rFonts w:ascii="Arial" w:hAnsi="Arial" w:cs="Arial"/>
                <w:sz w:val="20"/>
                <w:szCs w:val="20"/>
              </w:rPr>
              <w:t>i</w:t>
            </w:r>
            <w:proofErr w:type="spellEnd"/>
            <w:r w:rsidRPr="000720DD">
              <w:rPr>
                <w:rFonts w:ascii="Arial" w:hAnsi="Arial" w:cs="Arial"/>
                <w:sz w:val="20"/>
                <w:szCs w:val="20"/>
              </w:rPr>
              <w:t>.</w:t>
            </w:r>
            <w:r w:rsidRPr="000720DD">
              <w:rPr>
                <w:rFonts w:ascii="Arial" w:hAnsi="Arial" w:cs="Arial"/>
                <w:sz w:val="20"/>
                <w:szCs w:val="20"/>
              </w:rPr>
              <w:tab/>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within a PUN site refer to those Resource Nodes defined for Generation Resources</w:t>
            </w:r>
            <w:r>
              <w:rPr>
                <w:rFonts w:ascii="Arial" w:hAnsi="Arial" w:cs="Arial"/>
                <w:sz w:val="20"/>
                <w:szCs w:val="20"/>
              </w:rPr>
              <w:t>, ESRs,</w:t>
            </w:r>
            <w:r w:rsidRPr="000720DD">
              <w:rPr>
                <w:rFonts w:ascii="Arial" w:hAnsi="Arial" w:cs="Arial"/>
                <w:sz w:val="20"/>
                <w:szCs w:val="20"/>
              </w:rPr>
              <w:t xml:space="preserve"> </w:t>
            </w:r>
            <w:r>
              <w:rPr>
                <w:rFonts w:ascii="Arial" w:hAnsi="Arial" w:cs="Arial"/>
                <w:sz w:val="20"/>
                <w:szCs w:val="20"/>
              </w:rPr>
              <w:t xml:space="preserve">and/or CLRs </w:t>
            </w:r>
            <w:r w:rsidRPr="000720DD">
              <w:rPr>
                <w:rFonts w:ascii="Arial" w:hAnsi="Arial" w:cs="Arial"/>
                <w:sz w:val="20"/>
                <w:szCs w:val="20"/>
              </w:rPr>
              <w:t xml:space="preserve">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7A8334A6"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CCP Logical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Three-Part Supply Offers for CCP configurations. </w:t>
            </w:r>
            <w:r>
              <w:rPr>
                <w:rFonts w:ascii="Arial" w:hAnsi="Arial" w:cs="Arial"/>
                <w:sz w:val="20"/>
                <w:szCs w:val="20"/>
              </w:rPr>
              <w:t xml:space="preserve"> </w:t>
            </w:r>
            <w:r w:rsidRPr="00FA7FA7">
              <w:rPr>
                <w:rFonts w:ascii="Arial" w:hAnsi="Arial" w:cs="Arial"/>
                <w:sz w:val="20"/>
                <w:szCs w:val="20"/>
              </w:rPr>
              <w:t xml:space="preserve">Only Three-Part Supply Offers and Ancillary Service Offers for CCP configurations can be submitted </w:t>
            </w:r>
            <w:r>
              <w:rPr>
                <w:rFonts w:ascii="Arial" w:hAnsi="Arial" w:cs="Arial"/>
                <w:sz w:val="20"/>
                <w:szCs w:val="20"/>
              </w:rPr>
              <w:t>to be</w:t>
            </w:r>
            <w:r w:rsidRPr="00FA7FA7">
              <w:rPr>
                <w:rFonts w:ascii="Arial" w:hAnsi="Arial" w:cs="Arial"/>
                <w:sz w:val="20"/>
                <w:szCs w:val="20"/>
              </w:rPr>
              <w:t xml:space="preserve"> settled at a CCP Logical Resource Node.</w:t>
            </w:r>
          </w:p>
          <w:p w14:paraId="1687C855"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CCU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721D1A73"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618CA91C"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w:t>
            </w:r>
            <w:r>
              <w:rPr>
                <w:rFonts w:ascii="Arial" w:hAnsi="Arial" w:cs="Arial"/>
                <w:sz w:val="20"/>
                <w:szCs w:val="20"/>
              </w:rPr>
              <w:t>, ESRs, and CLRs</w:t>
            </w:r>
            <w:r w:rsidRPr="00FA7FA7">
              <w:rPr>
                <w:rFonts w:ascii="Arial" w:hAnsi="Arial" w:cs="Arial"/>
                <w:sz w:val="20"/>
                <w:szCs w:val="20"/>
              </w:rPr>
              <w:t xml:space="preserve"> can be mapped to the same Resource Node, i.e. offers </w:t>
            </w:r>
            <w:r>
              <w:rPr>
                <w:rFonts w:ascii="Arial" w:hAnsi="Arial" w:cs="Arial"/>
                <w:sz w:val="20"/>
                <w:szCs w:val="20"/>
              </w:rPr>
              <w:t xml:space="preserve">and/or bids </w:t>
            </w:r>
            <w:r w:rsidRPr="00FA7FA7">
              <w:rPr>
                <w:rFonts w:ascii="Arial" w:hAnsi="Arial" w:cs="Arial"/>
                <w:sz w:val="20"/>
                <w:szCs w:val="20"/>
              </w:rPr>
              <w:t>from different Generation Resources</w:t>
            </w:r>
            <w:r>
              <w:rPr>
                <w:rFonts w:ascii="Arial" w:hAnsi="Arial" w:cs="Arial"/>
                <w:sz w:val="20"/>
                <w:szCs w:val="20"/>
              </w:rPr>
              <w:t>, ESRs,</w:t>
            </w:r>
            <w:r w:rsidRPr="00FA7FA7">
              <w:rPr>
                <w:rFonts w:ascii="Arial" w:hAnsi="Arial" w:cs="Arial"/>
                <w:sz w:val="20"/>
                <w:szCs w:val="20"/>
              </w:rPr>
              <w:t xml:space="preserve"> </w:t>
            </w:r>
            <w:r>
              <w:rPr>
                <w:rFonts w:ascii="Arial" w:hAnsi="Arial" w:cs="Arial"/>
                <w:sz w:val="20"/>
                <w:szCs w:val="20"/>
              </w:rPr>
              <w:t xml:space="preserve">and CLRs </w:t>
            </w:r>
            <w:r w:rsidRPr="00FA7FA7">
              <w:rPr>
                <w:rFonts w:ascii="Arial" w:hAnsi="Arial" w:cs="Arial"/>
                <w:sz w:val="20"/>
                <w:szCs w:val="20"/>
              </w:rPr>
              <w:t>can be settled at the same Settlement Point.</w:t>
            </w:r>
          </w:p>
          <w:p w14:paraId="6C407069"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A </w:t>
            </w:r>
            <w:r w:rsidRPr="00FA7FA7">
              <w:rPr>
                <w:rFonts w:ascii="Arial" w:hAnsi="Arial" w:cs="Arial"/>
                <w:sz w:val="20"/>
                <w:szCs w:val="20"/>
              </w:rPr>
              <w:t xml:space="preserve">Generation Resource can only be mapped to one Resource Node, i.e. </w:t>
            </w:r>
            <w:r>
              <w:rPr>
                <w:rFonts w:ascii="Arial" w:hAnsi="Arial" w:cs="Arial"/>
                <w:sz w:val="20"/>
                <w:szCs w:val="20"/>
              </w:rPr>
              <w:t xml:space="preserve">DAM </w:t>
            </w:r>
            <w:r w:rsidRPr="00FA7FA7">
              <w:rPr>
                <w:rFonts w:ascii="Arial" w:hAnsi="Arial" w:cs="Arial"/>
                <w:sz w:val="20"/>
                <w:szCs w:val="20"/>
              </w:rPr>
              <w:t xml:space="preserve">offers from </w:t>
            </w:r>
            <w:r>
              <w:rPr>
                <w:rFonts w:ascii="Arial" w:hAnsi="Arial" w:cs="Arial"/>
                <w:sz w:val="20"/>
                <w:szCs w:val="20"/>
              </w:rPr>
              <w:t>a</w:t>
            </w:r>
            <w:r w:rsidRPr="00FA7FA7">
              <w:rPr>
                <w:rFonts w:ascii="Arial" w:hAnsi="Arial" w:cs="Arial"/>
                <w:sz w:val="20"/>
                <w:szCs w:val="20"/>
              </w:rPr>
              <w:t xml:space="preserve"> Generation Resource can only be settled </w:t>
            </w:r>
            <w:r>
              <w:rPr>
                <w:rFonts w:ascii="Arial" w:hAnsi="Arial" w:cs="Arial"/>
                <w:sz w:val="20"/>
                <w:szCs w:val="20"/>
              </w:rPr>
              <w:t>using</w:t>
            </w:r>
            <w:r w:rsidRPr="00FA7FA7">
              <w:rPr>
                <w:rFonts w:ascii="Arial" w:hAnsi="Arial" w:cs="Arial"/>
                <w:sz w:val="20"/>
                <w:szCs w:val="20"/>
              </w:rPr>
              <w:t xml:space="preserve"> one Settlement </w:t>
            </w:r>
            <w:r>
              <w:rPr>
                <w:rFonts w:ascii="Arial" w:hAnsi="Arial" w:cs="Arial"/>
                <w:sz w:val="20"/>
                <w:szCs w:val="20"/>
              </w:rPr>
              <w:t xml:space="preserve">Point </w:t>
            </w:r>
            <w:r w:rsidRPr="00FA7FA7">
              <w:rPr>
                <w:rFonts w:ascii="Arial" w:hAnsi="Arial" w:cs="Arial"/>
                <w:sz w:val="20"/>
                <w:szCs w:val="20"/>
              </w:rPr>
              <w:t>Price</w:t>
            </w:r>
            <w:r>
              <w:rPr>
                <w:rFonts w:ascii="Arial" w:hAnsi="Arial" w:cs="Arial"/>
                <w:sz w:val="20"/>
                <w:szCs w:val="20"/>
              </w:rPr>
              <w:t xml:space="preserve"> (SPP)</w:t>
            </w:r>
            <w:r w:rsidRPr="00FA7FA7">
              <w:rPr>
                <w:rFonts w:ascii="Arial" w:hAnsi="Arial" w:cs="Arial"/>
                <w:sz w:val="20"/>
                <w:szCs w:val="20"/>
              </w:rPr>
              <w:t>.</w:t>
            </w:r>
            <w:r>
              <w:rPr>
                <w:rFonts w:ascii="Arial" w:hAnsi="Arial" w:cs="Arial"/>
                <w:sz w:val="20"/>
                <w:szCs w:val="20"/>
              </w:rPr>
              <w:t xml:space="preserve">  Similarly, an ESR can only be mapped to one Resource Node, i.e. offers/bids from an ESR can only be settled using one SPP.  A CLR can only be mapped to one Resource Node, i.e. DAM bids from a CLR can only be settled using one SPP.</w:t>
            </w:r>
          </w:p>
          <w:p w14:paraId="7F2552CB" w14:textId="77777777" w:rsidR="00EF3C96" w:rsidRPr="00FA7FA7" w:rsidRDefault="00EF3C96" w:rsidP="00A62E6D">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55E63041"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7AD606DA"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Resource Nodes shall not be located at the Block Load Transfer (BLT) buses.</w:t>
            </w:r>
          </w:p>
          <w:p w14:paraId="7FD1BFD8" w14:textId="77777777" w:rsidR="00EF3C96" w:rsidRDefault="00EF3C96" w:rsidP="00A62E6D">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w:t>
            </w:r>
            <w:r>
              <w:rPr>
                <w:rFonts w:ascii="Arial" w:hAnsi="Arial" w:cs="Arial"/>
                <w:sz w:val="20"/>
                <w:szCs w:val="20"/>
              </w:rPr>
              <w:t>Settlement Only Resources</w:t>
            </w:r>
            <w:r w:rsidRPr="00FA7FA7">
              <w:rPr>
                <w:rFonts w:ascii="Arial" w:hAnsi="Arial" w:cs="Arial"/>
                <w:sz w:val="20"/>
                <w:szCs w:val="20"/>
              </w:rPr>
              <w:t>.</w:t>
            </w:r>
          </w:p>
          <w:p w14:paraId="2CB9BBFA" w14:textId="77777777" w:rsidR="00EF3C96" w:rsidRPr="002A29C3" w:rsidRDefault="00EF3C96" w:rsidP="00A62E6D">
            <w:pPr>
              <w:spacing w:before="120" w:after="120"/>
              <w:ind w:left="1059" w:hanging="360"/>
              <w:rPr>
                <w:rFonts w:ascii="Arial" w:hAnsi="Arial" w:cs="Arial"/>
                <w:sz w:val="20"/>
                <w:szCs w:val="20"/>
              </w:rPr>
            </w:pPr>
            <w:r>
              <w:rPr>
                <w:rFonts w:ascii="Arial" w:hAnsi="Arial" w:cs="Arial"/>
                <w:sz w:val="20"/>
                <w:szCs w:val="20"/>
              </w:rPr>
              <w:t xml:space="preserve">m.   </w:t>
            </w:r>
            <w:r w:rsidRPr="00860D00">
              <w:rPr>
                <w:rFonts w:ascii="Arial" w:hAnsi="Arial" w:cs="Arial"/>
                <w:sz w:val="20"/>
                <w:szCs w:val="20"/>
              </w:rPr>
              <w:t>The Resource Node for a Distribution Generation Resource (DGR) or Distribution Energy Storage Resource (DESR) may be located at its Resource Connectivity Node.</w:t>
            </w:r>
            <w:bookmarkEnd w:id="99"/>
          </w:p>
        </w:tc>
      </w:tr>
    </w:tbl>
    <w:p w14:paraId="3619091A" w14:textId="77777777" w:rsidR="00EF3C96" w:rsidRPr="00FA7FA7" w:rsidRDefault="00EF3C96" w:rsidP="00EF3C96">
      <w:pPr>
        <w:spacing w:before="240" w:after="120"/>
        <w:ind w:left="720" w:hanging="360"/>
        <w:rPr>
          <w:rFonts w:ascii="Arial" w:hAnsi="Arial" w:cs="Arial"/>
          <w:sz w:val="20"/>
          <w:szCs w:val="20"/>
        </w:rPr>
      </w:pPr>
      <w:r>
        <w:rPr>
          <w:rFonts w:ascii="Arial" w:hAnsi="Arial" w:cs="Arial"/>
          <w:sz w:val="20"/>
          <w:szCs w:val="20"/>
        </w:rPr>
        <w:lastRenderedPageBreak/>
        <w:t>3.2</w:t>
      </w:r>
      <w:r>
        <w:rPr>
          <w:rFonts w:ascii="Arial" w:hAnsi="Arial" w:cs="Arial"/>
          <w:sz w:val="20"/>
          <w:szCs w:val="20"/>
        </w:rPr>
        <w:tab/>
      </w:r>
      <w:r w:rsidRPr="00FA7FA7">
        <w:rPr>
          <w:rFonts w:ascii="Arial" w:hAnsi="Arial" w:cs="Arial"/>
          <w:sz w:val="20"/>
          <w:szCs w:val="20"/>
        </w:rPr>
        <w:t>Resource Node Location</w:t>
      </w:r>
    </w:p>
    <w:p w14:paraId="797EFE96" w14:textId="77777777" w:rsidR="00EF3C96" w:rsidRPr="00FA7FA7" w:rsidRDefault="00EF3C96" w:rsidP="00EF3C96">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17F9C006" w14:textId="77777777" w:rsidR="00EF3C96" w:rsidRPr="00FA7FA7" w:rsidRDefault="00EF3C96" w:rsidP="00EF3C96">
      <w:pPr>
        <w:spacing w:before="120" w:after="120"/>
        <w:ind w:left="1440" w:hanging="360"/>
        <w:rPr>
          <w:rFonts w:ascii="Arial" w:hAnsi="Arial" w:cs="Arial"/>
          <w:sz w:val="20"/>
          <w:szCs w:val="20"/>
          <w:u w:val="single"/>
        </w:rPr>
      </w:pPr>
      <w:proofErr w:type="spellStart"/>
      <w:r>
        <w:rPr>
          <w:rFonts w:ascii="Arial" w:hAnsi="Arial" w:cs="Arial"/>
          <w:sz w:val="20"/>
          <w:szCs w:val="20"/>
        </w:rPr>
        <w:t>i</w:t>
      </w:r>
      <w:proofErr w:type="spellEnd"/>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 Resource Nodes and CCU Resource Nodes that are mapped to Generation Resources within a P</w:t>
      </w:r>
      <w:r w:rsidRPr="00015AFD">
        <w:rPr>
          <w:rFonts w:ascii="Arial" w:hAnsi="Arial" w:cs="Arial"/>
          <w:sz w:val="20"/>
          <w:szCs w:val="20"/>
        </w:rPr>
        <w:t>UN.  I</w:t>
      </w:r>
      <w:r w:rsidRPr="00FA7FA7">
        <w:rPr>
          <w:rFonts w:ascii="Arial" w:hAnsi="Arial" w:cs="Arial"/>
          <w:sz w:val="20"/>
          <w:szCs w:val="20"/>
        </w:rPr>
        <w:t xml:space="preserve">f the Generation Resource(s) is within a PUN that has only one interconnection to the ERCOT </w:t>
      </w:r>
      <w:r w:rsidRPr="00FA7FA7">
        <w:rPr>
          <w:rFonts w:ascii="Arial" w:hAnsi="Arial" w:cs="Arial"/>
          <w:sz w:val="20"/>
          <w:szCs w:val="20"/>
        </w:rPr>
        <w:lastRenderedPageBreak/>
        <w:t>Transmission Grid, locate the Resource Node at the Electrical Bus that is the interconnection point of the PUN to the ERCOT Transmission Grid.</w:t>
      </w:r>
    </w:p>
    <w:p w14:paraId="63485FA6" w14:textId="77777777" w:rsidR="00EF3C96" w:rsidRPr="00FA7FA7" w:rsidRDefault="00EF3C96" w:rsidP="00EF3C96">
      <w:pPr>
        <w:spacing w:before="120" w:after="120"/>
        <w:ind w:left="1440" w:hanging="360"/>
        <w:rPr>
          <w:rFonts w:ascii="Arial" w:hAnsi="Arial" w:cs="Arial"/>
          <w:sz w:val="20"/>
          <w:szCs w:val="20"/>
          <w:u w:val="single"/>
        </w:rPr>
      </w:pPr>
      <w:r>
        <w:rPr>
          <w:rFonts w:ascii="Arial" w:hAnsi="Arial" w:cs="Arial"/>
          <w:sz w:val="20"/>
          <w:szCs w:val="20"/>
        </w:rPr>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ERCOT-Polled Settlement (EPS) Meter location check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p>
    <w:p w14:paraId="6A8A495B" w14:textId="2A60646C" w:rsidR="00EF3C96" w:rsidRPr="00EB4DA8" w:rsidRDefault="00EF3C96" w:rsidP="00EF3C96">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i.e. where energy is effectively metered. </w:t>
      </w:r>
      <w:r>
        <w:rPr>
          <w:rFonts w:ascii="Arial" w:hAnsi="Arial" w:cs="Arial"/>
          <w:sz w:val="20"/>
          <w:szCs w:val="20"/>
        </w:rPr>
        <w:t xml:space="preserve"> </w:t>
      </w:r>
      <w:r w:rsidRPr="00FA7FA7">
        <w:rPr>
          <w:rFonts w:ascii="Arial" w:hAnsi="Arial" w:cs="Arial"/>
          <w:sz w:val="20"/>
          <w:szCs w:val="20"/>
        </w:rPr>
        <w:t xml:space="preserve">If the EPS Meter location changes, then a new Resource Node must be established and the old Resource Node retired in accordance with the procedure in this </w:t>
      </w:r>
      <w:ins w:id="100" w:author="ERCOT" w:date="2025-10-07T16:56:00Z" w16du:dateUtc="2025-10-07T21:56:00Z">
        <w:r w:rsidR="00565A77">
          <w:rPr>
            <w:rFonts w:ascii="Arial" w:hAnsi="Arial" w:cs="Arial"/>
            <w:sz w:val="20"/>
            <w:szCs w:val="20"/>
          </w:rPr>
          <w:t>attachment</w:t>
        </w:r>
      </w:ins>
      <w:del w:id="101" w:author="ERCOT" w:date="2025-10-07T16:56:00Z" w16du:dateUtc="2025-10-07T21:56:00Z">
        <w:r w:rsidRPr="00FA7FA7" w:rsidDel="00565A77">
          <w:rPr>
            <w:rFonts w:ascii="Arial" w:hAnsi="Arial" w:cs="Arial"/>
            <w:sz w:val="20"/>
            <w:szCs w:val="20"/>
          </w:rPr>
          <w:delText>document</w:delText>
        </w:r>
      </w:del>
      <w:r w:rsidRPr="00FA7FA7">
        <w:rPr>
          <w:rFonts w:ascii="Arial" w:hAnsi="Arial" w:cs="Arial"/>
          <w:sz w:val="20"/>
          <w:szCs w:val="20"/>
        </w:rPr>
        <w: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562D1108" w14:textId="77777777" w:rsidR="00EF3C96" w:rsidRPr="00EB4DA8" w:rsidRDefault="00EF3C96" w:rsidP="00EF3C96">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the Electrical Bus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19F34C1B" w14:textId="77777777" w:rsidR="00EF3C96" w:rsidRPr="00FA7FA7" w:rsidRDefault="00EF3C96" w:rsidP="00EF3C96">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r w:rsidRPr="00FA7FA7">
        <w:rPr>
          <w:rFonts w:ascii="Arial" w:hAnsi="Arial" w:cs="Arial"/>
          <w:sz w:val="20"/>
          <w:szCs w:val="20"/>
        </w:rPr>
        <w:t>Settlement Point Prices (SPPs) for de-energized Resource Nodes are calculated using heuristic rules.</w:t>
      </w:r>
    </w:p>
    <w:p w14:paraId="25BB6660" w14:textId="77777777" w:rsidR="00EF3C96" w:rsidRPr="00FA7FA7" w:rsidRDefault="00EF3C96" w:rsidP="00EF3C96">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 mapped to it.</w:t>
      </w:r>
    </w:p>
    <w:p w14:paraId="21533E0E" w14:textId="77777777" w:rsidR="00EF3C96" w:rsidRPr="00FA7FA7" w:rsidRDefault="00EF3C96" w:rsidP="00EF3C96">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 xml:space="preserve">Model are evaluated at that point in time when the determination of the Resource Node placement is being made such that there is no congestion between the location of the Resource Node and the Resource Connectivity Node that the Generation Resource is physically connected to 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 xml:space="preserve">Ongoing monitoring to ensure that there is no congestion between the Resource Node and the Resource Connectivity Node of the Generation Resource requires the Resource Entity and Transmission and/or Distribution Service 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11805603" w14:textId="77777777" w:rsidR="00EF3C96" w:rsidRPr="00FA7FA7" w:rsidRDefault="00EF3C96" w:rsidP="00EF3C96">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03706A0A"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0AA0B6E9" w14:textId="77777777" w:rsidR="00EF3C96" w:rsidRPr="00FA7FA7" w:rsidRDefault="00EF3C96" w:rsidP="00EF3C96">
      <w:pPr>
        <w:spacing w:before="120" w:after="120"/>
        <w:ind w:left="144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5295C1BD" w14:textId="77777777" w:rsidR="00EF3C96" w:rsidRPr="00FA7FA7" w:rsidRDefault="00EF3C96" w:rsidP="00EF3C96">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5636593C" w14:textId="77777777" w:rsidR="00EF3C96" w:rsidRPr="00FA7FA7" w:rsidRDefault="00EF3C96" w:rsidP="00EF3C96">
      <w:pPr>
        <w:tabs>
          <w:tab w:val="num" w:pos="3600"/>
        </w:tabs>
        <w:spacing w:before="120" w:after="120"/>
        <w:ind w:left="180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The transition of the mapping between Generation Resource and the new Resource Node (if applicable) will be performed by ERCOT support staff. </w:t>
      </w:r>
    </w:p>
    <w:p w14:paraId="7E0A2A03" w14:textId="77777777" w:rsidR="00EF3C96" w:rsidRDefault="00EF3C96" w:rsidP="00EF3C96">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66FA9F69" w14:textId="77777777" w:rsidR="00EF3C96" w:rsidRDefault="00EF3C96" w:rsidP="00EF3C96">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 implementation of NPRR1016, Clarify Requirements for Distribution Generation Resources (DGRs) and Distribution Energy Storage Resources (DESRs), in the Network Operations Model;</w:t>
      </w:r>
    </w:p>
    <w:p w14:paraId="37C275C2" w14:textId="77777777" w:rsidR="00EF3C96" w:rsidRDefault="00EF3C96" w:rsidP="00EF3C96">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3A2C5B8F" w14:textId="77777777" w:rsidR="00EF3C96" w:rsidRDefault="00EF3C96" w:rsidP="00EF3C96">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52C14CBF" w14:textId="77777777" w:rsidR="00EF3C96" w:rsidRPr="00FA7FA7" w:rsidRDefault="00EF3C96" w:rsidP="00EF3C96">
      <w:pPr>
        <w:spacing w:before="120" w:after="120"/>
        <w:ind w:left="1080" w:hanging="360"/>
        <w:rPr>
          <w:rFonts w:ascii="Arial" w:hAnsi="Arial" w:cs="Arial"/>
          <w:sz w:val="20"/>
          <w:szCs w:val="20"/>
        </w:rPr>
      </w:pPr>
      <w:proofErr w:type="spellStart"/>
      <w:r>
        <w:rPr>
          <w:rFonts w:ascii="Arial" w:hAnsi="Arial" w:cs="Arial"/>
          <w:sz w:val="20"/>
          <w:szCs w:val="20"/>
        </w:rPr>
        <w:lastRenderedPageBreak/>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assuming that such a location does not allow the Resource Entity to control its Resource Node price. </w:t>
      </w:r>
    </w:p>
    <w:p w14:paraId="5CAA2662" w14:textId="77777777" w:rsidR="00EF3C96" w:rsidRPr="00FA7FA7" w:rsidRDefault="00EF3C96" w:rsidP="00EF3C96">
      <w:pPr>
        <w:spacing w:before="120" w:after="120"/>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03C21BAD" w14:textId="77777777" w:rsidTr="00A62E6D">
        <w:trPr>
          <w:trHeight w:val="206"/>
        </w:trPr>
        <w:tc>
          <w:tcPr>
            <w:tcW w:w="9350" w:type="dxa"/>
            <w:shd w:val="pct12" w:color="auto" w:fill="auto"/>
          </w:tcPr>
          <w:p w14:paraId="068F6621" w14:textId="77777777" w:rsidR="00EF3C96" w:rsidRDefault="00EF3C96" w:rsidP="00A62E6D">
            <w:pPr>
              <w:pStyle w:val="Instructions"/>
              <w:spacing w:before="120"/>
            </w:pPr>
            <w:r>
              <w:t xml:space="preserve">[OBDRR046 and OBDRR052:  Replace applicable portions of Section 3.2 above with the following upon system implementation of NPRR1188; </w:t>
            </w:r>
            <w:r w:rsidRPr="00860D00">
              <w:t xml:space="preserve">or upon system implementation of </w:t>
            </w:r>
            <w:r>
              <w:t>NPRR1246, respectively:]</w:t>
            </w:r>
          </w:p>
          <w:p w14:paraId="464DC260" w14:textId="77777777" w:rsidR="00EF3C96" w:rsidRPr="00FA7FA7" w:rsidRDefault="00EF3C96" w:rsidP="00A62E6D">
            <w:pPr>
              <w:spacing w:before="120" w:after="120"/>
              <w:ind w:left="720" w:hanging="360"/>
              <w:rPr>
                <w:rFonts w:ascii="Arial" w:hAnsi="Arial" w:cs="Arial"/>
                <w:sz w:val="20"/>
                <w:szCs w:val="20"/>
              </w:rPr>
            </w:pPr>
            <w:r>
              <w:rPr>
                <w:rFonts w:ascii="Arial" w:hAnsi="Arial" w:cs="Arial"/>
                <w:sz w:val="20"/>
                <w:szCs w:val="20"/>
              </w:rPr>
              <w:t>3.2</w:t>
            </w:r>
            <w:r>
              <w:rPr>
                <w:rFonts w:ascii="Arial" w:hAnsi="Arial" w:cs="Arial"/>
                <w:sz w:val="20"/>
                <w:szCs w:val="20"/>
              </w:rPr>
              <w:tab/>
            </w:r>
            <w:r w:rsidRPr="00FA7FA7">
              <w:rPr>
                <w:rFonts w:ascii="Arial" w:hAnsi="Arial" w:cs="Arial"/>
                <w:sz w:val="20"/>
                <w:szCs w:val="20"/>
              </w:rPr>
              <w:t>Resource Node Location</w:t>
            </w:r>
          </w:p>
          <w:p w14:paraId="3026B42B" w14:textId="77777777" w:rsidR="00EF3C96" w:rsidRPr="00FA7FA7" w:rsidRDefault="00EF3C96" w:rsidP="00A62E6D">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r>
              <w:rPr>
                <w:rFonts w:ascii="Arial" w:hAnsi="Arial" w:cs="Arial"/>
                <w:sz w:val="20"/>
                <w:szCs w:val="20"/>
              </w:rPr>
              <w:t xml:space="preserve"> for Generation Resources and ESRs and the Connectivity Node of the CIM Load that a CLR is mapped to for CLRs</w:t>
            </w:r>
            <w:r w:rsidRPr="00FA7FA7">
              <w:rPr>
                <w:rFonts w:ascii="Arial" w:hAnsi="Arial" w:cs="Arial"/>
                <w:sz w:val="20"/>
                <w:szCs w:val="20"/>
              </w:rPr>
              <w:t>.</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57DAA08C" w14:textId="77777777" w:rsidR="00EF3C96" w:rsidRPr="00FA7FA7" w:rsidRDefault="00EF3C96" w:rsidP="00A62E6D">
            <w:pPr>
              <w:spacing w:before="120" w:after="120"/>
              <w:ind w:left="1440" w:hanging="360"/>
              <w:rPr>
                <w:rFonts w:ascii="Arial" w:hAnsi="Arial" w:cs="Arial"/>
                <w:sz w:val="20"/>
                <w:szCs w:val="20"/>
                <w:u w:val="single"/>
              </w:rPr>
            </w:pPr>
            <w:proofErr w:type="spellStart"/>
            <w:r>
              <w:rPr>
                <w:rFonts w:ascii="Arial" w:hAnsi="Arial" w:cs="Arial"/>
                <w:sz w:val="20"/>
                <w:szCs w:val="20"/>
              </w:rPr>
              <w:t>i</w:t>
            </w:r>
            <w:proofErr w:type="spellEnd"/>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w:t>
            </w:r>
            <w:r>
              <w:rPr>
                <w:rFonts w:ascii="Arial" w:hAnsi="Arial" w:cs="Arial"/>
                <w:sz w:val="20"/>
                <w:szCs w:val="20"/>
              </w:rPr>
              <w:t>/CLR</w:t>
            </w:r>
            <w:r w:rsidRPr="00FA7FA7">
              <w:rPr>
                <w:rFonts w:ascii="Arial" w:hAnsi="Arial" w:cs="Arial"/>
                <w:sz w:val="20"/>
                <w:szCs w:val="20"/>
              </w:rPr>
              <w:t xml:space="preserve"> Resource Nodes and CCU Resource Nodes that are mapped to Generation Resources</w:t>
            </w:r>
            <w:r>
              <w:rPr>
                <w:rFonts w:ascii="Arial" w:hAnsi="Arial" w:cs="Arial"/>
                <w:sz w:val="20"/>
                <w:szCs w:val="20"/>
              </w:rPr>
              <w:t>, ESRs, or CLRs</w:t>
            </w:r>
            <w:r w:rsidRPr="00FA7FA7">
              <w:rPr>
                <w:rFonts w:ascii="Arial" w:hAnsi="Arial" w:cs="Arial"/>
                <w:sz w:val="20"/>
                <w:szCs w:val="20"/>
              </w:rPr>
              <w:t xml:space="preserve"> within a P</w:t>
            </w:r>
            <w:r w:rsidRPr="00015AFD">
              <w:rPr>
                <w:rFonts w:ascii="Arial" w:hAnsi="Arial" w:cs="Arial"/>
                <w:sz w:val="20"/>
                <w:szCs w:val="20"/>
              </w:rPr>
              <w:t>UN.  I</w:t>
            </w:r>
            <w:r w:rsidRPr="00FA7FA7">
              <w:rPr>
                <w:rFonts w:ascii="Arial" w:hAnsi="Arial" w:cs="Arial"/>
                <w:sz w:val="20"/>
                <w:szCs w:val="20"/>
              </w:rPr>
              <w:t>f the Generation Resource(s)</w:t>
            </w:r>
            <w:r>
              <w:rPr>
                <w:rFonts w:ascii="Arial" w:hAnsi="Arial" w:cs="Arial"/>
                <w:sz w:val="20"/>
                <w:szCs w:val="20"/>
              </w:rPr>
              <w:t xml:space="preserve"> and/or ESR(s) and/or CLR(s)</w:t>
            </w:r>
            <w:r w:rsidRPr="00FA7FA7">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794E0D46" w14:textId="77777777" w:rsidR="00EF3C96" w:rsidRPr="00FA7FA7" w:rsidRDefault="00EF3C96" w:rsidP="00A62E6D">
            <w:pPr>
              <w:spacing w:before="120" w:after="120"/>
              <w:ind w:left="1440" w:hanging="360"/>
              <w:rPr>
                <w:rFonts w:ascii="Arial" w:hAnsi="Arial" w:cs="Arial"/>
                <w:sz w:val="20"/>
                <w:szCs w:val="20"/>
                <w:u w:val="single"/>
              </w:rPr>
            </w:pPr>
            <w:r>
              <w:rPr>
                <w:rFonts w:ascii="Arial" w:hAnsi="Arial" w:cs="Arial"/>
                <w:sz w:val="20"/>
                <w:szCs w:val="20"/>
              </w:rPr>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 xml:space="preserve">ERCOT-Polled Settlement (EPS) Meter </w:t>
            </w:r>
            <w:r>
              <w:rPr>
                <w:rFonts w:ascii="Arial" w:hAnsi="Arial" w:cs="Arial"/>
                <w:sz w:val="20"/>
                <w:szCs w:val="20"/>
                <w:u w:val="single"/>
              </w:rPr>
              <w:t>L</w:t>
            </w:r>
            <w:r w:rsidRPr="00FA7FA7">
              <w:rPr>
                <w:rFonts w:ascii="Arial" w:hAnsi="Arial" w:cs="Arial"/>
                <w:sz w:val="20"/>
                <w:szCs w:val="20"/>
                <w:u w:val="single"/>
              </w:rPr>
              <w:t xml:space="preserve">ocation </w:t>
            </w:r>
            <w:r>
              <w:rPr>
                <w:rFonts w:ascii="Arial" w:hAnsi="Arial" w:cs="Arial"/>
                <w:sz w:val="20"/>
                <w:szCs w:val="20"/>
                <w:u w:val="single"/>
              </w:rPr>
              <w:t>C</w:t>
            </w:r>
            <w:r w:rsidRPr="00FA7FA7">
              <w:rPr>
                <w:rFonts w:ascii="Arial" w:hAnsi="Arial" w:cs="Arial"/>
                <w:sz w:val="20"/>
                <w:szCs w:val="20"/>
                <w:u w:val="single"/>
              </w:rPr>
              <w:t>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r>
              <w:rPr>
                <w:rFonts w:ascii="Arial" w:hAnsi="Arial" w:cs="Arial"/>
                <w:sz w:val="20"/>
                <w:szCs w:val="20"/>
              </w:rPr>
              <w:t xml:space="preserve">  </w:t>
            </w:r>
          </w:p>
          <w:p w14:paraId="42601E48" w14:textId="363E15A8" w:rsidR="00EF3C96" w:rsidRPr="00EB4DA8" w:rsidRDefault="00EF3C96" w:rsidP="00A62E6D">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i.e. where energy is effectively metered. </w:t>
            </w:r>
            <w:r>
              <w:rPr>
                <w:rFonts w:ascii="Arial" w:hAnsi="Arial" w:cs="Arial"/>
                <w:sz w:val="20"/>
                <w:szCs w:val="20"/>
              </w:rPr>
              <w:t xml:space="preserve"> </w:t>
            </w:r>
            <w:r w:rsidRPr="00FA7FA7">
              <w:rPr>
                <w:rFonts w:ascii="Arial" w:hAnsi="Arial" w:cs="Arial"/>
                <w:sz w:val="20"/>
                <w:szCs w:val="20"/>
              </w:rPr>
              <w:t xml:space="preserve">If the EPS Meter location changes, then a new Resource Node must be established and the old Resource Node retired in accordance with the procedure in this </w:t>
            </w:r>
            <w:ins w:id="102" w:author="ERCOT" w:date="2025-10-07T16:56:00Z" w16du:dateUtc="2025-10-07T21:56:00Z">
              <w:r w:rsidR="00565A77">
                <w:rPr>
                  <w:rFonts w:ascii="Arial" w:hAnsi="Arial" w:cs="Arial"/>
                  <w:sz w:val="20"/>
                  <w:szCs w:val="20"/>
                </w:rPr>
                <w:t>attachment</w:t>
              </w:r>
            </w:ins>
            <w:del w:id="103" w:author="ERCOT" w:date="2025-10-07T16:56:00Z" w16du:dateUtc="2025-10-07T21:56:00Z">
              <w:r w:rsidRPr="00FA7FA7" w:rsidDel="00565A77">
                <w:rPr>
                  <w:rFonts w:ascii="Arial" w:hAnsi="Arial" w:cs="Arial"/>
                  <w:sz w:val="20"/>
                  <w:szCs w:val="20"/>
                </w:rPr>
                <w:delText>document</w:delText>
              </w:r>
            </w:del>
            <w:r w:rsidRPr="00FA7FA7">
              <w:rPr>
                <w:rFonts w:ascii="Arial" w:hAnsi="Arial" w:cs="Arial"/>
                <w:sz w:val="20"/>
                <w:szCs w:val="20"/>
              </w:rPr>
              <w: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7C7680B3" w14:textId="77777777" w:rsidR="00EF3C96" w:rsidRPr="00EB4DA8" w:rsidRDefault="00EF3C96" w:rsidP="00A62E6D">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the Electrical Bus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69345D58" w14:textId="77777777" w:rsidR="00EF3C96" w:rsidRPr="00FA7FA7" w:rsidRDefault="00EF3C96" w:rsidP="00A62E6D">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r w:rsidRPr="00FA7FA7">
              <w:rPr>
                <w:rFonts w:ascii="Arial" w:hAnsi="Arial" w:cs="Arial"/>
                <w:sz w:val="20"/>
                <w:szCs w:val="20"/>
              </w:rPr>
              <w:t>SPPs for de-energized Resource Nodes are calculated using heuristic rules.</w:t>
            </w:r>
          </w:p>
          <w:p w14:paraId="18EDDECD" w14:textId="77777777" w:rsidR="00EF3C96" w:rsidRPr="00FA7FA7" w:rsidRDefault="00EF3C96" w:rsidP="00A62E6D">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w:t>
            </w:r>
            <w:r>
              <w:rPr>
                <w:rFonts w:ascii="Arial" w:hAnsi="Arial" w:cs="Arial"/>
                <w:sz w:val="20"/>
                <w:szCs w:val="20"/>
              </w:rPr>
              <w:t>, ESRs, or CLRs</w:t>
            </w:r>
            <w:r w:rsidRPr="00FA7FA7">
              <w:rPr>
                <w:rFonts w:ascii="Arial" w:hAnsi="Arial" w:cs="Arial"/>
                <w:sz w:val="20"/>
                <w:szCs w:val="20"/>
              </w:rPr>
              <w:t xml:space="preserve"> mapped to it.</w:t>
            </w:r>
          </w:p>
          <w:p w14:paraId="78890C2D" w14:textId="77777777" w:rsidR="00EF3C96" w:rsidRPr="00FA7FA7" w:rsidRDefault="00EF3C96" w:rsidP="00A62E6D">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Resource Connectivity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 xml:space="preserve">Model are evaluated at that point in time when the determination of the Resource Node placement is being made such that there is no congestion between the location of the Resource Node and the Resource Connectivity Node that the Generation Resource </w:t>
            </w:r>
            <w:r>
              <w:rPr>
                <w:rFonts w:ascii="Arial" w:hAnsi="Arial" w:cs="Arial"/>
                <w:sz w:val="20"/>
                <w:szCs w:val="20"/>
              </w:rPr>
              <w:t xml:space="preserve">or ESR </w:t>
            </w:r>
            <w:r w:rsidRPr="007A0C0F">
              <w:rPr>
                <w:rFonts w:ascii="Arial" w:hAnsi="Arial" w:cs="Arial"/>
                <w:sz w:val="20"/>
                <w:szCs w:val="20"/>
              </w:rPr>
              <w:t>is physically connected to</w:t>
            </w:r>
            <w:r>
              <w:rPr>
                <w:rFonts w:ascii="Arial" w:hAnsi="Arial" w:cs="Arial"/>
                <w:sz w:val="20"/>
                <w:szCs w:val="20"/>
              </w:rPr>
              <w:t>,</w:t>
            </w:r>
            <w:r w:rsidRPr="007A0C0F">
              <w:rPr>
                <w:rFonts w:ascii="Arial" w:hAnsi="Arial" w:cs="Arial"/>
                <w:sz w:val="20"/>
                <w:szCs w:val="20"/>
              </w:rPr>
              <w:t xml:space="preserve"> </w:t>
            </w:r>
            <w:r>
              <w:rPr>
                <w:rFonts w:ascii="Arial" w:hAnsi="Arial" w:cs="Arial"/>
                <w:sz w:val="20"/>
                <w:szCs w:val="20"/>
              </w:rPr>
              <w:t>or the Connectivity Node of the CIM Load that the CLR is mapped to,</w:t>
            </w:r>
            <w:r w:rsidRPr="007A0C0F">
              <w:rPr>
                <w:rFonts w:ascii="Arial" w:hAnsi="Arial" w:cs="Arial"/>
                <w:sz w:val="20"/>
                <w:szCs w:val="20"/>
              </w:rPr>
              <w:t xml:space="preserve"> 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Ongoing monitoring to ensure that there is no congestion between the Resource Node and the Resource Connectivity Node of the Generation Resource</w:t>
            </w:r>
            <w:r>
              <w:rPr>
                <w:rFonts w:ascii="Arial" w:hAnsi="Arial" w:cs="Arial"/>
                <w:sz w:val="20"/>
                <w:szCs w:val="20"/>
              </w:rPr>
              <w:t xml:space="preserve"> or ESR, or the Connectivity Node of the CIM Load that the CLR is mapped to,</w:t>
            </w:r>
            <w:r w:rsidRPr="007A0C0F">
              <w:rPr>
                <w:rFonts w:ascii="Arial" w:hAnsi="Arial" w:cs="Arial"/>
                <w:sz w:val="20"/>
                <w:szCs w:val="20"/>
              </w:rPr>
              <w:t xml:space="preserve"> requires the Resource Entity and Transmission and/or Distribution Service </w:t>
            </w:r>
            <w:r w:rsidRPr="007A0C0F">
              <w:rPr>
                <w:rFonts w:ascii="Arial" w:hAnsi="Arial" w:cs="Arial"/>
                <w:sz w:val="20"/>
                <w:szCs w:val="20"/>
              </w:rPr>
              <w:lastRenderedPageBreak/>
              <w:t xml:space="preserve">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3CA512E8" w14:textId="77777777" w:rsidR="00EF3C96" w:rsidRPr="00FA7FA7" w:rsidRDefault="00EF3C96" w:rsidP="00A62E6D">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23D3322A"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78382D9A" w14:textId="77777777" w:rsidR="00EF3C96" w:rsidRPr="00FA7FA7" w:rsidRDefault="00EF3C96" w:rsidP="00A62E6D">
            <w:pPr>
              <w:spacing w:before="120" w:after="120"/>
              <w:ind w:left="144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1E3A5D91" w14:textId="77777777" w:rsidR="00EF3C96" w:rsidRPr="00FA7FA7" w:rsidRDefault="00EF3C96" w:rsidP="00A62E6D">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40243774" w14:textId="77777777" w:rsidR="00EF3C96" w:rsidRPr="00FA7FA7" w:rsidRDefault="00EF3C96" w:rsidP="00A62E6D">
            <w:pPr>
              <w:tabs>
                <w:tab w:val="num" w:pos="3600"/>
              </w:tabs>
              <w:spacing w:before="120" w:after="120"/>
              <w:ind w:left="180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The transition of the mapping between </w:t>
            </w:r>
            <w:r>
              <w:rPr>
                <w:rFonts w:ascii="Arial" w:hAnsi="Arial" w:cs="Arial"/>
                <w:sz w:val="20"/>
                <w:szCs w:val="20"/>
              </w:rPr>
              <w:t xml:space="preserve">the </w:t>
            </w:r>
            <w:r w:rsidRPr="00FA7FA7">
              <w:rPr>
                <w:rFonts w:ascii="Arial" w:hAnsi="Arial" w:cs="Arial"/>
                <w:sz w:val="20"/>
                <w:szCs w:val="20"/>
              </w:rPr>
              <w:t>Generation Resource</w:t>
            </w:r>
            <w:r>
              <w:rPr>
                <w:rFonts w:ascii="Arial" w:hAnsi="Arial" w:cs="Arial"/>
                <w:sz w:val="20"/>
                <w:szCs w:val="20"/>
              </w:rPr>
              <w:t>, ESR, or CLR</w:t>
            </w:r>
            <w:r w:rsidRPr="00FA7FA7">
              <w:rPr>
                <w:rFonts w:ascii="Arial" w:hAnsi="Arial" w:cs="Arial"/>
                <w:sz w:val="20"/>
                <w:szCs w:val="20"/>
              </w:rPr>
              <w:t xml:space="preserve"> and the new Resource Node (if applicable) will be performed by ERCOT support staff. </w:t>
            </w:r>
          </w:p>
          <w:p w14:paraId="48702453" w14:textId="77777777" w:rsidR="00EF3C96" w:rsidRDefault="00EF3C96" w:rsidP="00A62E6D">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112E4D10" w14:textId="77777777" w:rsidR="00EF3C96" w:rsidRDefault="00EF3C96" w:rsidP="00A62E6D">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 correct implementation of DGRs and DESRs, as stated in paragraph (m) of Section 3.1, Resource Node Definition, in the Network Operations Model;</w:t>
            </w:r>
          </w:p>
          <w:p w14:paraId="384F082C" w14:textId="77777777" w:rsidR="00EF3C96" w:rsidRDefault="00EF3C96" w:rsidP="00A62E6D">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4AF96403" w14:textId="77777777" w:rsidR="00EF3C96" w:rsidRDefault="00EF3C96" w:rsidP="00A62E6D">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5C7EB3BC" w14:textId="77777777" w:rsidR="00EF3C96" w:rsidRPr="002A29C3" w:rsidRDefault="00EF3C96" w:rsidP="00A62E6D">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assuming such a location does not allow the Resource Entity to control its Resource Node price. </w:t>
            </w:r>
          </w:p>
        </w:tc>
      </w:tr>
    </w:tbl>
    <w:p w14:paraId="48AC704C" w14:textId="77777777" w:rsidR="00EF3C96" w:rsidRPr="00FA7FA7" w:rsidRDefault="00EF3C96" w:rsidP="00EF3C96">
      <w:pPr>
        <w:spacing w:before="240" w:after="120"/>
        <w:ind w:left="360" w:hanging="360"/>
        <w:rPr>
          <w:rFonts w:ascii="Arial" w:hAnsi="Arial" w:cs="Arial"/>
          <w:b/>
          <w:sz w:val="20"/>
          <w:szCs w:val="20"/>
        </w:rPr>
      </w:pPr>
      <w:r>
        <w:rPr>
          <w:rFonts w:ascii="Arial" w:hAnsi="Arial" w:cs="Arial"/>
          <w:b/>
          <w:sz w:val="20"/>
          <w:szCs w:val="20"/>
        </w:rPr>
        <w:lastRenderedPageBreak/>
        <w:t>4.</w:t>
      </w:r>
      <w:r>
        <w:rPr>
          <w:rFonts w:ascii="Arial" w:hAnsi="Arial" w:cs="Arial"/>
          <w:b/>
          <w:sz w:val="20"/>
          <w:szCs w:val="20"/>
        </w:rPr>
        <w:tab/>
      </w:r>
      <w:r w:rsidRPr="00FA7FA7">
        <w:rPr>
          <w:rFonts w:ascii="Arial" w:hAnsi="Arial" w:cs="Arial"/>
          <w:b/>
          <w:sz w:val="20"/>
          <w:szCs w:val="20"/>
        </w:rPr>
        <w:t>Combined Cycle Plant (CCP) Modeling</w:t>
      </w:r>
    </w:p>
    <w:p w14:paraId="1A5CF325"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t>4.1</w:t>
      </w:r>
      <w:r>
        <w:rPr>
          <w:rFonts w:ascii="Arial" w:hAnsi="Arial" w:cs="Arial"/>
          <w:sz w:val="20"/>
          <w:szCs w:val="20"/>
        </w:rPr>
        <w:tab/>
      </w:r>
      <w:r w:rsidRPr="00FA7FA7">
        <w:rPr>
          <w:rFonts w:ascii="Arial" w:hAnsi="Arial" w:cs="Arial"/>
          <w:sz w:val="20"/>
          <w:szCs w:val="20"/>
        </w:rPr>
        <w:t>CCP Logical Resource Node</w:t>
      </w:r>
    </w:p>
    <w:p w14:paraId="7AE89C9E"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Each CCP </w:t>
      </w:r>
      <w:r>
        <w:rPr>
          <w:rFonts w:ascii="Arial" w:hAnsi="Arial" w:cs="Arial"/>
          <w:sz w:val="20"/>
          <w:szCs w:val="20"/>
        </w:rPr>
        <w:t>c</w:t>
      </w:r>
      <w:r w:rsidRPr="00FA7FA7">
        <w:rPr>
          <w:rFonts w:ascii="Arial" w:hAnsi="Arial" w:cs="Arial"/>
          <w:sz w:val="20"/>
          <w:szCs w:val="20"/>
        </w:rPr>
        <w:t>onfiguration for a train represents a CCP Logical Generation Resource.</w:t>
      </w:r>
    </w:p>
    <w:p w14:paraId="48CD52DB"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Each CCP Logical Generation Resource is mapped to a CCP Logical Resource Node. </w:t>
      </w:r>
      <w:r>
        <w:rPr>
          <w:rFonts w:ascii="Arial" w:hAnsi="Arial" w:cs="Arial"/>
          <w:sz w:val="20"/>
          <w:szCs w:val="20"/>
        </w:rPr>
        <w:t xml:space="preserve"> </w:t>
      </w:r>
      <w:r w:rsidRPr="00FA7FA7">
        <w:rPr>
          <w:rFonts w:ascii="Arial" w:hAnsi="Arial" w:cs="Arial"/>
          <w:sz w:val="20"/>
          <w:szCs w:val="20"/>
        </w:rPr>
        <w:t xml:space="preserve">All CCP Logical Generation Resources, i.e. all CCP </w:t>
      </w:r>
      <w:r>
        <w:rPr>
          <w:rFonts w:ascii="Arial" w:hAnsi="Arial" w:cs="Arial"/>
          <w:sz w:val="20"/>
          <w:szCs w:val="20"/>
        </w:rPr>
        <w:t>c</w:t>
      </w:r>
      <w:r w:rsidRPr="00FA7FA7">
        <w:rPr>
          <w:rFonts w:ascii="Arial" w:hAnsi="Arial" w:cs="Arial"/>
          <w:sz w:val="20"/>
          <w:szCs w:val="20"/>
        </w:rPr>
        <w:t>onfigurations for a train are mapped to the same CCP Logical Resource Node.</w:t>
      </w:r>
    </w:p>
    <w:p w14:paraId="07F08656"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Each CCP train has its own CCP Logical Resource Node, i.e. CCP Logical Generation Resources for different CCP trains are mapped to different CCP Logical Resource Nodes.</w:t>
      </w:r>
    </w:p>
    <w:p w14:paraId="315E3E80"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Each CCP Logical Resource Node is a Settlement Point.</w:t>
      </w:r>
    </w:p>
    <w:p w14:paraId="07908341"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CCP Logical Resource Nodes are used only for Resource</w:t>
      </w:r>
      <w:r>
        <w:rPr>
          <w:rFonts w:ascii="Arial" w:hAnsi="Arial" w:cs="Arial"/>
          <w:sz w:val="20"/>
          <w:szCs w:val="20"/>
        </w:rPr>
        <w:t>-</w:t>
      </w:r>
      <w:r w:rsidRPr="003C60D8">
        <w:rPr>
          <w:rFonts w:ascii="Arial" w:hAnsi="Arial" w:cs="Arial"/>
          <w:sz w:val="20"/>
          <w:szCs w:val="20"/>
        </w:rPr>
        <w:t>specific</w:t>
      </w:r>
      <w:r w:rsidRPr="00FA7FA7">
        <w:rPr>
          <w:rFonts w:ascii="Arial" w:hAnsi="Arial" w:cs="Arial"/>
          <w:sz w:val="20"/>
          <w:szCs w:val="20"/>
        </w:rPr>
        <w:t xml:space="preserve"> Three-Part Supply Offers and Ancillary Service Offers for CCP configurations.</w:t>
      </w:r>
    </w:p>
    <w:p w14:paraId="4E08046B"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t>4.2</w:t>
      </w:r>
      <w:r>
        <w:rPr>
          <w:rFonts w:ascii="Arial" w:hAnsi="Arial" w:cs="Arial"/>
          <w:sz w:val="20"/>
          <w:szCs w:val="20"/>
        </w:rPr>
        <w:tab/>
      </w:r>
      <w:r w:rsidRPr="00FA7FA7">
        <w:rPr>
          <w:rFonts w:ascii="Arial" w:hAnsi="Arial" w:cs="Arial"/>
          <w:sz w:val="20"/>
          <w:szCs w:val="20"/>
        </w:rPr>
        <w:t>CCU Resource Node</w:t>
      </w:r>
    </w:p>
    <w:p w14:paraId="249E525E"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CCU Resource Nodes are mapped to a CCP Logical Resource Node.</w:t>
      </w:r>
    </w:p>
    <w:p w14:paraId="68CA9D4A" w14:textId="77777777" w:rsidR="00EF3C96" w:rsidRPr="00FA7FA7" w:rsidRDefault="00EF3C96" w:rsidP="00EF3C96">
      <w:pPr>
        <w:spacing w:before="120" w:after="120"/>
        <w:ind w:left="1080" w:hanging="360"/>
        <w:rPr>
          <w:rFonts w:ascii="Arial" w:hAnsi="Arial" w:cs="Arial"/>
          <w:sz w:val="20"/>
          <w:szCs w:val="20"/>
        </w:rPr>
      </w:pPr>
      <w:r w:rsidRPr="007A0C0F">
        <w:rPr>
          <w:rFonts w:ascii="Arial" w:hAnsi="Arial" w:cs="Arial"/>
          <w:sz w:val="20"/>
          <w:szCs w:val="20"/>
        </w:rPr>
        <w:t>b.</w:t>
      </w:r>
      <w:r w:rsidRPr="007A0C0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4001021D"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A CCU Resource Node is a Settlement Point.</w:t>
      </w:r>
    </w:p>
    <w:p w14:paraId="01BAF166"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at CCU Resource Nodes.</w:t>
      </w:r>
    </w:p>
    <w:p w14:paraId="7BCB87E1"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lastRenderedPageBreak/>
        <w:t>4.3</w:t>
      </w:r>
      <w:r>
        <w:rPr>
          <w:rFonts w:ascii="Arial" w:hAnsi="Arial" w:cs="Arial"/>
          <w:sz w:val="20"/>
          <w:szCs w:val="20"/>
        </w:rPr>
        <w:tab/>
      </w:r>
      <w:r w:rsidRPr="00FA7FA7">
        <w:rPr>
          <w:rFonts w:ascii="Arial" w:hAnsi="Arial" w:cs="Arial"/>
          <w:sz w:val="20"/>
          <w:szCs w:val="20"/>
        </w:rPr>
        <w:t>CCP/CCU Resource Node Processing</w:t>
      </w:r>
    </w:p>
    <w:p w14:paraId="4A28BAED"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a.</w:t>
      </w:r>
      <w:r w:rsidRPr="00F25512">
        <w:rPr>
          <w:rFonts w:ascii="Arial" w:hAnsi="Arial" w:cs="Arial"/>
          <w:sz w:val="20"/>
          <w:szCs w:val="20"/>
        </w:rPr>
        <w:tab/>
        <w:t>PTP cleared quantities are injected at Electrical Buses of CCU Resource Nodes.</w:t>
      </w:r>
    </w:p>
    <w:p w14:paraId="1797EE24"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b.</w:t>
      </w:r>
      <w:r w:rsidRPr="00F25512">
        <w:rPr>
          <w:rFonts w:ascii="Arial" w:hAnsi="Arial" w:cs="Arial"/>
          <w:sz w:val="20"/>
          <w:szCs w:val="20"/>
        </w:rPr>
        <w:tab/>
        <w:t>DAM SPP for CCU Resource Node is used as Settlement Price for PTP bids that sink or source at CCU Resource Node.</w:t>
      </w:r>
    </w:p>
    <w:p w14:paraId="3A979EF7"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c.</w:t>
      </w:r>
      <w:r w:rsidRPr="00F25512">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65BA32EF"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d.</w:t>
      </w:r>
      <w:r w:rsidRPr="00F25512">
        <w:rPr>
          <w:rFonts w:ascii="Arial" w:hAnsi="Arial" w:cs="Arial"/>
          <w:sz w:val="20"/>
          <w:szCs w:val="20"/>
        </w:rPr>
        <w:tab/>
        <w:t xml:space="preserve">In DAM, Shift Factor for CCP Logical Resource Node Dispatch is calculated as the High Reasonability Limit (HRL) weighted average of Shift Factors for CCU Resource Connectivity Nodes using the Resource HRLs that are On-Line in the selected CCP configuration as weights. </w:t>
      </w:r>
      <w:r>
        <w:rPr>
          <w:rFonts w:ascii="Arial" w:hAnsi="Arial" w:cs="Arial"/>
          <w:sz w:val="20"/>
          <w:szCs w:val="20"/>
        </w:rPr>
        <w:t xml:space="preserve"> </w:t>
      </w:r>
      <w:r w:rsidRPr="00F25512">
        <w:rPr>
          <w:rFonts w:ascii="Arial" w:hAnsi="Arial" w:cs="Arial"/>
          <w:sz w:val="20"/>
          <w:szCs w:val="20"/>
        </w:rPr>
        <w:t>Note that the assumption here is that there is no congestion between the connectivity node of the CCU and the Resource Node.</w:t>
      </w:r>
    </w:p>
    <w:p w14:paraId="3340E66C"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e.</w:t>
      </w:r>
      <w:r w:rsidRPr="00F25512">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w:t>
      </w:r>
      <w:r>
        <w:rPr>
          <w:rFonts w:ascii="Arial" w:hAnsi="Arial" w:cs="Arial"/>
          <w:sz w:val="20"/>
          <w:szCs w:val="20"/>
        </w:rPr>
        <w:t xml:space="preserve"> Locational Marginal Price</w:t>
      </w:r>
      <w:r w:rsidRPr="00F25512">
        <w:rPr>
          <w:rFonts w:ascii="Arial" w:hAnsi="Arial" w:cs="Arial"/>
          <w:sz w:val="20"/>
          <w:szCs w:val="20"/>
        </w:rPr>
        <w:t xml:space="preserve"> </w:t>
      </w:r>
      <w:r>
        <w:rPr>
          <w:rFonts w:ascii="Arial" w:hAnsi="Arial" w:cs="Arial"/>
          <w:sz w:val="20"/>
          <w:szCs w:val="20"/>
        </w:rPr>
        <w:t>(</w:t>
      </w:r>
      <w:r w:rsidRPr="00F25512">
        <w:rPr>
          <w:rFonts w:ascii="Arial" w:hAnsi="Arial" w:cs="Arial"/>
          <w:sz w:val="20"/>
          <w:szCs w:val="20"/>
        </w:rPr>
        <w:t>LMP</w:t>
      </w:r>
      <w:r>
        <w:rPr>
          <w:rFonts w:ascii="Arial" w:hAnsi="Arial" w:cs="Arial"/>
          <w:sz w:val="20"/>
          <w:szCs w:val="20"/>
        </w:rPr>
        <w:t>)</w:t>
      </w:r>
      <w:r w:rsidRPr="00F25512">
        <w:rPr>
          <w:rFonts w:ascii="Arial" w:hAnsi="Arial" w:cs="Arial"/>
          <w:sz w:val="20"/>
          <w:szCs w:val="20"/>
        </w:rPr>
        <w:t xml:space="preserve">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5BD490C7"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f.</w:t>
      </w:r>
      <w:r w:rsidRPr="00F25512">
        <w:rPr>
          <w:rFonts w:ascii="Arial" w:hAnsi="Arial" w:cs="Arial"/>
          <w:sz w:val="20"/>
          <w:szCs w:val="20"/>
        </w:rPr>
        <w:tab/>
        <w:t xml:space="preserve">DAM SPP for CCP Logical Resource Node is used as the Settlement Price for CCP Three-Part Supply Offers. </w:t>
      </w:r>
    </w:p>
    <w:p w14:paraId="04C31071"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g.</w:t>
      </w:r>
      <w:r w:rsidRPr="00F25512">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w:t>
      </w:r>
      <w:r>
        <w:rPr>
          <w:rFonts w:ascii="Arial" w:hAnsi="Arial" w:cs="Arial"/>
          <w:sz w:val="20"/>
          <w:szCs w:val="20"/>
        </w:rPr>
        <w:t xml:space="preserve"> </w:t>
      </w:r>
      <w:r w:rsidRPr="00F25512">
        <w:rPr>
          <w:rFonts w:ascii="Arial" w:hAnsi="Arial" w:cs="Arial"/>
          <w:sz w:val="20"/>
          <w:szCs w:val="20"/>
        </w:rPr>
        <w:t xml:space="preserve"> Note that the assumption here is that there is no congestion between the Resource Connectivity Node of the CCU and the Resource Node.</w:t>
      </w:r>
    </w:p>
    <w:p w14:paraId="4A5A72FA"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h.</w:t>
      </w:r>
      <w:r w:rsidRPr="00F25512">
        <w:rPr>
          <w:rFonts w:ascii="Arial" w:hAnsi="Arial" w:cs="Arial"/>
          <w:sz w:val="20"/>
          <w:szCs w:val="20"/>
        </w:rPr>
        <w:tab/>
        <w:t xml:space="preserve">RTM LMP for CCP Logical Resource Node when the CCP is On-Line is calculated based on the weighted average of Shift Factors at CCU Resource Connectivity Nodes using telemetered outputs of CCU Resources that are online in current CCP configuration as weights. </w:t>
      </w:r>
      <w:r>
        <w:rPr>
          <w:rFonts w:ascii="Arial" w:hAnsi="Arial" w:cs="Arial"/>
          <w:sz w:val="20"/>
          <w:szCs w:val="20"/>
        </w:rPr>
        <w:t xml:space="preserve"> </w:t>
      </w:r>
      <w:r w:rsidRPr="00F25512">
        <w:rPr>
          <w:rFonts w:ascii="Arial" w:hAnsi="Arial" w:cs="Arial"/>
          <w:sz w:val="20"/>
          <w:szCs w:val="20"/>
        </w:rPr>
        <w:t>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0AF9B5F1" w14:textId="77777777" w:rsidR="00EF3C96" w:rsidRPr="00FA7FA7" w:rsidRDefault="00EF3C96" w:rsidP="00EF3C96">
      <w:pPr>
        <w:spacing w:before="120" w:after="120"/>
        <w:ind w:left="1080" w:hanging="360"/>
        <w:rPr>
          <w:rFonts w:ascii="Arial" w:hAnsi="Arial" w:cs="Arial"/>
          <w:sz w:val="20"/>
          <w:szCs w:val="20"/>
        </w:rPr>
      </w:pPr>
      <w:proofErr w:type="spellStart"/>
      <w:r w:rsidRPr="00F25512">
        <w:rPr>
          <w:rFonts w:ascii="Arial" w:hAnsi="Arial" w:cs="Arial"/>
          <w:sz w:val="20"/>
          <w:szCs w:val="20"/>
        </w:rPr>
        <w:t>i</w:t>
      </w:r>
      <w:proofErr w:type="spellEnd"/>
      <w:r w:rsidRPr="00F25512">
        <w:rPr>
          <w:rFonts w:ascii="Arial" w:hAnsi="Arial" w:cs="Arial"/>
          <w:sz w:val="20"/>
          <w:szCs w:val="20"/>
        </w:rPr>
        <w:t>.</w:t>
      </w:r>
      <w:r w:rsidRPr="00F25512">
        <w:rPr>
          <w:rFonts w:ascii="Arial" w:hAnsi="Arial" w:cs="Arial"/>
          <w:sz w:val="20"/>
          <w:szCs w:val="20"/>
        </w:rPr>
        <w:tab/>
        <w:t>RTM SPP for the CCP Logical Resource Node is the Base Point or time weighted average of RTM LMPs at Logical Resource Node.</w:t>
      </w:r>
    </w:p>
    <w:p w14:paraId="28C59F37" w14:textId="77777777" w:rsidR="00EF3C96" w:rsidRPr="00FA7FA7" w:rsidRDefault="00EF3C96" w:rsidP="00EF3C96">
      <w:pPr>
        <w:tabs>
          <w:tab w:val="left" w:pos="1080"/>
        </w:tabs>
        <w:spacing w:before="120" w:after="120"/>
        <w:ind w:left="1080"/>
        <w:rPr>
          <w:rFonts w:ascii="Arial" w:hAnsi="Arial" w:cs="Arial"/>
          <w:sz w:val="20"/>
          <w:szCs w:val="20"/>
        </w:rPr>
      </w:pPr>
    </w:p>
    <w:p w14:paraId="4079D174" w14:textId="77777777" w:rsidR="00EF3C96" w:rsidRPr="00FA7FA7" w:rsidRDefault="00EF3C96" w:rsidP="00EF3C96">
      <w:pPr>
        <w:spacing w:before="120" w:after="120"/>
        <w:ind w:left="360" w:hanging="360"/>
        <w:rPr>
          <w:rFonts w:ascii="Arial" w:hAnsi="Arial" w:cs="Arial"/>
          <w:b/>
          <w:sz w:val="20"/>
          <w:szCs w:val="20"/>
        </w:rPr>
      </w:pPr>
      <w:r>
        <w:rPr>
          <w:rFonts w:ascii="Arial" w:hAnsi="Arial" w:cs="Arial"/>
          <w:b/>
          <w:sz w:val="20"/>
          <w:szCs w:val="20"/>
        </w:rPr>
        <w:t>5.</w:t>
      </w:r>
      <w:r>
        <w:rPr>
          <w:rFonts w:ascii="Arial" w:hAnsi="Arial" w:cs="Arial"/>
          <w:b/>
          <w:sz w:val="20"/>
          <w:szCs w:val="20"/>
        </w:rPr>
        <w:tab/>
      </w:r>
      <w:r w:rsidRPr="00FA7FA7">
        <w:rPr>
          <w:rFonts w:ascii="Arial" w:hAnsi="Arial" w:cs="Arial"/>
          <w:b/>
          <w:sz w:val="20"/>
          <w:szCs w:val="20"/>
        </w:rPr>
        <w:t>Private Use Network (PUN) Modeling</w:t>
      </w:r>
    </w:p>
    <w:p w14:paraId="1C652C21"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705AB16C"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 xml:space="preserve">At a PUN, after all the Generation Resource Nodes, CCP Logical Resource Nodes and CCU Resource Nodes are placed (if applicable), if none of the Generation Resource Nodes or CCU Resource Nodes are placed where the EPS Meter is effectively located, then this is the location of the PUN Resource Node. </w:t>
      </w:r>
    </w:p>
    <w:p w14:paraId="6255685B"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located that is measuring the flow at a </w:t>
      </w:r>
      <w:r>
        <w:rPr>
          <w:rFonts w:ascii="Arial" w:hAnsi="Arial" w:cs="Arial"/>
          <w:sz w:val="20"/>
          <w:szCs w:val="20"/>
        </w:rPr>
        <w:t xml:space="preserve">POI </w:t>
      </w:r>
      <w:r w:rsidRPr="00FA7FA7">
        <w:rPr>
          <w:rFonts w:ascii="Arial" w:hAnsi="Arial" w:cs="Arial"/>
          <w:sz w:val="20"/>
          <w:szCs w:val="20"/>
        </w:rPr>
        <w:t>with ERCOT.</w:t>
      </w:r>
    </w:p>
    <w:p w14:paraId="01914919"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3DADF5FC"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 Resources.</w:t>
      </w:r>
    </w:p>
    <w:p w14:paraId="55C29D56"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261ADAEA"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lastRenderedPageBreak/>
        <w:t>f.</w:t>
      </w:r>
      <w:r>
        <w:rPr>
          <w:rFonts w:ascii="Arial" w:hAnsi="Arial" w:cs="Arial"/>
          <w:sz w:val="20"/>
          <w:szCs w:val="20"/>
        </w:rPr>
        <w:tab/>
      </w:r>
      <w:r w:rsidRPr="00FA7FA7">
        <w:rPr>
          <w:rFonts w:ascii="Arial" w:hAnsi="Arial" w:cs="Arial"/>
          <w:sz w:val="20"/>
          <w:szCs w:val="20"/>
        </w:rPr>
        <w:t>Only PTP and DAM Energy Bids and Energy</w:t>
      </w:r>
      <w:r>
        <w:rPr>
          <w:rFonts w:ascii="Arial" w:hAnsi="Arial" w:cs="Arial"/>
          <w:sz w:val="20"/>
          <w:szCs w:val="20"/>
        </w:rPr>
        <w:t>-</w:t>
      </w:r>
      <w:r w:rsidRPr="00FA7FA7">
        <w:rPr>
          <w:rFonts w:ascii="Arial" w:hAnsi="Arial" w:cs="Arial"/>
          <w:sz w:val="20"/>
          <w:szCs w:val="20"/>
        </w:rPr>
        <w:t xml:space="preserve">Only Offers can be submitted at PUN Resource Node. </w:t>
      </w:r>
    </w:p>
    <w:p w14:paraId="6F4D0158"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at the Electrical Bus of the PUN Resource Node. </w:t>
      </w:r>
    </w:p>
    <w:p w14:paraId="783991F7"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Cleared quantities are settled at PUN Resource Node Settlement Prices.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55A45215" w14:textId="77777777" w:rsidTr="00A62E6D">
        <w:trPr>
          <w:trHeight w:val="206"/>
        </w:trPr>
        <w:tc>
          <w:tcPr>
            <w:tcW w:w="9350" w:type="dxa"/>
            <w:shd w:val="pct12" w:color="auto" w:fill="auto"/>
          </w:tcPr>
          <w:p w14:paraId="53A19A74" w14:textId="77777777" w:rsidR="00EF3C96" w:rsidRDefault="00EF3C96" w:rsidP="00A62E6D">
            <w:pPr>
              <w:pStyle w:val="Instructions"/>
              <w:spacing w:before="120"/>
            </w:pPr>
            <w:r>
              <w:t xml:space="preserve">[OBDRR046 and OBDRR052:  Replace applicable portions of Section 5.1 above with the following upon system implementation of NPRR1188; or </w:t>
            </w:r>
            <w:r w:rsidRPr="003C4C01">
              <w:t xml:space="preserve">upon system implementation of </w:t>
            </w:r>
            <w:r>
              <w:t>NPRR1246, respectively:]</w:t>
            </w:r>
          </w:p>
          <w:p w14:paraId="79AF395E" w14:textId="77777777" w:rsidR="00EF3C96" w:rsidRPr="00FA7FA7" w:rsidRDefault="00EF3C96" w:rsidP="00A62E6D">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5238B432"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At a PUN, after all the Generation</w:t>
            </w:r>
            <w:r>
              <w:rPr>
                <w:rFonts w:ascii="Arial" w:hAnsi="Arial" w:cs="Arial"/>
                <w:sz w:val="20"/>
                <w:szCs w:val="20"/>
              </w:rPr>
              <w:t>/CLR</w:t>
            </w:r>
            <w:r w:rsidRPr="00FA7FA7">
              <w:rPr>
                <w:rFonts w:ascii="Arial" w:hAnsi="Arial" w:cs="Arial"/>
                <w:sz w:val="20"/>
                <w:szCs w:val="20"/>
              </w:rPr>
              <w:t xml:space="preserve"> Resource Nodes, CCP Logical Resource Nodes and CCU Resource Nodes are placed (if applicable), if none of the Generation</w:t>
            </w:r>
            <w:r>
              <w:rPr>
                <w:rFonts w:ascii="Arial" w:hAnsi="Arial" w:cs="Arial"/>
                <w:sz w:val="20"/>
                <w:szCs w:val="20"/>
              </w:rPr>
              <w:t>/CLR</w:t>
            </w:r>
            <w:r w:rsidRPr="00FA7FA7">
              <w:rPr>
                <w:rFonts w:ascii="Arial" w:hAnsi="Arial" w:cs="Arial"/>
                <w:sz w:val="20"/>
                <w:szCs w:val="20"/>
              </w:rPr>
              <w:t xml:space="preserve"> Resource Nodes or CCU Resource Nodes are placed where the EPS Meter is effectively located, then this is the location of the PUN Resource Node. </w:t>
            </w:r>
          </w:p>
          <w:p w14:paraId="6465D57A"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located that is measuring the flow at a </w:t>
            </w:r>
            <w:r>
              <w:rPr>
                <w:rFonts w:ascii="Arial" w:hAnsi="Arial" w:cs="Arial"/>
                <w:sz w:val="20"/>
                <w:szCs w:val="20"/>
              </w:rPr>
              <w:t xml:space="preserve">POI </w:t>
            </w:r>
            <w:r w:rsidRPr="00FA7FA7">
              <w:rPr>
                <w:rFonts w:ascii="Arial" w:hAnsi="Arial" w:cs="Arial"/>
                <w:sz w:val="20"/>
                <w:szCs w:val="20"/>
              </w:rPr>
              <w:t>with ERCOT.</w:t>
            </w:r>
          </w:p>
          <w:p w14:paraId="31BB9811"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04C5897D"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 Resources</w:t>
            </w:r>
            <w:r>
              <w:rPr>
                <w:rFonts w:ascii="Arial" w:hAnsi="Arial" w:cs="Arial"/>
                <w:sz w:val="20"/>
                <w:szCs w:val="20"/>
              </w:rPr>
              <w:t>, ESRs, or CLRs</w:t>
            </w:r>
            <w:r w:rsidRPr="00FA7FA7">
              <w:rPr>
                <w:rFonts w:ascii="Arial" w:hAnsi="Arial" w:cs="Arial"/>
                <w:sz w:val="20"/>
                <w:szCs w:val="20"/>
              </w:rPr>
              <w:t>.</w:t>
            </w:r>
          </w:p>
          <w:p w14:paraId="29383490"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6C453BF8"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Only PTP </w:t>
            </w:r>
            <w:r>
              <w:rPr>
                <w:rFonts w:ascii="Arial" w:hAnsi="Arial" w:cs="Arial"/>
                <w:sz w:val="20"/>
                <w:szCs w:val="20"/>
              </w:rPr>
              <w:t xml:space="preserve">Obligation Bids, </w:t>
            </w:r>
            <w:r w:rsidRPr="00FA7FA7">
              <w:rPr>
                <w:rFonts w:ascii="Arial" w:hAnsi="Arial" w:cs="Arial"/>
                <w:sz w:val="20"/>
                <w:szCs w:val="20"/>
              </w:rPr>
              <w:t>DAM Energy Bids</w:t>
            </w:r>
            <w:r>
              <w:rPr>
                <w:rFonts w:ascii="Arial" w:hAnsi="Arial" w:cs="Arial"/>
                <w:sz w:val="20"/>
                <w:szCs w:val="20"/>
              </w:rPr>
              <w:t>,</w:t>
            </w:r>
            <w:r w:rsidRPr="00FA7FA7">
              <w:rPr>
                <w:rFonts w:ascii="Arial" w:hAnsi="Arial" w:cs="Arial"/>
                <w:sz w:val="20"/>
                <w:szCs w:val="20"/>
              </w:rPr>
              <w:t xml:space="preserve"> and </w:t>
            </w:r>
            <w:r>
              <w:rPr>
                <w:rFonts w:ascii="Arial" w:hAnsi="Arial" w:cs="Arial"/>
                <w:sz w:val="20"/>
                <w:szCs w:val="20"/>
              </w:rPr>
              <w:t xml:space="preserve">DAM </w:t>
            </w:r>
            <w:r w:rsidRPr="00FA7FA7">
              <w:rPr>
                <w:rFonts w:ascii="Arial" w:hAnsi="Arial" w:cs="Arial"/>
                <w:sz w:val="20"/>
                <w:szCs w:val="20"/>
              </w:rPr>
              <w:t>Energy</w:t>
            </w:r>
            <w:r>
              <w:rPr>
                <w:rFonts w:ascii="Arial" w:hAnsi="Arial" w:cs="Arial"/>
                <w:sz w:val="20"/>
                <w:szCs w:val="20"/>
              </w:rPr>
              <w:t>-</w:t>
            </w:r>
            <w:r w:rsidRPr="00FA7FA7">
              <w:rPr>
                <w:rFonts w:ascii="Arial" w:hAnsi="Arial" w:cs="Arial"/>
                <w:sz w:val="20"/>
                <w:szCs w:val="20"/>
              </w:rPr>
              <w:t xml:space="preserve">Only Offers can be submitted at </w:t>
            </w:r>
            <w:r>
              <w:rPr>
                <w:rFonts w:ascii="Arial" w:hAnsi="Arial" w:cs="Arial"/>
                <w:sz w:val="20"/>
                <w:szCs w:val="20"/>
              </w:rPr>
              <w:t xml:space="preserve">a </w:t>
            </w:r>
            <w:r w:rsidRPr="00FA7FA7">
              <w:rPr>
                <w:rFonts w:ascii="Arial" w:hAnsi="Arial" w:cs="Arial"/>
                <w:sz w:val="20"/>
                <w:szCs w:val="20"/>
              </w:rPr>
              <w:t xml:space="preserve">PUN Resource Node. </w:t>
            </w:r>
          </w:p>
          <w:p w14:paraId="371A9A1F"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at the Electrical Bus of the PUN Resource Node. </w:t>
            </w:r>
          </w:p>
          <w:p w14:paraId="12976903" w14:textId="77777777" w:rsidR="00EF3C96" w:rsidRPr="002A29C3" w:rsidRDefault="00EF3C96" w:rsidP="00A62E6D">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DAM </w:t>
            </w:r>
            <w:r w:rsidRPr="00FA7FA7">
              <w:rPr>
                <w:rFonts w:ascii="Arial" w:hAnsi="Arial" w:cs="Arial"/>
                <w:sz w:val="20"/>
                <w:szCs w:val="20"/>
              </w:rPr>
              <w:t xml:space="preserve">Cleared quantities are settled at PUN Resource Node </w:t>
            </w:r>
            <w:r>
              <w:rPr>
                <w:rFonts w:ascii="Arial" w:hAnsi="Arial" w:cs="Arial"/>
                <w:sz w:val="20"/>
                <w:szCs w:val="20"/>
              </w:rPr>
              <w:t>SPP</w:t>
            </w:r>
            <w:r w:rsidRPr="00FA7FA7">
              <w:rPr>
                <w:rFonts w:ascii="Arial" w:hAnsi="Arial" w:cs="Arial"/>
                <w:sz w:val="20"/>
                <w:szCs w:val="20"/>
              </w:rPr>
              <w:t>.</w:t>
            </w:r>
          </w:p>
        </w:tc>
      </w:tr>
    </w:tbl>
    <w:p w14:paraId="1BEDE019" w14:textId="77777777" w:rsidR="00EF3C96" w:rsidRPr="00FA7FA7" w:rsidRDefault="00EF3C96" w:rsidP="00EF3C96">
      <w:pPr>
        <w:spacing w:before="24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p>
    <w:p w14:paraId="0FBAEB36" w14:textId="77777777" w:rsidR="00EF3C96" w:rsidRPr="009B2239" w:rsidRDefault="00EF3C96" w:rsidP="00EF3C96">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Pr>
          <w:rFonts w:ascii="Arial" w:hAnsi="Arial" w:cs="Arial"/>
          <w:sz w:val="20"/>
          <w:szCs w:val="20"/>
        </w:rPr>
        <w:t xml:space="preserve">The Resource </w:t>
      </w:r>
      <w:r w:rsidRPr="009B2239">
        <w:rPr>
          <w:rFonts w:ascii="Arial" w:hAnsi="Arial" w:cs="Arial"/>
          <w:sz w:val="20"/>
          <w:szCs w:val="20"/>
        </w:rPr>
        <w:t xml:space="preserve">Connectivity Node for </w:t>
      </w:r>
      <w:r>
        <w:rPr>
          <w:rFonts w:ascii="Arial" w:hAnsi="Arial" w:cs="Arial"/>
          <w:sz w:val="20"/>
          <w:szCs w:val="20"/>
        </w:rPr>
        <w:t xml:space="preserve">a </w:t>
      </w:r>
      <w:r w:rsidRPr="009B2239">
        <w:rPr>
          <w:rFonts w:ascii="Arial" w:hAnsi="Arial" w:cs="Arial"/>
          <w:sz w:val="20"/>
          <w:szCs w:val="20"/>
        </w:rPr>
        <w:t xml:space="preserve">PUN Generation Resource represents the Electrical Bus where </w:t>
      </w:r>
      <w:r>
        <w:rPr>
          <w:rFonts w:ascii="Arial" w:hAnsi="Arial" w:cs="Arial"/>
          <w:sz w:val="20"/>
          <w:szCs w:val="20"/>
        </w:rPr>
        <w:t xml:space="preserve">the </w:t>
      </w:r>
      <w:r w:rsidRPr="009B2239">
        <w:rPr>
          <w:rFonts w:ascii="Arial" w:hAnsi="Arial" w:cs="Arial"/>
          <w:sz w:val="20"/>
          <w:szCs w:val="20"/>
        </w:rPr>
        <w:t>physical Resource is connected.</w:t>
      </w:r>
    </w:p>
    <w:p w14:paraId="10DE3F13" w14:textId="77777777" w:rsidR="00EF3C96" w:rsidRPr="00FA7FA7" w:rsidRDefault="00EF3C96" w:rsidP="00EF3C96">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p>
    <w:p w14:paraId="3926882E"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t xml:space="preserve">The </w:t>
      </w:r>
      <w:r w:rsidRPr="00FA7FA7">
        <w:rPr>
          <w:rFonts w:ascii="Arial" w:hAnsi="Arial" w:cs="Arial"/>
          <w:sz w:val="20"/>
          <w:szCs w:val="20"/>
        </w:rPr>
        <w:t xml:space="preserve">Resource Node for </w:t>
      </w:r>
      <w:r>
        <w:rPr>
          <w:rFonts w:ascii="Arial" w:hAnsi="Arial" w:cs="Arial"/>
          <w:sz w:val="20"/>
          <w:szCs w:val="20"/>
        </w:rPr>
        <w:t xml:space="preserve">a </w:t>
      </w:r>
      <w:r w:rsidRPr="00FA7FA7">
        <w:rPr>
          <w:rFonts w:ascii="Arial" w:hAnsi="Arial" w:cs="Arial"/>
          <w:sz w:val="20"/>
          <w:szCs w:val="20"/>
        </w:rPr>
        <w:t xml:space="preserve">PUN Generation Resource represents the Electrical Bus where </w:t>
      </w:r>
      <w:r>
        <w:rPr>
          <w:rFonts w:ascii="Arial" w:hAnsi="Arial" w:cs="Arial"/>
          <w:sz w:val="20"/>
          <w:szCs w:val="20"/>
        </w:rPr>
        <w:t xml:space="preserve">the </w:t>
      </w:r>
      <w:r w:rsidRPr="00FA7FA7">
        <w:rPr>
          <w:rFonts w:ascii="Arial" w:hAnsi="Arial" w:cs="Arial"/>
          <w:sz w:val="20"/>
          <w:szCs w:val="20"/>
        </w:rPr>
        <w:t xml:space="preserve">Settlement Point for </w:t>
      </w:r>
      <w:r>
        <w:rPr>
          <w:rFonts w:ascii="Arial" w:hAnsi="Arial" w:cs="Arial"/>
          <w:sz w:val="20"/>
          <w:szCs w:val="20"/>
        </w:rPr>
        <w:t xml:space="preserve">the </w:t>
      </w:r>
      <w:r w:rsidRPr="00FA7FA7">
        <w:rPr>
          <w:rFonts w:ascii="Arial" w:hAnsi="Arial" w:cs="Arial"/>
          <w:sz w:val="20"/>
          <w:szCs w:val="20"/>
        </w:rPr>
        <w:t>PUN Generation Resource is located.</w:t>
      </w:r>
    </w:p>
    <w:p w14:paraId="1643231B"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t xml:space="preserve">The </w:t>
      </w:r>
      <w:r w:rsidRPr="00FA7FA7">
        <w:rPr>
          <w:rFonts w:ascii="Arial" w:hAnsi="Arial" w:cs="Arial"/>
          <w:sz w:val="20"/>
          <w:szCs w:val="20"/>
        </w:rPr>
        <w:t xml:space="preserve">Resource Node for </w:t>
      </w:r>
      <w:r>
        <w:rPr>
          <w:rFonts w:ascii="Arial" w:hAnsi="Arial" w:cs="Arial"/>
          <w:sz w:val="20"/>
          <w:szCs w:val="20"/>
        </w:rPr>
        <w:t xml:space="preserve">a </w:t>
      </w:r>
      <w:r w:rsidRPr="00FA7FA7">
        <w:rPr>
          <w:rFonts w:ascii="Arial" w:hAnsi="Arial" w:cs="Arial"/>
          <w:sz w:val="20"/>
          <w:szCs w:val="20"/>
        </w:rPr>
        <w:t>PUN Generation Resource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28A686D8"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 is a Settlement Point.</w:t>
      </w:r>
    </w:p>
    <w:p w14:paraId="178FE39D"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energy offers represent </w:t>
      </w:r>
      <w:r>
        <w:rPr>
          <w:rFonts w:ascii="Arial" w:hAnsi="Arial" w:cs="Arial"/>
          <w:sz w:val="20"/>
          <w:szCs w:val="20"/>
        </w:rPr>
        <w:t xml:space="preserve">the </w:t>
      </w:r>
      <w:r w:rsidRPr="00FA7FA7">
        <w:rPr>
          <w:rFonts w:ascii="Arial" w:hAnsi="Arial" w:cs="Arial"/>
          <w:sz w:val="20"/>
          <w:szCs w:val="20"/>
        </w:rPr>
        <w:t>net to grid in respect to PUN self-served load.</w:t>
      </w:r>
    </w:p>
    <w:p w14:paraId="061BBB08"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w:t>
      </w:r>
      <w:r>
        <w:rPr>
          <w:rFonts w:ascii="Arial" w:hAnsi="Arial" w:cs="Arial"/>
          <w:sz w:val="20"/>
          <w:szCs w:val="20"/>
        </w:rPr>
        <w:t>s</w:t>
      </w:r>
      <w:r w:rsidRPr="00FA7FA7">
        <w:rPr>
          <w:rFonts w:ascii="Arial" w:hAnsi="Arial" w:cs="Arial"/>
          <w:sz w:val="20"/>
          <w:szCs w:val="20"/>
        </w:rPr>
        <w:t xml:space="preserve"> and Ancillary Service Offers can be submitted for PUN Generation Resource for the excess capacity and energy not used to serve the PUN self-serve Load.</w:t>
      </w:r>
    </w:p>
    <w:p w14:paraId="70E2CFD6"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Resource-specific Offers for PUN Generation Resources are settled at SPPs at Resource Nodes for PUN Generation Resources.</w:t>
      </w:r>
    </w:p>
    <w:p w14:paraId="484C2BD8" w14:textId="77777777" w:rsidR="00EF3C96" w:rsidRPr="00FA7FA7" w:rsidRDefault="00EF3C96" w:rsidP="00EF3C96">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2D3AD4E9"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lastRenderedPageBreak/>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and DAM Energy Bids and DAM Energy-</w:t>
      </w:r>
      <w:r w:rsidRPr="00BD32AA">
        <w:rPr>
          <w:rFonts w:ascii="Arial" w:hAnsi="Arial" w:cs="Arial"/>
          <w:sz w:val="20"/>
          <w:szCs w:val="20"/>
        </w:rPr>
        <w:t>Only Offers can be submitted at PUN Resource Nodes.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14F1ADA5" w14:textId="77777777" w:rsidTr="00A62E6D">
        <w:trPr>
          <w:trHeight w:val="206"/>
        </w:trPr>
        <w:tc>
          <w:tcPr>
            <w:tcW w:w="9350" w:type="dxa"/>
            <w:shd w:val="pct12" w:color="auto" w:fill="auto"/>
          </w:tcPr>
          <w:p w14:paraId="4506C782" w14:textId="77777777" w:rsidR="00EF3C96" w:rsidRDefault="00EF3C96" w:rsidP="00A62E6D">
            <w:pPr>
              <w:pStyle w:val="Instructions"/>
              <w:spacing w:before="120"/>
            </w:pPr>
            <w:r>
              <w:t xml:space="preserve">[OBDRR046 and OBDRR052:  Replace applicable portions of Section 5.2 above with the following upon system implementation of NPRR1188; or </w:t>
            </w:r>
            <w:r w:rsidRPr="003C4C01">
              <w:t xml:space="preserve">upon system implementation of </w:t>
            </w:r>
            <w:r>
              <w:t>NPRR1246, respectively:]</w:t>
            </w:r>
          </w:p>
          <w:p w14:paraId="3020B067" w14:textId="77777777" w:rsidR="00EF3C96" w:rsidRPr="00FA7FA7" w:rsidRDefault="00EF3C96" w:rsidP="00A62E6D">
            <w:pPr>
              <w:spacing w:before="12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r>
              <w:rPr>
                <w:rFonts w:ascii="Arial" w:hAnsi="Arial" w:cs="Arial"/>
                <w:sz w:val="20"/>
                <w:szCs w:val="20"/>
              </w:rPr>
              <w:t>s, PUN ESRs, and PUN CLRs</w:t>
            </w:r>
          </w:p>
          <w:p w14:paraId="711C21A7" w14:textId="77777777" w:rsidR="00EF3C96" w:rsidRPr="009B2239" w:rsidRDefault="00EF3C96" w:rsidP="00A62E6D">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Pr>
                <w:rFonts w:ascii="Arial" w:hAnsi="Arial" w:cs="Arial"/>
                <w:sz w:val="20"/>
                <w:szCs w:val="20"/>
              </w:rPr>
              <w:t xml:space="preserve">The Resource </w:t>
            </w:r>
            <w:r w:rsidRPr="009B2239">
              <w:rPr>
                <w:rFonts w:ascii="Arial" w:hAnsi="Arial" w:cs="Arial"/>
                <w:sz w:val="20"/>
                <w:szCs w:val="20"/>
              </w:rPr>
              <w:t xml:space="preserve">Connectivity Node for </w:t>
            </w:r>
            <w:r>
              <w:rPr>
                <w:rFonts w:ascii="Arial" w:hAnsi="Arial" w:cs="Arial"/>
                <w:sz w:val="20"/>
                <w:szCs w:val="20"/>
              </w:rPr>
              <w:t xml:space="preserve">a </w:t>
            </w:r>
            <w:r w:rsidRPr="009B2239">
              <w:rPr>
                <w:rFonts w:ascii="Arial" w:hAnsi="Arial" w:cs="Arial"/>
                <w:sz w:val="20"/>
                <w:szCs w:val="20"/>
              </w:rPr>
              <w:t>PUN Generation Resource</w:t>
            </w:r>
            <w:r>
              <w:rPr>
                <w:rFonts w:ascii="Arial" w:hAnsi="Arial" w:cs="Arial"/>
                <w:sz w:val="20"/>
                <w:szCs w:val="20"/>
              </w:rPr>
              <w:t>, PUN ESR, or PUN CLR</w:t>
            </w:r>
            <w:r w:rsidRPr="009B2239">
              <w:rPr>
                <w:rFonts w:ascii="Arial" w:hAnsi="Arial" w:cs="Arial"/>
                <w:sz w:val="20"/>
                <w:szCs w:val="20"/>
              </w:rPr>
              <w:t xml:space="preserve"> represents the Electrical Bus where </w:t>
            </w:r>
            <w:r>
              <w:rPr>
                <w:rFonts w:ascii="Arial" w:hAnsi="Arial" w:cs="Arial"/>
                <w:sz w:val="20"/>
                <w:szCs w:val="20"/>
              </w:rPr>
              <w:t xml:space="preserve">the </w:t>
            </w:r>
            <w:r w:rsidRPr="009B2239">
              <w:rPr>
                <w:rFonts w:ascii="Arial" w:hAnsi="Arial" w:cs="Arial"/>
                <w:sz w:val="20"/>
                <w:szCs w:val="20"/>
              </w:rPr>
              <w:t>physical Resource is connected</w:t>
            </w:r>
            <w:r w:rsidRPr="001B0D02">
              <w:rPr>
                <w:rFonts w:ascii="Arial" w:hAnsi="Arial" w:cs="Arial"/>
                <w:sz w:val="20"/>
                <w:szCs w:val="20"/>
              </w:rPr>
              <w:t xml:space="preserve"> </w:t>
            </w:r>
            <w:r>
              <w:rPr>
                <w:rFonts w:ascii="Arial" w:hAnsi="Arial" w:cs="Arial"/>
                <w:sz w:val="20"/>
                <w:szCs w:val="20"/>
              </w:rPr>
              <w:t>or the Connectivity Node of the CIM Load that the CLR is mapped to</w:t>
            </w:r>
            <w:r w:rsidRPr="009B2239">
              <w:rPr>
                <w:rFonts w:ascii="Arial" w:hAnsi="Arial" w:cs="Arial"/>
                <w:sz w:val="20"/>
                <w:szCs w:val="20"/>
              </w:rPr>
              <w:t>.</w:t>
            </w:r>
          </w:p>
          <w:p w14:paraId="5F43F362" w14:textId="77777777" w:rsidR="00EF3C96" w:rsidRPr="00FA7FA7" w:rsidRDefault="00EF3C96" w:rsidP="00A62E6D">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r w:rsidRPr="001B0D02">
              <w:rPr>
                <w:rFonts w:ascii="Arial" w:hAnsi="Arial" w:cs="Arial"/>
                <w:sz w:val="20"/>
                <w:szCs w:val="20"/>
              </w:rPr>
              <w:t xml:space="preserve"> </w:t>
            </w:r>
            <w:r>
              <w:rPr>
                <w:rFonts w:ascii="Arial" w:hAnsi="Arial" w:cs="Arial"/>
                <w:sz w:val="20"/>
                <w:szCs w:val="20"/>
              </w:rPr>
              <w:t>and CLR consumption is withdrawn at the Resource Connectivity Nodes</w:t>
            </w:r>
            <w:r w:rsidRPr="009B2239">
              <w:rPr>
                <w:rFonts w:ascii="Arial" w:hAnsi="Arial" w:cs="Arial"/>
                <w:sz w:val="20"/>
                <w:szCs w:val="20"/>
              </w:rPr>
              <w:t>.</w:t>
            </w:r>
          </w:p>
          <w:p w14:paraId="4CDCF036"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t xml:space="preserve">The </w:t>
            </w:r>
            <w:r w:rsidRPr="00FA7FA7">
              <w:rPr>
                <w:rFonts w:ascii="Arial" w:hAnsi="Arial" w:cs="Arial"/>
                <w:sz w:val="20"/>
                <w:szCs w:val="20"/>
              </w:rPr>
              <w:t xml:space="preserve">Resource Node for </w:t>
            </w:r>
            <w:r>
              <w:rPr>
                <w:rFonts w:ascii="Arial" w:hAnsi="Arial" w:cs="Arial"/>
                <w:sz w:val="20"/>
                <w:szCs w:val="20"/>
              </w:rPr>
              <w:t xml:space="preserve">a </w:t>
            </w:r>
            <w:r w:rsidRPr="00FA7FA7">
              <w:rPr>
                <w:rFonts w:ascii="Arial" w:hAnsi="Arial" w:cs="Arial"/>
                <w:sz w:val="20"/>
                <w:szCs w:val="20"/>
              </w:rPr>
              <w:t>PUN Generation Resource</w:t>
            </w:r>
            <w:r>
              <w:rPr>
                <w:rFonts w:ascii="Arial" w:hAnsi="Arial" w:cs="Arial"/>
                <w:sz w:val="20"/>
                <w:szCs w:val="20"/>
              </w:rPr>
              <w:t>, PUN ESR, or PUN CLR</w:t>
            </w:r>
            <w:r w:rsidRPr="00FA7FA7">
              <w:rPr>
                <w:rFonts w:ascii="Arial" w:hAnsi="Arial" w:cs="Arial"/>
                <w:sz w:val="20"/>
                <w:szCs w:val="20"/>
              </w:rPr>
              <w:t xml:space="preserve"> represents the Electrical Bus where </w:t>
            </w:r>
            <w:r>
              <w:rPr>
                <w:rFonts w:ascii="Arial" w:hAnsi="Arial" w:cs="Arial"/>
                <w:sz w:val="20"/>
                <w:szCs w:val="20"/>
              </w:rPr>
              <w:t xml:space="preserve">the </w:t>
            </w:r>
            <w:r w:rsidRPr="00FA7FA7">
              <w:rPr>
                <w:rFonts w:ascii="Arial" w:hAnsi="Arial" w:cs="Arial"/>
                <w:sz w:val="20"/>
                <w:szCs w:val="20"/>
              </w:rPr>
              <w:t xml:space="preserve">Settlement Point for </w:t>
            </w:r>
            <w:r>
              <w:rPr>
                <w:rFonts w:ascii="Arial" w:hAnsi="Arial" w:cs="Arial"/>
                <w:sz w:val="20"/>
                <w:szCs w:val="20"/>
              </w:rPr>
              <w:t xml:space="preserve">the </w:t>
            </w:r>
            <w:r w:rsidRPr="00FA7FA7">
              <w:rPr>
                <w:rFonts w:ascii="Arial" w:hAnsi="Arial" w:cs="Arial"/>
                <w:sz w:val="20"/>
                <w:szCs w:val="20"/>
              </w:rPr>
              <w:t>PUN Generation Resource</w:t>
            </w:r>
            <w:r>
              <w:rPr>
                <w:rFonts w:ascii="Arial" w:hAnsi="Arial" w:cs="Arial"/>
                <w:sz w:val="20"/>
                <w:szCs w:val="20"/>
              </w:rPr>
              <w:t>, PUN ESR, or PUN CLR</w:t>
            </w:r>
            <w:r w:rsidRPr="00FA7FA7">
              <w:rPr>
                <w:rFonts w:ascii="Arial" w:hAnsi="Arial" w:cs="Arial"/>
                <w:sz w:val="20"/>
                <w:szCs w:val="20"/>
              </w:rPr>
              <w:t xml:space="preserve"> is located.</w:t>
            </w:r>
          </w:p>
          <w:p w14:paraId="52F819E3"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t xml:space="preserve">The </w:t>
            </w:r>
            <w:r w:rsidRPr="00FA7FA7">
              <w:rPr>
                <w:rFonts w:ascii="Arial" w:hAnsi="Arial" w:cs="Arial"/>
                <w:sz w:val="20"/>
                <w:szCs w:val="20"/>
              </w:rPr>
              <w:t xml:space="preserve">Resource Node for </w:t>
            </w:r>
            <w:r>
              <w:rPr>
                <w:rFonts w:ascii="Arial" w:hAnsi="Arial" w:cs="Arial"/>
                <w:sz w:val="20"/>
                <w:szCs w:val="20"/>
              </w:rPr>
              <w:t xml:space="preserve">a </w:t>
            </w:r>
            <w:r w:rsidRPr="00FA7FA7">
              <w:rPr>
                <w:rFonts w:ascii="Arial" w:hAnsi="Arial" w:cs="Arial"/>
                <w:sz w:val="20"/>
                <w:szCs w:val="20"/>
              </w:rPr>
              <w:t>PUN Generation Resource</w:t>
            </w:r>
            <w:r>
              <w:rPr>
                <w:rFonts w:ascii="Arial" w:hAnsi="Arial" w:cs="Arial"/>
                <w:sz w:val="20"/>
                <w:szCs w:val="20"/>
              </w:rPr>
              <w:t>, PUN ESR, or PUN CLR</w:t>
            </w:r>
            <w:r w:rsidRPr="00FA7FA7">
              <w:rPr>
                <w:rFonts w:ascii="Arial" w:hAnsi="Arial" w:cs="Arial"/>
                <w:sz w:val="20"/>
                <w:szCs w:val="20"/>
              </w:rPr>
              <w:t xml:space="preserv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1306043E"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w:t>
            </w:r>
            <w:r>
              <w:rPr>
                <w:rFonts w:ascii="Arial" w:hAnsi="Arial" w:cs="Arial"/>
                <w:sz w:val="20"/>
                <w:szCs w:val="20"/>
              </w:rPr>
              <w:t>, PUN ESR, or PUN CLR</w:t>
            </w:r>
            <w:r w:rsidRPr="00FA7FA7">
              <w:rPr>
                <w:rFonts w:ascii="Arial" w:hAnsi="Arial" w:cs="Arial"/>
                <w:sz w:val="20"/>
                <w:szCs w:val="20"/>
              </w:rPr>
              <w:t xml:space="preserve"> is a Settlement Point.</w:t>
            </w:r>
          </w:p>
          <w:p w14:paraId="68DD6BC7"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energy offers represent </w:t>
            </w:r>
            <w:r>
              <w:rPr>
                <w:rFonts w:ascii="Arial" w:hAnsi="Arial" w:cs="Arial"/>
                <w:sz w:val="20"/>
                <w:szCs w:val="20"/>
              </w:rPr>
              <w:t xml:space="preserve">the </w:t>
            </w:r>
            <w:r w:rsidRPr="00FA7FA7">
              <w:rPr>
                <w:rFonts w:ascii="Arial" w:hAnsi="Arial" w:cs="Arial"/>
                <w:sz w:val="20"/>
                <w:szCs w:val="20"/>
              </w:rPr>
              <w:t>net to grid in respect to PUN self-served load</w:t>
            </w:r>
            <w:r>
              <w:rPr>
                <w:rFonts w:ascii="Arial" w:hAnsi="Arial" w:cs="Arial"/>
                <w:sz w:val="20"/>
                <w:szCs w:val="20"/>
              </w:rPr>
              <w:t xml:space="preserve"> excluding CLR energy consumption</w:t>
            </w:r>
            <w:r w:rsidRPr="00FA7FA7">
              <w:rPr>
                <w:rFonts w:ascii="Arial" w:hAnsi="Arial" w:cs="Arial"/>
                <w:sz w:val="20"/>
                <w:szCs w:val="20"/>
              </w:rPr>
              <w:t>.</w:t>
            </w:r>
            <w:r>
              <w:rPr>
                <w:rFonts w:ascii="Arial" w:hAnsi="Arial" w:cs="Arial"/>
                <w:sz w:val="20"/>
                <w:szCs w:val="20"/>
              </w:rPr>
              <w:t xml:space="preserve">  PUN CLR Energy Bid Curves represent the bid to buy of the CLR total energy consumption.</w:t>
            </w:r>
          </w:p>
          <w:p w14:paraId="117CA669"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w:t>
            </w:r>
            <w:r>
              <w:rPr>
                <w:rFonts w:ascii="Arial" w:hAnsi="Arial" w:cs="Arial"/>
                <w:sz w:val="20"/>
                <w:szCs w:val="20"/>
              </w:rPr>
              <w:t>s, Energy Bid/Offer Curves,</w:t>
            </w:r>
            <w:r w:rsidRPr="00FA7FA7">
              <w:rPr>
                <w:rFonts w:ascii="Arial" w:hAnsi="Arial" w:cs="Arial"/>
                <w:sz w:val="20"/>
                <w:szCs w:val="20"/>
              </w:rPr>
              <w:t xml:space="preserve"> and Ancillary Service Offers can be submitted for </w:t>
            </w:r>
            <w:r>
              <w:rPr>
                <w:rFonts w:ascii="Arial" w:hAnsi="Arial" w:cs="Arial"/>
                <w:sz w:val="20"/>
                <w:szCs w:val="20"/>
              </w:rPr>
              <w:t xml:space="preserve">a </w:t>
            </w:r>
            <w:r w:rsidRPr="00FA7FA7">
              <w:rPr>
                <w:rFonts w:ascii="Arial" w:hAnsi="Arial" w:cs="Arial"/>
                <w:sz w:val="20"/>
                <w:szCs w:val="20"/>
              </w:rPr>
              <w:t>PUN Generation Resource</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PUN ESR, or PUN CLR </w:t>
            </w:r>
            <w:r w:rsidRPr="00FA7FA7">
              <w:rPr>
                <w:rFonts w:ascii="Arial" w:hAnsi="Arial" w:cs="Arial"/>
                <w:sz w:val="20"/>
                <w:szCs w:val="20"/>
              </w:rPr>
              <w:t>for the excess capacity and energy not used to serve the PUN self-serve Load.</w:t>
            </w:r>
            <w:r>
              <w:rPr>
                <w:rFonts w:ascii="Arial" w:hAnsi="Arial" w:cs="Arial"/>
                <w:sz w:val="20"/>
                <w:szCs w:val="20"/>
              </w:rPr>
              <w:t xml:space="preserve">  CLR Energy Bid Curves and Ancillary Service Offers can be submitted for PUN CLR for its total capacity.</w:t>
            </w:r>
          </w:p>
          <w:p w14:paraId="7608B9F2"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Resource-</w:t>
            </w:r>
            <w:r>
              <w:rPr>
                <w:rFonts w:ascii="Arial" w:hAnsi="Arial" w:cs="Arial"/>
                <w:sz w:val="20"/>
                <w:szCs w:val="20"/>
              </w:rPr>
              <w:t>S</w:t>
            </w:r>
            <w:r w:rsidRPr="00FA7FA7">
              <w:rPr>
                <w:rFonts w:ascii="Arial" w:hAnsi="Arial" w:cs="Arial"/>
                <w:sz w:val="20"/>
                <w:szCs w:val="20"/>
              </w:rPr>
              <w:t xml:space="preserve">pecific </w:t>
            </w:r>
            <w:r>
              <w:rPr>
                <w:rFonts w:ascii="Arial" w:hAnsi="Arial" w:cs="Arial"/>
                <w:sz w:val="20"/>
                <w:szCs w:val="20"/>
              </w:rPr>
              <w:t xml:space="preserve">Offers </w:t>
            </w:r>
            <w:r w:rsidRPr="00FA7FA7">
              <w:rPr>
                <w:rFonts w:ascii="Arial" w:hAnsi="Arial" w:cs="Arial"/>
                <w:sz w:val="20"/>
                <w:szCs w:val="20"/>
              </w:rPr>
              <w:t>for PUN Generation Resources</w:t>
            </w:r>
            <w:r>
              <w:rPr>
                <w:rFonts w:ascii="Arial" w:hAnsi="Arial" w:cs="Arial"/>
                <w:sz w:val="20"/>
                <w:szCs w:val="20"/>
              </w:rPr>
              <w:t>, PUN ESRs, and PUN CLRs</w:t>
            </w:r>
            <w:r w:rsidRPr="00FA7FA7">
              <w:rPr>
                <w:rFonts w:ascii="Arial" w:hAnsi="Arial" w:cs="Arial"/>
                <w:sz w:val="20"/>
                <w:szCs w:val="20"/>
              </w:rPr>
              <w:t xml:space="preserve"> are settled </w:t>
            </w:r>
            <w:r>
              <w:rPr>
                <w:rFonts w:ascii="Arial" w:hAnsi="Arial" w:cs="Arial"/>
                <w:sz w:val="20"/>
                <w:szCs w:val="20"/>
              </w:rPr>
              <w:t>using</w:t>
            </w:r>
            <w:r w:rsidRPr="00FA7FA7">
              <w:rPr>
                <w:rFonts w:ascii="Arial" w:hAnsi="Arial" w:cs="Arial"/>
                <w:sz w:val="20"/>
                <w:szCs w:val="20"/>
              </w:rPr>
              <w:t xml:space="preserve"> SPPs at Resource Nodes for PUN Generation Resources</w:t>
            </w:r>
            <w:r>
              <w:rPr>
                <w:rFonts w:ascii="Arial" w:hAnsi="Arial" w:cs="Arial"/>
                <w:sz w:val="20"/>
                <w:szCs w:val="20"/>
              </w:rPr>
              <w:t>, PUN ESRs, and PUN CLRs</w:t>
            </w:r>
            <w:r w:rsidRPr="00FA7FA7">
              <w:rPr>
                <w:rFonts w:ascii="Arial" w:hAnsi="Arial" w:cs="Arial"/>
                <w:sz w:val="20"/>
                <w:szCs w:val="20"/>
              </w:rPr>
              <w:t>.</w:t>
            </w:r>
            <w:r>
              <w:rPr>
                <w:rFonts w:ascii="Arial" w:hAnsi="Arial" w:cs="Arial"/>
                <w:sz w:val="20"/>
                <w:szCs w:val="20"/>
              </w:rPr>
              <w:t xml:space="preserve"> </w:t>
            </w:r>
          </w:p>
          <w:p w14:paraId="47D274C5" w14:textId="77777777" w:rsidR="00EF3C96" w:rsidRPr="00FA7FA7" w:rsidRDefault="00EF3C96" w:rsidP="00A62E6D">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6FD68D25" w14:textId="77777777" w:rsidR="00EF3C96" w:rsidRPr="002A29C3" w:rsidRDefault="00EF3C96" w:rsidP="00A62E6D">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Obligation Bids, DAM Energy Bids, and DAM Energy-</w:t>
            </w:r>
            <w:r w:rsidRPr="00BD32AA">
              <w:rPr>
                <w:rFonts w:ascii="Arial" w:hAnsi="Arial" w:cs="Arial"/>
                <w:sz w:val="20"/>
                <w:szCs w:val="20"/>
              </w:rPr>
              <w:t>Only Offers can be submitted at PUN Resource Nodes.</w:t>
            </w:r>
          </w:p>
        </w:tc>
      </w:tr>
    </w:tbl>
    <w:p w14:paraId="169F4752" w14:textId="77777777" w:rsidR="00EF3C96" w:rsidRPr="00FA7FA7" w:rsidRDefault="00EF3C96" w:rsidP="00EF3C96">
      <w:pPr>
        <w:spacing w:before="240" w:after="120"/>
        <w:ind w:left="720" w:hanging="360"/>
        <w:rPr>
          <w:rFonts w:ascii="Arial" w:hAnsi="Arial" w:cs="Arial"/>
          <w:sz w:val="20"/>
          <w:szCs w:val="20"/>
        </w:rPr>
      </w:pPr>
      <w:r>
        <w:rPr>
          <w:rFonts w:ascii="Arial" w:hAnsi="Arial" w:cs="Arial"/>
          <w:sz w:val="20"/>
          <w:szCs w:val="20"/>
        </w:rPr>
        <w:t>5.3</w:t>
      </w:r>
      <w:r>
        <w:rPr>
          <w:rFonts w:ascii="Arial" w:hAnsi="Arial" w:cs="Arial"/>
          <w:sz w:val="20"/>
          <w:szCs w:val="20"/>
        </w:rPr>
        <w:tab/>
      </w:r>
      <w:r w:rsidRPr="00FA7FA7">
        <w:rPr>
          <w:rFonts w:ascii="Arial" w:hAnsi="Arial" w:cs="Arial"/>
          <w:sz w:val="20"/>
          <w:szCs w:val="20"/>
        </w:rPr>
        <w:t>CCP Modeling within a PUN</w:t>
      </w:r>
    </w:p>
    <w:p w14:paraId="777FC6FD"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CCP trains within a PUN are treated in the same way as any CCP within ERCOT.</w:t>
      </w:r>
    </w:p>
    <w:p w14:paraId="7C01CC92" w14:textId="77777777" w:rsidR="00EF3C96" w:rsidRPr="00FA7FA7" w:rsidRDefault="00EF3C96" w:rsidP="00EF3C96">
      <w:pPr>
        <w:tabs>
          <w:tab w:val="left" w:pos="1080"/>
        </w:tabs>
        <w:spacing w:before="120" w:after="120"/>
        <w:ind w:left="1080"/>
        <w:rPr>
          <w:rFonts w:ascii="Arial" w:hAnsi="Arial" w:cs="Arial"/>
          <w:sz w:val="20"/>
          <w:szCs w:val="20"/>
        </w:rPr>
      </w:pPr>
    </w:p>
    <w:p w14:paraId="6C11F632" w14:textId="77777777" w:rsidR="00EF3C96" w:rsidRPr="00FA7FA7" w:rsidRDefault="00EF3C96" w:rsidP="00EF3C96">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Pr="00FA7FA7">
        <w:rPr>
          <w:rFonts w:ascii="Arial" w:hAnsi="Arial" w:cs="Arial"/>
          <w:b/>
          <w:sz w:val="20"/>
          <w:szCs w:val="20"/>
        </w:rPr>
        <w:t>Settlement Points</w:t>
      </w:r>
    </w:p>
    <w:p w14:paraId="081ED16E"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r>
        <w:rPr>
          <w:rFonts w:ascii="Arial" w:hAnsi="Arial" w:cs="Arial"/>
          <w:sz w:val="20"/>
          <w:szCs w:val="20"/>
        </w:rPr>
        <w:t>,</w:t>
      </w:r>
      <w:r w:rsidRPr="00FA7FA7">
        <w:rPr>
          <w:rFonts w:ascii="Arial" w:hAnsi="Arial" w:cs="Arial"/>
          <w:sz w:val="20"/>
          <w:szCs w:val="20"/>
        </w:rPr>
        <w:t xml:space="preserve"> or Hub.</w:t>
      </w:r>
    </w:p>
    <w:p w14:paraId="215526C7"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 Resource Nodes, CCP Logical Resource Nodes, CCU Resource Nodes and PUN Resource Nodes.</w:t>
      </w:r>
    </w:p>
    <w:p w14:paraId="5ABD7483"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 Resource Nodes within ERCOT as well as within PUN</w:t>
      </w:r>
      <w:r>
        <w:rPr>
          <w:rFonts w:ascii="Arial" w:hAnsi="Arial" w:cs="Arial"/>
          <w:sz w:val="20"/>
          <w:szCs w:val="20"/>
        </w:rPr>
        <w:t>s</w:t>
      </w:r>
      <w:r w:rsidRPr="00FA7FA7">
        <w:rPr>
          <w:rFonts w:ascii="Arial" w:hAnsi="Arial" w:cs="Arial"/>
          <w:sz w:val="20"/>
          <w:szCs w:val="20"/>
        </w:rPr>
        <w:t xml:space="preserve"> are Settlement Points.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666E93BE" w14:textId="77777777" w:rsidTr="00A62E6D">
        <w:trPr>
          <w:trHeight w:val="206"/>
        </w:trPr>
        <w:tc>
          <w:tcPr>
            <w:tcW w:w="9350" w:type="dxa"/>
            <w:shd w:val="pct12" w:color="auto" w:fill="auto"/>
          </w:tcPr>
          <w:p w14:paraId="312BA5B9" w14:textId="77777777" w:rsidR="00EF3C96" w:rsidRDefault="00EF3C96" w:rsidP="00A62E6D">
            <w:pPr>
              <w:pStyle w:val="Instructions"/>
              <w:spacing w:before="120"/>
            </w:pPr>
            <w:r>
              <w:lastRenderedPageBreak/>
              <w:t xml:space="preserve">[OBDRR046 and OBDRR052:  Replace applicable portions of Section 6 above with the following upon system implementation of NPRR1188; </w:t>
            </w:r>
            <w:r w:rsidRPr="0034795F">
              <w:t xml:space="preserve">or upon system implementation of </w:t>
            </w:r>
            <w:r>
              <w:t>NPRR1246, respectively:]</w:t>
            </w:r>
          </w:p>
          <w:p w14:paraId="728185C4" w14:textId="77777777" w:rsidR="00EF3C96" w:rsidRPr="00FA7FA7" w:rsidRDefault="00EF3C96" w:rsidP="00A62E6D">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Pr="00FA7FA7">
              <w:rPr>
                <w:rFonts w:ascii="Arial" w:hAnsi="Arial" w:cs="Arial"/>
                <w:b/>
                <w:sz w:val="20"/>
                <w:szCs w:val="20"/>
              </w:rPr>
              <w:t>Settlement Points</w:t>
            </w:r>
          </w:p>
          <w:p w14:paraId="6DF5AF0E"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r>
              <w:rPr>
                <w:rFonts w:ascii="Arial" w:hAnsi="Arial" w:cs="Arial"/>
                <w:sz w:val="20"/>
                <w:szCs w:val="20"/>
              </w:rPr>
              <w:t>,</w:t>
            </w:r>
            <w:r w:rsidRPr="00FA7FA7">
              <w:rPr>
                <w:rFonts w:ascii="Arial" w:hAnsi="Arial" w:cs="Arial"/>
                <w:sz w:val="20"/>
                <w:szCs w:val="20"/>
              </w:rPr>
              <w:t xml:space="preserve"> or Hub.</w:t>
            </w:r>
          </w:p>
          <w:p w14:paraId="054999DC"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w:t>
            </w:r>
            <w:r>
              <w:rPr>
                <w:rFonts w:ascii="Arial" w:hAnsi="Arial" w:cs="Arial"/>
                <w:sz w:val="20"/>
                <w:szCs w:val="20"/>
              </w:rPr>
              <w:t>,</w:t>
            </w:r>
            <w:r w:rsidRPr="00FA7FA7">
              <w:rPr>
                <w:rFonts w:ascii="Arial" w:hAnsi="Arial" w:cs="Arial"/>
                <w:sz w:val="20"/>
                <w:szCs w:val="20"/>
              </w:rPr>
              <w:t xml:space="preserve"> and PUN Resource Nodes.</w:t>
            </w:r>
          </w:p>
          <w:p w14:paraId="73A04471" w14:textId="77777777" w:rsidR="00EF3C96" w:rsidRPr="002A29C3" w:rsidRDefault="00EF3C96" w:rsidP="00A62E6D">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w:t>
            </w:r>
            <w:r>
              <w:rPr>
                <w:rFonts w:ascii="Arial" w:hAnsi="Arial" w:cs="Arial"/>
                <w:sz w:val="20"/>
                <w:szCs w:val="20"/>
              </w:rPr>
              <w:t>/CLR</w:t>
            </w:r>
            <w:r w:rsidRPr="00FA7FA7">
              <w:rPr>
                <w:rFonts w:ascii="Arial" w:hAnsi="Arial" w:cs="Arial"/>
                <w:sz w:val="20"/>
                <w:szCs w:val="20"/>
              </w:rPr>
              <w:t xml:space="preserve"> Resource Nodes within ERCOT as well as within PUN</w:t>
            </w:r>
            <w:r>
              <w:rPr>
                <w:rFonts w:ascii="Arial" w:hAnsi="Arial" w:cs="Arial"/>
                <w:sz w:val="20"/>
                <w:szCs w:val="20"/>
              </w:rPr>
              <w:t>s</w:t>
            </w:r>
            <w:r w:rsidRPr="00FA7FA7">
              <w:rPr>
                <w:rFonts w:ascii="Arial" w:hAnsi="Arial" w:cs="Arial"/>
                <w:sz w:val="20"/>
                <w:szCs w:val="20"/>
              </w:rPr>
              <w:t xml:space="preserve"> are Settlement Points.</w:t>
            </w:r>
          </w:p>
        </w:tc>
      </w:tr>
    </w:tbl>
    <w:p w14:paraId="3B26C10E" w14:textId="77777777" w:rsidR="00EF3C96" w:rsidRPr="00FA7FA7" w:rsidRDefault="00EF3C96" w:rsidP="00EF3C96">
      <w:pPr>
        <w:spacing w:before="24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58C9188A"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 xml:space="preserve">Generation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 Resource Node and EPS Meter; and </w:t>
      </w:r>
      <w:r w:rsidRPr="00FA7FA7">
        <w:rPr>
          <w:rFonts w:ascii="Arial" w:hAnsi="Arial" w:cs="Arial"/>
          <w:sz w:val="20"/>
          <w:szCs w:val="20"/>
        </w:rPr>
        <w:t>CCP Logical Resource Nodes) as a source and sink.</w:t>
      </w:r>
    </w:p>
    <w:p w14:paraId="35BF59E6"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08E89863"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 Resource Nodes within a PUN site</w:t>
      </w:r>
      <w:r>
        <w:rPr>
          <w:rFonts w:ascii="Arial" w:hAnsi="Arial" w:cs="Arial"/>
          <w:sz w:val="20"/>
          <w:szCs w:val="20"/>
        </w:rPr>
        <w:t xml:space="preserve"> where constrainable Transmission Element(s) exist between the Generation Resource Node and EPS Meter;</w:t>
      </w:r>
      <w:r w:rsidRPr="00C75B3D">
        <w:rPr>
          <w:rFonts w:ascii="Arial" w:hAnsi="Arial" w:cs="Arial"/>
          <w:sz w:val="20"/>
          <w:szCs w:val="20"/>
        </w:rPr>
        <w:t xml:space="preserve"> and CCP Logical Resource Nodes).</w:t>
      </w:r>
    </w:p>
    <w:p w14:paraId="5E2ABA8C"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 Resource Node or a CCP Logical Resource Node only.</w:t>
      </w:r>
    </w:p>
    <w:p w14:paraId="2843699F"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DAM Energy Bids can be submitted at Load Zones, Hubs, Generation Resource Nodes, CCU Resource Nodes and PUN Resource Nodes, i.e. at any Settlement Point except </w:t>
      </w:r>
      <w:r>
        <w:rPr>
          <w:rFonts w:ascii="Arial" w:hAnsi="Arial" w:cs="Arial"/>
          <w:sz w:val="20"/>
          <w:szCs w:val="20"/>
        </w:rPr>
        <w:t xml:space="preserve">Generation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 Resource Node and EPS Meter; and </w:t>
      </w:r>
      <w:r w:rsidRPr="00FA7FA7">
        <w:rPr>
          <w:rFonts w:ascii="Arial" w:hAnsi="Arial" w:cs="Arial"/>
          <w:sz w:val="20"/>
          <w:szCs w:val="20"/>
        </w:rPr>
        <w:t>CCP Logical Resource Nodes.</w:t>
      </w:r>
    </w:p>
    <w:p w14:paraId="3D37CDA8"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DAM/Supplemental Ancillary Services Market (SASM) Ancillary Service Offers are Generation/Load Resource-specific, not Settlement Point-specific.</w:t>
      </w:r>
    </w:p>
    <w:p w14:paraId="20D97828"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 energy and Ancillary Service Offers and bids.</w:t>
      </w:r>
    </w:p>
    <w:p w14:paraId="51E34D01"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180DFB3A" w14:textId="77777777" w:rsidR="00EF3C96" w:rsidRPr="00FA7FA7" w:rsidRDefault="00EF3C96" w:rsidP="00EF3C96">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 xml:space="preserve">DAM Settlements </w:t>
      </w:r>
      <w:r>
        <w:rPr>
          <w:rFonts w:ascii="Arial" w:hAnsi="Arial" w:cs="Arial"/>
          <w:sz w:val="20"/>
          <w:szCs w:val="20"/>
        </w:rPr>
        <w:t>are</w:t>
      </w:r>
      <w:r w:rsidRPr="00FA7FA7">
        <w:rPr>
          <w:rFonts w:ascii="Arial" w:hAnsi="Arial" w:cs="Arial"/>
          <w:sz w:val="20"/>
          <w:szCs w:val="20"/>
        </w:rPr>
        <w:t xml:space="preserve"> based on DAM quantities and DAM SPPs.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19155D4E" w14:textId="77777777" w:rsidTr="00A62E6D">
        <w:trPr>
          <w:trHeight w:val="206"/>
        </w:trPr>
        <w:tc>
          <w:tcPr>
            <w:tcW w:w="9350" w:type="dxa"/>
            <w:shd w:val="pct12" w:color="auto" w:fill="auto"/>
          </w:tcPr>
          <w:p w14:paraId="6B6BAE11" w14:textId="77777777" w:rsidR="00EF3C96" w:rsidRDefault="00EF3C96" w:rsidP="00A62E6D">
            <w:pPr>
              <w:pStyle w:val="Instructions"/>
              <w:spacing w:before="120"/>
            </w:pPr>
            <w:r>
              <w:t xml:space="preserve">[OBDRR046 and OBDRR052:  Replace applicable portions of Section 7 above with the following upon system implementation of NPRR1188; </w:t>
            </w:r>
            <w:r w:rsidRPr="0006201E">
              <w:t xml:space="preserve">or upon system implementation of </w:t>
            </w:r>
            <w:r>
              <w:t>NPRR1246, respectively:]</w:t>
            </w:r>
          </w:p>
          <w:p w14:paraId="1D01C5C1" w14:textId="77777777" w:rsidR="00EF3C96" w:rsidRPr="00FA7FA7" w:rsidRDefault="00EF3C96" w:rsidP="00A62E6D">
            <w:pPr>
              <w:spacing w:before="12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680C2F17"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Generation/CLR Resource Node and EPS Meter; and </w:t>
            </w:r>
            <w:r w:rsidRPr="00FA7FA7">
              <w:rPr>
                <w:rFonts w:ascii="Arial" w:hAnsi="Arial" w:cs="Arial"/>
                <w:sz w:val="20"/>
                <w:szCs w:val="20"/>
              </w:rPr>
              <w:t>CCP Logical Resource Nodes) as a source and sink.</w:t>
            </w:r>
          </w:p>
          <w:p w14:paraId="3677651D"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1D6EE89F"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w:t>
            </w:r>
            <w:r>
              <w:rPr>
                <w:rFonts w:ascii="Arial" w:hAnsi="Arial" w:cs="Arial"/>
                <w:sz w:val="20"/>
                <w:szCs w:val="20"/>
              </w:rPr>
              <w:t>/CLR</w:t>
            </w:r>
            <w:r w:rsidRPr="00C75B3D">
              <w:rPr>
                <w:rFonts w:ascii="Arial" w:hAnsi="Arial" w:cs="Arial"/>
                <w:sz w:val="20"/>
                <w:szCs w:val="20"/>
              </w:rPr>
              <w:t xml:space="preserve"> Resource Nodes within a PUN site</w:t>
            </w:r>
            <w:r>
              <w:rPr>
                <w:rFonts w:ascii="Arial" w:hAnsi="Arial" w:cs="Arial"/>
                <w:sz w:val="20"/>
                <w:szCs w:val="20"/>
              </w:rPr>
              <w:t xml:space="preserve"> where constrainable Transmission Element(s) exist between the Generation/CLR Resource Node and EPS Meter;</w:t>
            </w:r>
            <w:r w:rsidRPr="00C75B3D">
              <w:rPr>
                <w:rFonts w:ascii="Arial" w:hAnsi="Arial" w:cs="Arial"/>
                <w:sz w:val="20"/>
                <w:szCs w:val="20"/>
              </w:rPr>
              <w:t xml:space="preserve"> and CCP Logical Resource Nodes).</w:t>
            </w:r>
          </w:p>
          <w:p w14:paraId="42DEE27F"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w:t>
            </w:r>
            <w:r>
              <w:rPr>
                <w:rFonts w:ascii="Arial" w:hAnsi="Arial" w:cs="Arial"/>
                <w:sz w:val="20"/>
                <w:szCs w:val="20"/>
              </w:rPr>
              <w:t>/CLR</w:t>
            </w:r>
            <w:r w:rsidRPr="00FA7FA7">
              <w:rPr>
                <w:rFonts w:ascii="Arial" w:hAnsi="Arial" w:cs="Arial"/>
                <w:sz w:val="20"/>
                <w:szCs w:val="20"/>
              </w:rPr>
              <w:t xml:space="preserve"> Resource Node or a CCP Logical Resource Node only.</w:t>
            </w:r>
          </w:p>
          <w:p w14:paraId="7BA3E798"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DAM Energy Bids can be submitted at Load Zones, Hubs, Generation</w:t>
            </w:r>
            <w:r>
              <w:rPr>
                <w:rFonts w:ascii="Arial" w:hAnsi="Arial" w:cs="Arial"/>
                <w:sz w:val="20"/>
                <w:szCs w:val="20"/>
              </w:rPr>
              <w:t>/CLR</w:t>
            </w:r>
            <w:r w:rsidRPr="00FA7FA7">
              <w:rPr>
                <w:rFonts w:ascii="Arial" w:hAnsi="Arial" w:cs="Arial"/>
                <w:sz w:val="20"/>
                <w:szCs w:val="20"/>
              </w:rPr>
              <w:t xml:space="preserve"> Resource Nodes, CCU Resource Nodes and PUN Resource Nodes, i.e., at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Generation/CLR Resource Node and EPS Meter; and </w:t>
            </w:r>
            <w:r w:rsidRPr="00FA7FA7">
              <w:rPr>
                <w:rFonts w:ascii="Arial" w:hAnsi="Arial" w:cs="Arial"/>
                <w:sz w:val="20"/>
                <w:szCs w:val="20"/>
              </w:rPr>
              <w:t>CCP Logical Resource Nodes.</w:t>
            </w:r>
          </w:p>
          <w:p w14:paraId="59F89AAB"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DAM </w:t>
            </w:r>
            <w:r>
              <w:rPr>
                <w:rFonts w:ascii="Arial" w:hAnsi="Arial" w:cs="Arial"/>
                <w:sz w:val="20"/>
                <w:szCs w:val="20"/>
              </w:rPr>
              <w:t xml:space="preserve">Resource-Specific </w:t>
            </w:r>
            <w:r w:rsidRPr="00FA7FA7">
              <w:rPr>
                <w:rFonts w:ascii="Arial" w:hAnsi="Arial" w:cs="Arial"/>
                <w:sz w:val="20"/>
                <w:szCs w:val="20"/>
              </w:rPr>
              <w:t xml:space="preserve">Ancillary Service Offers are </w:t>
            </w:r>
            <w:r>
              <w:rPr>
                <w:rFonts w:ascii="Arial" w:hAnsi="Arial" w:cs="Arial"/>
                <w:sz w:val="20"/>
                <w:szCs w:val="20"/>
              </w:rPr>
              <w:t>linked to the Resource, not to the Settlement Point</w:t>
            </w:r>
            <w:r w:rsidRPr="00FA7FA7">
              <w:rPr>
                <w:rFonts w:ascii="Arial" w:hAnsi="Arial" w:cs="Arial"/>
                <w:sz w:val="20"/>
                <w:szCs w:val="20"/>
              </w:rPr>
              <w:t>.</w:t>
            </w:r>
          </w:p>
          <w:p w14:paraId="3152740E"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w:t>
            </w:r>
            <w:r>
              <w:rPr>
                <w:rFonts w:ascii="Arial" w:hAnsi="Arial" w:cs="Arial"/>
                <w:sz w:val="20"/>
                <w:szCs w:val="20"/>
              </w:rPr>
              <w:t>s</w:t>
            </w:r>
            <w:r w:rsidRPr="00FA7FA7">
              <w:rPr>
                <w:rFonts w:ascii="Arial" w:hAnsi="Arial" w:cs="Arial"/>
                <w:sz w:val="20"/>
                <w:szCs w:val="20"/>
              </w:rPr>
              <w:t xml:space="preserve">, energy </w:t>
            </w:r>
            <w:r>
              <w:rPr>
                <w:rFonts w:ascii="Arial" w:hAnsi="Arial" w:cs="Arial"/>
                <w:sz w:val="20"/>
                <w:szCs w:val="20"/>
              </w:rPr>
              <w:t xml:space="preserve">bids, energy offers, Energy Bid/Offer Curves, </w:t>
            </w:r>
            <w:r w:rsidRPr="00FA7FA7">
              <w:rPr>
                <w:rFonts w:ascii="Arial" w:hAnsi="Arial" w:cs="Arial"/>
                <w:sz w:val="20"/>
                <w:szCs w:val="20"/>
              </w:rPr>
              <w:t>and Ancillary Service Offers.</w:t>
            </w:r>
          </w:p>
          <w:p w14:paraId="433B0012"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497E9B37" w14:textId="77777777" w:rsidR="00EF3C96" w:rsidRPr="002A29C3" w:rsidRDefault="00EF3C96" w:rsidP="00A62E6D">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 xml:space="preserve">DAM Settlements </w:t>
            </w:r>
            <w:r>
              <w:rPr>
                <w:rFonts w:ascii="Arial" w:hAnsi="Arial" w:cs="Arial"/>
                <w:sz w:val="20"/>
                <w:szCs w:val="20"/>
              </w:rPr>
              <w:t>are</w:t>
            </w:r>
            <w:r w:rsidRPr="00FA7FA7">
              <w:rPr>
                <w:rFonts w:ascii="Arial" w:hAnsi="Arial" w:cs="Arial"/>
                <w:sz w:val="20"/>
                <w:szCs w:val="20"/>
              </w:rPr>
              <w:t xml:space="preserve"> based on DAM quantities and DAM SPPs.</w:t>
            </w:r>
          </w:p>
        </w:tc>
      </w:tr>
    </w:tbl>
    <w:p w14:paraId="63A94862" w14:textId="77777777" w:rsidR="00EF3C96" w:rsidRPr="00FA7FA7" w:rsidRDefault="00EF3C96" w:rsidP="00EF3C96">
      <w:pPr>
        <w:spacing w:before="240" w:after="120"/>
        <w:ind w:left="360" w:hanging="360"/>
        <w:rPr>
          <w:rFonts w:ascii="Arial" w:hAnsi="Arial" w:cs="Arial"/>
          <w:b/>
          <w:sz w:val="20"/>
          <w:szCs w:val="20"/>
        </w:rPr>
      </w:pPr>
      <w:r>
        <w:rPr>
          <w:rFonts w:ascii="Arial" w:hAnsi="Arial" w:cs="Arial"/>
          <w:b/>
          <w:sz w:val="20"/>
          <w:szCs w:val="20"/>
        </w:rPr>
        <w:lastRenderedPageBreak/>
        <w:t>8.</w:t>
      </w:r>
      <w:r>
        <w:rPr>
          <w:rFonts w:ascii="Arial" w:hAnsi="Arial" w:cs="Arial"/>
          <w:b/>
          <w:sz w:val="20"/>
          <w:szCs w:val="20"/>
        </w:rPr>
        <w:tab/>
      </w:r>
      <w:r w:rsidRPr="00FA7FA7">
        <w:rPr>
          <w:rFonts w:ascii="Arial" w:hAnsi="Arial" w:cs="Arial"/>
          <w:b/>
          <w:sz w:val="20"/>
          <w:szCs w:val="20"/>
        </w:rPr>
        <w:t>RTM Clearing and Settlements</w:t>
      </w:r>
    </w:p>
    <w:p w14:paraId="704AC9A4"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p>
    <w:p w14:paraId="002683F4"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 Resource Nodes, CCP Logical Resource Nodes, CCU Resource Nodes, PUN Resource Nodes and all EPS Meter locations.</w:t>
      </w:r>
    </w:p>
    <w:p w14:paraId="60A0E65B"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RTM determines 15-minute SPPs for each Settlement Point and each EPS Meter location. These prices are the Base Point weighted and time weighted average of the Real-Time LMPs.</w:t>
      </w:r>
    </w:p>
    <w:p w14:paraId="17B20C2D"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RTM Settlements uses 15-minute RTM SPPs (prices at Settlement Points) and Settlement Prices (prices at EPS Meter locations).</w:t>
      </w:r>
    </w:p>
    <w:p w14:paraId="2489D76B" w14:textId="77777777" w:rsidR="00EF3C96"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RTM Energy Settlement for the measured output from the Generation Resources uses the prices at the EPS Meter locations as specified in Protocol Section 6.6.3, Real-Time Energy Charges and Payments.</w:t>
      </w:r>
    </w:p>
    <w:p w14:paraId="5719D8C5" w14:textId="77777777" w:rsidR="00EF3C96" w:rsidRPr="00FA7FA7" w:rsidRDefault="00EF3C96" w:rsidP="00EF3C96">
      <w:pPr>
        <w:spacing w:before="120" w:after="120"/>
        <w:ind w:left="1080" w:hanging="360"/>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02537447" w14:textId="77777777" w:rsidTr="00A62E6D">
        <w:trPr>
          <w:trHeight w:val="206"/>
        </w:trPr>
        <w:tc>
          <w:tcPr>
            <w:tcW w:w="9350" w:type="dxa"/>
            <w:shd w:val="pct12" w:color="auto" w:fill="auto"/>
          </w:tcPr>
          <w:p w14:paraId="159DE08D" w14:textId="77777777" w:rsidR="00EF3C96" w:rsidRDefault="00EF3C96" w:rsidP="00A62E6D">
            <w:pPr>
              <w:pStyle w:val="Instructions"/>
              <w:spacing w:before="120"/>
            </w:pPr>
            <w:r>
              <w:t xml:space="preserve">[OBDRR046 and OBDRR052:  Replace applicable portions of Section 8 above with the following upon system implementation of NPRR1188; </w:t>
            </w:r>
            <w:r w:rsidRPr="0006201E">
              <w:t xml:space="preserve">or upon system implementation of </w:t>
            </w:r>
            <w:r>
              <w:t>NPRR1246, respectively:]</w:t>
            </w:r>
          </w:p>
          <w:p w14:paraId="64BC32AC" w14:textId="77777777" w:rsidR="00EF3C96" w:rsidRPr="00FA7FA7" w:rsidRDefault="00EF3C96" w:rsidP="00A62E6D">
            <w:pPr>
              <w:spacing w:before="120" w:after="120"/>
              <w:ind w:left="360" w:hanging="360"/>
              <w:rPr>
                <w:rFonts w:ascii="Arial" w:hAnsi="Arial" w:cs="Arial"/>
                <w:b/>
                <w:sz w:val="20"/>
                <w:szCs w:val="20"/>
              </w:rPr>
            </w:pPr>
            <w:bookmarkStart w:id="104" w:name="_Hlk193801197"/>
            <w:r>
              <w:rPr>
                <w:rFonts w:ascii="Arial" w:hAnsi="Arial" w:cs="Arial"/>
                <w:b/>
                <w:sz w:val="20"/>
                <w:szCs w:val="20"/>
              </w:rPr>
              <w:t>8.</w:t>
            </w:r>
            <w:r>
              <w:rPr>
                <w:rFonts w:ascii="Arial" w:hAnsi="Arial" w:cs="Arial"/>
                <w:b/>
                <w:sz w:val="20"/>
                <w:szCs w:val="20"/>
              </w:rPr>
              <w:tab/>
            </w:r>
            <w:r w:rsidRPr="00FA7FA7">
              <w:rPr>
                <w:rFonts w:ascii="Arial" w:hAnsi="Arial" w:cs="Arial"/>
                <w:b/>
                <w:sz w:val="20"/>
                <w:szCs w:val="20"/>
              </w:rPr>
              <w:t>RTM Clearing and Settlements</w:t>
            </w:r>
          </w:p>
          <w:p w14:paraId="22F0EC31"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r>
              <w:rPr>
                <w:rFonts w:ascii="Arial" w:hAnsi="Arial" w:cs="Arial"/>
                <w:sz w:val="20"/>
                <w:szCs w:val="20"/>
              </w:rPr>
              <w:t>, ESRs, and CLRs</w:t>
            </w:r>
            <w:r w:rsidRPr="00FA7FA7">
              <w:rPr>
                <w:rFonts w:ascii="Arial" w:hAnsi="Arial" w:cs="Arial"/>
                <w:sz w:val="20"/>
                <w:szCs w:val="20"/>
              </w:rPr>
              <w:t>.</w:t>
            </w:r>
          </w:p>
          <w:p w14:paraId="0FA1E95F"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 PUN Resource Nodes and all EPS Meter locations.</w:t>
            </w:r>
            <w:r>
              <w:rPr>
                <w:rFonts w:ascii="Arial" w:hAnsi="Arial" w:cs="Arial"/>
                <w:sz w:val="20"/>
                <w:szCs w:val="20"/>
              </w:rPr>
              <w:t xml:space="preserve">  SCED pricing determines MCPCs for Ancillary Service types.</w:t>
            </w:r>
          </w:p>
          <w:p w14:paraId="5182A59F"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Pr="00FA7FA7">
              <w:rPr>
                <w:rFonts w:ascii="Arial" w:hAnsi="Arial" w:cs="Arial"/>
                <w:sz w:val="20"/>
                <w:szCs w:val="20"/>
              </w:rPr>
              <w:t xml:space="preserve">RTM determines 15-minute SPPs for each Settlement Point and each EPS Meter location. </w:t>
            </w:r>
            <w:r>
              <w:rPr>
                <w:rFonts w:ascii="Arial" w:hAnsi="Arial" w:cs="Arial"/>
                <w:sz w:val="20"/>
                <w:szCs w:val="20"/>
              </w:rPr>
              <w:t xml:space="preserve"> </w:t>
            </w:r>
            <w:r w:rsidRPr="00FA7FA7">
              <w:rPr>
                <w:rFonts w:ascii="Arial" w:hAnsi="Arial" w:cs="Arial"/>
                <w:sz w:val="20"/>
                <w:szCs w:val="20"/>
              </w:rPr>
              <w:t>These prices are the Base Point weighted and time weighted average of the Real-Time LMPs.</w:t>
            </w:r>
          </w:p>
          <w:p w14:paraId="1C18A2E0"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 xml:space="preserve">RTM Settlement uses 15-minute RTM SPPs (prices at Settlement Points) and Settlement </w:t>
            </w:r>
            <w:r>
              <w:rPr>
                <w:rFonts w:ascii="Arial" w:hAnsi="Arial" w:cs="Arial"/>
                <w:sz w:val="20"/>
                <w:szCs w:val="20"/>
              </w:rPr>
              <w:t>p</w:t>
            </w:r>
            <w:r w:rsidRPr="00FA7FA7">
              <w:rPr>
                <w:rFonts w:ascii="Arial" w:hAnsi="Arial" w:cs="Arial"/>
                <w:sz w:val="20"/>
                <w:szCs w:val="20"/>
              </w:rPr>
              <w:t>rices (prices at EPS Meter locations).</w:t>
            </w:r>
          </w:p>
          <w:p w14:paraId="782D243E" w14:textId="77777777" w:rsidR="00EF3C96" w:rsidRDefault="00EF3C96" w:rsidP="00A62E6D">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RTM Energy Settlement for the measured output from the Generation Resources </w:t>
            </w:r>
            <w:r>
              <w:rPr>
                <w:rFonts w:ascii="Arial" w:hAnsi="Arial" w:cs="Arial"/>
                <w:sz w:val="20"/>
                <w:szCs w:val="20"/>
              </w:rPr>
              <w:t xml:space="preserve">and ESRs </w:t>
            </w:r>
            <w:r w:rsidRPr="00FA7FA7">
              <w:rPr>
                <w:rFonts w:ascii="Arial" w:hAnsi="Arial" w:cs="Arial"/>
                <w:sz w:val="20"/>
                <w:szCs w:val="20"/>
              </w:rPr>
              <w:t>uses the prices at the EPS Meter locations as specified in Protocol Section 6.6.3, Real-Time Energy Charges and Payments.</w:t>
            </w:r>
          </w:p>
          <w:p w14:paraId="76D4598D" w14:textId="77777777" w:rsidR="00EF3C96" w:rsidRDefault="00EF3C96" w:rsidP="00A62E6D">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RTM Energy Settlement for the measured </w:t>
            </w:r>
            <w:r>
              <w:rPr>
                <w:rFonts w:ascii="Arial" w:hAnsi="Arial" w:cs="Arial"/>
                <w:sz w:val="20"/>
                <w:szCs w:val="20"/>
              </w:rPr>
              <w:t>consumption</w:t>
            </w:r>
            <w:r w:rsidRPr="00FA7FA7">
              <w:rPr>
                <w:rFonts w:ascii="Arial" w:hAnsi="Arial" w:cs="Arial"/>
                <w:sz w:val="20"/>
                <w:szCs w:val="20"/>
              </w:rPr>
              <w:t xml:space="preserve"> from </w:t>
            </w:r>
            <w:r>
              <w:rPr>
                <w:rFonts w:ascii="Arial" w:hAnsi="Arial" w:cs="Arial"/>
                <w:sz w:val="20"/>
                <w:szCs w:val="20"/>
              </w:rPr>
              <w:t xml:space="preserve">the CLRs </w:t>
            </w:r>
            <w:r w:rsidRPr="00FA7FA7">
              <w:rPr>
                <w:rFonts w:ascii="Arial" w:hAnsi="Arial" w:cs="Arial"/>
                <w:sz w:val="20"/>
                <w:szCs w:val="20"/>
              </w:rPr>
              <w:t>uses the prices at the EPS Meter locations as specified in Protocol Section 6.6.3, Real-Time Energy Charges and Payments.</w:t>
            </w:r>
          </w:p>
          <w:p w14:paraId="4B7C8051" w14:textId="77777777" w:rsidR="00EF3C96" w:rsidRPr="002A29C3" w:rsidRDefault="00EF3C96" w:rsidP="00A62E6D">
            <w:pPr>
              <w:spacing w:before="120" w:after="120"/>
              <w:ind w:left="1080" w:hanging="360"/>
              <w:rPr>
                <w:rFonts w:ascii="Arial" w:hAnsi="Arial" w:cs="Arial"/>
                <w:sz w:val="20"/>
                <w:szCs w:val="20"/>
              </w:rPr>
            </w:pPr>
            <w:r>
              <w:rPr>
                <w:rFonts w:ascii="Arial" w:hAnsi="Arial" w:cs="Arial"/>
                <w:sz w:val="20"/>
                <w:szCs w:val="20"/>
              </w:rPr>
              <w:t>g.   RTM Resource-Specific Ancillary Service Offers are linked to the Resource, not to the Settlement Point.</w:t>
            </w:r>
            <w:bookmarkEnd w:id="104"/>
          </w:p>
        </w:tc>
      </w:tr>
    </w:tbl>
    <w:p w14:paraId="56A07AE5" w14:textId="77777777" w:rsidR="00EF3C96" w:rsidRPr="00FA7FA7" w:rsidRDefault="00EF3C96" w:rsidP="00EF3C96">
      <w:pPr>
        <w:spacing w:before="240" w:after="120"/>
        <w:ind w:left="360" w:hanging="360"/>
        <w:rPr>
          <w:rFonts w:ascii="Arial" w:hAnsi="Arial" w:cs="Arial"/>
          <w:b/>
          <w:sz w:val="20"/>
          <w:szCs w:val="20"/>
        </w:rPr>
      </w:pPr>
      <w:r>
        <w:rPr>
          <w:rFonts w:ascii="Arial" w:hAnsi="Arial" w:cs="Arial"/>
          <w:b/>
          <w:sz w:val="20"/>
          <w:szCs w:val="20"/>
        </w:rPr>
        <w:lastRenderedPageBreak/>
        <w:t>9.</w:t>
      </w:r>
      <w:r>
        <w:rPr>
          <w:rFonts w:ascii="Arial" w:hAnsi="Arial" w:cs="Arial"/>
          <w:b/>
          <w:sz w:val="20"/>
          <w:szCs w:val="20"/>
        </w:rPr>
        <w:tab/>
      </w:r>
      <w:r w:rsidRPr="00FA7FA7">
        <w:rPr>
          <w:rFonts w:ascii="Arial" w:hAnsi="Arial" w:cs="Arial"/>
          <w:b/>
          <w:sz w:val="20"/>
          <w:szCs w:val="20"/>
        </w:rPr>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242"/>
        <w:gridCol w:w="1080"/>
        <w:gridCol w:w="1350"/>
        <w:gridCol w:w="1350"/>
        <w:gridCol w:w="1098"/>
        <w:gridCol w:w="1440"/>
      </w:tblGrid>
      <w:tr w:rsidR="00EF3C96" w:rsidRPr="000F4447" w14:paraId="3071733B" w14:textId="77777777" w:rsidTr="00A62E6D">
        <w:tc>
          <w:tcPr>
            <w:tcW w:w="1728" w:type="dxa"/>
            <w:tcBorders>
              <w:top w:val="nil"/>
              <w:left w:val="nil"/>
              <w:bottom w:val="single" w:sz="4" w:space="0" w:color="auto"/>
            </w:tcBorders>
          </w:tcPr>
          <w:p w14:paraId="65977863" w14:textId="77777777" w:rsidR="00EF3C96" w:rsidRPr="000F4447" w:rsidRDefault="00EF3C96" w:rsidP="00A62E6D">
            <w:pPr>
              <w:keepNext/>
              <w:spacing w:before="120" w:after="120"/>
              <w:rPr>
                <w:rFonts w:ascii="Arial" w:hAnsi="Arial" w:cs="Arial"/>
                <w:sz w:val="20"/>
                <w:szCs w:val="20"/>
              </w:rPr>
            </w:pPr>
          </w:p>
        </w:tc>
        <w:tc>
          <w:tcPr>
            <w:tcW w:w="7560" w:type="dxa"/>
            <w:gridSpan w:val="6"/>
          </w:tcPr>
          <w:p w14:paraId="7EF24C99" w14:textId="77777777" w:rsidR="00EF3C96" w:rsidRPr="000F4447" w:rsidRDefault="00EF3C96" w:rsidP="00A62E6D">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EF3C96" w:rsidRPr="000F4447" w14:paraId="607A2C88" w14:textId="77777777" w:rsidTr="00A62E6D">
        <w:tc>
          <w:tcPr>
            <w:tcW w:w="1728" w:type="dxa"/>
            <w:shd w:val="clear" w:color="auto" w:fill="FFFF99"/>
          </w:tcPr>
          <w:p w14:paraId="0B5E7CC6" w14:textId="77777777" w:rsidR="00EF3C96" w:rsidRPr="000F4447" w:rsidRDefault="00EF3C96" w:rsidP="00A62E6D">
            <w:pPr>
              <w:spacing w:before="120" w:after="120"/>
              <w:rPr>
                <w:rFonts w:ascii="Arial" w:hAnsi="Arial" w:cs="Arial"/>
                <w:b/>
                <w:sz w:val="20"/>
                <w:szCs w:val="20"/>
              </w:rPr>
            </w:pPr>
            <w:r w:rsidRPr="000F4447">
              <w:rPr>
                <w:rFonts w:ascii="Arial" w:hAnsi="Arial" w:cs="Arial"/>
                <w:b/>
                <w:sz w:val="20"/>
                <w:szCs w:val="20"/>
              </w:rPr>
              <w:t>Settlement Points</w:t>
            </w:r>
          </w:p>
        </w:tc>
        <w:tc>
          <w:tcPr>
            <w:tcW w:w="1242" w:type="dxa"/>
          </w:tcPr>
          <w:p w14:paraId="42E55F58"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Three-Part Supply Offer</w:t>
            </w:r>
          </w:p>
        </w:tc>
        <w:tc>
          <w:tcPr>
            <w:tcW w:w="1080" w:type="dxa"/>
          </w:tcPr>
          <w:p w14:paraId="74877B46"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350" w:type="dxa"/>
          </w:tcPr>
          <w:p w14:paraId="0C911123"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350" w:type="dxa"/>
          </w:tcPr>
          <w:p w14:paraId="344B23FD"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DAM Energy Bid</w:t>
            </w:r>
          </w:p>
        </w:tc>
        <w:tc>
          <w:tcPr>
            <w:tcW w:w="1098" w:type="dxa"/>
          </w:tcPr>
          <w:p w14:paraId="41B06432"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40" w:type="dxa"/>
          </w:tcPr>
          <w:p w14:paraId="2700B05A"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QSE to QSE Transaction</w:t>
            </w:r>
          </w:p>
        </w:tc>
      </w:tr>
      <w:tr w:rsidR="00EF3C96" w:rsidRPr="000F4447" w14:paraId="5D2A3CD0" w14:textId="77777777" w:rsidTr="00A62E6D">
        <w:tc>
          <w:tcPr>
            <w:tcW w:w="1728" w:type="dxa"/>
            <w:shd w:val="clear" w:color="auto" w:fill="FFFF99"/>
          </w:tcPr>
          <w:p w14:paraId="4A0B5451"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 xml:space="preserve">Generation Resource Node not in a PUN site, or </w:t>
            </w:r>
            <w:r w:rsidRPr="00F92010">
              <w:rPr>
                <w:rFonts w:ascii="Arial" w:hAnsi="Arial" w:cs="Arial"/>
                <w:sz w:val="20"/>
                <w:szCs w:val="20"/>
              </w:rPr>
              <w:t xml:space="preserve">Generation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 xml:space="preserve">constrainable Transmission Element(s) exist between the Generation Resource Node and EPS </w:t>
            </w:r>
            <w:r>
              <w:rPr>
                <w:rFonts w:ascii="Arial" w:hAnsi="Arial" w:cs="Arial"/>
                <w:sz w:val="20"/>
                <w:szCs w:val="20"/>
              </w:rPr>
              <w:t>M</w:t>
            </w:r>
            <w:r w:rsidRPr="003C166D">
              <w:rPr>
                <w:rFonts w:ascii="Arial" w:hAnsi="Arial" w:cs="Arial"/>
                <w:sz w:val="20"/>
                <w:szCs w:val="20"/>
              </w:rPr>
              <w:t>eter</w:t>
            </w:r>
          </w:p>
        </w:tc>
        <w:tc>
          <w:tcPr>
            <w:tcW w:w="1242" w:type="dxa"/>
          </w:tcPr>
          <w:p w14:paraId="2FAE8B62"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80" w:type="dxa"/>
          </w:tcPr>
          <w:p w14:paraId="5625EDEA"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08251682"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11DD2D4E"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098" w:type="dxa"/>
          </w:tcPr>
          <w:p w14:paraId="6D1FC607"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40" w:type="dxa"/>
          </w:tcPr>
          <w:p w14:paraId="76FCD953"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r>
      <w:tr w:rsidR="00EF3C96" w:rsidRPr="000F4447" w14:paraId="437982A0" w14:textId="77777777" w:rsidTr="00A62E6D">
        <w:tc>
          <w:tcPr>
            <w:tcW w:w="1728" w:type="dxa"/>
            <w:shd w:val="clear" w:color="auto" w:fill="FFFF99"/>
          </w:tcPr>
          <w:p w14:paraId="386BD48D" w14:textId="77777777" w:rsidR="00EF3C96" w:rsidRPr="000F4447" w:rsidRDefault="00EF3C96" w:rsidP="00A62E6D">
            <w:pPr>
              <w:spacing w:before="120" w:after="120"/>
              <w:rPr>
                <w:rFonts w:ascii="Arial" w:hAnsi="Arial" w:cs="Arial"/>
                <w:sz w:val="20"/>
                <w:szCs w:val="20"/>
              </w:rPr>
            </w:pPr>
            <w:r w:rsidRPr="00F92010">
              <w:rPr>
                <w:rFonts w:ascii="Arial" w:hAnsi="Arial" w:cs="Arial"/>
                <w:sz w:val="20"/>
                <w:szCs w:val="20"/>
              </w:rPr>
              <w:t xml:space="preserve">Generation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 Resource Node and EPS Meter</w:t>
            </w:r>
            <w:r w:rsidRPr="000F4447">
              <w:rPr>
                <w:rFonts w:ascii="Arial" w:hAnsi="Arial" w:cs="Arial"/>
                <w:sz w:val="20"/>
                <w:szCs w:val="20"/>
              </w:rPr>
              <w:t xml:space="preserve"> </w:t>
            </w:r>
          </w:p>
        </w:tc>
        <w:tc>
          <w:tcPr>
            <w:tcW w:w="1242" w:type="dxa"/>
          </w:tcPr>
          <w:p w14:paraId="1BC5E8A9"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80" w:type="dxa"/>
          </w:tcPr>
          <w:p w14:paraId="127B6128"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350" w:type="dxa"/>
          </w:tcPr>
          <w:p w14:paraId="224AF321"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350" w:type="dxa"/>
          </w:tcPr>
          <w:p w14:paraId="305E0A49"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098" w:type="dxa"/>
          </w:tcPr>
          <w:p w14:paraId="22BD6F6F"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40" w:type="dxa"/>
          </w:tcPr>
          <w:p w14:paraId="5868B1CA"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r>
      <w:tr w:rsidR="00EF3C96" w:rsidRPr="000F4447" w14:paraId="4C0951D3" w14:textId="77777777" w:rsidTr="00A62E6D">
        <w:tc>
          <w:tcPr>
            <w:tcW w:w="1728" w:type="dxa"/>
            <w:shd w:val="clear" w:color="auto" w:fill="FFFF99"/>
          </w:tcPr>
          <w:p w14:paraId="279511B6"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lastRenderedPageBreak/>
              <w:t>CCU Resource Node</w:t>
            </w:r>
          </w:p>
        </w:tc>
        <w:tc>
          <w:tcPr>
            <w:tcW w:w="1242" w:type="dxa"/>
          </w:tcPr>
          <w:p w14:paraId="1CD547F0" w14:textId="77777777" w:rsidR="00EF3C96" w:rsidRPr="000F4447" w:rsidRDefault="00EF3C96" w:rsidP="00A62E6D">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80" w:type="dxa"/>
          </w:tcPr>
          <w:p w14:paraId="3D358D57"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tcPr>
          <w:p w14:paraId="4A7C2390"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176D26CE"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098" w:type="dxa"/>
          </w:tcPr>
          <w:p w14:paraId="517657FE"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40" w:type="dxa"/>
          </w:tcPr>
          <w:p w14:paraId="441A9D17"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r>
      <w:tr w:rsidR="00EF3C96" w:rsidRPr="000F4447" w14:paraId="03D923F9" w14:textId="77777777" w:rsidTr="00A62E6D">
        <w:tc>
          <w:tcPr>
            <w:tcW w:w="1728" w:type="dxa"/>
            <w:shd w:val="clear" w:color="auto" w:fill="FFFF99"/>
          </w:tcPr>
          <w:p w14:paraId="1C94D6A8"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PUN Resource Node</w:t>
            </w:r>
          </w:p>
        </w:tc>
        <w:tc>
          <w:tcPr>
            <w:tcW w:w="1242" w:type="dxa"/>
          </w:tcPr>
          <w:p w14:paraId="14FBBE0E"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080" w:type="dxa"/>
          </w:tcPr>
          <w:p w14:paraId="18B6DC74"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tcPr>
          <w:p w14:paraId="3A341EEA"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7C92C980"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098" w:type="dxa"/>
          </w:tcPr>
          <w:p w14:paraId="2649332E"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40" w:type="dxa"/>
          </w:tcPr>
          <w:p w14:paraId="613D32F7"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r>
      <w:tr w:rsidR="00EF3C96" w:rsidRPr="000F4447" w14:paraId="5FCE8D07" w14:textId="77777777" w:rsidTr="00A62E6D">
        <w:tc>
          <w:tcPr>
            <w:tcW w:w="1728" w:type="dxa"/>
            <w:shd w:val="clear" w:color="auto" w:fill="FFFF99"/>
          </w:tcPr>
          <w:p w14:paraId="3C45ACB2"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CCP Logical Resource Node</w:t>
            </w:r>
          </w:p>
        </w:tc>
        <w:tc>
          <w:tcPr>
            <w:tcW w:w="1242" w:type="dxa"/>
          </w:tcPr>
          <w:p w14:paraId="57FF0D11"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080" w:type="dxa"/>
          </w:tcPr>
          <w:p w14:paraId="6EA52E4C"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51EE13BE"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tcPr>
          <w:p w14:paraId="35783CDC"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098" w:type="dxa"/>
          </w:tcPr>
          <w:p w14:paraId="60C39FC8"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440" w:type="dxa"/>
          </w:tcPr>
          <w:p w14:paraId="4BD5B005"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r>
    </w:tbl>
    <w:p w14:paraId="12051DE3" w14:textId="77777777" w:rsidR="00EF3C96" w:rsidRPr="000F4447" w:rsidRDefault="00EF3C96" w:rsidP="00EF3C96">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r>
        <w:rPr>
          <w:rFonts w:ascii="Arial" w:hAnsi="Arial" w:cs="Arial"/>
          <w:sz w:val="20"/>
          <w:szCs w:val="20"/>
        </w:rPr>
        <w:t>s</w:t>
      </w:r>
      <w:r w:rsidRPr="000F4447">
        <w:rPr>
          <w:rFonts w:ascii="Arial" w:hAnsi="Arial" w:cs="Arial"/>
          <w:sz w:val="20"/>
          <w:szCs w:val="20"/>
        </w:rPr>
        <w:t xml:space="preserve"> and Ancillary Service Offers) are made for the Resource and the submittal does NOT specify a Resource Node.</w:t>
      </w:r>
    </w:p>
    <w:p w14:paraId="695846DC" w14:textId="77777777" w:rsidR="00EF3C96" w:rsidRPr="000F4447" w:rsidRDefault="00EF3C96" w:rsidP="00EF3C96">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 xml:space="preserve">Generation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7AA34501" w14:textId="77777777" w:rsidR="00EF3C96" w:rsidRDefault="00EF3C96" w:rsidP="00EF3C96">
      <w:pPr>
        <w:spacing w:before="120" w:after="120"/>
        <w:rPr>
          <w:rFonts w:ascii="Arial" w:hAnsi="Arial" w:cs="Arial"/>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 xml:space="preserve">Generation Resource Nodes within a PUN site </w:t>
      </w:r>
      <w:r>
        <w:rPr>
          <w:rFonts w:ascii="Arial" w:hAnsi="Arial" w:cs="Arial"/>
          <w:sz w:val="20"/>
          <w:szCs w:val="20"/>
        </w:rPr>
        <w:t>where constrainable Transmission Element(s) exist between the Generation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F3C96" w14:paraId="4B13ADA6" w14:textId="77777777" w:rsidTr="00A62E6D">
        <w:trPr>
          <w:trHeight w:val="206"/>
        </w:trPr>
        <w:tc>
          <w:tcPr>
            <w:tcW w:w="9350" w:type="dxa"/>
            <w:shd w:val="pct12" w:color="auto" w:fill="auto"/>
          </w:tcPr>
          <w:p w14:paraId="649B2475" w14:textId="77777777" w:rsidR="00EF3C96" w:rsidRDefault="00EF3C96" w:rsidP="00A62E6D">
            <w:pPr>
              <w:pStyle w:val="Instructions"/>
              <w:spacing w:before="120"/>
            </w:pPr>
            <w:r>
              <w:t xml:space="preserve">[OBDRR046 and OBDRR052:  Replace applicable portions of Section 9 above with the following upon system implementation of NPRR1188; </w:t>
            </w:r>
            <w:r w:rsidRPr="0006201E">
              <w:t xml:space="preserve">or upon system implementation of </w:t>
            </w:r>
            <w:r>
              <w:t>NPRR1246, respectively:]</w:t>
            </w:r>
          </w:p>
          <w:p w14:paraId="2ED28854" w14:textId="77777777" w:rsidR="00EF3C96" w:rsidRPr="00FA7FA7" w:rsidRDefault="00EF3C96" w:rsidP="00A62E6D">
            <w:pPr>
              <w:spacing w:before="120" w:after="120"/>
              <w:ind w:left="360" w:hanging="360"/>
              <w:rPr>
                <w:rFonts w:ascii="Arial" w:hAnsi="Arial" w:cs="Arial"/>
                <w:b/>
                <w:sz w:val="20"/>
                <w:szCs w:val="20"/>
              </w:rPr>
            </w:pPr>
            <w:r>
              <w:rPr>
                <w:rFonts w:ascii="Arial" w:hAnsi="Arial" w:cs="Arial"/>
                <w:b/>
                <w:sz w:val="20"/>
                <w:szCs w:val="20"/>
              </w:rPr>
              <w:t>9.</w:t>
            </w:r>
            <w:r>
              <w:rPr>
                <w:rFonts w:ascii="Arial" w:hAnsi="Arial" w:cs="Arial"/>
                <w:b/>
                <w:sz w:val="20"/>
                <w:szCs w:val="20"/>
              </w:rPr>
              <w:tab/>
            </w:r>
            <w:r w:rsidRPr="00FA7FA7">
              <w:rPr>
                <w:rFonts w:ascii="Arial" w:hAnsi="Arial" w:cs="Arial"/>
                <w:b/>
                <w:sz w:val="20"/>
                <w:szCs w:val="20"/>
              </w:rPr>
              <w:t>Summary of Allowed Activities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81"/>
              <w:gridCol w:w="1071"/>
              <w:gridCol w:w="1151"/>
              <w:gridCol w:w="1117"/>
              <w:gridCol w:w="982"/>
              <w:gridCol w:w="1394"/>
              <w:gridCol w:w="897"/>
            </w:tblGrid>
            <w:tr w:rsidR="00EF3C96" w:rsidRPr="000F4447" w14:paraId="6ED17BFB" w14:textId="77777777" w:rsidTr="00A62E6D">
              <w:tc>
                <w:tcPr>
                  <w:tcW w:w="1584" w:type="dxa"/>
                  <w:tcBorders>
                    <w:top w:val="nil"/>
                    <w:left w:val="nil"/>
                    <w:bottom w:val="single" w:sz="4" w:space="0" w:color="auto"/>
                  </w:tcBorders>
                </w:tcPr>
                <w:p w14:paraId="5DC4C09A" w14:textId="77777777" w:rsidR="00EF3C96" w:rsidRPr="000F4447" w:rsidRDefault="00EF3C96" w:rsidP="00A62E6D">
                  <w:pPr>
                    <w:keepNext/>
                    <w:spacing w:before="120" w:after="120"/>
                    <w:rPr>
                      <w:rFonts w:ascii="Arial" w:hAnsi="Arial" w:cs="Arial"/>
                      <w:sz w:val="20"/>
                      <w:szCs w:val="20"/>
                    </w:rPr>
                  </w:pPr>
                </w:p>
              </w:tc>
              <w:tc>
                <w:tcPr>
                  <w:tcW w:w="7771" w:type="dxa"/>
                  <w:gridSpan w:val="7"/>
                </w:tcPr>
                <w:p w14:paraId="601DB5BA" w14:textId="77777777" w:rsidR="00EF3C96" w:rsidRPr="000F4447" w:rsidRDefault="00EF3C96" w:rsidP="00A62E6D">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EF3C96" w:rsidRPr="000F4447" w14:paraId="1CEAE7EA" w14:textId="77777777" w:rsidTr="00A62E6D">
              <w:tc>
                <w:tcPr>
                  <w:tcW w:w="1584" w:type="dxa"/>
                  <w:shd w:val="clear" w:color="auto" w:fill="FFFF99"/>
                </w:tcPr>
                <w:p w14:paraId="758E3D19" w14:textId="77777777" w:rsidR="00EF3C96" w:rsidRPr="000F4447" w:rsidRDefault="00EF3C96" w:rsidP="00A62E6D">
                  <w:pPr>
                    <w:spacing w:before="120" w:after="120"/>
                    <w:rPr>
                      <w:rFonts w:ascii="Arial" w:hAnsi="Arial" w:cs="Arial"/>
                      <w:b/>
                      <w:sz w:val="20"/>
                      <w:szCs w:val="20"/>
                    </w:rPr>
                  </w:pPr>
                  <w:r w:rsidRPr="000F4447">
                    <w:rPr>
                      <w:rFonts w:ascii="Arial" w:hAnsi="Arial" w:cs="Arial"/>
                      <w:b/>
                      <w:sz w:val="20"/>
                      <w:szCs w:val="20"/>
                    </w:rPr>
                    <w:t>Settlement Points</w:t>
                  </w:r>
                </w:p>
              </w:tc>
              <w:tc>
                <w:tcPr>
                  <w:tcW w:w="1082" w:type="dxa"/>
                </w:tcPr>
                <w:p w14:paraId="6CCADE17"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Three-Part Supply Offer</w:t>
                  </w:r>
                  <w:r>
                    <w:rPr>
                      <w:rFonts w:ascii="Arial" w:hAnsi="Arial" w:cs="Arial"/>
                      <w:b/>
                      <w:sz w:val="20"/>
                      <w:szCs w:val="20"/>
                    </w:rPr>
                    <w:t xml:space="preserve"> and Energy Bid/Offer Curve</w:t>
                  </w:r>
                </w:p>
              </w:tc>
              <w:tc>
                <w:tcPr>
                  <w:tcW w:w="1072" w:type="dxa"/>
                </w:tcPr>
                <w:p w14:paraId="3DB71BDB"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176" w:type="dxa"/>
                </w:tcPr>
                <w:p w14:paraId="34B47202"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147" w:type="dxa"/>
                </w:tcPr>
                <w:p w14:paraId="09867B37"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DAM Energy Bid</w:t>
                  </w:r>
                </w:p>
              </w:tc>
              <w:tc>
                <w:tcPr>
                  <w:tcW w:w="997" w:type="dxa"/>
                </w:tcPr>
                <w:p w14:paraId="0731A136"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00" w:type="dxa"/>
                </w:tcPr>
                <w:p w14:paraId="160238E3"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QSE to QSE Transaction</w:t>
                  </w:r>
                </w:p>
              </w:tc>
              <w:tc>
                <w:tcPr>
                  <w:tcW w:w="897" w:type="dxa"/>
                </w:tcPr>
                <w:p w14:paraId="6E4D0CA4" w14:textId="77777777" w:rsidR="00EF3C96" w:rsidRPr="000F4447" w:rsidRDefault="00EF3C96" w:rsidP="00A62E6D">
                  <w:pPr>
                    <w:spacing w:before="120" w:after="120"/>
                    <w:jc w:val="center"/>
                    <w:rPr>
                      <w:rFonts w:ascii="Arial" w:hAnsi="Arial" w:cs="Arial"/>
                      <w:b/>
                      <w:sz w:val="20"/>
                      <w:szCs w:val="20"/>
                    </w:rPr>
                  </w:pPr>
                  <w:r>
                    <w:rPr>
                      <w:rFonts w:ascii="Arial" w:hAnsi="Arial" w:cs="Arial"/>
                      <w:b/>
                      <w:sz w:val="20"/>
                      <w:szCs w:val="20"/>
                    </w:rPr>
                    <w:t>Energy Bid Curve</w:t>
                  </w:r>
                </w:p>
              </w:tc>
            </w:tr>
            <w:tr w:rsidR="00EF3C96" w:rsidRPr="000F4447" w14:paraId="75CD25ED" w14:textId="77777777" w:rsidTr="00A62E6D">
              <w:tc>
                <w:tcPr>
                  <w:tcW w:w="1584" w:type="dxa"/>
                  <w:shd w:val="clear" w:color="auto" w:fill="FFFF99"/>
                </w:tcPr>
                <w:p w14:paraId="7ACFCB0E"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 not in a PUN site, or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constrainable Transmission Element(s) exist between the Generation</w:t>
                  </w:r>
                  <w:r>
                    <w:rPr>
                      <w:rFonts w:ascii="Arial" w:hAnsi="Arial" w:cs="Arial"/>
                      <w:sz w:val="20"/>
                      <w:szCs w:val="20"/>
                    </w:rPr>
                    <w:t>/CLR</w:t>
                  </w:r>
                  <w:r w:rsidRPr="003C166D">
                    <w:rPr>
                      <w:rFonts w:ascii="Arial" w:hAnsi="Arial" w:cs="Arial"/>
                      <w:sz w:val="20"/>
                      <w:szCs w:val="20"/>
                    </w:rPr>
                    <w:t xml:space="preserve"> Resource Node and EPS </w:t>
                  </w:r>
                  <w:r>
                    <w:rPr>
                      <w:rFonts w:ascii="Arial" w:hAnsi="Arial" w:cs="Arial"/>
                      <w:sz w:val="20"/>
                      <w:szCs w:val="20"/>
                    </w:rPr>
                    <w:t>M</w:t>
                  </w:r>
                  <w:r w:rsidRPr="003C166D">
                    <w:rPr>
                      <w:rFonts w:ascii="Arial" w:hAnsi="Arial" w:cs="Arial"/>
                      <w:sz w:val="20"/>
                      <w:szCs w:val="20"/>
                    </w:rPr>
                    <w:t>eter</w:t>
                  </w:r>
                </w:p>
              </w:tc>
              <w:tc>
                <w:tcPr>
                  <w:tcW w:w="1082" w:type="dxa"/>
                </w:tcPr>
                <w:p w14:paraId="10ADCA21"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tcPr>
                <w:p w14:paraId="76301925"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176" w:type="dxa"/>
                </w:tcPr>
                <w:p w14:paraId="2E419362"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147" w:type="dxa"/>
                </w:tcPr>
                <w:p w14:paraId="24BFE2A8"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997" w:type="dxa"/>
                </w:tcPr>
                <w:p w14:paraId="70670884"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00" w:type="dxa"/>
                </w:tcPr>
                <w:p w14:paraId="3BBEA6B7"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1C0E9093" w14:textId="77777777" w:rsidR="00EF3C96" w:rsidRPr="000F4447" w:rsidRDefault="00EF3C96" w:rsidP="00A62E6D">
                  <w:pPr>
                    <w:spacing w:before="120" w:after="120"/>
                    <w:rPr>
                      <w:rFonts w:ascii="Arial" w:hAnsi="Arial" w:cs="Arial"/>
                      <w:color w:val="0000FF"/>
                      <w:sz w:val="20"/>
                      <w:szCs w:val="20"/>
                    </w:rPr>
                  </w:pPr>
                  <w:r>
                    <w:rPr>
                      <w:rFonts w:ascii="Arial" w:hAnsi="Arial" w:cs="Arial"/>
                      <w:color w:val="0000FF"/>
                      <w:sz w:val="20"/>
                      <w:szCs w:val="20"/>
                    </w:rPr>
                    <w:t>Yes</w:t>
                  </w:r>
                </w:p>
              </w:tc>
            </w:tr>
            <w:tr w:rsidR="00EF3C96" w:rsidRPr="000F4447" w14:paraId="110D68A9" w14:textId="77777777" w:rsidTr="00A62E6D">
              <w:tc>
                <w:tcPr>
                  <w:tcW w:w="1584" w:type="dxa"/>
                  <w:shd w:val="clear" w:color="auto" w:fill="FFFF99"/>
                </w:tcPr>
                <w:p w14:paraId="5A34DCB9" w14:textId="77777777" w:rsidR="00EF3C96" w:rsidRPr="000F4447" w:rsidRDefault="00EF3C96" w:rsidP="00A62E6D">
                  <w:pPr>
                    <w:spacing w:before="120" w:after="120"/>
                    <w:rPr>
                      <w:rFonts w:ascii="Arial" w:hAnsi="Arial" w:cs="Arial"/>
                      <w:sz w:val="20"/>
                      <w:szCs w:val="20"/>
                    </w:rPr>
                  </w:pPr>
                  <w:r w:rsidRPr="00F92010">
                    <w:rPr>
                      <w:rFonts w:ascii="Arial" w:hAnsi="Arial" w:cs="Arial"/>
                      <w:sz w:val="20"/>
                      <w:szCs w:val="20"/>
                    </w:rPr>
                    <w:lastRenderedPageBreak/>
                    <w:t>Generation</w:t>
                  </w:r>
                  <w:r>
                    <w:rPr>
                      <w:rFonts w:ascii="Arial" w:hAnsi="Arial" w:cs="Arial"/>
                      <w:sz w:val="20"/>
                      <w:szCs w:val="20"/>
                    </w:rPr>
                    <w:t>/CLR</w:t>
                  </w:r>
                  <w:r w:rsidRPr="00F92010">
                    <w:rPr>
                      <w:rFonts w:ascii="Arial" w:hAnsi="Arial" w:cs="Arial"/>
                      <w:sz w:val="20"/>
                      <w:szCs w:val="20"/>
                    </w:rPr>
                    <w:t xml:space="preserve">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Generation/CLR Resource Node and EPS Meter</w:t>
                  </w:r>
                  <w:r w:rsidRPr="000F4447">
                    <w:rPr>
                      <w:rFonts w:ascii="Arial" w:hAnsi="Arial" w:cs="Arial"/>
                      <w:sz w:val="20"/>
                      <w:szCs w:val="20"/>
                    </w:rPr>
                    <w:t xml:space="preserve"> </w:t>
                  </w:r>
                </w:p>
              </w:tc>
              <w:tc>
                <w:tcPr>
                  <w:tcW w:w="1082" w:type="dxa"/>
                </w:tcPr>
                <w:p w14:paraId="39048724"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tcPr>
                <w:p w14:paraId="7DC13310"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176" w:type="dxa"/>
                </w:tcPr>
                <w:p w14:paraId="77D0D57C"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147" w:type="dxa"/>
                </w:tcPr>
                <w:p w14:paraId="219AECCF"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997" w:type="dxa"/>
                </w:tcPr>
                <w:p w14:paraId="4F7B974B"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00" w:type="dxa"/>
                </w:tcPr>
                <w:p w14:paraId="5367E6C5"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897" w:type="dxa"/>
                </w:tcPr>
                <w:p w14:paraId="540CFB31" w14:textId="77777777" w:rsidR="00EF3C96" w:rsidRPr="000F4447" w:rsidRDefault="00EF3C96" w:rsidP="00A62E6D">
                  <w:pPr>
                    <w:spacing w:before="120" w:after="120"/>
                    <w:rPr>
                      <w:rFonts w:ascii="Arial" w:hAnsi="Arial" w:cs="Arial"/>
                      <w:color w:val="0000FF"/>
                      <w:sz w:val="20"/>
                      <w:szCs w:val="20"/>
                    </w:rPr>
                  </w:pPr>
                  <w:r>
                    <w:rPr>
                      <w:rFonts w:ascii="Arial" w:hAnsi="Arial" w:cs="Arial"/>
                      <w:color w:val="0000FF"/>
                      <w:sz w:val="20"/>
                      <w:szCs w:val="20"/>
                    </w:rPr>
                    <w:t>Yes</w:t>
                  </w:r>
                </w:p>
              </w:tc>
            </w:tr>
            <w:tr w:rsidR="00EF3C96" w:rsidRPr="000F4447" w14:paraId="64F6FEAD" w14:textId="77777777" w:rsidTr="00A62E6D">
              <w:tc>
                <w:tcPr>
                  <w:tcW w:w="1584" w:type="dxa"/>
                  <w:shd w:val="clear" w:color="auto" w:fill="FFFF99"/>
                </w:tcPr>
                <w:p w14:paraId="4A74D769"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CCU Resource Node</w:t>
                  </w:r>
                </w:p>
              </w:tc>
              <w:tc>
                <w:tcPr>
                  <w:tcW w:w="1082" w:type="dxa"/>
                </w:tcPr>
                <w:p w14:paraId="7F78C3F0" w14:textId="77777777" w:rsidR="00EF3C96" w:rsidRPr="000F4447" w:rsidRDefault="00EF3C96" w:rsidP="00A62E6D">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72" w:type="dxa"/>
                </w:tcPr>
                <w:p w14:paraId="5701C480"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tcPr>
                <w:p w14:paraId="79DC3525"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147" w:type="dxa"/>
                </w:tcPr>
                <w:p w14:paraId="0FEFB3B2"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997" w:type="dxa"/>
                </w:tcPr>
                <w:p w14:paraId="79CD72D3"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00" w:type="dxa"/>
                </w:tcPr>
                <w:p w14:paraId="59BB0D93"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7804A33B" w14:textId="77777777" w:rsidR="00EF3C96" w:rsidRPr="006F7FC1" w:rsidRDefault="00EF3C96" w:rsidP="00A62E6D">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EF3C96" w:rsidRPr="000F4447" w14:paraId="62B74CC7" w14:textId="77777777" w:rsidTr="00A62E6D">
              <w:tc>
                <w:tcPr>
                  <w:tcW w:w="1584" w:type="dxa"/>
                  <w:shd w:val="clear" w:color="auto" w:fill="FFFF99"/>
                </w:tcPr>
                <w:p w14:paraId="72951095"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PUN Resource Node</w:t>
                  </w:r>
                </w:p>
              </w:tc>
              <w:tc>
                <w:tcPr>
                  <w:tcW w:w="1082" w:type="dxa"/>
                </w:tcPr>
                <w:p w14:paraId="5BAA06E2"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072" w:type="dxa"/>
                </w:tcPr>
                <w:p w14:paraId="24D6F587"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tcPr>
                <w:p w14:paraId="65960552"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147" w:type="dxa"/>
                </w:tcPr>
                <w:p w14:paraId="47570D5B"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997" w:type="dxa"/>
                </w:tcPr>
                <w:p w14:paraId="71A82B7B"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00" w:type="dxa"/>
                </w:tcPr>
                <w:p w14:paraId="5B98FC34"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17102DBC" w14:textId="77777777" w:rsidR="00EF3C96" w:rsidRPr="006F7FC1" w:rsidRDefault="00EF3C96" w:rsidP="00A62E6D">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EF3C96" w:rsidRPr="000F4447" w14:paraId="39CC8F07" w14:textId="77777777" w:rsidTr="00A62E6D">
              <w:tc>
                <w:tcPr>
                  <w:tcW w:w="1584" w:type="dxa"/>
                  <w:shd w:val="clear" w:color="auto" w:fill="FFFF99"/>
                </w:tcPr>
                <w:p w14:paraId="2D095313"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CCP Logical Resource Node</w:t>
                  </w:r>
                </w:p>
              </w:tc>
              <w:tc>
                <w:tcPr>
                  <w:tcW w:w="1082" w:type="dxa"/>
                </w:tcPr>
                <w:p w14:paraId="59C4BF24"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072" w:type="dxa"/>
                </w:tcPr>
                <w:p w14:paraId="6BE5AD9B"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176" w:type="dxa"/>
                </w:tcPr>
                <w:p w14:paraId="6541F1DE"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147" w:type="dxa"/>
                </w:tcPr>
                <w:p w14:paraId="2DE8B47B"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997" w:type="dxa"/>
                </w:tcPr>
                <w:p w14:paraId="53609C90"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400" w:type="dxa"/>
                </w:tcPr>
                <w:p w14:paraId="3C631DE6"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897" w:type="dxa"/>
                </w:tcPr>
                <w:p w14:paraId="417ED560" w14:textId="77777777" w:rsidR="00EF3C96" w:rsidRPr="006F7FC1" w:rsidRDefault="00EF3C96" w:rsidP="00A62E6D">
                  <w:pPr>
                    <w:spacing w:before="120" w:after="120"/>
                    <w:rPr>
                      <w:rFonts w:ascii="Arial" w:hAnsi="Arial" w:cs="Arial"/>
                      <w:b/>
                      <w:color w:val="FF0000"/>
                      <w:sz w:val="20"/>
                      <w:szCs w:val="20"/>
                    </w:rPr>
                  </w:pPr>
                  <w:r w:rsidRPr="006F7FC1">
                    <w:rPr>
                      <w:rFonts w:ascii="Arial" w:hAnsi="Arial" w:cs="Arial"/>
                      <w:b/>
                      <w:color w:val="FF0000"/>
                      <w:sz w:val="20"/>
                      <w:szCs w:val="20"/>
                    </w:rPr>
                    <w:t>No</w:t>
                  </w:r>
                </w:p>
              </w:tc>
            </w:tr>
          </w:tbl>
          <w:p w14:paraId="7797E07F"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r>
              <w:rPr>
                <w:rFonts w:ascii="Arial" w:hAnsi="Arial" w:cs="Arial"/>
                <w:sz w:val="20"/>
                <w:szCs w:val="20"/>
              </w:rPr>
              <w:t>s, Energy Bid/Offer Curves, Energy Bid Curve,</w:t>
            </w:r>
            <w:r w:rsidRPr="000F4447">
              <w:rPr>
                <w:rFonts w:ascii="Arial" w:hAnsi="Arial" w:cs="Arial"/>
                <w:sz w:val="20"/>
                <w:szCs w:val="20"/>
              </w:rPr>
              <w:t xml:space="preserve"> and Ancillary Service Offers) are made for the Resource and the submittal does NOT specify a Resource Node.</w:t>
            </w:r>
          </w:p>
          <w:p w14:paraId="188C69FD"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5DCAE081" w14:textId="77777777" w:rsidR="00EF3C96" w:rsidRPr="006F7FC1" w:rsidRDefault="00EF3C96" w:rsidP="00A62E6D">
            <w:pPr>
              <w:spacing w:before="120" w:after="120"/>
              <w:rPr>
                <w:rFonts w:ascii="Arial" w:hAnsi="Arial" w:cs="Arial"/>
                <w:b/>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Nodes within a PUN site </w:t>
            </w:r>
            <w:r>
              <w:rPr>
                <w:rFonts w:ascii="Arial" w:hAnsi="Arial" w:cs="Arial"/>
                <w:sz w:val="20"/>
                <w:szCs w:val="20"/>
              </w:rPr>
              <w:t>where constrainable Transmission Element(s) exist between the Generation/CLR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tc>
      </w:tr>
    </w:tbl>
    <w:p w14:paraId="4CF98BA7" w14:textId="77777777" w:rsidR="00EF3C96" w:rsidRPr="0041214A" w:rsidRDefault="00EF3C96" w:rsidP="00EF3C96">
      <w:pPr>
        <w:spacing w:before="120" w:after="120"/>
        <w:rPr>
          <w:rFonts w:ascii="Arial" w:hAnsi="Arial" w:cs="Arial"/>
          <w:b/>
          <w:sz w:val="20"/>
          <w:szCs w:val="20"/>
        </w:rPr>
      </w:pPr>
    </w:p>
    <w:p w14:paraId="0062895C" w14:textId="77777777" w:rsidR="00026370" w:rsidRDefault="00026370" w:rsidP="00EF3C96">
      <w:pPr>
        <w:spacing w:before="120" w:after="120"/>
        <w:rPr>
          <w:rFonts w:ascii="Arial" w:hAnsi="Arial" w:cs="Arial"/>
          <w:b/>
          <w:sz w:val="20"/>
          <w:szCs w:val="20"/>
        </w:rPr>
      </w:pPr>
    </w:p>
    <w:p w14:paraId="13404701" w14:textId="77777777" w:rsidR="00561094" w:rsidRPr="00561094" w:rsidRDefault="00561094" w:rsidP="00561094">
      <w:pPr>
        <w:rPr>
          <w:rFonts w:ascii="Arial" w:hAnsi="Arial" w:cs="Arial"/>
          <w:sz w:val="20"/>
          <w:szCs w:val="20"/>
        </w:rPr>
      </w:pPr>
    </w:p>
    <w:p w14:paraId="6606EEB3" w14:textId="77777777" w:rsidR="00561094" w:rsidRDefault="00561094" w:rsidP="00561094">
      <w:pPr>
        <w:rPr>
          <w:rFonts w:ascii="Arial" w:hAnsi="Arial" w:cs="Arial"/>
          <w:b/>
          <w:sz w:val="20"/>
          <w:szCs w:val="20"/>
        </w:rPr>
      </w:pPr>
    </w:p>
    <w:p w14:paraId="2C5F759C" w14:textId="652F9D8A" w:rsidR="00561094" w:rsidRPr="00561094" w:rsidRDefault="00561094" w:rsidP="00561094">
      <w:pPr>
        <w:tabs>
          <w:tab w:val="left" w:pos="3204"/>
        </w:tabs>
        <w:rPr>
          <w:rFonts w:ascii="Arial" w:hAnsi="Arial" w:cs="Arial"/>
          <w:sz w:val="20"/>
          <w:szCs w:val="20"/>
        </w:rPr>
      </w:pPr>
      <w:r>
        <w:rPr>
          <w:rFonts w:ascii="Arial" w:hAnsi="Arial" w:cs="Arial"/>
          <w:sz w:val="20"/>
          <w:szCs w:val="20"/>
        </w:rPr>
        <w:tab/>
      </w:r>
    </w:p>
    <w:sectPr w:rsidR="00561094" w:rsidRPr="0056109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6D7DE" w14:textId="77777777" w:rsidR="00F646EA" w:rsidRDefault="00F646EA">
      <w:r>
        <w:separator/>
      </w:r>
    </w:p>
  </w:endnote>
  <w:endnote w:type="continuationSeparator" w:id="0">
    <w:p w14:paraId="5A664A5C" w14:textId="77777777" w:rsidR="00F646EA" w:rsidRDefault="00F64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EF611" w14:textId="77777777" w:rsidR="00B950B8" w:rsidRDefault="00B950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AD2B121" w14:textId="77777777" w:rsidR="00B950B8" w:rsidRDefault="00B950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7D6EE" w14:textId="46C0F2CB" w:rsidR="00D8194F" w:rsidRPr="00D8194F" w:rsidRDefault="004F1CCA" w:rsidP="00D8194F">
    <w:pPr>
      <w:pStyle w:val="Footer"/>
      <w:tabs>
        <w:tab w:val="clear" w:pos="4320"/>
        <w:tab w:val="clear" w:pos="8640"/>
        <w:tab w:val="right" w:pos="9360"/>
      </w:tabs>
      <w:rPr>
        <w:rFonts w:ascii="Arial" w:hAnsi="Arial" w:cs="Arial"/>
        <w:sz w:val="18"/>
        <w:szCs w:val="18"/>
      </w:rPr>
    </w:pPr>
    <w:r>
      <w:rPr>
        <w:rFonts w:ascii="Arial" w:hAnsi="Arial" w:cs="Arial"/>
        <w:sz w:val="18"/>
        <w:szCs w:val="18"/>
      </w:rPr>
      <w:t>1304</w:t>
    </w:r>
    <w:r w:rsidR="00D8194F" w:rsidRPr="00D8194F">
      <w:rPr>
        <w:rFonts w:ascii="Arial" w:hAnsi="Arial" w:cs="Arial"/>
        <w:sz w:val="18"/>
        <w:szCs w:val="18"/>
      </w:rPr>
      <w:t>NPRR-0</w:t>
    </w:r>
    <w:r w:rsidR="00D049BB">
      <w:rPr>
        <w:rFonts w:ascii="Arial" w:hAnsi="Arial" w:cs="Arial"/>
        <w:sz w:val="18"/>
        <w:szCs w:val="18"/>
      </w:rPr>
      <w:t>6</w:t>
    </w:r>
    <w:r w:rsidR="00D8194F" w:rsidRPr="00D8194F">
      <w:rPr>
        <w:rFonts w:ascii="Arial" w:hAnsi="Arial" w:cs="Arial"/>
        <w:sz w:val="18"/>
        <w:szCs w:val="18"/>
      </w:rPr>
      <w:t xml:space="preserve"> </w:t>
    </w:r>
    <w:r w:rsidR="007A5422">
      <w:rPr>
        <w:rFonts w:ascii="Arial" w:hAnsi="Arial" w:cs="Arial"/>
        <w:sz w:val="18"/>
        <w:szCs w:val="18"/>
        <w:lang w:val="x-none" w:eastAsia="x-none"/>
      </w:rPr>
      <w:t>PRS Report</w:t>
    </w:r>
    <w:r w:rsidR="00D8194F" w:rsidRPr="00D8194F">
      <w:rPr>
        <w:rFonts w:ascii="Arial" w:hAnsi="Arial" w:cs="Arial"/>
        <w:sz w:val="18"/>
        <w:szCs w:val="18"/>
      </w:rPr>
      <w:t xml:space="preserve"> </w:t>
    </w:r>
    <w:r w:rsidR="00D049BB">
      <w:rPr>
        <w:rFonts w:ascii="Arial" w:hAnsi="Arial" w:cs="Arial"/>
        <w:sz w:val="18"/>
        <w:szCs w:val="18"/>
      </w:rPr>
      <w:t>1210</w:t>
    </w:r>
    <w:r w:rsidR="00D049BB" w:rsidRPr="00D8194F">
      <w:rPr>
        <w:rFonts w:ascii="Arial" w:hAnsi="Arial" w:cs="Arial"/>
        <w:sz w:val="18"/>
        <w:szCs w:val="18"/>
      </w:rPr>
      <w:t>25</w:t>
    </w:r>
    <w:r w:rsidR="00D8194F" w:rsidRPr="00D8194F">
      <w:rPr>
        <w:rFonts w:ascii="Arial" w:hAnsi="Arial" w:cs="Arial"/>
        <w:sz w:val="18"/>
        <w:szCs w:val="18"/>
      </w:rPr>
      <w:tab/>
      <w:t xml:space="preserve">Page </w:t>
    </w:r>
    <w:r w:rsidR="00D8194F" w:rsidRPr="00D8194F">
      <w:rPr>
        <w:rFonts w:ascii="Arial" w:hAnsi="Arial" w:cs="Arial"/>
        <w:sz w:val="18"/>
        <w:szCs w:val="18"/>
      </w:rPr>
      <w:fldChar w:fldCharType="begin"/>
    </w:r>
    <w:r w:rsidR="00D8194F" w:rsidRPr="00D8194F">
      <w:rPr>
        <w:rFonts w:ascii="Arial" w:hAnsi="Arial" w:cs="Arial"/>
        <w:sz w:val="18"/>
        <w:szCs w:val="18"/>
      </w:rPr>
      <w:instrText xml:space="preserve"> PAGE </w:instrText>
    </w:r>
    <w:r w:rsidR="00D8194F" w:rsidRPr="00D8194F">
      <w:rPr>
        <w:rFonts w:ascii="Arial" w:hAnsi="Arial" w:cs="Arial"/>
        <w:sz w:val="18"/>
        <w:szCs w:val="18"/>
      </w:rPr>
      <w:fldChar w:fldCharType="separate"/>
    </w:r>
    <w:r w:rsidR="00D8194F" w:rsidRPr="00D8194F">
      <w:rPr>
        <w:rFonts w:ascii="Arial" w:hAnsi="Arial" w:cs="Arial"/>
        <w:sz w:val="18"/>
        <w:szCs w:val="18"/>
      </w:rPr>
      <w:t>1</w:t>
    </w:r>
    <w:r w:rsidR="00D8194F" w:rsidRPr="00D8194F">
      <w:rPr>
        <w:rFonts w:ascii="Arial" w:hAnsi="Arial" w:cs="Arial"/>
        <w:sz w:val="18"/>
        <w:szCs w:val="18"/>
      </w:rPr>
      <w:fldChar w:fldCharType="end"/>
    </w:r>
    <w:r w:rsidR="00D8194F" w:rsidRPr="00D8194F">
      <w:rPr>
        <w:rFonts w:ascii="Arial" w:hAnsi="Arial" w:cs="Arial"/>
        <w:sz w:val="18"/>
        <w:szCs w:val="18"/>
      </w:rPr>
      <w:t xml:space="preserve"> of </w:t>
    </w:r>
    <w:r w:rsidR="00D8194F" w:rsidRPr="00D8194F">
      <w:rPr>
        <w:rFonts w:ascii="Arial" w:hAnsi="Arial" w:cs="Arial"/>
        <w:sz w:val="18"/>
        <w:szCs w:val="18"/>
      </w:rPr>
      <w:fldChar w:fldCharType="begin"/>
    </w:r>
    <w:r w:rsidR="00D8194F" w:rsidRPr="00D8194F">
      <w:rPr>
        <w:rFonts w:ascii="Arial" w:hAnsi="Arial" w:cs="Arial"/>
        <w:sz w:val="18"/>
        <w:szCs w:val="18"/>
      </w:rPr>
      <w:instrText xml:space="preserve"> NUMPAGES </w:instrText>
    </w:r>
    <w:r w:rsidR="00D8194F" w:rsidRPr="00D8194F">
      <w:rPr>
        <w:rFonts w:ascii="Arial" w:hAnsi="Arial" w:cs="Arial"/>
        <w:sz w:val="18"/>
        <w:szCs w:val="18"/>
      </w:rPr>
      <w:fldChar w:fldCharType="separate"/>
    </w:r>
    <w:r w:rsidR="00D8194F" w:rsidRPr="00D8194F">
      <w:rPr>
        <w:rFonts w:ascii="Arial" w:hAnsi="Arial" w:cs="Arial"/>
        <w:sz w:val="18"/>
        <w:szCs w:val="18"/>
      </w:rPr>
      <w:t>4</w:t>
    </w:r>
    <w:r w:rsidR="00D8194F" w:rsidRPr="00D8194F">
      <w:rPr>
        <w:rFonts w:ascii="Arial" w:hAnsi="Arial" w:cs="Arial"/>
        <w:sz w:val="18"/>
        <w:szCs w:val="18"/>
      </w:rPr>
      <w:fldChar w:fldCharType="end"/>
    </w:r>
  </w:p>
  <w:p w14:paraId="47DD6178" w14:textId="77777777" w:rsidR="00D8194F" w:rsidRPr="00D8194F" w:rsidRDefault="00D8194F" w:rsidP="00D8194F">
    <w:pPr>
      <w:pStyle w:val="Footer"/>
      <w:tabs>
        <w:tab w:val="clear" w:pos="4320"/>
        <w:tab w:val="clear" w:pos="8640"/>
        <w:tab w:val="right" w:pos="9360"/>
      </w:tabs>
      <w:rPr>
        <w:rFonts w:ascii="Arial" w:hAnsi="Arial" w:cs="Arial"/>
        <w:sz w:val="18"/>
        <w:szCs w:val="18"/>
      </w:rPr>
    </w:pPr>
    <w:r w:rsidRPr="00D8194F">
      <w:rPr>
        <w:rFonts w:ascii="Arial" w:hAnsi="Arial" w:cs="Arial"/>
        <w:sz w:val="18"/>
        <w:szCs w:val="18"/>
      </w:rPr>
      <w:t>PUBLIC</w:t>
    </w:r>
  </w:p>
  <w:p w14:paraId="13416411" w14:textId="77777777" w:rsidR="00D8194F" w:rsidRDefault="00D819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5CAEC" w14:textId="77777777" w:rsidR="00BA505D" w:rsidRPr="00412DCA" w:rsidRDefault="00BA505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87CC0" w14:textId="48D40F23" w:rsidR="00BA505D" w:rsidRDefault="008876ED">
    <w:pPr>
      <w:pStyle w:val="Footer"/>
      <w:tabs>
        <w:tab w:val="clear" w:pos="4320"/>
        <w:tab w:val="clear" w:pos="8640"/>
        <w:tab w:val="right" w:pos="9360"/>
      </w:tabs>
      <w:rPr>
        <w:rFonts w:ascii="Arial" w:hAnsi="Arial" w:cs="Arial"/>
        <w:sz w:val="18"/>
      </w:rPr>
    </w:pPr>
    <w:r>
      <w:rPr>
        <w:rFonts w:ascii="Arial" w:hAnsi="Arial" w:cs="Arial"/>
        <w:sz w:val="18"/>
        <w:szCs w:val="18"/>
      </w:rPr>
      <w:t>1304</w:t>
    </w:r>
    <w:r w:rsidR="00EC7C22" w:rsidRPr="00D8194F">
      <w:rPr>
        <w:rFonts w:ascii="Arial" w:hAnsi="Arial" w:cs="Arial"/>
        <w:sz w:val="18"/>
        <w:szCs w:val="18"/>
      </w:rPr>
      <w:t>NPRR-0</w:t>
    </w:r>
    <w:r w:rsidR="007A5422">
      <w:rPr>
        <w:rFonts w:ascii="Arial" w:hAnsi="Arial" w:cs="Arial"/>
        <w:sz w:val="18"/>
        <w:szCs w:val="18"/>
      </w:rPr>
      <w:t>4</w:t>
    </w:r>
    <w:r w:rsidR="00EC7C22" w:rsidRPr="00D8194F">
      <w:rPr>
        <w:rFonts w:ascii="Arial" w:hAnsi="Arial" w:cs="Arial"/>
        <w:sz w:val="18"/>
        <w:szCs w:val="18"/>
      </w:rPr>
      <w:t xml:space="preserve"> </w:t>
    </w:r>
    <w:r w:rsidR="007A5422">
      <w:rPr>
        <w:rFonts w:ascii="Arial" w:hAnsi="Arial" w:cs="Arial"/>
        <w:sz w:val="18"/>
        <w:szCs w:val="18"/>
        <w:lang w:val="x-none" w:eastAsia="x-none"/>
      </w:rPr>
      <w:t>PRS Report</w:t>
    </w:r>
    <w:r w:rsidR="00EC7C22" w:rsidRPr="00D8194F">
      <w:rPr>
        <w:rFonts w:ascii="Arial" w:hAnsi="Arial" w:cs="Arial"/>
        <w:sz w:val="18"/>
        <w:szCs w:val="18"/>
      </w:rPr>
      <w:t xml:space="preserve"> </w:t>
    </w:r>
    <w:r w:rsidR="007A5422">
      <w:rPr>
        <w:rFonts w:ascii="Arial" w:hAnsi="Arial" w:cs="Arial"/>
        <w:sz w:val="18"/>
        <w:szCs w:val="18"/>
      </w:rPr>
      <w:t>1112</w:t>
    </w:r>
    <w:r w:rsidR="00EC7C22" w:rsidRPr="00D8194F">
      <w:rPr>
        <w:rFonts w:ascii="Arial" w:hAnsi="Arial" w:cs="Arial"/>
        <w:sz w:val="18"/>
        <w:szCs w:val="18"/>
      </w:rPr>
      <w:t>25</w:t>
    </w:r>
    <w:r w:rsidR="00BA505D">
      <w:rPr>
        <w:rFonts w:ascii="Arial" w:hAnsi="Arial" w:cs="Arial"/>
        <w:sz w:val="18"/>
      </w:rPr>
      <w:tab/>
      <w:t>Pa</w:t>
    </w:r>
    <w:r w:rsidR="00BA505D" w:rsidRPr="00412DCA">
      <w:rPr>
        <w:rFonts w:ascii="Arial" w:hAnsi="Arial" w:cs="Arial"/>
        <w:sz w:val="18"/>
      </w:rPr>
      <w:t xml:space="preserve">ge </w:t>
    </w:r>
    <w:r w:rsidR="00BA505D" w:rsidRPr="00412DCA">
      <w:rPr>
        <w:rFonts w:ascii="Arial" w:hAnsi="Arial" w:cs="Arial"/>
        <w:sz w:val="18"/>
      </w:rPr>
      <w:fldChar w:fldCharType="begin"/>
    </w:r>
    <w:r w:rsidR="00BA505D" w:rsidRPr="00412DCA">
      <w:rPr>
        <w:rFonts w:ascii="Arial" w:hAnsi="Arial" w:cs="Arial"/>
        <w:sz w:val="18"/>
      </w:rPr>
      <w:instrText xml:space="preserve"> PAGE </w:instrText>
    </w:r>
    <w:r w:rsidR="00BA505D" w:rsidRPr="00412DCA">
      <w:rPr>
        <w:rFonts w:ascii="Arial" w:hAnsi="Arial" w:cs="Arial"/>
        <w:sz w:val="18"/>
      </w:rPr>
      <w:fldChar w:fldCharType="separate"/>
    </w:r>
    <w:r w:rsidR="00035FB5">
      <w:rPr>
        <w:rFonts w:ascii="Arial" w:hAnsi="Arial" w:cs="Arial"/>
        <w:noProof/>
        <w:sz w:val="18"/>
      </w:rPr>
      <w:t>2</w:t>
    </w:r>
    <w:r w:rsidR="00BA505D" w:rsidRPr="00412DCA">
      <w:rPr>
        <w:rFonts w:ascii="Arial" w:hAnsi="Arial" w:cs="Arial"/>
        <w:sz w:val="18"/>
      </w:rPr>
      <w:fldChar w:fldCharType="end"/>
    </w:r>
    <w:r w:rsidR="00BA505D" w:rsidRPr="00412DCA">
      <w:rPr>
        <w:rFonts w:ascii="Arial" w:hAnsi="Arial" w:cs="Arial"/>
        <w:sz w:val="18"/>
      </w:rPr>
      <w:t xml:space="preserve"> of </w:t>
    </w:r>
    <w:r w:rsidR="00BA505D" w:rsidRPr="00412DCA">
      <w:rPr>
        <w:rFonts w:ascii="Arial" w:hAnsi="Arial" w:cs="Arial"/>
        <w:sz w:val="18"/>
      </w:rPr>
      <w:fldChar w:fldCharType="begin"/>
    </w:r>
    <w:r w:rsidR="00BA505D" w:rsidRPr="00412DCA">
      <w:rPr>
        <w:rFonts w:ascii="Arial" w:hAnsi="Arial" w:cs="Arial"/>
        <w:sz w:val="18"/>
      </w:rPr>
      <w:instrText xml:space="preserve"> NUMPAGES </w:instrText>
    </w:r>
    <w:r w:rsidR="00BA505D" w:rsidRPr="00412DCA">
      <w:rPr>
        <w:rFonts w:ascii="Arial" w:hAnsi="Arial" w:cs="Arial"/>
        <w:sz w:val="18"/>
      </w:rPr>
      <w:fldChar w:fldCharType="separate"/>
    </w:r>
    <w:r w:rsidR="00035FB5">
      <w:rPr>
        <w:rFonts w:ascii="Arial" w:hAnsi="Arial" w:cs="Arial"/>
        <w:noProof/>
        <w:sz w:val="18"/>
      </w:rPr>
      <w:t>9</w:t>
    </w:r>
    <w:r w:rsidR="00BA505D" w:rsidRPr="00412DCA">
      <w:rPr>
        <w:rFonts w:ascii="Arial" w:hAnsi="Arial" w:cs="Arial"/>
        <w:sz w:val="18"/>
      </w:rPr>
      <w:fldChar w:fldCharType="end"/>
    </w:r>
  </w:p>
  <w:p w14:paraId="15B68A66" w14:textId="77777777" w:rsidR="00BA505D" w:rsidRPr="00412DCA" w:rsidRDefault="00BA505D">
    <w:pPr>
      <w:pStyle w:val="Footer"/>
      <w:tabs>
        <w:tab w:val="clear" w:pos="4320"/>
        <w:tab w:val="clear" w:pos="8640"/>
        <w:tab w:val="right" w:pos="9360"/>
      </w:tabs>
      <w:rPr>
        <w:rFonts w:ascii="Arial" w:hAnsi="Arial" w:cs="Arial"/>
        <w:sz w:val="18"/>
      </w:rPr>
    </w:pPr>
    <w:r>
      <w:rPr>
        <w:rFonts w:ascii="Arial" w:hAnsi="Arial" w:cs="Arial"/>
        <w:sz w:val="18"/>
      </w:rPr>
      <w:t>PUBLIC</w:t>
    </w:r>
  </w:p>
  <w:p w14:paraId="16E82AD2" w14:textId="77777777" w:rsidR="00BA505D" w:rsidRDefault="00BA505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2C3B9" w14:textId="77777777" w:rsidR="00BA505D" w:rsidRPr="00412DCA" w:rsidRDefault="00BA505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0A342" w14:textId="77777777" w:rsidR="00F646EA" w:rsidRDefault="00F646EA">
      <w:r>
        <w:separator/>
      </w:r>
    </w:p>
  </w:footnote>
  <w:footnote w:type="continuationSeparator" w:id="0">
    <w:p w14:paraId="0F6355A0" w14:textId="77777777" w:rsidR="00F646EA" w:rsidRDefault="00F64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DF9D9" w14:textId="6703F12A" w:rsidR="00D8194F" w:rsidRPr="00D8194F" w:rsidRDefault="007A5422" w:rsidP="00D8194F">
    <w:pPr>
      <w:pStyle w:val="Header"/>
      <w:jc w:val="center"/>
      <w:rPr>
        <w:rFonts w:ascii="Arial" w:hAnsi="Arial" w:cs="Arial"/>
        <w:b/>
        <w:bCs/>
        <w:sz w:val="32"/>
      </w:rPr>
    </w:pPr>
    <w:r>
      <w:rPr>
        <w:rFonts w:ascii="Arial" w:hAnsi="Arial" w:cs="Arial"/>
        <w:b/>
        <w:bCs/>
        <w:sz w:val="32"/>
      </w:rPr>
      <w:t>PRS Report</w:t>
    </w:r>
  </w:p>
  <w:p w14:paraId="1D481B2B" w14:textId="77777777" w:rsidR="00D8194F" w:rsidRDefault="00D819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24229" w14:textId="5ED75742" w:rsidR="00EC7C22" w:rsidRPr="00D8194F" w:rsidRDefault="007A5422" w:rsidP="00EC7C22">
    <w:pPr>
      <w:pStyle w:val="Header"/>
      <w:jc w:val="center"/>
      <w:rPr>
        <w:rFonts w:ascii="Arial" w:hAnsi="Arial" w:cs="Arial"/>
        <w:b/>
        <w:bCs/>
        <w:sz w:val="32"/>
      </w:rPr>
    </w:pPr>
    <w:r>
      <w:rPr>
        <w:rFonts w:ascii="Arial" w:hAnsi="Arial" w:cs="Arial"/>
        <w:b/>
        <w:bCs/>
        <w:sz w:val="32"/>
      </w:rPr>
      <w:t>PRS Report</w:t>
    </w:r>
  </w:p>
  <w:p w14:paraId="0B1520B2" w14:textId="77777777" w:rsidR="00BA505D" w:rsidRPr="008C0F08" w:rsidRDefault="00BA505D" w:rsidP="008C0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2926C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0655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A4C4B1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C2F5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C5CED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2A0C8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6721B9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9629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9C8B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53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F7B97"/>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8EF7125"/>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9DE41A0"/>
    <w:multiLevelType w:val="hybridMultilevel"/>
    <w:tmpl w:val="74BCB6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C0D767E"/>
    <w:multiLevelType w:val="hybridMultilevel"/>
    <w:tmpl w:val="13B2D5C4"/>
    <w:lvl w:ilvl="0" w:tplc="D0AAABA8">
      <w:start w:val="1"/>
      <w:numFmt w:val="lowerLetter"/>
      <w:lvlText w:val="%1."/>
      <w:lvlJc w:val="left"/>
      <w:pPr>
        <w:tabs>
          <w:tab w:val="num" w:pos="0"/>
        </w:tabs>
        <w:ind w:left="0" w:firstLine="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4" w15:restartNumberingAfterBreak="0">
    <w:nsid w:val="0E155E52"/>
    <w:multiLevelType w:val="hybridMultilevel"/>
    <w:tmpl w:val="67BE5812"/>
    <w:lvl w:ilvl="0" w:tplc="9D241C42">
      <w:start w:val="1"/>
      <w:numFmt w:val="decimal"/>
      <w:lvlText w:val="%1."/>
      <w:lvlJc w:val="left"/>
      <w:pPr>
        <w:tabs>
          <w:tab w:val="num" w:pos="1305"/>
        </w:tabs>
        <w:ind w:left="130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3236CA6"/>
    <w:multiLevelType w:val="hybridMultilevel"/>
    <w:tmpl w:val="CC8833B0"/>
    <w:lvl w:ilvl="0" w:tplc="CD0E13D8">
      <w:start w:val="1"/>
      <w:numFmt w:val="lowerLetter"/>
      <w:lvlText w:val="%1."/>
      <w:lvlJc w:val="left"/>
      <w:pPr>
        <w:tabs>
          <w:tab w:val="num" w:pos="3600"/>
        </w:tabs>
        <w:ind w:left="360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FA33ED"/>
    <w:multiLevelType w:val="hybridMultilevel"/>
    <w:tmpl w:val="98CEA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785160"/>
    <w:multiLevelType w:val="hybridMultilevel"/>
    <w:tmpl w:val="E8B292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E392F2A"/>
    <w:multiLevelType w:val="hybridMultilevel"/>
    <w:tmpl w:val="2F5098B2"/>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3715C0"/>
    <w:multiLevelType w:val="hybridMultilevel"/>
    <w:tmpl w:val="5560BEC4"/>
    <w:lvl w:ilvl="0" w:tplc="5BD684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182D37"/>
    <w:multiLevelType w:val="hybridMultilevel"/>
    <w:tmpl w:val="C3A07686"/>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AE8536B"/>
    <w:multiLevelType w:val="multilevel"/>
    <w:tmpl w:val="2CDEAD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2BC440D5"/>
    <w:multiLevelType w:val="hybridMultilevel"/>
    <w:tmpl w:val="BBB80A90"/>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rPr>
        <w:rFonts w:hint="default"/>
      </w:rPr>
    </w:lvl>
    <w:lvl w:ilvl="2" w:tplc="CD0E13D8">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94A0998"/>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F182C53"/>
    <w:multiLevelType w:val="hybridMultilevel"/>
    <w:tmpl w:val="34AADD8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2DD5A35"/>
    <w:multiLevelType w:val="hybridMultilevel"/>
    <w:tmpl w:val="82AA45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F3D1CA5"/>
    <w:multiLevelType w:val="multilevel"/>
    <w:tmpl w:val="2CDEAD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923FCA"/>
    <w:multiLevelType w:val="hybridMultilevel"/>
    <w:tmpl w:val="20908284"/>
    <w:lvl w:ilvl="0" w:tplc="04090019">
      <w:start w:val="1"/>
      <w:numFmt w:val="lowerLetter"/>
      <w:lvlText w:val="%1."/>
      <w:lvlJc w:val="left"/>
      <w:pPr>
        <w:tabs>
          <w:tab w:val="num" w:pos="1800"/>
        </w:tabs>
        <w:ind w:left="1800" w:hanging="360"/>
      </w:pPr>
    </w:lvl>
    <w:lvl w:ilvl="1" w:tplc="CD0E13D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9B468F"/>
    <w:multiLevelType w:val="hybridMultilevel"/>
    <w:tmpl w:val="E8B29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335EC2"/>
    <w:multiLevelType w:val="hybridMultilevel"/>
    <w:tmpl w:val="8984FE8C"/>
    <w:lvl w:ilvl="0" w:tplc="04090019">
      <w:start w:val="1"/>
      <w:numFmt w:val="lowerLetter"/>
      <w:lvlText w:val="%1."/>
      <w:lvlJc w:val="left"/>
      <w:pPr>
        <w:tabs>
          <w:tab w:val="num" w:pos="1440"/>
        </w:tabs>
        <w:ind w:left="1440" w:hanging="360"/>
      </w:pPr>
    </w:lvl>
    <w:lvl w:ilvl="1" w:tplc="C980EA3A">
      <w:start w:val="1"/>
      <w:numFmt w:val="lowerLetter"/>
      <w:lvlText w:val="%2)"/>
      <w:lvlJc w:val="left"/>
      <w:pPr>
        <w:tabs>
          <w:tab w:val="num" w:pos="2340"/>
        </w:tabs>
        <w:ind w:left="234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5F20295C"/>
    <w:multiLevelType w:val="hybridMultilevel"/>
    <w:tmpl w:val="A1FE21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1D730F3"/>
    <w:multiLevelType w:val="hybridMultilevel"/>
    <w:tmpl w:val="1D6C13F0"/>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F5153D8"/>
    <w:multiLevelType w:val="hybridMultilevel"/>
    <w:tmpl w:val="0F2ED160"/>
    <w:lvl w:ilvl="0" w:tplc="17CE7A36">
      <w:start w:val="1"/>
      <w:numFmt w:val="lowerLetter"/>
      <w:lvlText w:val="%1."/>
      <w:lvlJc w:val="left"/>
      <w:pPr>
        <w:tabs>
          <w:tab w:val="num" w:pos="1080"/>
        </w:tabs>
        <w:ind w:left="1080" w:hanging="360"/>
      </w:pPr>
      <w:rPr>
        <w:rFonts w:hint="default"/>
      </w:rPr>
    </w:lvl>
    <w:lvl w:ilvl="1" w:tplc="F4202E4C">
      <w:start w:val="1"/>
      <w:numFmt w:val="lowerLetter"/>
      <w:lvlText w:val="%2."/>
      <w:lvlJc w:val="left"/>
      <w:pPr>
        <w:tabs>
          <w:tab w:val="num" w:pos="-360"/>
        </w:tabs>
        <w:ind w:left="-360" w:hanging="360"/>
      </w:pPr>
    </w:lvl>
    <w:lvl w:ilvl="2" w:tplc="63D41B46">
      <w:start w:val="1"/>
      <w:numFmt w:val="lowerRoman"/>
      <w:lvlText w:val="%3."/>
      <w:lvlJc w:val="right"/>
      <w:pPr>
        <w:tabs>
          <w:tab w:val="num" w:pos="360"/>
        </w:tabs>
        <w:ind w:left="360" w:hanging="180"/>
      </w:pPr>
    </w:lvl>
    <w:lvl w:ilvl="3" w:tplc="95A2FEFA">
      <w:start w:val="1"/>
      <w:numFmt w:val="decimal"/>
      <w:lvlText w:val="%4."/>
      <w:lvlJc w:val="left"/>
      <w:pPr>
        <w:tabs>
          <w:tab w:val="num" w:pos="1080"/>
        </w:tabs>
        <w:ind w:left="1080" w:hanging="360"/>
      </w:pPr>
    </w:lvl>
    <w:lvl w:ilvl="4" w:tplc="48F8CE7C">
      <w:start w:val="1"/>
      <w:numFmt w:val="lowerLetter"/>
      <w:lvlText w:val="%5."/>
      <w:lvlJc w:val="left"/>
      <w:pPr>
        <w:tabs>
          <w:tab w:val="num" w:pos="1800"/>
        </w:tabs>
        <w:ind w:left="1800" w:hanging="360"/>
      </w:pPr>
      <w:rPr>
        <w:rFonts w:hint="default"/>
      </w:rPr>
    </w:lvl>
    <w:lvl w:ilvl="5" w:tplc="0E0C35DC" w:tentative="1">
      <w:start w:val="1"/>
      <w:numFmt w:val="lowerRoman"/>
      <w:lvlText w:val="%6."/>
      <w:lvlJc w:val="right"/>
      <w:pPr>
        <w:tabs>
          <w:tab w:val="num" w:pos="2520"/>
        </w:tabs>
        <w:ind w:left="2520" w:hanging="180"/>
      </w:pPr>
    </w:lvl>
    <w:lvl w:ilvl="6" w:tplc="B63212D0" w:tentative="1">
      <w:start w:val="1"/>
      <w:numFmt w:val="decimal"/>
      <w:lvlText w:val="%7."/>
      <w:lvlJc w:val="left"/>
      <w:pPr>
        <w:tabs>
          <w:tab w:val="num" w:pos="3240"/>
        </w:tabs>
        <w:ind w:left="3240" w:hanging="360"/>
      </w:pPr>
    </w:lvl>
    <w:lvl w:ilvl="7" w:tplc="22C8BE6C" w:tentative="1">
      <w:start w:val="1"/>
      <w:numFmt w:val="lowerLetter"/>
      <w:lvlText w:val="%8."/>
      <w:lvlJc w:val="left"/>
      <w:pPr>
        <w:tabs>
          <w:tab w:val="num" w:pos="3960"/>
        </w:tabs>
        <w:ind w:left="3960" w:hanging="360"/>
      </w:pPr>
    </w:lvl>
    <w:lvl w:ilvl="8" w:tplc="E8A805CC" w:tentative="1">
      <w:start w:val="1"/>
      <w:numFmt w:val="lowerRoman"/>
      <w:lvlText w:val="%9."/>
      <w:lvlJc w:val="right"/>
      <w:pPr>
        <w:tabs>
          <w:tab w:val="num" w:pos="4680"/>
        </w:tabs>
        <w:ind w:left="4680" w:hanging="180"/>
      </w:pPr>
    </w:lvl>
  </w:abstractNum>
  <w:abstractNum w:abstractNumId="35" w15:restartNumberingAfterBreak="0">
    <w:nsid w:val="70401D54"/>
    <w:multiLevelType w:val="hybridMultilevel"/>
    <w:tmpl w:val="C8F4B890"/>
    <w:lvl w:ilvl="0" w:tplc="CBEA85F4">
      <w:start w:val="1"/>
      <w:numFmt w:val="lowerLetter"/>
      <w:lvlText w:val="%1."/>
      <w:lvlJc w:val="left"/>
      <w:pPr>
        <w:tabs>
          <w:tab w:val="num" w:pos="1800"/>
        </w:tabs>
        <w:ind w:left="1800" w:hanging="360"/>
      </w:pPr>
    </w:lvl>
    <w:lvl w:ilvl="1" w:tplc="4D82079C" w:tentative="1">
      <w:start w:val="1"/>
      <w:numFmt w:val="lowerLetter"/>
      <w:lvlText w:val="%2."/>
      <w:lvlJc w:val="left"/>
      <w:pPr>
        <w:tabs>
          <w:tab w:val="num" w:pos="1440"/>
        </w:tabs>
        <w:ind w:left="1440" w:hanging="360"/>
      </w:pPr>
    </w:lvl>
    <w:lvl w:ilvl="2" w:tplc="62302A2E" w:tentative="1">
      <w:start w:val="1"/>
      <w:numFmt w:val="lowerRoman"/>
      <w:lvlText w:val="%3."/>
      <w:lvlJc w:val="right"/>
      <w:pPr>
        <w:tabs>
          <w:tab w:val="num" w:pos="2160"/>
        </w:tabs>
        <w:ind w:left="2160" w:hanging="180"/>
      </w:pPr>
    </w:lvl>
    <w:lvl w:ilvl="3" w:tplc="6F64D74C" w:tentative="1">
      <w:start w:val="1"/>
      <w:numFmt w:val="decimal"/>
      <w:lvlText w:val="%4."/>
      <w:lvlJc w:val="left"/>
      <w:pPr>
        <w:tabs>
          <w:tab w:val="num" w:pos="2880"/>
        </w:tabs>
        <w:ind w:left="2880" w:hanging="360"/>
      </w:pPr>
    </w:lvl>
    <w:lvl w:ilvl="4" w:tplc="2632B0AC" w:tentative="1">
      <w:start w:val="1"/>
      <w:numFmt w:val="lowerLetter"/>
      <w:lvlText w:val="%5."/>
      <w:lvlJc w:val="left"/>
      <w:pPr>
        <w:tabs>
          <w:tab w:val="num" w:pos="3600"/>
        </w:tabs>
        <w:ind w:left="3600" w:hanging="360"/>
      </w:pPr>
    </w:lvl>
    <w:lvl w:ilvl="5" w:tplc="6A14210E" w:tentative="1">
      <w:start w:val="1"/>
      <w:numFmt w:val="lowerRoman"/>
      <w:lvlText w:val="%6."/>
      <w:lvlJc w:val="right"/>
      <w:pPr>
        <w:tabs>
          <w:tab w:val="num" w:pos="4320"/>
        </w:tabs>
        <w:ind w:left="4320" w:hanging="180"/>
      </w:pPr>
    </w:lvl>
    <w:lvl w:ilvl="6" w:tplc="5B58AF28" w:tentative="1">
      <w:start w:val="1"/>
      <w:numFmt w:val="decimal"/>
      <w:lvlText w:val="%7."/>
      <w:lvlJc w:val="left"/>
      <w:pPr>
        <w:tabs>
          <w:tab w:val="num" w:pos="5040"/>
        </w:tabs>
        <w:ind w:left="5040" w:hanging="360"/>
      </w:pPr>
    </w:lvl>
    <w:lvl w:ilvl="7" w:tplc="278C69C4" w:tentative="1">
      <w:start w:val="1"/>
      <w:numFmt w:val="lowerLetter"/>
      <w:lvlText w:val="%8."/>
      <w:lvlJc w:val="left"/>
      <w:pPr>
        <w:tabs>
          <w:tab w:val="num" w:pos="5760"/>
        </w:tabs>
        <w:ind w:left="5760" w:hanging="360"/>
      </w:pPr>
    </w:lvl>
    <w:lvl w:ilvl="8" w:tplc="24622B04" w:tentative="1">
      <w:start w:val="1"/>
      <w:numFmt w:val="lowerRoman"/>
      <w:lvlText w:val="%9."/>
      <w:lvlJc w:val="right"/>
      <w:pPr>
        <w:tabs>
          <w:tab w:val="num" w:pos="6480"/>
        </w:tabs>
        <w:ind w:left="6480" w:hanging="180"/>
      </w:pPr>
    </w:lvl>
  </w:abstractNum>
  <w:abstractNum w:abstractNumId="36" w15:restartNumberingAfterBreak="0">
    <w:nsid w:val="71521BCC"/>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9AE4BD6"/>
    <w:multiLevelType w:val="hybridMultilevel"/>
    <w:tmpl w:val="156C5036"/>
    <w:lvl w:ilvl="0" w:tplc="3064EB06">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BF54480"/>
    <w:multiLevelType w:val="hybridMultilevel"/>
    <w:tmpl w:val="6950B610"/>
    <w:lvl w:ilvl="0" w:tplc="04090001">
      <w:start w:val="1"/>
      <w:numFmt w:val="lowerLetter"/>
      <w:lvlText w:val="%1."/>
      <w:lvlJc w:val="left"/>
      <w:pPr>
        <w:tabs>
          <w:tab w:val="num" w:pos="1800"/>
        </w:tabs>
        <w:ind w:left="1800" w:hanging="360"/>
      </w:pPr>
    </w:lvl>
    <w:lvl w:ilvl="1" w:tplc="04090017"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15:restartNumberingAfterBreak="0">
    <w:nsid w:val="7EE20ADC"/>
    <w:multiLevelType w:val="hybridMultilevel"/>
    <w:tmpl w:val="9EACC546"/>
    <w:lvl w:ilvl="0" w:tplc="0AA225C2">
      <w:start w:val="1"/>
      <w:numFmt w:val="lowerLetter"/>
      <w:lvlText w:val="%1."/>
      <w:lvlJc w:val="left"/>
      <w:pPr>
        <w:tabs>
          <w:tab w:val="num" w:pos="1440"/>
        </w:tabs>
        <w:ind w:left="1440" w:hanging="360"/>
      </w:pPr>
    </w:lvl>
    <w:lvl w:ilvl="1" w:tplc="CDE8EB54" w:tentative="1">
      <w:start w:val="1"/>
      <w:numFmt w:val="lowerLetter"/>
      <w:lvlText w:val="%2."/>
      <w:lvlJc w:val="left"/>
      <w:pPr>
        <w:tabs>
          <w:tab w:val="num" w:pos="2160"/>
        </w:tabs>
        <w:ind w:left="2160" w:hanging="360"/>
      </w:pPr>
    </w:lvl>
    <w:lvl w:ilvl="2" w:tplc="8B7ED068" w:tentative="1">
      <w:start w:val="1"/>
      <w:numFmt w:val="lowerRoman"/>
      <w:lvlText w:val="%3."/>
      <w:lvlJc w:val="right"/>
      <w:pPr>
        <w:tabs>
          <w:tab w:val="num" w:pos="2880"/>
        </w:tabs>
        <w:ind w:left="2880" w:hanging="180"/>
      </w:pPr>
    </w:lvl>
    <w:lvl w:ilvl="3" w:tplc="AADEB7FC" w:tentative="1">
      <w:start w:val="1"/>
      <w:numFmt w:val="decimal"/>
      <w:lvlText w:val="%4."/>
      <w:lvlJc w:val="left"/>
      <w:pPr>
        <w:tabs>
          <w:tab w:val="num" w:pos="3600"/>
        </w:tabs>
        <w:ind w:left="3600" w:hanging="360"/>
      </w:pPr>
    </w:lvl>
    <w:lvl w:ilvl="4" w:tplc="F37211E4" w:tentative="1">
      <w:start w:val="1"/>
      <w:numFmt w:val="lowerLetter"/>
      <w:lvlText w:val="%5."/>
      <w:lvlJc w:val="left"/>
      <w:pPr>
        <w:tabs>
          <w:tab w:val="num" w:pos="4320"/>
        </w:tabs>
        <w:ind w:left="4320" w:hanging="360"/>
      </w:pPr>
    </w:lvl>
    <w:lvl w:ilvl="5" w:tplc="9EB05114" w:tentative="1">
      <w:start w:val="1"/>
      <w:numFmt w:val="lowerRoman"/>
      <w:lvlText w:val="%6."/>
      <w:lvlJc w:val="right"/>
      <w:pPr>
        <w:tabs>
          <w:tab w:val="num" w:pos="5040"/>
        </w:tabs>
        <w:ind w:left="5040" w:hanging="180"/>
      </w:pPr>
    </w:lvl>
    <w:lvl w:ilvl="6" w:tplc="C41CEA80" w:tentative="1">
      <w:start w:val="1"/>
      <w:numFmt w:val="decimal"/>
      <w:lvlText w:val="%7."/>
      <w:lvlJc w:val="left"/>
      <w:pPr>
        <w:tabs>
          <w:tab w:val="num" w:pos="5760"/>
        </w:tabs>
        <w:ind w:left="5760" w:hanging="360"/>
      </w:pPr>
    </w:lvl>
    <w:lvl w:ilvl="7" w:tplc="B590CA5A" w:tentative="1">
      <w:start w:val="1"/>
      <w:numFmt w:val="lowerLetter"/>
      <w:lvlText w:val="%8."/>
      <w:lvlJc w:val="left"/>
      <w:pPr>
        <w:tabs>
          <w:tab w:val="num" w:pos="6480"/>
        </w:tabs>
        <w:ind w:left="6480" w:hanging="360"/>
      </w:pPr>
    </w:lvl>
    <w:lvl w:ilvl="8" w:tplc="66509A36" w:tentative="1">
      <w:start w:val="1"/>
      <w:numFmt w:val="lowerRoman"/>
      <w:lvlText w:val="%9."/>
      <w:lvlJc w:val="right"/>
      <w:pPr>
        <w:tabs>
          <w:tab w:val="num" w:pos="7200"/>
        </w:tabs>
        <w:ind w:left="7200" w:hanging="180"/>
      </w:pPr>
    </w:lvl>
  </w:abstractNum>
  <w:num w:numId="1" w16cid:durableId="1679306367">
    <w:abstractNumId w:val="37"/>
  </w:num>
  <w:num w:numId="2" w16cid:durableId="1979188840">
    <w:abstractNumId w:val="19"/>
  </w:num>
  <w:num w:numId="3" w16cid:durableId="1969437164">
    <w:abstractNumId w:val="26"/>
  </w:num>
  <w:num w:numId="4" w16cid:durableId="1399280875">
    <w:abstractNumId w:val="28"/>
  </w:num>
  <w:num w:numId="5" w16cid:durableId="1889417166">
    <w:abstractNumId w:val="34"/>
  </w:num>
  <w:num w:numId="6" w16cid:durableId="449277272">
    <w:abstractNumId w:val="35"/>
  </w:num>
  <w:num w:numId="7" w16cid:durableId="385448921">
    <w:abstractNumId w:val="29"/>
  </w:num>
  <w:num w:numId="8" w16cid:durableId="2066684672">
    <w:abstractNumId w:val="33"/>
  </w:num>
  <w:num w:numId="9" w16cid:durableId="1992362270">
    <w:abstractNumId w:val="22"/>
  </w:num>
  <w:num w:numId="10" w16cid:durableId="126702778">
    <w:abstractNumId w:val="24"/>
  </w:num>
  <w:num w:numId="11" w16cid:durableId="950012896">
    <w:abstractNumId w:val="13"/>
  </w:num>
  <w:num w:numId="12" w16cid:durableId="842622512">
    <w:abstractNumId w:val="15"/>
  </w:num>
  <w:num w:numId="13" w16cid:durableId="253511704">
    <w:abstractNumId w:val="38"/>
  </w:num>
  <w:num w:numId="14" w16cid:durableId="116678655">
    <w:abstractNumId w:val="39"/>
  </w:num>
  <w:num w:numId="15" w16cid:durableId="2032756828">
    <w:abstractNumId w:val="31"/>
  </w:num>
  <w:num w:numId="16" w16cid:durableId="1345477693">
    <w:abstractNumId w:val="10"/>
  </w:num>
  <w:num w:numId="17" w16cid:durableId="1426420171">
    <w:abstractNumId w:val="21"/>
  </w:num>
  <w:num w:numId="18" w16cid:durableId="1367440735">
    <w:abstractNumId w:val="16"/>
  </w:num>
  <w:num w:numId="19" w16cid:durableId="1794132574">
    <w:abstractNumId w:val="9"/>
  </w:num>
  <w:num w:numId="20" w16cid:durableId="1098136906">
    <w:abstractNumId w:val="7"/>
  </w:num>
  <w:num w:numId="21" w16cid:durableId="1862278823">
    <w:abstractNumId w:val="6"/>
  </w:num>
  <w:num w:numId="22" w16cid:durableId="604580372">
    <w:abstractNumId w:val="5"/>
  </w:num>
  <w:num w:numId="23" w16cid:durableId="2098357530">
    <w:abstractNumId w:val="4"/>
  </w:num>
  <w:num w:numId="24" w16cid:durableId="1666661139">
    <w:abstractNumId w:val="8"/>
  </w:num>
  <w:num w:numId="25" w16cid:durableId="1981300648">
    <w:abstractNumId w:val="3"/>
  </w:num>
  <w:num w:numId="26" w16cid:durableId="1315644750">
    <w:abstractNumId w:val="2"/>
  </w:num>
  <w:num w:numId="27" w16cid:durableId="1532648961">
    <w:abstractNumId w:val="1"/>
  </w:num>
  <w:num w:numId="28" w16cid:durableId="496044481">
    <w:abstractNumId w:val="0"/>
  </w:num>
  <w:num w:numId="29" w16cid:durableId="1409035719">
    <w:abstractNumId w:val="23"/>
  </w:num>
  <w:num w:numId="30" w16cid:durableId="1896043499">
    <w:abstractNumId w:val="14"/>
  </w:num>
  <w:num w:numId="31" w16cid:durableId="862325077">
    <w:abstractNumId w:val="25"/>
  </w:num>
  <w:num w:numId="32" w16cid:durableId="1148472407">
    <w:abstractNumId w:val="36"/>
  </w:num>
  <w:num w:numId="33" w16cid:durableId="2063364519">
    <w:abstractNumId w:val="11"/>
  </w:num>
  <w:num w:numId="34" w16cid:durableId="1828784341">
    <w:abstractNumId w:val="12"/>
  </w:num>
  <w:num w:numId="35" w16cid:durableId="45952837">
    <w:abstractNumId w:val="17"/>
  </w:num>
  <w:num w:numId="36" w16cid:durableId="615527930">
    <w:abstractNumId w:val="20"/>
  </w:num>
  <w:num w:numId="37" w16cid:durableId="17971449">
    <w:abstractNumId w:val="27"/>
  </w:num>
  <w:num w:numId="38" w16cid:durableId="1253928211">
    <w:abstractNumId w:val="32"/>
  </w:num>
  <w:num w:numId="39" w16cid:durableId="1193374223">
    <w:abstractNumId w:val="30"/>
  </w:num>
  <w:num w:numId="40" w16cid:durableId="67661696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isplayBackgroundShape/>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49"/>
    <w:rsid w:val="00002FA6"/>
    <w:rsid w:val="00004A8F"/>
    <w:rsid w:val="00006274"/>
    <w:rsid w:val="000065CB"/>
    <w:rsid w:val="00010DC7"/>
    <w:rsid w:val="00015AFD"/>
    <w:rsid w:val="00020DFF"/>
    <w:rsid w:val="00026370"/>
    <w:rsid w:val="000266D6"/>
    <w:rsid w:val="00027709"/>
    <w:rsid w:val="0003053B"/>
    <w:rsid w:val="00030D82"/>
    <w:rsid w:val="00035FB5"/>
    <w:rsid w:val="00040825"/>
    <w:rsid w:val="00040FE6"/>
    <w:rsid w:val="00042C1E"/>
    <w:rsid w:val="00045C4D"/>
    <w:rsid w:val="00052E09"/>
    <w:rsid w:val="000579A7"/>
    <w:rsid w:val="000620DA"/>
    <w:rsid w:val="00062161"/>
    <w:rsid w:val="00062A9A"/>
    <w:rsid w:val="00065864"/>
    <w:rsid w:val="00065ED3"/>
    <w:rsid w:val="000668B9"/>
    <w:rsid w:val="00073813"/>
    <w:rsid w:val="00074608"/>
    <w:rsid w:val="000759FD"/>
    <w:rsid w:val="00085EAA"/>
    <w:rsid w:val="0008622C"/>
    <w:rsid w:val="00086B3E"/>
    <w:rsid w:val="000875FD"/>
    <w:rsid w:val="00090CDE"/>
    <w:rsid w:val="000914F5"/>
    <w:rsid w:val="000958BD"/>
    <w:rsid w:val="00095910"/>
    <w:rsid w:val="00096D18"/>
    <w:rsid w:val="00097AB0"/>
    <w:rsid w:val="000A125F"/>
    <w:rsid w:val="000A6E7E"/>
    <w:rsid w:val="000B1375"/>
    <w:rsid w:val="000B2EFE"/>
    <w:rsid w:val="000B412F"/>
    <w:rsid w:val="000B4CEF"/>
    <w:rsid w:val="000B650D"/>
    <w:rsid w:val="000C2075"/>
    <w:rsid w:val="000C4B3F"/>
    <w:rsid w:val="000C6FAD"/>
    <w:rsid w:val="000C741E"/>
    <w:rsid w:val="000D2775"/>
    <w:rsid w:val="000E09FF"/>
    <w:rsid w:val="000E0A07"/>
    <w:rsid w:val="000E34B2"/>
    <w:rsid w:val="000E38E5"/>
    <w:rsid w:val="000E3C62"/>
    <w:rsid w:val="000E4485"/>
    <w:rsid w:val="000E694E"/>
    <w:rsid w:val="000E7BDD"/>
    <w:rsid w:val="000F0018"/>
    <w:rsid w:val="000F3AD6"/>
    <w:rsid w:val="000F4CB3"/>
    <w:rsid w:val="00100DE9"/>
    <w:rsid w:val="001013CD"/>
    <w:rsid w:val="00101B45"/>
    <w:rsid w:val="0011052F"/>
    <w:rsid w:val="00114242"/>
    <w:rsid w:val="0011447F"/>
    <w:rsid w:val="001202B2"/>
    <w:rsid w:val="00121E5B"/>
    <w:rsid w:val="00122537"/>
    <w:rsid w:val="001233C6"/>
    <w:rsid w:val="00126F2C"/>
    <w:rsid w:val="00127D45"/>
    <w:rsid w:val="00132D5E"/>
    <w:rsid w:val="00134E64"/>
    <w:rsid w:val="0014316A"/>
    <w:rsid w:val="00145E7D"/>
    <w:rsid w:val="00146E19"/>
    <w:rsid w:val="0014793F"/>
    <w:rsid w:val="00151B6C"/>
    <w:rsid w:val="00152BF8"/>
    <w:rsid w:val="00157B99"/>
    <w:rsid w:val="00165D4E"/>
    <w:rsid w:val="00167A19"/>
    <w:rsid w:val="00171392"/>
    <w:rsid w:val="00171475"/>
    <w:rsid w:val="0017245E"/>
    <w:rsid w:val="00172469"/>
    <w:rsid w:val="00186EE4"/>
    <w:rsid w:val="001913FD"/>
    <w:rsid w:val="00193C1D"/>
    <w:rsid w:val="001A046D"/>
    <w:rsid w:val="001A202C"/>
    <w:rsid w:val="001A2F8A"/>
    <w:rsid w:val="001B0104"/>
    <w:rsid w:val="001B026F"/>
    <w:rsid w:val="001B26F1"/>
    <w:rsid w:val="001B516A"/>
    <w:rsid w:val="001C0CB2"/>
    <w:rsid w:val="001C1F13"/>
    <w:rsid w:val="001C4B69"/>
    <w:rsid w:val="001C7B5C"/>
    <w:rsid w:val="001D17B2"/>
    <w:rsid w:val="001D1BBD"/>
    <w:rsid w:val="001D2B4B"/>
    <w:rsid w:val="001D45C0"/>
    <w:rsid w:val="001D6F04"/>
    <w:rsid w:val="001E0D3C"/>
    <w:rsid w:val="001E33BE"/>
    <w:rsid w:val="001E412C"/>
    <w:rsid w:val="001E5186"/>
    <w:rsid w:val="001E6CF0"/>
    <w:rsid w:val="001F1CB3"/>
    <w:rsid w:val="001F2151"/>
    <w:rsid w:val="001F3D3D"/>
    <w:rsid w:val="00204B4C"/>
    <w:rsid w:val="002057B4"/>
    <w:rsid w:val="00206876"/>
    <w:rsid w:val="002113AA"/>
    <w:rsid w:val="00212676"/>
    <w:rsid w:val="00217641"/>
    <w:rsid w:val="00223E2C"/>
    <w:rsid w:val="00223EA5"/>
    <w:rsid w:val="0023010E"/>
    <w:rsid w:val="00232BF6"/>
    <w:rsid w:val="00236609"/>
    <w:rsid w:val="00237E31"/>
    <w:rsid w:val="00240277"/>
    <w:rsid w:val="00242ECC"/>
    <w:rsid w:val="00246252"/>
    <w:rsid w:val="00250C84"/>
    <w:rsid w:val="00251B44"/>
    <w:rsid w:val="00252C37"/>
    <w:rsid w:val="0025428F"/>
    <w:rsid w:val="002572FE"/>
    <w:rsid w:val="0026040D"/>
    <w:rsid w:val="00263CCE"/>
    <w:rsid w:val="0027610D"/>
    <w:rsid w:val="0029574E"/>
    <w:rsid w:val="002976B1"/>
    <w:rsid w:val="002A29C3"/>
    <w:rsid w:val="002A4009"/>
    <w:rsid w:val="002B26C1"/>
    <w:rsid w:val="002B36B9"/>
    <w:rsid w:val="002B64B4"/>
    <w:rsid w:val="002B6A55"/>
    <w:rsid w:val="002B7ADD"/>
    <w:rsid w:val="002C2EC8"/>
    <w:rsid w:val="002D6274"/>
    <w:rsid w:val="002F0D4D"/>
    <w:rsid w:val="002F2013"/>
    <w:rsid w:val="002F2ACF"/>
    <w:rsid w:val="002F2D45"/>
    <w:rsid w:val="002F4FAC"/>
    <w:rsid w:val="002F7EEC"/>
    <w:rsid w:val="0030037C"/>
    <w:rsid w:val="00300801"/>
    <w:rsid w:val="00301FA3"/>
    <w:rsid w:val="00304000"/>
    <w:rsid w:val="00306A1A"/>
    <w:rsid w:val="003100EF"/>
    <w:rsid w:val="003107AA"/>
    <w:rsid w:val="003122F8"/>
    <w:rsid w:val="003132FC"/>
    <w:rsid w:val="0031633C"/>
    <w:rsid w:val="00316AA4"/>
    <w:rsid w:val="00317E0B"/>
    <w:rsid w:val="003230C1"/>
    <w:rsid w:val="0032419D"/>
    <w:rsid w:val="003242A5"/>
    <w:rsid w:val="00325AB5"/>
    <w:rsid w:val="003340DD"/>
    <w:rsid w:val="00336B69"/>
    <w:rsid w:val="003400D8"/>
    <w:rsid w:val="00341237"/>
    <w:rsid w:val="00341901"/>
    <w:rsid w:val="0034353E"/>
    <w:rsid w:val="003450F7"/>
    <w:rsid w:val="00345BBE"/>
    <w:rsid w:val="00347035"/>
    <w:rsid w:val="00350CA3"/>
    <w:rsid w:val="00356BDD"/>
    <w:rsid w:val="00365EE4"/>
    <w:rsid w:val="00373A83"/>
    <w:rsid w:val="00374E76"/>
    <w:rsid w:val="00377791"/>
    <w:rsid w:val="00377E01"/>
    <w:rsid w:val="00380040"/>
    <w:rsid w:val="0038473B"/>
    <w:rsid w:val="00384AA7"/>
    <w:rsid w:val="00385F4A"/>
    <w:rsid w:val="00385FEE"/>
    <w:rsid w:val="00390851"/>
    <w:rsid w:val="003946BF"/>
    <w:rsid w:val="00395E36"/>
    <w:rsid w:val="0039764B"/>
    <w:rsid w:val="003977CD"/>
    <w:rsid w:val="003A0439"/>
    <w:rsid w:val="003A0F30"/>
    <w:rsid w:val="003A179D"/>
    <w:rsid w:val="003A3D5B"/>
    <w:rsid w:val="003A592C"/>
    <w:rsid w:val="003A62EB"/>
    <w:rsid w:val="003A7984"/>
    <w:rsid w:val="003B5282"/>
    <w:rsid w:val="003B5A65"/>
    <w:rsid w:val="003B6711"/>
    <w:rsid w:val="003C3060"/>
    <w:rsid w:val="003C3FC0"/>
    <w:rsid w:val="003C573A"/>
    <w:rsid w:val="003C60D8"/>
    <w:rsid w:val="003D0341"/>
    <w:rsid w:val="003D0C04"/>
    <w:rsid w:val="003D1B9C"/>
    <w:rsid w:val="003D3259"/>
    <w:rsid w:val="003E11BB"/>
    <w:rsid w:val="003E4E11"/>
    <w:rsid w:val="003E4FFF"/>
    <w:rsid w:val="003E63A6"/>
    <w:rsid w:val="003E7714"/>
    <w:rsid w:val="003F0DCF"/>
    <w:rsid w:val="003F3DDE"/>
    <w:rsid w:val="003F40F1"/>
    <w:rsid w:val="003F513D"/>
    <w:rsid w:val="00401865"/>
    <w:rsid w:val="00401FBA"/>
    <w:rsid w:val="00404607"/>
    <w:rsid w:val="00411BEF"/>
    <w:rsid w:val="0041214A"/>
    <w:rsid w:val="0042602A"/>
    <w:rsid w:val="00427429"/>
    <w:rsid w:val="00432077"/>
    <w:rsid w:val="0043238D"/>
    <w:rsid w:val="004339BC"/>
    <w:rsid w:val="00434A53"/>
    <w:rsid w:val="00435075"/>
    <w:rsid w:val="004355BA"/>
    <w:rsid w:val="00436710"/>
    <w:rsid w:val="00443FCB"/>
    <w:rsid w:val="004472A3"/>
    <w:rsid w:val="004519F0"/>
    <w:rsid w:val="00453563"/>
    <w:rsid w:val="00454DBD"/>
    <w:rsid w:val="00457283"/>
    <w:rsid w:val="00457A49"/>
    <w:rsid w:val="00462D46"/>
    <w:rsid w:val="004648C7"/>
    <w:rsid w:val="00466180"/>
    <w:rsid w:val="00472366"/>
    <w:rsid w:val="00474642"/>
    <w:rsid w:val="00476B58"/>
    <w:rsid w:val="00477C8A"/>
    <w:rsid w:val="00480BD3"/>
    <w:rsid w:val="00483272"/>
    <w:rsid w:val="00485459"/>
    <w:rsid w:val="0048759A"/>
    <w:rsid w:val="004875F0"/>
    <w:rsid w:val="00493052"/>
    <w:rsid w:val="00493BE2"/>
    <w:rsid w:val="004950EE"/>
    <w:rsid w:val="004970D6"/>
    <w:rsid w:val="0049740A"/>
    <w:rsid w:val="004A07EE"/>
    <w:rsid w:val="004A364F"/>
    <w:rsid w:val="004B258A"/>
    <w:rsid w:val="004B3494"/>
    <w:rsid w:val="004B60DB"/>
    <w:rsid w:val="004C3521"/>
    <w:rsid w:val="004C3CAE"/>
    <w:rsid w:val="004C658D"/>
    <w:rsid w:val="004D25A8"/>
    <w:rsid w:val="004D2DC1"/>
    <w:rsid w:val="004D4E9B"/>
    <w:rsid w:val="004E50F9"/>
    <w:rsid w:val="004E721A"/>
    <w:rsid w:val="004E72D4"/>
    <w:rsid w:val="004F1CCA"/>
    <w:rsid w:val="004F229B"/>
    <w:rsid w:val="00502BA9"/>
    <w:rsid w:val="005037C6"/>
    <w:rsid w:val="00504E14"/>
    <w:rsid w:val="00515EF1"/>
    <w:rsid w:val="00515F6F"/>
    <w:rsid w:val="00520966"/>
    <w:rsid w:val="005410B2"/>
    <w:rsid w:val="00541313"/>
    <w:rsid w:val="00542596"/>
    <w:rsid w:val="00543D9B"/>
    <w:rsid w:val="00544AB5"/>
    <w:rsid w:val="00551005"/>
    <w:rsid w:val="005517C6"/>
    <w:rsid w:val="00551DDC"/>
    <w:rsid w:val="00553955"/>
    <w:rsid w:val="005553BA"/>
    <w:rsid w:val="0055691E"/>
    <w:rsid w:val="00561094"/>
    <w:rsid w:val="00562656"/>
    <w:rsid w:val="00565A77"/>
    <w:rsid w:val="005724B3"/>
    <w:rsid w:val="00572DB9"/>
    <w:rsid w:val="00573048"/>
    <w:rsid w:val="005743B5"/>
    <w:rsid w:val="00582B9C"/>
    <w:rsid w:val="005843D0"/>
    <w:rsid w:val="00586AD1"/>
    <w:rsid w:val="00591B9A"/>
    <w:rsid w:val="00591C10"/>
    <w:rsid w:val="00591E74"/>
    <w:rsid w:val="0059714A"/>
    <w:rsid w:val="00597D54"/>
    <w:rsid w:val="005A33D1"/>
    <w:rsid w:val="005A6F33"/>
    <w:rsid w:val="005B3F9F"/>
    <w:rsid w:val="005C7469"/>
    <w:rsid w:val="005D2F77"/>
    <w:rsid w:val="005D3CF4"/>
    <w:rsid w:val="005D674D"/>
    <w:rsid w:val="005E2C26"/>
    <w:rsid w:val="005E4720"/>
    <w:rsid w:val="005E7620"/>
    <w:rsid w:val="005E7792"/>
    <w:rsid w:val="005E7B51"/>
    <w:rsid w:val="005E7D3D"/>
    <w:rsid w:val="005F1D4B"/>
    <w:rsid w:val="005F2B37"/>
    <w:rsid w:val="005F52AA"/>
    <w:rsid w:val="006011DA"/>
    <w:rsid w:val="00603E50"/>
    <w:rsid w:val="00605EAB"/>
    <w:rsid w:val="00612E55"/>
    <w:rsid w:val="00613394"/>
    <w:rsid w:val="0061699D"/>
    <w:rsid w:val="00622826"/>
    <w:rsid w:val="006235FA"/>
    <w:rsid w:val="00627A71"/>
    <w:rsid w:val="00636AFC"/>
    <w:rsid w:val="0063750D"/>
    <w:rsid w:val="00640A64"/>
    <w:rsid w:val="00640FC5"/>
    <w:rsid w:val="00642404"/>
    <w:rsid w:val="0064443A"/>
    <w:rsid w:val="00644DFA"/>
    <w:rsid w:val="006457FA"/>
    <w:rsid w:val="00645C82"/>
    <w:rsid w:val="006475BA"/>
    <w:rsid w:val="00650240"/>
    <w:rsid w:val="006507CE"/>
    <w:rsid w:val="00651559"/>
    <w:rsid w:val="00652442"/>
    <w:rsid w:val="00652EE5"/>
    <w:rsid w:val="0065301E"/>
    <w:rsid w:val="0065309F"/>
    <w:rsid w:val="0065395A"/>
    <w:rsid w:val="00655CC9"/>
    <w:rsid w:val="0065681E"/>
    <w:rsid w:val="00656F60"/>
    <w:rsid w:val="006601F3"/>
    <w:rsid w:val="00663175"/>
    <w:rsid w:val="006644CF"/>
    <w:rsid w:val="0066727B"/>
    <w:rsid w:val="00667FF5"/>
    <w:rsid w:val="0067113F"/>
    <w:rsid w:val="00671584"/>
    <w:rsid w:val="00672F98"/>
    <w:rsid w:val="00673001"/>
    <w:rsid w:val="00673CC3"/>
    <w:rsid w:val="00675B1E"/>
    <w:rsid w:val="00677113"/>
    <w:rsid w:val="00681296"/>
    <w:rsid w:val="0068148C"/>
    <w:rsid w:val="00682157"/>
    <w:rsid w:val="00683DD1"/>
    <w:rsid w:val="006844ED"/>
    <w:rsid w:val="00686150"/>
    <w:rsid w:val="00687889"/>
    <w:rsid w:val="00692600"/>
    <w:rsid w:val="0069463C"/>
    <w:rsid w:val="00694906"/>
    <w:rsid w:val="006A262B"/>
    <w:rsid w:val="006A4F0D"/>
    <w:rsid w:val="006B3F47"/>
    <w:rsid w:val="006B69B6"/>
    <w:rsid w:val="006B73F9"/>
    <w:rsid w:val="006C2AE8"/>
    <w:rsid w:val="006D2E94"/>
    <w:rsid w:val="006E2739"/>
    <w:rsid w:val="006E420D"/>
    <w:rsid w:val="006E4A46"/>
    <w:rsid w:val="006F1364"/>
    <w:rsid w:val="006F31E8"/>
    <w:rsid w:val="006F467F"/>
    <w:rsid w:val="006F4971"/>
    <w:rsid w:val="006F4F83"/>
    <w:rsid w:val="006F7FC1"/>
    <w:rsid w:val="00700024"/>
    <w:rsid w:val="007009C8"/>
    <w:rsid w:val="00700BF3"/>
    <w:rsid w:val="00701A24"/>
    <w:rsid w:val="00702087"/>
    <w:rsid w:val="007064B3"/>
    <w:rsid w:val="007134EE"/>
    <w:rsid w:val="00713BF4"/>
    <w:rsid w:val="00713E17"/>
    <w:rsid w:val="00714F09"/>
    <w:rsid w:val="007223A4"/>
    <w:rsid w:val="007247BB"/>
    <w:rsid w:val="007323AD"/>
    <w:rsid w:val="007330A1"/>
    <w:rsid w:val="007415E6"/>
    <w:rsid w:val="007430F3"/>
    <w:rsid w:val="00743A58"/>
    <w:rsid w:val="007520FD"/>
    <w:rsid w:val="00753C79"/>
    <w:rsid w:val="007557E5"/>
    <w:rsid w:val="00757D59"/>
    <w:rsid w:val="0076118D"/>
    <w:rsid w:val="007611A8"/>
    <w:rsid w:val="007625D1"/>
    <w:rsid w:val="0076391C"/>
    <w:rsid w:val="007678AF"/>
    <w:rsid w:val="0077288A"/>
    <w:rsid w:val="00774129"/>
    <w:rsid w:val="00774EC5"/>
    <w:rsid w:val="00781F17"/>
    <w:rsid w:val="0078278E"/>
    <w:rsid w:val="0078465E"/>
    <w:rsid w:val="00786327"/>
    <w:rsid w:val="00786566"/>
    <w:rsid w:val="00786CC3"/>
    <w:rsid w:val="0078768B"/>
    <w:rsid w:val="00790E22"/>
    <w:rsid w:val="00796243"/>
    <w:rsid w:val="007A0C0F"/>
    <w:rsid w:val="007A1EAD"/>
    <w:rsid w:val="007A484A"/>
    <w:rsid w:val="007A493F"/>
    <w:rsid w:val="007A5422"/>
    <w:rsid w:val="007A59A4"/>
    <w:rsid w:val="007B0E68"/>
    <w:rsid w:val="007B19A3"/>
    <w:rsid w:val="007C10F6"/>
    <w:rsid w:val="007C7405"/>
    <w:rsid w:val="007D11AF"/>
    <w:rsid w:val="007D2581"/>
    <w:rsid w:val="007E13A5"/>
    <w:rsid w:val="007E1588"/>
    <w:rsid w:val="007E5FC3"/>
    <w:rsid w:val="007F1050"/>
    <w:rsid w:val="007F1624"/>
    <w:rsid w:val="007F1CAF"/>
    <w:rsid w:val="007F3C95"/>
    <w:rsid w:val="00811BB8"/>
    <w:rsid w:val="00813F22"/>
    <w:rsid w:val="008174B1"/>
    <w:rsid w:val="008279D6"/>
    <w:rsid w:val="00834875"/>
    <w:rsid w:val="00841966"/>
    <w:rsid w:val="0084604D"/>
    <w:rsid w:val="008467F5"/>
    <w:rsid w:val="00847358"/>
    <w:rsid w:val="00852D85"/>
    <w:rsid w:val="00854F01"/>
    <w:rsid w:val="008563EA"/>
    <w:rsid w:val="00856524"/>
    <w:rsid w:val="00860659"/>
    <w:rsid w:val="00863736"/>
    <w:rsid w:val="00866A1A"/>
    <w:rsid w:val="0087148B"/>
    <w:rsid w:val="00877022"/>
    <w:rsid w:val="00881C5F"/>
    <w:rsid w:val="00884415"/>
    <w:rsid w:val="008876ED"/>
    <w:rsid w:val="00892761"/>
    <w:rsid w:val="008945B7"/>
    <w:rsid w:val="00895569"/>
    <w:rsid w:val="00895F64"/>
    <w:rsid w:val="008A0558"/>
    <w:rsid w:val="008A1C41"/>
    <w:rsid w:val="008A5652"/>
    <w:rsid w:val="008A6FE0"/>
    <w:rsid w:val="008B08ED"/>
    <w:rsid w:val="008B5EAD"/>
    <w:rsid w:val="008C0190"/>
    <w:rsid w:val="008C0F08"/>
    <w:rsid w:val="008C2D3B"/>
    <w:rsid w:val="008C327E"/>
    <w:rsid w:val="008C3986"/>
    <w:rsid w:val="008C4C67"/>
    <w:rsid w:val="008C5383"/>
    <w:rsid w:val="008C6C30"/>
    <w:rsid w:val="008D066F"/>
    <w:rsid w:val="008D113A"/>
    <w:rsid w:val="008D235D"/>
    <w:rsid w:val="008D38CA"/>
    <w:rsid w:val="008D396E"/>
    <w:rsid w:val="008D54C4"/>
    <w:rsid w:val="008E18FB"/>
    <w:rsid w:val="008E7926"/>
    <w:rsid w:val="008F4CCD"/>
    <w:rsid w:val="008F694F"/>
    <w:rsid w:val="00901720"/>
    <w:rsid w:val="00902B77"/>
    <w:rsid w:val="0091170E"/>
    <w:rsid w:val="009118B1"/>
    <w:rsid w:val="00912F86"/>
    <w:rsid w:val="00916B3D"/>
    <w:rsid w:val="009173F2"/>
    <w:rsid w:val="0092127A"/>
    <w:rsid w:val="00932125"/>
    <w:rsid w:val="009324CF"/>
    <w:rsid w:val="00935044"/>
    <w:rsid w:val="0093522E"/>
    <w:rsid w:val="009411C4"/>
    <w:rsid w:val="00942D4E"/>
    <w:rsid w:val="0094310D"/>
    <w:rsid w:val="00944D37"/>
    <w:rsid w:val="00946B10"/>
    <w:rsid w:val="00947ABE"/>
    <w:rsid w:val="00950849"/>
    <w:rsid w:val="0096404C"/>
    <w:rsid w:val="00967D6D"/>
    <w:rsid w:val="009718AB"/>
    <w:rsid w:val="009719B1"/>
    <w:rsid w:val="00985E70"/>
    <w:rsid w:val="00990588"/>
    <w:rsid w:val="009917BB"/>
    <w:rsid w:val="00994957"/>
    <w:rsid w:val="009A20CF"/>
    <w:rsid w:val="009A3B3F"/>
    <w:rsid w:val="009A7DD7"/>
    <w:rsid w:val="009B0EAD"/>
    <w:rsid w:val="009B3722"/>
    <w:rsid w:val="009B3DC4"/>
    <w:rsid w:val="009B6413"/>
    <w:rsid w:val="009B769A"/>
    <w:rsid w:val="009C0417"/>
    <w:rsid w:val="009C48FB"/>
    <w:rsid w:val="009C4973"/>
    <w:rsid w:val="009C4E9B"/>
    <w:rsid w:val="009C7970"/>
    <w:rsid w:val="009C7D86"/>
    <w:rsid w:val="009D20DC"/>
    <w:rsid w:val="009D2399"/>
    <w:rsid w:val="009D79BC"/>
    <w:rsid w:val="009E4F95"/>
    <w:rsid w:val="009E5187"/>
    <w:rsid w:val="009F414A"/>
    <w:rsid w:val="009F5583"/>
    <w:rsid w:val="00A018C0"/>
    <w:rsid w:val="00A02E76"/>
    <w:rsid w:val="00A12B2F"/>
    <w:rsid w:val="00A15FE8"/>
    <w:rsid w:val="00A167BD"/>
    <w:rsid w:val="00A23E63"/>
    <w:rsid w:val="00A24646"/>
    <w:rsid w:val="00A33600"/>
    <w:rsid w:val="00A374A8"/>
    <w:rsid w:val="00A43E02"/>
    <w:rsid w:val="00A460F2"/>
    <w:rsid w:val="00A521B6"/>
    <w:rsid w:val="00A52629"/>
    <w:rsid w:val="00A55890"/>
    <w:rsid w:val="00A70EC6"/>
    <w:rsid w:val="00A72C13"/>
    <w:rsid w:val="00A74B3D"/>
    <w:rsid w:val="00A8406F"/>
    <w:rsid w:val="00A86F81"/>
    <w:rsid w:val="00A939B2"/>
    <w:rsid w:val="00A9510E"/>
    <w:rsid w:val="00A95690"/>
    <w:rsid w:val="00AA40FE"/>
    <w:rsid w:val="00AB2AFD"/>
    <w:rsid w:val="00AB34C7"/>
    <w:rsid w:val="00AC05DC"/>
    <w:rsid w:val="00AC30FC"/>
    <w:rsid w:val="00AC366F"/>
    <w:rsid w:val="00AC4CC7"/>
    <w:rsid w:val="00AC6732"/>
    <w:rsid w:val="00AC7B47"/>
    <w:rsid w:val="00AD4D3E"/>
    <w:rsid w:val="00AD5179"/>
    <w:rsid w:val="00AD7DF5"/>
    <w:rsid w:val="00AE1CC5"/>
    <w:rsid w:val="00AE28FD"/>
    <w:rsid w:val="00AE341C"/>
    <w:rsid w:val="00AE58B4"/>
    <w:rsid w:val="00AE6888"/>
    <w:rsid w:val="00AF000C"/>
    <w:rsid w:val="00AF12DA"/>
    <w:rsid w:val="00AF187D"/>
    <w:rsid w:val="00AF1E7E"/>
    <w:rsid w:val="00AF332E"/>
    <w:rsid w:val="00AF45AD"/>
    <w:rsid w:val="00AF4D5F"/>
    <w:rsid w:val="00AF5F59"/>
    <w:rsid w:val="00AF609A"/>
    <w:rsid w:val="00B00C53"/>
    <w:rsid w:val="00B01A48"/>
    <w:rsid w:val="00B04065"/>
    <w:rsid w:val="00B0594E"/>
    <w:rsid w:val="00B07C53"/>
    <w:rsid w:val="00B11046"/>
    <w:rsid w:val="00B11C8A"/>
    <w:rsid w:val="00B16C81"/>
    <w:rsid w:val="00B227FD"/>
    <w:rsid w:val="00B25D2A"/>
    <w:rsid w:val="00B26191"/>
    <w:rsid w:val="00B26A62"/>
    <w:rsid w:val="00B27294"/>
    <w:rsid w:val="00B2764C"/>
    <w:rsid w:val="00B34F51"/>
    <w:rsid w:val="00B35F1B"/>
    <w:rsid w:val="00B372D6"/>
    <w:rsid w:val="00B42EBD"/>
    <w:rsid w:val="00B46BAA"/>
    <w:rsid w:val="00B51256"/>
    <w:rsid w:val="00B5173A"/>
    <w:rsid w:val="00B5187D"/>
    <w:rsid w:val="00B555A6"/>
    <w:rsid w:val="00B555D7"/>
    <w:rsid w:val="00B55B2C"/>
    <w:rsid w:val="00B56540"/>
    <w:rsid w:val="00B569CD"/>
    <w:rsid w:val="00B575F5"/>
    <w:rsid w:val="00B7005A"/>
    <w:rsid w:val="00B70B3B"/>
    <w:rsid w:val="00B74E21"/>
    <w:rsid w:val="00B75397"/>
    <w:rsid w:val="00B76CAD"/>
    <w:rsid w:val="00B864D2"/>
    <w:rsid w:val="00B87245"/>
    <w:rsid w:val="00B950B8"/>
    <w:rsid w:val="00BA505D"/>
    <w:rsid w:val="00BA5753"/>
    <w:rsid w:val="00BA6376"/>
    <w:rsid w:val="00BA79B6"/>
    <w:rsid w:val="00BA7F16"/>
    <w:rsid w:val="00BB1F01"/>
    <w:rsid w:val="00BB29C9"/>
    <w:rsid w:val="00BB4022"/>
    <w:rsid w:val="00BC29C8"/>
    <w:rsid w:val="00BC3CBE"/>
    <w:rsid w:val="00BC4246"/>
    <w:rsid w:val="00BC5235"/>
    <w:rsid w:val="00BC52FD"/>
    <w:rsid w:val="00BC5CC9"/>
    <w:rsid w:val="00BD0DE1"/>
    <w:rsid w:val="00BD2A0A"/>
    <w:rsid w:val="00BD5595"/>
    <w:rsid w:val="00BD64B8"/>
    <w:rsid w:val="00BF0F32"/>
    <w:rsid w:val="00BF1385"/>
    <w:rsid w:val="00BF3BE4"/>
    <w:rsid w:val="00BF543B"/>
    <w:rsid w:val="00BF6978"/>
    <w:rsid w:val="00C00034"/>
    <w:rsid w:val="00C06D65"/>
    <w:rsid w:val="00C0745D"/>
    <w:rsid w:val="00C10F08"/>
    <w:rsid w:val="00C112F1"/>
    <w:rsid w:val="00C12351"/>
    <w:rsid w:val="00C134CF"/>
    <w:rsid w:val="00C14BC4"/>
    <w:rsid w:val="00C1707E"/>
    <w:rsid w:val="00C22B21"/>
    <w:rsid w:val="00C22CF4"/>
    <w:rsid w:val="00C23819"/>
    <w:rsid w:val="00C26B9F"/>
    <w:rsid w:val="00C32814"/>
    <w:rsid w:val="00C33B52"/>
    <w:rsid w:val="00C35F4A"/>
    <w:rsid w:val="00C361FA"/>
    <w:rsid w:val="00C40F47"/>
    <w:rsid w:val="00C418A4"/>
    <w:rsid w:val="00C42988"/>
    <w:rsid w:val="00C5017C"/>
    <w:rsid w:val="00C55F3F"/>
    <w:rsid w:val="00C646E4"/>
    <w:rsid w:val="00C710C4"/>
    <w:rsid w:val="00C73763"/>
    <w:rsid w:val="00C81E3A"/>
    <w:rsid w:val="00C8517A"/>
    <w:rsid w:val="00C916BF"/>
    <w:rsid w:val="00C917BD"/>
    <w:rsid w:val="00C91F87"/>
    <w:rsid w:val="00C94B78"/>
    <w:rsid w:val="00C96B37"/>
    <w:rsid w:val="00CA54CA"/>
    <w:rsid w:val="00CB17DE"/>
    <w:rsid w:val="00CB3025"/>
    <w:rsid w:val="00CB336B"/>
    <w:rsid w:val="00CB44D8"/>
    <w:rsid w:val="00CB5767"/>
    <w:rsid w:val="00CC0EED"/>
    <w:rsid w:val="00CC14D6"/>
    <w:rsid w:val="00CC5906"/>
    <w:rsid w:val="00CC7080"/>
    <w:rsid w:val="00CC7D9E"/>
    <w:rsid w:val="00CD1C2A"/>
    <w:rsid w:val="00CD1D66"/>
    <w:rsid w:val="00CD1E7A"/>
    <w:rsid w:val="00CD3190"/>
    <w:rsid w:val="00CD4182"/>
    <w:rsid w:val="00CD6986"/>
    <w:rsid w:val="00CD6FDA"/>
    <w:rsid w:val="00CD758D"/>
    <w:rsid w:val="00CD7A4C"/>
    <w:rsid w:val="00CE0AF7"/>
    <w:rsid w:val="00CE4FE6"/>
    <w:rsid w:val="00CF070B"/>
    <w:rsid w:val="00CF5E30"/>
    <w:rsid w:val="00CF6AA2"/>
    <w:rsid w:val="00D01287"/>
    <w:rsid w:val="00D03630"/>
    <w:rsid w:val="00D049BB"/>
    <w:rsid w:val="00D05209"/>
    <w:rsid w:val="00D05D8A"/>
    <w:rsid w:val="00D073F5"/>
    <w:rsid w:val="00D12289"/>
    <w:rsid w:val="00D13502"/>
    <w:rsid w:val="00D1757E"/>
    <w:rsid w:val="00D20034"/>
    <w:rsid w:val="00D201A7"/>
    <w:rsid w:val="00D21014"/>
    <w:rsid w:val="00D226F5"/>
    <w:rsid w:val="00D31A2A"/>
    <w:rsid w:val="00D3312A"/>
    <w:rsid w:val="00D33160"/>
    <w:rsid w:val="00D35254"/>
    <w:rsid w:val="00D35791"/>
    <w:rsid w:val="00D417C4"/>
    <w:rsid w:val="00D41CA3"/>
    <w:rsid w:val="00D44A59"/>
    <w:rsid w:val="00D45133"/>
    <w:rsid w:val="00D47744"/>
    <w:rsid w:val="00D47E2B"/>
    <w:rsid w:val="00D500A6"/>
    <w:rsid w:val="00D55B62"/>
    <w:rsid w:val="00D6444A"/>
    <w:rsid w:val="00D67B8E"/>
    <w:rsid w:val="00D7193D"/>
    <w:rsid w:val="00D71BA5"/>
    <w:rsid w:val="00D72067"/>
    <w:rsid w:val="00D74C93"/>
    <w:rsid w:val="00D74CFB"/>
    <w:rsid w:val="00D752C3"/>
    <w:rsid w:val="00D75DD2"/>
    <w:rsid w:val="00D808F6"/>
    <w:rsid w:val="00D8194F"/>
    <w:rsid w:val="00D8307D"/>
    <w:rsid w:val="00D85850"/>
    <w:rsid w:val="00D864AC"/>
    <w:rsid w:val="00D90471"/>
    <w:rsid w:val="00D9253C"/>
    <w:rsid w:val="00D9680E"/>
    <w:rsid w:val="00D96AC0"/>
    <w:rsid w:val="00DA1AD6"/>
    <w:rsid w:val="00DA1F1C"/>
    <w:rsid w:val="00DB1970"/>
    <w:rsid w:val="00DB396E"/>
    <w:rsid w:val="00DB4B1F"/>
    <w:rsid w:val="00DC0BB3"/>
    <w:rsid w:val="00DC1AFC"/>
    <w:rsid w:val="00DC3FCD"/>
    <w:rsid w:val="00DC4C19"/>
    <w:rsid w:val="00DC5DAD"/>
    <w:rsid w:val="00DC7DF5"/>
    <w:rsid w:val="00DD0F5E"/>
    <w:rsid w:val="00DD747D"/>
    <w:rsid w:val="00DE0E55"/>
    <w:rsid w:val="00DE5300"/>
    <w:rsid w:val="00DF0359"/>
    <w:rsid w:val="00DF0E92"/>
    <w:rsid w:val="00DF17E5"/>
    <w:rsid w:val="00DF3CF2"/>
    <w:rsid w:val="00E00BEF"/>
    <w:rsid w:val="00E01AB1"/>
    <w:rsid w:val="00E0267C"/>
    <w:rsid w:val="00E03BAD"/>
    <w:rsid w:val="00E05227"/>
    <w:rsid w:val="00E11784"/>
    <w:rsid w:val="00E16FD4"/>
    <w:rsid w:val="00E20354"/>
    <w:rsid w:val="00E2484B"/>
    <w:rsid w:val="00E26D19"/>
    <w:rsid w:val="00E31894"/>
    <w:rsid w:val="00E348D7"/>
    <w:rsid w:val="00E34D25"/>
    <w:rsid w:val="00E40879"/>
    <w:rsid w:val="00E41467"/>
    <w:rsid w:val="00E425A5"/>
    <w:rsid w:val="00E42B94"/>
    <w:rsid w:val="00E4494D"/>
    <w:rsid w:val="00E474C8"/>
    <w:rsid w:val="00E50DF4"/>
    <w:rsid w:val="00E515B4"/>
    <w:rsid w:val="00E536B7"/>
    <w:rsid w:val="00E57BD0"/>
    <w:rsid w:val="00E60F57"/>
    <w:rsid w:val="00E63CC2"/>
    <w:rsid w:val="00E65960"/>
    <w:rsid w:val="00E65A95"/>
    <w:rsid w:val="00E6705A"/>
    <w:rsid w:val="00E71303"/>
    <w:rsid w:val="00E724FD"/>
    <w:rsid w:val="00E74F05"/>
    <w:rsid w:val="00E75396"/>
    <w:rsid w:val="00E76195"/>
    <w:rsid w:val="00E7621B"/>
    <w:rsid w:val="00E9225A"/>
    <w:rsid w:val="00E92DE4"/>
    <w:rsid w:val="00EA01BF"/>
    <w:rsid w:val="00EA16E9"/>
    <w:rsid w:val="00EA3E1A"/>
    <w:rsid w:val="00EA66BC"/>
    <w:rsid w:val="00EA6906"/>
    <w:rsid w:val="00EA7778"/>
    <w:rsid w:val="00EB1434"/>
    <w:rsid w:val="00EB2E64"/>
    <w:rsid w:val="00EB321B"/>
    <w:rsid w:val="00EB4DA8"/>
    <w:rsid w:val="00EC0E37"/>
    <w:rsid w:val="00EC19BA"/>
    <w:rsid w:val="00EC1B5E"/>
    <w:rsid w:val="00EC332F"/>
    <w:rsid w:val="00EC632F"/>
    <w:rsid w:val="00EC68B4"/>
    <w:rsid w:val="00EC7C22"/>
    <w:rsid w:val="00ED24AF"/>
    <w:rsid w:val="00ED31DB"/>
    <w:rsid w:val="00ED721D"/>
    <w:rsid w:val="00ED76D6"/>
    <w:rsid w:val="00ED7DAE"/>
    <w:rsid w:val="00EE223B"/>
    <w:rsid w:val="00EE2699"/>
    <w:rsid w:val="00EE36EF"/>
    <w:rsid w:val="00EE382B"/>
    <w:rsid w:val="00EE4861"/>
    <w:rsid w:val="00EE6B12"/>
    <w:rsid w:val="00EF16C0"/>
    <w:rsid w:val="00EF2DAA"/>
    <w:rsid w:val="00EF3AE6"/>
    <w:rsid w:val="00EF3C96"/>
    <w:rsid w:val="00EF471B"/>
    <w:rsid w:val="00F00234"/>
    <w:rsid w:val="00F00759"/>
    <w:rsid w:val="00F016BA"/>
    <w:rsid w:val="00F0208C"/>
    <w:rsid w:val="00F02254"/>
    <w:rsid w:val="00F0477C"/>
    <w:rsid w:val="00F128BF"/>
    <w:rsid w:val="00F147D6"/>
    <w:rsid w:val="00F155C1"/>
    <w:rsid w:val="00F20344"/>
    <w:rsid w:val="00F22C49"/>
    <w:rsid w:val="00F23870"/>
    <w:rsid w:val="00F24EF0"/>
    <w:rsid w:val="00F25512"/>
    <w:rsid w:val="00F27F80"/>
    <w:rsid w:val="00F3039B"/>
    <w:rsid w:val="00F33428"/>
    <w:rsid w:val="00F3381E"/>
    <w:rsid w:val="00F3502E"/>
    <w:rsid w:val="00F371F9"/>
    <w:rsid w:val="00F408F2"/>
    <w:rsid w:val="00F440DF"/>
    <w:rsid w:val="00F4687A"/>
    <w:rsid w:val="00F52F8F"/>
    <w:rsid w:val="00F541DB"/>
    <w:rsid w:val="00F54BFC"/>
    <w:rsid w:val="00F5763A"/>
    <w:rsid w:val="00F60175"/>
    <w:rsid w:val="00F6147F"/>
    <w:rsid w:val="00F6236F"/>
    <w:rsid w:val="00F646EA"/>
    <w:rsid w:val="00F66EE8"/>
    <w:rsid w:val="00F6704A"/>
    <w:rsid w:val="00F6788F"/>
    <w:rsid w:val="00F70D82"/>
    <w:rsid w:val="00F722AC"/>
    <w:rsid w:val="00F74304"/>
    <w:rsid w:val="00F76435"/>
    <w:rsid w:val="00F8028F"/>
    <w:rsid w:val="00F805C8"/>
    <w:rsid w:val="00F811DA"/>
    <w:rsid w:val="00F81214"/>
    <w:rsid w:val="00F85361"/>
    <w:rsid w:val="00F85BCA"/>
    <w:rsid w:val="00F909C2"/>
    <w:rsid w:val="00F927A0"/>
    <w:rsid w:val="00F92F09"/>
    <w:rsid w:val="00F9419F"/>
    <w:rsid w:val="00F9780E"/>
    <w:rsid w:val="00FA5EE4"/>
    <w:rsid w:val="00FA6915"/>
    <w:rsid w:val="00FA7489"/>
    <w:rsid w:val="00FA750F"/>
    <w:rsid w:val="00FB56AD"/>
    <w:rsid w:val="00FC0A53"/>
    <w:rsid w:val="00FC10E4"/>
    <w:rsid w:val="00FC237A"/>
    <w:rsid w:val="00FD04CC"/>
    <w:rsid w:val="00FD062E"/>
    <w:rsid w:val="00FD076C"/>
    <w:rsid w:val="00FD220C"/>
    <w:rsid w:val="00FD2990"/>
    <w:rsid w:val="00FD778B"/>
    <w:rsid w:val="00FE0186"/>
    <w:rsid w:val="00FE1987"/>
    <w:rsid w:val="00FE235A"/>
    <w:rsid w:val="00FE4FC5"/>
    <w:rsid w:val="00FE7A8F"/>
    <w:rsid w:val="00FE7E6C"/>
    <w:rsid w:val="00FF4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263CFB20"/>
  <w15:chartTrackingRefBased/>
  <w15:docId w15:val="{429B1066-D003-4FC5-87CB-FCC85D72F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0E55"/>
    <w:rPr>
      <w:sz w:val="24"/>
      <w:szCs w:val="24"/>
    </w:rPr>
  </w:style>
  <w:style w:type="paragraph" w:styleId="Heading1">
    <w:name w:val="heading 1"/>
    <w:aliases w:val="h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aliases w:val="h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aliases w:val="h3"/>
    <w:basedOn w:val="Normal"/>
    <w:next w:val="Normal"/>
    <w:link w:val="Heading3Char"/>
    <w:qFormat/>
    <w:rsid w:val="0078768B"/>
    <w:pPr>
      <w:keepNext/>
      <w:spacing w:before="240" w:after="60"/>
      <w:outlineLvl w:val="2"/>
    </w:pPr>
    <w:rPr>
      <w:rFonts w:ascii="Arial" w:hAnsi="Arial" w:cs="Arial"/>
      <w:bCs/>
      <w:sz w:val="20"/>
      <w:szCs w:val="26"/>
    </w:rPr>
  </w:style>
  <w:style w:type="paragraph" w:styleId="Heading4">
    <w:name w:val="heading 4"/>
    <w:aliases w:val="h4"/>
    <w:basedOn w:val="Normal"/>
    <w:next w:val="BodyText"/>
    <w:qFormat/>
    <w:rsid w:val="00EB1434"/>
    <w:pPr>
      <w:keepNext/>
      <w:widowControl w:val="0"/>
      <w:tabs>
        <w:tab w:val="num" w:pos="864"/>
        <w:tab w:val="left" w:pos="1296"/>
      </w:tabs>
      <w:spacing w:before="240" w:after="240"/>
      <w:ind w:left="864" w:hanging="864"/>
      <w:outlineLvl w:val="3"/>
    </w:pPr>
    <w:rPr>
      <w:b/>
      <w:bCs/>
      <w:snapToGrid w:val="0"/>
      <w:szCs w:val="20"/>
    </w:rPr>
  </w:style>
  <w:style w:type="paragraph" w:styleId="Heading5">
    <w:name w:val="heading 5"/>
    <w:aliases w:val="h5"/>
    <w:basedOn w:val="Normal"/>
    <w:next w:val="BodyText"/>
    <w:qFormat/>
    <w:rsid w:val="00EB1434"/>
    <w:pPr>
      <w:keepNext/>
      <w:tabs>
        <w:tab w:val="num" w:pos="1008"/>
        <w:tab w:val="left" w:pos="1440"/>
      </w:tabs>
      <w:spacing w:before="240" w:after="240"/>
      <w:ind w:left="1008" w:hanging="1008"/>
      <w:outlineLvl w:val="4"/>
    </w:pPr>
    <w:rPr>
      <w:b/>
      <w:bCs/>
      <w:i/>
      <w:iCs/>
      <w:szCs w:val="26"/>
    </w:rPr>
  </w:style>
  <w:style w:type="paragraph" w:styleId="Heading6">
    <w:name w:val="heading 6"/>
    <w:aliases w:val="h6"/>
    <w:basedOn w:val="Normal"/>
    <w:next w:val="BodyText"/>
    <w:qFormat/>
    <w:rsid w:val="00EB1434"/>
    <w:pPr>
      <w:keepNext/>
      <w:tabs>
        <w:tab w:val="num" w:pos="1152"/>
        <w:tab w:val="left" w:pos="1584"/>
      </w:tabs>
      <w:spacing w:before="240" w:after="240"/>
      <w:ind w:left="1152" w:hanging="1152"/>
      <w:outlineLvl w:val="5"/>
    </w:pPr>
    <w:rPr>
      <w:b/>
      <w:bCs/>
      <w:szCs w:val="22"/>
    </w:rPr>
  </w:style>
  <w:style w:type="paragraph" w:styleId="Heading7">
    <w:name w:val="heading 7"/>
    <w:basedOn w:val="Normal"/>
    <w:next w:val="BodyText"/>
    <w:qFormat/>
    <w:rsid w:val="00EB1434"/>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EB1434"/>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EB1434"/>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aliases w:val="h2 Char"/>
    <w:link w:val="Heading2"/>
    <w:rsid w:val="0078768B"/>
    <w:rPr>
      <w:rFonts w:ascii="Arial" w:hAnsi="Arial" w:cs="Arial"/>
      <w:bCs/>
      <w:i/>
      <w:iCs/>
      <w:sz w:val="24"/>
      <w:szCs w:val="28"/>
      <w:lang w:val="en-US" w:eastAsia="en-US" w:bidi="ar-SA"/>
    </w:rPr>
  </w:style>
  <w:style w:type="character" w:styleId="Hyperlink">
    <w:name w:val="Hyperlink"/>
    <w:rsid w:val="00B575F5"/>
    <w:rPr>
      <w:color w:val="0000FF"/>
      <w:u w:val="single"/>
    </w:rPr>
  </w:style>
  <w:style w:type="paragraph" w:styleId="TOC1">
    <w:name w:val="toc 1"/>
    <w:basedOn w:val="Normal"/>
    <w:next w:val="Normal"/>
    <w:autoRedefine/>
    <w:semiHidden/>
    <w:rsid w:val="000620DA"/>
    <w:pPr>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link w:val="H3Char"/>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customStyle="1" w:styleId="Char1">
    <w:name w:val="Char1"/>
    <w:basedOn w:val="Normal"/>
    <w:rsid w:val="001E412C"/>
    <w:pPr>
      <w:spacing w:after="160" w:line="240" w:lineRule="exact"/>
    </w:pPr>
    <w:rPr>
      <w:rFonts w:ascii="Verdana" w:hAnsi="Verdana"/>
      <w:sz w:val="16"/>
      <w:szCs w:val="20"/>
    </w:rPr>
  </w:style>
  <w:style w:type="paragraph" w:styleId="NormalIndent">
    <w:name w:val="Normal Indent"/>
    <w:basedOn w:val="Normal"/>
    <w:rsid w:val="00543D9B"/>
    <w:pPr>
      <w:ind w:left="720"/>
    </w:pPr>
  </w:style>
  <w:style w:type="character" w:styleId="CommentReference">
    <w:name w:val="annotation reference"/>
    <w:semiHidden/>
    <w:rsid w:val="0031633C"/>
    <w:rPr>
      <w:sz w:val="16"/>
      <w:szCs w:val="16"/>
    </w:rPr>
  </w:style>
  <w:style w:type="paragraph" w:styleId="CommentText">
    <w:name w:val="annotation text"/>
    <w:basedOn w:val="Normal"/>
    <w:semiHidden/>
    <w:rsid w:val="0031633C"/>
    <w:rPr>
      <w:sz w:val="20"/>
      <w:szCs w:val="20"/>
    </w:rPr>
  </w:style>
  <w:style w:type="paragraph" w:styleId="CommentSubject">
    <w:name w:val="annotation subject"/>
    <w:basedOn w:val="CommentText"/>
    <w:next w:val="CommentText"/>
    <w:semiHidden/>
    <w:rsid w:val="0031633C"/>
    <w:rPr>
      <w:b/>
      <w:bCs/>
    </w:rPr>
  </w:style>
  <w:style w:type="paragraph" w:customStyle="1" w:styleId="H2">
    <w:name w:val="H2"/>
    <w:basedOn w:val="Heading2"/>
    <w:next w:val="BodyText"/>
    <w:link w:val="H2Char"/>
    <w:rsid w:val="00EE36EF"/>
    <w:pPr>
      <w:tabs>
        <w:tab w:val="left" w:pos="900"/>
      </w:tabs>
      <w:spacing w:after="240"/>
      <w:ind w:left="900" w:hanging="900"/>
    </w:pPr>
    <w:rPr>
      <w:rFonts w:ascii="Times New Roman" w:hAnsi="Times New Roman" w:cs="Times New Roman"/>
      <w:b/>
      <w:bCs w:val="0"/>
      <w:i w:val="0"/>
      <w:iCs w:val="0"/>
      <w:szCs w:val="20"/>
    </w:rPr>
  </w:style>
  <w:style w:type="character" w:customStyle="1" w:styleId="H2Char">
    <w:name w:val="H2 Char"/>
    <w:link w:val="H2"/>
    <w:rsid w:val="00EE36EF"/>
    <w:rPr>
      <w:b/>
      <w:sz w:val="24"/>
      <w:lang w:val="en-US" w:eastAsia="en-US" w:bidi="ar-SA"/>
    </w:rPr>
  </w:style>
  <w:style w:type="paragraph" w:styleId="TOC2">
    <w:name w:val="toc 2"/>
    <w:basedOn w:val="Normal"/>
    <w:next w:val="Normal"/>
    <w:autoRedefine/>
    <w:semiHidden/>
    <w:rsid w:val="00EB1434"/>
    <w:pPr>
      <w:ind w:left="240"/>
    </w:pPr>
  </w:style>
  <w:style w:type="paragraph" w:styleId="TOC3">
    <w:name w:val="toc 3"/>
    <w:basedOn w:val="Normal"/>
    <w:next w:val="Normal"/>
    <w:autoRedefine/>
    <w:semiHidden/>
    <w:rsid w:val="00EB1434"/>
    <w:pPr>
      <w:ind w:left="480"/>
    </w:pPr>
  </w:style>
  <w:style w:type="paragraph" w:styleId="TOC4">
    <w:name w:val="toc 4"/>
    <w:basedOn w:val="Normal"/>
    <w:next w:val="Normal"/>
    <w:autoRedefine/>
    <w:semiHidden/>
    <w:rsid w:val="00EB1434"/>
    <w:pPr>
      <w:ind w:left="720"/>
    </w:pPr>
  </w:style>
  <w:style w:type="paragraph" w:styleId="TOC5">
    <w:name w:val="toc 5"/>
    <w:basedOn w:val="Normal"/>
    <w:next w:val="Normal"/>
    <w:autoRedefine/>
    <w:semiHidden/>
    <w:rsid w:val="00EB1434"/>
    <w:pPr>
      <w:ind w:left="960"/>
    </w:p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B1434"/>
    <w:rPr>
      <w:sz w:val="24"/>
      <w:szCs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B1434"/>
    <w:rPr>
      <w:iCs/>
      <w:sz w:val="24"/>
      <w:lang w:val="en-US" w:eastAsia="en-US" w:bidi="ar-SA"/>
    </w:rPr>
  </w:style>
  <w:style w:type="paragraph" w:styleId="List">
    <w:name w:val="List"/>
    <w:aliases w:val=" Char2 Char Char Char Char, Char2 Char"/>
    <w:basedOn w:val="Normal"/>
    <w:link w:val="ListChar"/>
    <w:rsid w:val="00EB1434"/>
    <w:pPr>
      <w:spacing w:after="240"/>
      <w:ind w:left="1440" w:hanging="720"/>
    </w:pPr>
    <w:rPr>
      <w:szCs w:val="20"/>
    </w:rPr>
  </w:style>
  <w:style w:type="paragraph" w:styleId="FootnoteText">
    <w:name w:val="footnote text"/>
    <w:basedOn w:val="Normal"/>
    <w:semiHidden/>
    <w:rsid w:val="00EB1434"/>
    <w:rPr>
      <w:sz w:val="18"/>
      <w:szCs w:val="20"/>
    </w:rPr>
  </w:style>
  <w:style w:type="paragraph" w:styleId="List2">
    <w:name w:val="List 2"/>
    <w:aliases w:val=" Char2 Char Char, Char2"/>
    <w:basedOn w:val="Normal"/>
    <w:link w:val="List2Char"/>
    <w:rsid w:val="00EB1434"/>
    <w:pPr>
      <w:spacing w:after="240"/>
      <w:ind w:left="2160" w:hanging="720"/>
    </w:pPr>
    <w:rPr>
      <w:szCs w:val="20"/>
    </w:rPr>
  </w:style>
  <w:style w:type="paragraph" w:styleId="List3">
    <w:name w:val="List 3"/>
    <w:basedOn w:val="Normal"/>
    <w:rsid w:val="00EB1434"/>
    <w:pPr>
      <w:spacing w:after="240"/>
      <w:ind w:left="2880" w:hanging="720"/>
    </w:pPr>
    <w:rPr>
      <w:szCs w:val="20"/>
    </w:rPr>
  </w:style>
  <w:style w:type="paragraph" w:styleId="TOC6">
    <w:name w:val="toc 6"/>
    <w:basedOn w:val="Normal"/>
    <w:next w:val="Normal"/>
    <w:autoRedefine/>
    <w:semiHidden/>
    <w:rsid w:val="00EB143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EB1434"/>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EB1434"/>
    <w:pPr>
      <w:ind w:left="1680"/>
    </w:pPr>
    <w:rPr>
      <w:sz w:val="18"/>
      <w:szCs w:val="18"/>
    </w:rPr>
  </w:style>
  <w:style w:type="paragraph" w:styleId="TOC9">
    <w:name w:val="toc 9"/>
    <w:basedOn w:val="Normal"/>
    <w:next w:val="Normal"/>
    <w:autoRedefine/>
    <w:semiHidden/>
    <w:rsid w:val="00EB1434"/>
    <w:pPr>
      <w:ind w:left="1920"/>
    </w:pPr>
    <w:rPr>
      <w:sz w:val="18"/>
      <w:szCs w:val="18"/>
    </w:rPr>
  </w:style>
  <w:style w:type="paragraph" w:customStyle="1" w:styleId="H5">
    <w:name w:val="H5"/>
    <w:basedOn w:val="Heading5"/>
    <w:next w:val="BodyText"/>
    <w:link w:val="H5Char"/>
    <w:rsid w:val="00EB1434"/>
    <w:pPr>
      <w:tabs>
        <w:tab w:val="clear" w:pos="1008"/>
        <w:tab w:val="clear" w:pos="1440"/>
        <w:tab w:val="left" w:pos="1620"/>
      </w:tabs>
      <w:ind w:left="1620" w:hanging="1620"/>
    </w:pPr>
  </w:style>
  <w:style w:type="paragraph" w:customStyle="1" w:styleId="H4">
    <w:name w:val="H4"/>
    <w:basedOn w:val="Heading4"/>
    <w:next w:val="BodyText"/>
    <w:link w:val="H4Char"/>
    <w:rsid w:val="00EB1434"/>
    <w:pPr>
      <w:tabs>
        <w:tab w:val="clear" w:pos="864"/>
        <w:tab w:val="clear" w:pos="1296"/>
        <w:tab w:val="left" w:pos="1260"/>
      </w:tabs>
      <w:ind w:left="1260" w:hanging="1260"/>
    </w:pPr>
  </w:style>
  <w:style w:type="paragraph" w:customStyle="1" w:styleId="H6">
    <w:name w:val="H6"/>
    <w:basedOn w:val="Heading6"/>
    <w:next w:val="BodyText"/>
    <w:rsid w:val="00EB1434"/>
    <w:pPr>
      <w:tabs>
        <w:tab w:val="clear" w:pos="1152"/>
        <w:tab w:val="clear" w:pos="1584"/>
        <w:tab w:val="left" w:pos="1800"/>
      </w:tabs>
      <w:ind w:left="1800" w:hanging="1800"/>
    </w:pPr>
  </w:style>
  <w:style w:type="paragraph" w:customStyle="1" w:styleId="H7">
    <w:name w:val="H7"/>
    <w:basedOn w:val="Heading7"/>
    <w:next w:val="BodyText"/>
    <w:rsid w:val="00EB1434"/>
    <w:pPr>
      <w:tabs>
        <w:tab w:val="clear" w:pos="1296"/>
        <w:tab w:val="clear" w:pos="1728"/>
        <w:tab w:val="left" w:pos="1980"/>
      </w:tabs>
      <w:ind w:left="1980" w:hanging="1980"/>
    </w:pPr>
    <w:rPr>
      <w:b/>
      <w:i/>
    </w:rPr>
  </w:style>
  <w:style w:type="paragraph" w:customStyle="1" w:styleId="H8">
    <w:name w:val="H8"/>
    <w:basedOn w:val="Heading8"/>
    <w:next w:val="BodyText"/>
    <w:rsid w:val="00EB1434"/>
    <w:pPr>
      <w:tabs>
        <w:tab w:val="clear" w:pos="1440"/>
        <w:tab w:val="clear" w:pos="1872"/>
        <w:tab w:val="left" w:pos="2160"/>
      </w:tabs>
      <w:ind w:left="2160" w:hanging="2160"/>
    </w:pPr>
    <w:rPr>
      <w:b/>
      <w:i w:val="0"/>
    </w:rPr>
  </w:style>
  <w:style w:type="paragraph" w:customStyle="1" w:styleId="H9">
    <w:name w:val="H9"/>
    <w:basedOn w:val="Heading9"/>
    <w:next w:val="BodyText"/>
    <w:rsid w:val="00EB1434"/>
    <w:pPr>
      <w:tabs>
        <w:tab w:val="clear" w:pos="1584"/>
        <w:tab w:val="clear" w:pos="2160"/>
        <w:tab w:val="left" w:pos="2340"/>
      </w:tabs>
      <w:ind w:left="2340" w:hanging="2340"/>
    </w:pPr>
    <w:rPr>
      <w:i/>
    </w:rPr>
  </w:style>
  <w:style w:type="paragraph" w:customStyle="1" w:styleId="VariableDefinition">
    <w:name w:val="Variable Definition"/>
    <w:basedOn w:val="Normal"/>
    <w:rsid w:val="00EB1434"/>
    <w:pPr>
      <w:tabs>
        <w:tab w:val="left" w:pos="2160"/>
      </w:tabs>
      <w:spacing w:after="240"/>
      <w:ind w:left="2160" w:hanging="1440"/>
      <w:contextualSpacing/>
    </w:pPr>
    <w:rPr>
      <w:iCs/>
      <w:szCs w:val="20"/>
    </w:rPr>
  </w:style>
  <w:style w:type="paragraph" w:customStyle="1" w:styleId="FormulaBold">
    <w:name w:val="Formula Bold"/>
    <w:basedOn w:val="Normal"/>
    <w:link w:val="FormulaBoldChar"/>
    <w:rsid w:val="00EB1434"/>
    <w:pPr>
      <w:tabs>
        <w:tab w:val="left" w:pos="2250"/>
        <w:tab w:val="left" w:pos="3150"/>
        <w:tab w:val="left" w:pos="3960"/>
      </w:tabs>
      <w:spacing w:after="240"/>
      <w:ind w:left="3960" w:hanging="3240"/>
    </w:pPr>
    <w:rPr>
      <w:b/>
      <w:bCs/>
    </w:rPr>
  </w:style>
  <w:style w:type="character" w:customStyle="1" w:styleId="FormulaBoldChar">
    <w:name w:val="Formula Bold Char"/>
    <w:link w:val="FormulaBold"/>
    <w:rsid w:val="00EB1434"/>
    <w:rPr>
      <w:b/>
      <w:bCs/>
      <w:sz w:val="24"/>
      <w:szCs w:val="24"/>
      <w:lang w:val="en-US" w:eastAsia="en-US" w:bidi="ar-SA"/>
    </w:rPr>
  </w:style>
  <w:style w:type="paragraph" w:customStyle="1" w:styleId="Formula">
    <w:name w:val="Formula"/>
    <w:basedOn w:val="Normal"/>
    <w:link w:val="FormulaChar"/>
    <w:rsid w:val="00EB1434"/>
    <w:pPr>
      <w:tabs>
        <w:tab w:val="left" w:pos="2160"/>
        <w:tab w:val="left" w:pos="2880"/>
      </w:tabs>
      <w:spacing w:after="240"/>
      <w:ind w:leftChars="300" w:left="300" w:hangingChars="900" w:hanging="900"/>
    </w:pPr>
    <w:rPr>
      <w:bCs/>
    </w:rPr>
  </w:style>
  <w:style w:type="paragraph" w:customStyle="1" w:styleId="BodyTextNumbered">
    <w:name w:val="Body Text Numbered"/>
    <w:basedOn w:val="BodyText"/>
    <w:link w:val="BodyTextNumberedChar"/>
    <w:rsid w:val="00EB1434"/>
    <w:pPr>
      <w:spacing w:after="240"/>
      <w:ind w:left="720" w:hanging="720"/>
    </w:pPr>
    <w:rPr>
      <w:iCs/>
      <w:szCs w:val="20"/>
    </w:rPr>
  </w:style>
  <w:style w:type="paragraph" w:customStyle="1" w:styleId="tablecontents">
    <w:name w:val="table contents"/>
    <w:basedOn w:val="Normal"/>
    <w:rsid w:val="00EB1434"/>
    <w:rPr>
      <w:sz w:val="20"/>
      <w:szCs w:val="20"/>
    </w:rPr>
  </w:style>
  <w:style w:type="paragraph" w:customStyle="1" w:styleId="HeadSub">
    <w:name w:val="Head Sub"/>
    <w:basedOn w:val="BodyText"/>
    <w:next w:val="BodyText"/>
    <w:rsid w:val="00EB1434"/>
    <w:pPr>
      <w:keepNext/>
      <w:spacing w:before="240" w:after="240"/>
    </w:pPr>
    <w:rPr>
      <w:b/>
      <w:iCs/>
      <w:szCs w:val="20"/>
    </w:rPr>
  </w:style>
  <w:style w:type="paragraph" w:customStyle="1" w:styleId="TableBody">
    <w:name w:val="Table Body"/>
    <w:basedOn w:val="BodyText"/>
    <w:rsid w:val="00EB1434"/>
    <w:pPr>
      <w:spacing w:after="60"/>
    </w:pPr>
    <w:rPr>
      <w:iCs/>
      <w:sz w:val="20"/>
      <w:szCs w:val="20"/>
    </w:rPr>
  </w:style>
  <w:style w:type="paragraph" w:customStyle="1" w:styleId="TableHead">
    <w:name w:val="Table Head"/>
    <w:basedOn w:val="BodyText"/>
    <w:rsid w:val="00EB1434"/>
    <w:rPr>
      <w:b/>
      <w:iCs/>
      <w:sz w:val="20"/>
      <w:szCs w:val="20"/>
    </w:rPr>
  </w:style>
  <w:style w:type="paragraph" w:styleId="DocumentMap">
    <w:name w:val="Document Map"/>
    <w:basedOn w:val="Normal"/>
    <w:semiHidden/>
    <w:rsid w:val="00EB1434"/>
    <w:pPr>
      <w:shd w:val="clear" w:color="auto" w:fill="000080"/>
    </w:pPr>
    <w:rPr>
      <w:rFonts w:ascii="Tahoma" w:hAnsi="Tahoma" w:cs="Tahoma"/>
      <w:sz w:val="20"/>
      <w:szCs w:val="20"/>
    </w:rPr>
  </w:style>
  <w:style w:type="paragraph" w:customStyle="1" w:styleId="Default">
    <w:name w:val="Default"/>
    <w:uiPriority w:val="99"/>
    <w:rsid w:val="00EB143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B1434"/>
    <w:pPr>
      <w:tabs>
        <w:tab w:val="left" w:pos="2160"/>
      </w:tabs>
      <w:spacing w:after="240"/>
      <w:ind w:left="4320" w:hanging="3600"/>
      <w:contextualSpacing/>
    </w:pPr>
    <w:rPr>
      <w:iCs/>
      <w:szCs w:val="20"/>
    </w:rPr>
  </w:style>
  <w:style w:type="paragraph" w:styleId="BlockText">
    <w:name w:val="Block Text"/>
    <w:basedOn w:val="Normal"/>
    <w:rsid w:val="00EB1434"/>
    <w:pPr>
      <w:spacing w:after="120"/>
      <w:ind w:left="1440" w:right="1440"/>
    </w:pPr>
    <w:rPr>
      <w:szCs w:val="20"/>
    </w:rPr>
  </w:style>
  <w:style w:type="paragraph" w:styleId="NormalWeb">
    <w:name w:val="Normal (Web)"/>
    <w:basedOn w:val="Normal"/>
    <w:rsid w:val="00EB1434"/>
    <w:pPr>
      <w:spacing w:before="100" w:beforeAutospacing="1" w:after="100" w:afterAutospacing="1"/>
    </w:pPr>
  </w:style>
  <w:style w:type="character" w:customStyle="1" w:styleId="CharChar">
    <w:name w:val="Char Char"/>
    <w:rsid w:val="00EB1434"/>
    <w:rPr>
      <w:iCs/>
      <w:sz w:val="24"/>
      <w:lang w:val="en-US" w:eastAsia="en-US" w:bidi="ar-SA"/>
    </w:rPr>
  </w:style>
  <w:style w:type="paragraph" w:customStyle="1" w:styleId="NormalArial">
    <w:name w:val="Normal+Arial"/>
    <w:basedOn w:val="Normal"/>
    <w:link w:val="NormalArialChar"/>
    <w:rsid w:val="00EB1434"/>
    <w:rPr>
      <w:rFonts w:ascii="Arial" w:hAnsi="Arial"/>
    </w:rPr>
  </w:style>
  <w:style w:type="paragraph" w:customStyle="1" w:styleId="TableBullet">
    <w:name w:val="Table Bullet"/>
    <w:basedOn w:val="TableBody"/>
    <w:rsid w:val="00EB1434"/>
    <w:pPr>
      <w:numPr>
        <w:numId w:val="17"/>
      </w:numPr>
      <w:ind w:left="0" w:firstLine="0"/>
    </w:pPr>
  </w:style>
  <w:style w:type="character" w:customStyle="1" w:styleId="NormalArialChar">
    <w:name w:val="Normal+Arial Char"/>
    <w:link w:val="NormalArial"/>
    <w:rsid w:val="00EB1434"/>
    <w:rPr>
      <w:rFonts w:ascii="Arial" w:hAnsi="Arial"/>
      <w:sz w:val="24"/>
      <w:szCs w:val="24"/>
      <w:lang w:val="en-US" w:eastAsia="en-US" w:bidi="ar-SA"/>
    </w:rPr>
  </w:style>
  <w:style w:type="character" w:customStyle="1" w:styleId="BodyTextNumberedChar">
    <w:name w:val="Body Text Numbered Char"/>
    <w:link w:val="BodyTextNumbered"/>
    <w:rsid w:val="00EB1434"/>
    <w:rPr>
      <w:iCs/>
      <w:sz w:val="24"/>
      <w:szCs w:val="24"/>
      <w:lang w:val="en-US" w:eastAsia="en-US" w:bidi="ar-SA"/>
    </w:rPr>
  </w:style>
  <w:style w:type="character" w:customStyle="1" w:styleId="BodyTextCharChar2">
    <w:name w:val="Body Text Char Char2"/>
    <w:rsid w:val="00EB1434"/>
    <w:rPr>
      <w:iCs/>
      <w:sz w:val="24"/>
      <w:lang w:val="en-US" w:eastAsia="en-US" w:bidi="ar-SA"/>
    </w:rPr>
  </w:style>
  <w:style w:type="character" w:customStyle="1" w:styleId="ListChar">
    <w:name w:val="List Char"/>
    <w:aliases w:val=" Char2 Char Char Char Char Char1, Char2 Char Char2"/>
    <w:link w:val="List"/>
    <w:rsid w:val="00EB1434"/>
    <w:rPr>
      <w:sz w:val="24"/>
      <w:lang w:val="en-US" w:eastAsia="en-US" w:bidi="ar-SA"/>
    </w:rPr>
  </w:style>
  <w:style w:type="character" w:customStyle="1" w:styleId="BodyTextNumberedChar1">
    <w:name w:val="Body Text Numbered Char1"/>
    <w:rsid w:val="00EB1434"/>
    <w:rPr>
      <w:iCs/>
      <w:sz w:val="24"/>
      <w:lang w:val="en-US" w:eastAsia="en-US" w:bidi="ar-SA"/>
    </w:rPr>
  </w:style>
  <w:style w:type="character" w:customStyle="1" w:styleId="Heading3Char">
    <w:name w:val="Heading 3 Char"/>
    <w:aliases w:val="h3 Char"/>
    <w:link w:val="Heading3"/>
    <w:rsid w:val="00EB1434"/>
    <w:rPr>
      <w:rFonts w:ascii="Arial" w:hAnsi="Arial" w:cs="Arial"/>
      <w:bCs/>
      <w:szCs w:val="26"/>
      <w:lang w:val="en-US" w:eastAsia="en-US" w:bidi="ar-SA"/>
    </w:rPr>
  </w:style>
  <w:style w:type="character" w:customStyle="1" w:styleId="FormulaChar">
    <w:name w:val="Formula Char"/>
    <w:link w:val="Formula"/>
    <w:rsid w:val="00EB1434"/>
    <w:rPr>
      <w:bCs/>
      <w:sz w:val="24"/>
      <w:szCs w:val="24"/>
      <w:lang w:val="en-US" w:eastAsia="en-US" w:bidi="ar-SA"/>
    </w:rPr>
  </w:style>
  <w:style w:type="paragraph" w:customStyle="1" w:styleId="Char">
    <w:name w:val="Char"/>
    <w:basedOn w:val="Normal"/>
    <w:rsid w:val="00EB1434"/>
    <w:pPr>
      <w:spacing w:after="160" w:line="240" w:lineRule="exact"/>
    </w:pPr>
    <w:rPr>
      <w:rFonts w:ascii="Verdana" w:hAnsi="Verdana"/>
      <w:sz w:val="16"/>
      <w:szCs w:val="20"/>
    </w:rPr>
  </w:style>
  <w:style w:type="character" w:customStyle="1" w:styleId="BodyTextChar">
    <w:name w:val="Body Text Char"/>
    <w:rsid w:val="00EB1434"/>
    <w:rPr>
      <w:iCs/>
      <w:sz w:val="24"/>
      <w:lang w:val="en-US" w:eastAsia="en-US" w:bidi="ar-SA"/>
    </w:rPr>
  </w:style>
  <w:style w:type="paragraph" w:customStyle="1" w:styleId="formula0">
    <w:name w:val="formula"/>
    <w:basedOn w:val="Normal"/>
    <w:rsid w:val="00EB1434"/>
    <w:pPr>
      <w:spacing w:after="120"/>
      <w:ind w:left="720" w:hanging="720"/>
    </w:pPr>
  </w:style>
  <w:style w:type="character" w:customStyle="1" w:styleId="H4Char">
    <w:name w:val="H4 Char"/>
    <w:link w:val="H4"/>
    <w:rsid w:val="00EB1434"/>
    <w:rPr>
      <w:b/>
      <w:bCs/>
      <w:snapToGrid w:val="0"/>
      <w:sz w:val="24"/>
      <w:lang w:val="en-US" w:eastAsia="en-US" w:bidi="ar-SA"/>
    </w:rPr>
  </w:style>
  <w:style w:type="paragraph" w:customStyle="1" w:styleId="tablebody0">
    <w:name w:val="tablebody"/>
    <w:basedOn w:val="Normal"/>
    <w:rsid w:val="00EB1434"/>
    <w:pPr>
      <w:spacing w:after="60"/>
    </w:pPr>
    <w:rPr>
      <w:sz w:val="20"/>
      <w:szCs w:val="20"/>
    </w:rPr>
  </w:style>
  <w:style w:type="paragraph" w:customStyle="1" w:styleId="Instructions">
    <w:name w:val="Instructions"/>
    <w:basedOn w:val="BodyText"/>
    <w:link w:val="InstructionsChar"/>
    <w:rsid w:val="00EB1434"/>
    <w:pPr>
      <w:spacing w:after="240"/>
    </w:pPr>
    <w:rPr>
      <w:b/>
      <w:i/>
      <w:iCs/>
    </w:rPr>
  </w:style>
  <w:style w:type="character" w:customStyle="1" w:styleId="InstructionsChar">
    <w:name w:val="Instructions Char"/>
    <w:link w:val="Instructions"/>
    <w:rsid w:val="00EB1434"/>
    <w:rPr>
      <w:b/>
      <w:i/>
      <w:iCs/>
      <w:sz w:val="24"/>
      <w:szCs w:val="24"/>
      <w:lang w:val="en-US" w:eastAsia="en-US" w:bidi="ar-SA"/>
    </w:rPr>
  </w:style>
  <w:style w:type="paragraph" w:customStyle="1" w:styleId="Char4">
    <w:name w:val="Char4"/>
    <w:basedOn w:val="Normal"/>
    <w:rsid w:val="00EB1434"/>
    <w:pPr>
      <w:spacing w:after="160" w:line="240" w:lineRule="exact"/>
    </w:pPr>
    <w:rPr>
      <w:rFonts w:ascii="Verdana" w:hAnsi="Verdana"/>
      <w:sz w:val="16"/>
      <w:szCs w:val="20"/>
    </w:rPr>
  </w:style>
  <w:style w:type="paragraph" w:customStyle="1" w:styleId="TXUHeader">
    <w:name w:val="TXUHeader"/>
    <w:basedOn w:val="Normal"/>
    <w:rsid w:val="00EB1434"/>
    <w:pPr>
      <w:tabs>
        <w:tab w:val="right" w:pos="9360"/>
      </w:tabs>
    </w:pPr>
    <w:rPr>
      <w:noProof/>
      <w:sz w:val="16"/>
      <w:szCs w:val="20"/>
    </w:rPr>
  </w:style>
  <w:style w:type="character" w:customStyle="1" w:styleId="H5Char">
    <w:name w:val="H5 Char"/>
    <w:link w:val="H5"/>
    <w:rsid w:val="00EB1434"/>
    <w:rPr>
      <w:b/>
      <w:bCs/>
      <w:i/>
      <w:iCs/>
      <w:sz w:val="24"/>
      <w:szCs w:val="26"/>
      <w:lang w:val="en-US" w:eastAsia="en-US" w:bidi="ar-SA"/>
    </w:rPr>
  </w:style>
  <w:style w:type="paragraph" w:customStyle="1" w:styleId="TableBulletBullet">
    <w:name w:val="Table Bullet/Bullet"/>
    <w:basedOn w:val="Normal"/>
    <w:rsid w:val="00EB1434"/>
    <w:pPr>
      <w:numPr>
        <w:numId w:val="18"/>
      </w:numPr>
    </w:pPr>
    <w:rPr>
      <w:szCs w:val="20"/>
    </w:rPr>
  </w:style>
  <w:style w:type="paragraph" w:customStyle="1" w:styleId="Char10">
    <w:name w:val="Char1"/>
    <w:basedOn w:val="Normal"/>
    <w:rsid w:val="00EB1434"/>
    <w:pPr>
      <w:spacing w:after="160" w:line="240" w:lineRule="exact"/>
    </w:pPr>
    <w:rPr>
      <w:rFonts w:ascii="Verdana" w:hAnsi="Verdana"/>
      <w:sz w:val="16"/>
      <w:szCs w:val="20"/>
    </w:rPr>
  </w:style>
  <w:style w:type="paragraph" w:styleId="Revision">
    <w:name w:val="Revision"/>
    <w:hidden/>
    <w:uiPriority w:val="99"/>
    <w:semiHidden/>
    <w:rsid w:val="005A6F33"/>
    <w:rPr>
      <w:sz w:val="24"/>
      <w:szCs w:val="24"/>
    </w:rPr>
  </w:style>
  <w:style w:type="paragraph" w:styleId="ListParagraph">
    <w:name w:val="List Paragraph"/>
    <w:basedOn w:val="Normal"/>
    <w:uiPriority w:val="34"/>
    <w:qFormat/>
    <w:rsid w:val="00D33160"/>
    <w:pPr>
      <w:ind w:left="720"/>
      <w:contextualSpacing/>
    </w:pPr>
  </w:style>
  <w:style w:type="character" w:customStyle="1" w:styleId="HeaderChar">
    <w:name w:val="Header Char"/>
    <w:link w:val="Header"/>
    <w:locked/>
    <w:rsid w:val="008C0F08"/>
    <w:rPr>
      <w:sz w:val="24"/>
      <w:szCs w:val="24"/>
    </w:rPr>
  </w:style>
  <w:style w:type="paragraph" w:styleId="NoSpacing">
    <w:name w:val="No Spacing"/>
    <w:basedOn w:val="Normal"/>
    <w:uiPriority w:val="1"/>
    <w:qFormat/>
    <w:rsid w:val="00603E50"/>
  </w:style>
  <w:style w:type="character" w:customStyle="1" w:styleId="ui-provider">
    <w:name w:val="ui-provider"/>
    <w:basedOn w:val="DefaultParagraphFont"/>
    <w:rsid w:val="00603E50"/>
  </w:style>
  <w:style w:type="character" w:customStyle="1" w:styleId="msoins0">
    <w:name w:val="msoins"/>
    <w:basedOn w:val="DefaultParagraphFont"/>
    <w:rsid w:val="003E7714"/>
  </w:style>
  <w:style w:type="character" w:customStyle="1" w:styleId="ListChar1">
    <w:name w:val="List Char1"/>
    <w:aliases w:val=" Char2 Char Char Char Char Char, Char2 Char Char1"/>
    <w:rsid w:val="00390851"/>
    <w:rPr>
      <w:sz w:val="24"/>
      <w:lang w:val="en-US" w:eastAsia="en-US" w:bidi="ar-SA"/>
    </w:rPr>
  </w:style>
  <w:style w:type="character" w:customStyle="1" w:styleId="List2Char">
    <w:name w:val="List 2 Char"/>
    <w:aliases w:val=" Char2 Char Char Char, Char2 Char1"/>
    <w:link w:val="List2"/>
    <w:rsid w:val="002F0D4D"/>
    <w:rPr>
      <w:sz w:val="24"/>
    </w:rPr>
  </w:style>
  <w:style w:type="character" w:customStyle="1" w:styleId="H3Char">
    <w:name w:val="H3 Char"/>
    <w:link w:val="H3"/>
    <w:rsid w:val="002F0D4D"/>
    <w:rPr>
      <w:b/>
      <w:bCs/>
      <w:i/>
      <w:sz w:val="24"/>
    </w:rPr>
  </w:style>
  <w:style w:type="character" w:styleId="UnresolvedMention">
    <w:name w:val="Unresolved Mention"/>
    <w:basedOn w:val="DefaultParagraphFont"/>
    <w:uiPriority w:val="99"/>
    <w:semiHidden/>
    <w:unhideWhenUsed/>
    <w:rsid w:val="004F1C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180098">
      <w:bodyDiv w:val="1"/>
      <w:marLeft w:val="0"/>
      <w:marRight w:val="0"/>
      <w:marTop w:val="0"/>
      <w:marBottom w:val="0"/>
      <w:divBdr>
        <w:top w:val="none" w:sz="0" w:space="0" w:color="auto"/>
        <w:left w:val="none" w:sz="0" w:space="0" w:color="auto"/>
        <w:bottom w:val="none" w:sz="0" w:space="0" w:color="auto"/>
        <w:right w:val="none" w:sz="0" w:space="0" w:color="auto"/>
      </w:divBdr>
    </w:div>
    <w:div w:id="715204982">
      <w:bodyDiv w:val="1"/>
      <w:marLeft w:val="0"/>
      <w:marRight w:val="0"/>
      <w:marTop w:val="0"/>
      <w:marBottom w:val="0"/>
      <w:divBdr>
        <w:top w:val="none" w:sz="0" w:space="0" w:color="auto"/>
        <w:left w:val="none" w:sz="0" w:space="0" w:color="auto"/>
        <w:bottom w:val="none" w:sz="0" w:space="0" w:color="auto"/>
        <w:right w:val="none" w:sz="0" w:space="0" w:color="auto"/>
      </w:divBdr>
    </w:div>
    <w:div w:id="1415281560">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0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Ann.Bore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lfredo.Moreno@ercot.com"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openxmlformats.org/officeDocument/2006/relationships/footer" Target="footer4.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Brittney.Albracht@ercot.com" TargetMode="External"/><Relationship Id="rId27" Type="http://schemas.openxmlformats.org/officeDocument/2006/relationships/footer" Target="footer3.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C321C-37AC-40DF-8726-C221E1D86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8420</Words>
  <Characters>47632</Characters>
  <Application>Microsoft Office Word</Application>
  <DocSecurity>0</DocSecurity>
  <Lines>1443</Lines>
  <Paragraphs>862</Paragraphs>
  <ScaleCrop>false</ScaleCrop>
  <HeadingPairs>
    <vt:vector size="2" baseType="variant">
      <vt:variant>
        <vt:lpstr>Title</vt:lpstr>
      </vt:variant>
      <vt:variant>
        <vt:i4>1</vt:i4>
      </vt:variant>
    </vt:vector>
  </HeadingPairs>
  <TitlesOfParts>
    <vt:vector size="1" baseType="lpstr">
      <vt:lpstr/>
    </vt:vector>
  </TitlesOfParts>
  <Company>Calpine Corp.</Company>
  <LinksUpToDate>false</LinksUpToDate>
  <CharactersWithSpaces>55190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ERCOT</cp:lastModifiedBy>
  <cp:revision>6</cp:revision>
  <dcterms:created xsi:type="dcterms:W3CDTF">2025-12-16T03:24:00Z</dcterms:created>
  <dcterms:modified xsi:type="dcterms:W3CDTF">2025-12-16T04:27:00Z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2024-11-12T17:18:40Z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9fd7a746-51c0-4a2f-a9c0-ee3de626b346</vt:lpwstr>
  </property>
  <property fmtid="{D5CDD505-2E9C-101B-9397-08002B2CF9AE}" pid="8" name="MSIP_Label_7084cbda-52b8-46fb-a7b7-cb5bd465ed85_ContentBits">
    <vt:lpwstr>0</vt:lpwstr>
  </property>
</Properties>
</file>