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9023F9">
            <w:pPr>
              <w:pStyle w:val="Header"/>
              <w:spacing w:before="120" w:after="120"/>
            </w:pPr>
            <w:r>
              <w:t>NPRR Number</w:t>
            </w:r>
          </w:p>
        </w:tc>
        <w:tc>
          <w:tcPr>
            <w:tcW w:w="1260" w:type="dxa"/>
            <w:tcBorders>
              <w:bottom w:val="single" w:sz="4" w:space="0" w:color="auto"/>
            </w:tcBorders>
            <w:vAlign w:val="center"/>
          </w:tcPr>
          <w:p w14:paraId="58DFDEEC" w14:textId="3AD05E12" w:rsidR="00067FE2" w:rsidRDefault="009F10D2" w:rsidP="009023F9">
            <w:pPr>
              <w:pStyle w:val="Header"/>
              <w:jc w:val="center"/>
            </w:pPr>
            <w:hyperlink r:id="rId8" w:history="1">
              <w:r w:rsidR="007010AF" w:rsidRPr="009F10D2">
                <w:rPr>
                  <w:rStyle w:val="Hyperlink"/>
                </w:rPr>
                <w:t>1314</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55DAED08" w:rsidR="00067FE2" w:rsidRDefault="009023F9" w:rsidP="00F44236">
            <w:pPr>
              <w:pStyle w:val="Header"/>
            </w:pPr>
            <w:bookmarkStart w:id="0" w:name="_Hlk210136944"/>
            <w:r>
              <w:t>Planning Guide Glossary Transition</w:t>
            </w:r>
            <w:bookmarkEnd w:id="0"/>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267404D9" w:rsidR="00067FE2" w:rsidRPr="00E01925" w:rsidRDefault="00C44580" w:rsidP="00F44236">
            <w:pPr>
              <w:pStyle w:val="NormalArial"/>
            </w:pPr>
            <w:r>
              <w:t xml:space="preserve">December </w:t>
            </w:r>
            <w:r w:rsidR="009F10D2">
              <w:t>16</w:t>
            </w:r>
            <w:r w:rsidR="009023F9">
              <w:t>, 2025</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7A8ECEE9" w:rsidR="009D17F0" w:rsidRPr="00FB509B" w:rsidRDefault="0066370F" w:rsidP="00176375">
            <w:pPr>
              <w:pStyle w:val="NormalArial"/>
              <w:spacing w:before="120" w:after="120"/>
            </w:pPr>
            <w:r w:rsidRPr="00FB509B">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D3F0191" w14:textId="2CA1991D" w:rsidR="009D17F0" w:rsidRDefault="00D84557" w:rsidP="009023F9">
            <w:pPr>
              <w:pStyle w:val="NormalArial"/>
              <w:spacing w:before="120"/>
            </w:pPr>
            <w:r>
              <w:t>2.1,</w:t>
            </w:r>
            <w:r w:rsidR="00617C43">
              <w:t xml:space="preserve"> Definitions</w:t>
            </w:r>
          </w:p>
          <w:p w14:paraId="57326DFA" w14:textId="698BFDC5" w:rsidR="00D84557" w:rsidRDefault="00D84557" w:rsidP="00F44236">
            <w:pPr>
              <w:pStyle w:val="NormalArial"/>
            </w:pPr>
            <w:r>
              <w:t>2.2,</w:t>
            </w:r>
            <w:r w:rsidR="00617C43">
              <w:t xml:space="preserve"> Acronyms and Abbreviations</w:t>
            </w:r>
          </w:p>
          <w:p w14:paraId="370DBEC2" w14:textId="3A5D042B" w:rsidR="00D84557" w:rsidRDefault="00D84557" w:rsidP="00F44236">
            <w:pPr>
              <w:pStyle w:val="NormalArial"/>
            </w:pPr>
            <w:r>
              <w:t>3.14.1.10,</w:t>
            </w:r>
            <w:r w:rsidR="00587826">
              <w:t xml:space="preserve"> Eligible Costs</w:t>
            </w:r>
          </w:p>
          <w:p w14:paraId="3356516F" w14:textId="42D138D7" w:rsidR="00D84557" w:rsidRPr="00FB509B" w:rsidRDefault="00D84557" w:rsidP="007A2718">
            <w:pPr>
              <w:pStyle w:val="NormalArial"/>
              <w:spacing w:after="120"/>
            </w:pPr>
            <w:r>
              <w:t>16.12,</w:t>
            </w:r>
            <w:r w:rsidR="00587826">
              <w:t xml:space="preserve"> </w:t>
            </w:r>
            <w:r w:rsidR="00587826" w:rsidRPr="00587826">
              <w:t>User Security Administrator and Digital Certificates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1D247D">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78817212" w14:textId="46A804D5" w:rsidR="00C9766A" w:rsidRDefault="009023F9" w:rsidP="00176375">
            <w:pPr>
              <w:pStyle w:val="NormalArial"/>
              <w:spacing w:before="120" w:after="120"/>
            </w:pPr>
            <w:r>
              <w:t xml:space="preserve">Planning Guide Revision Request (PGRR) </w:t>
            </w:r>
            <w:r w:rsidR="009F10D2">
              <w:t>139</w:t>
            </w:r>
            <w:r>
              <w:t>, Related to NPRR</w:t>
            </w:r>
            <w:r w:rsidR="00E9385A">
              <w:t>1314</w:t>
            </w:r>
            <w:r>
              <w:t>, Planning Guide Glossary Transition</w:t>
            </w:r>
          </w:p>
          <w:p w14:paraId="5D9AA7D2" w14:textId="224D6C46" w:rsidR="00B504FF" w:rsidRPr="00FB509B" w:rsidRDefault="00B504FF" w:rsidP="00176375">
            <w:pPr>
              <w:pStyle w:val="NormalArial"/>
              <w:spacing w:before="120" w:after="120"/>
            </w:pPr>
            <w:r w:rsidRPr="00B504FF">
              <w:t xml:space="preserve">Verifiable Cost Manual Revision Request (VCMRR) </w:t>
            </w:r>
            <w:r w:rsidR="00E9385A">
              <w:t>047</w:t>
            </w:r>
            <w:r w:rsidRPr="00B504FF">
              <w:t>, Related to NPRR</w:t>
            </w:r>
            <w:r w:rsidR="00E9385A">
              <w:t>1314</w:t>
            </w:r>
            <w:r w:rsidRPr="00B504FF">
              <w:t>, Planning Guide Glossary Transition</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7E4246A9" w:rsidR="001D247D" w:rsidRPr="00FB509B" w:rsidRDefault="001D247D" w:rsidP="00176375">
            <w:pPr>
              <w:pStyle w:val="NormalArial"/>
              <w:spacing w:before="120" w:after="120"/>
            </w:pPr>
            <w:r>
              <w:t xml:space="preserve">This Nodal Protocol Revision Request (NPRR) </w:t>
            </w:r>
            <w:r w:rsidR="00F0594D">
              <w:t>relocates</w:t>
            </w:r>
            <w:r>
              <w:t xml:space="preserve"> </w:t>
            </w:r>
            <w:r w:rsidR="00F0594D">
              <w:t>each term</w:t>
            </w:r>
            <w:r w:rsidR="008A381C">
              <w:t xml:space="preserve"> and acronym</w:t>
            </w:r>
            <w:r>
              <w:t xml:space="preserve"> </w:t>
            </w:r>
            <w:proofErr w:type="gramStart"/>
            <w:r>
              <w:t>from Planning Guide Section 2, Definitions and Acronyms,</w:t>
            </w:r>
            <w:proofErr w:type="gramEnd"/>
            <w:r>
              <w:t xml:space="preserve"> to Protocol Section 2, Definitions and Acronyms, and aligns related defined </w:t>
            </w:r>
            <w:r w:rsidR="008A381C">
              <w:t xml:space="preserve">acronym </w:t>
            </w:r>
            <w:r>
              <w:t xml:space="preserve">usage.  This NPRR also </w:t>
            </w:r>
            <w:r w:rsidR="008A381C">
              <w:t>eliminates</w:t>
            </w:r>
            <w:r>
              <w:t xml:space="preserve"> </w:t>
            </w:r>
            <w:r w:rsidR="00F0594D">
              <w:t xml:space="preserve">the </w:t>
            </w:r>
            <w:r w:rsidR="008A381C">
              <w:t>overly-</w:t>
            </w:r>
            <w:proofErr w:type="gramStart"/>
            <w:r w:rsidR="008A381C">
              <w:t>general</w:t>
            </w:r>
            <w:proofErr w:type="gramEnd"/>
            <w:r w:rsidR="008A381C">
              <w:t xml:space="preserve"> </w:t>
            </w:r>
            <w:r w:rsidR="00F0594D">
              <w:t xml:space="preserve">defined </w:t>
            </w:r>
            <w:r w:rsidR="008A381C">
              <w:t>acronyms</w:t>
            </w:r>
            <w:r w:rsidR="00F0594D">
              <w:t xml:space="preserve"> ‘Current Year (</w:t>
            </w:r>
            <w:proofErr w:type="gramStart"/>
            <w:r w:rsidR="00F0594D">
              <w:t>CY)’</w:t>
            </w:r>
            <w:proofErr w:type="gramEnd"/>
            <w:r w:rsidR="00F0594D">
              <w:t xml:space="preserve"> and ‘Future Year (FY)’</w:t>
            </w:r>
            <w:r w:rsidR="008A381C">
              <w:t xml:space="preserve"> in effort to avoid potential future confusion</w:t>
            </w:r>
            <w:r w:rsidR="00F0594D">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108889B3" w:rsidR="00555554" w:rsidRDefault="00955B7B" w:rsidP="00555554">
            <w:pPr>
              <w:pStyle w:val="NormalArial"/>
              <w:tabs>
                <w:tab w:val="left" w:pos="432"/>
              </w:tabs>
              <w:spacing w:before="120"/>
              <w:ind w:left="432" w:hanging="432"/>
              <w:rPr>
                <w:rFonts w:cs="Arial"/>
                <w:color w:val="000000"/>
              </w:rPr>
            </w:pPr>
            <w:r>
              <w:pict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pt">
                  <v:imagedata r:id="rId9" o:title=""/>
                </v:shape>
              </w:pict>
            </w:r>
            <w:r w:rsidR="00555554" w:rsidRPr="006629C8">
              <w:t xml:space="preserve">  </w:t>
            </w:r>
            <w:hyperlink r:id="rId10"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5AC105F3" w:rsidR="00555554" w:rsidRPr="00BD53C5" w:rsidRDefault="00955B7B" w:rsidP="00555554">
            <w:pPr>
              <w:pStyle w:val="NormalArial"/>
              <w:tabs>
                <w:tab w:val="left" w:pos="432"/>
              </w:tabs>
              <w:spacing w:before="120"/>
              <w:ind w:left="432" w:hanging="432"/>
              <w:rPr>
                <w:rFonts w:cs="Arial"/>
                <w:color w:val="000000"/>
              </w:rPr>
            </w:pPr>
            <w:r>
              <w:pict w14:anchorId="613324DE">
                <v:shape id="_x0000_i1026" type="#_x0000_t75" style="width:15.6pt;height:15pt">
                  <v:imagedata r:id="rId9" o:title=""/>
                </v:shape>
              </w:pict>
            </w:r>
            <w:r w:rsidR="00555554" w:rsidRPr="00CD242D">
              <w:t xml:space="preserve">  </w:t>
            </w:r>
            <w:hyperlink r:id="rId11"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072D8A00" w:rsidR="00555554" w:rsidRPr="00BD53C5" w:rsidRDefault="00955B7B" w:rsidP="00555554">
            <w:pPr>
              <w:pStyle w:val="NormalArial"/>
              <w:spacing w:before="120"/>
              <w:ind w:left="432" w:hanging="432"/>
              <w:rPr>
                <w:rFonts w:cs="Arial"/>
                <w:color w:val="000000"/>
              </w:rPr>
            </w:pPr>
            <w:r>
              <w:pict w14:anchorId="021A3F14">
                <v:shape id="_x0000_i1027" type="#_x0000_t75" style="width:15.6pt;height:15pt">
                  <v:imagedata r:id="rId9" o:title=""/>
                </v:shape>
              </w:pict>
            </w:r>
            <w:r w:rsidR="00555554" w:rsidRPr="006629C8">
              <w:t xml:space="preserve">  </w:t>
            </w:r>
            <w:hyperlink r:id="rId12"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industry expert and an employer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0E922105" w14:textId="3A126D6E" w:rsidR="00E71C39" w:rsidRDefault="00955B7B" w:rsidP="00E71C39">
            <w:pPr>
              <w:pStyle w:val="NormalArial"/>
              <w:spacing w:before="120"/>
              <w:rPr>
                <w:iCs/>
                <w:kern w:val="24"/>
              </w:rPr>
            </w:pPr>
            <w:r>
              <w:pict w14:anchorId="200A7673">
                <v:shape id="_x0000_i1028" type="#_x0000_t75" style="width:15.6pt;height:15pt">
                  <v:imagedata r:id="rId13" o:title=""/>
                </v:shape>
              </w:pict>
            </w:r>
            <w:r w:rsidR="00E71C39" w:rsidRPr="006629C8">
              <w:t xml:space="preserve">  </w:t>
            </w:r>
            <w:r w:rsidR="00ED3965" w:rsidRPr="00344591">
              <w:rPr>
                <w:iCs/>
                <w:kern w:val="24"/>
              </w:rPr>
              <w:t>General system and/or process improvement(s)</w:t>
            </w:r>
          </w:p>
          <w:p w14:paraId="17096D73" w14:textId="19F799E2" w:rsidR="00E71C39" w:rsidRDefault="00955B7B" w:rsidP="00E71C39">
            <w:pPr>
              <w:pStyle w:val="NormalArial"/>
              <w:spacing w:before="120"/>
              <w:rPr>
                <w:iCs/>
                <w:kern w:val="24"/>
              </w:rPr>
            </w:pPr>
            <w:r>
              <w:pict w14:anchorId="4C6ED319">
                <v:shape id="_x0000_i1029" type="#_x0000_t75" style="width:15.6pt;height:15pt">
                  <v:imagedata r:id="rId9" o:title=""/>
                </v:shape>
              </w:pict>
            </w:r>
            <w:r w:rsidR="00E71C39" w:rsidRPr="006629C8">
              <w:t xml:space="preserve">  </w:t>
            </w:r>
            <w:r w:rsidR="00E71C39">
              <w:rPr>
                <w:iCs/>
                <w:kern w:val="24"/>
              </w:rPr>
              <w:t>Regulatory requirements</w:t>
            </w:r>
          </w:p>
          <w:p w14:paraId="5FB89AD5" w14:textId="71B7009B" w:rsidR="00E71C39" w:rsidRPr="00CD242D" w:rsidRDefault="00955B7B" w:rsidP="00E71C39">
            <w:pPr>
              <w:pStyle w:val="NormalArial"/>
              <w:spacing w:before="120"/>
              <w:rPr>
                <w:rFonts w:cs="Arial"/>
                <w:color w:val="000000"/>
              </w:rPr>
            </w:pPr>
            <w:r>
              <w:pict w14:anchorId="52A53E32">
                <v:shape id="_x0000_i1030" type="#_x0000_t75" style="width:15.6pt;height:15pt">
                  <v:imagedata r:id="rId9"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tcBorders>
              <w:bottom w:val="single" w:sz="4" w:space="0" w:color="auto"/>
            </w:tcBorders>
            <w:vAlign w:val="center"/>
          </w:tcPr>
          <w:p w14:paraId="313E5647" w14:textId="5C5672F2" w:rsidR="00625E5D" w:rsidRPr="00625E5D" w:rsidRDefault="00F0594D" w:rsidP="00625E5D">
            <w:pPr>
              <w:pStyle w:val="NormalArial"/>
              <w:spacing w:before="120" w:after="120"/>
              <w:rPr>
                <w:iCs/>
                <w:kern w:val="24"/>
              </w:rPr>
            </w:pPr>
            <w:r>
              <w:t xml:space="preserve">This NPRR </w:t>
            </w:r>
            <w:r w:rsidR="00B504FF" w:rsidRPr="00B504FF">
              <w:t>begins the consolidation of all glossary terms into Protocol Section 2.1 in the interest of language management and navigability.</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1" w:name="_Hlk154568842"/>
            <w:r>
              <w:t>Sponsor</w:t>
            </w:r>
          </w:p>
        </w:tc>
      </w:tr>
      <w:tr w:rsidR="00F0594D" w14:paraId="18960E6E" w14:textId="77777777" w:rsidTr="00D176CF">
        <w:trPr>
          <w:cantSplit/>
          <w:trHeight w:val="432"/>
        </w:trPr>
        <w:tc>
          <w:tcPr>
            <w:tcW w:w="2880" w:type="dxa"/>
            <w:shd w:val="clear" w:color="auto" w:fill="FFFFFF"/>
            <w:vAlign w:val="center"/>
          </w:tcPr>
          <w:p w14:paraId="3D988A51" w14:textId="751CBC44" w:rsidR="00F0594D" w:rsidRPr="00176375" w:rsidRDefault="00F0594D" w:rsidP="00F0594D">
            <w:pPr>
              <w:pStyle w:val="Header"/>
              <w:rPr>
                <w:bCs w:val="0"/>
              </w:rPr>
            </w:pPr>
            <w:r w:rsidRPr="00B93CA0">
              <w:rPr>
                <w:bCs w:val="0"/>
              </w:rPr>
              <w:t>Name</w:t>
            </w:r>
          </w:p>
        </w:tc>
        <w:tc>
          <w:tcPr>
            <w:tcW w:w="7560" w:type="dxa"/>
            <w:vAlign w:val="center"/>
          </w:tcPr>
          <w:p w14:paraId="1FFF1A06" w14:textId="3B325378" w:rsidR="00F0594D" w:rsidRDefault="00F0594D" w:rsidP="00F0594D">
            <w:pPr>
              <w:pStyle w:val="NormalArial"/>
            </w:pPr>
            <w:r>
              <w:t>Jordan Troublefield</w:t>
            </w:r>
          </w:p>
        </w:tc>
      </w:tr>
      <w:tr w:rsidR="00F0594D" w14:paraId="7FB64D61" w14:textId="77777777" w:rsidTr="00D176CF">
        <w:trPr>
          <w:cantSplit/>
          <w:trHeight w:val="432"/>
        </w:trPr>
        <w:tc>
          <w:tcPr>
            <w:tcW w:w="2880" w:type="dxa"/>
            <w:shd w:val="clear" w:color="auto" w:fill="FFFFFF"/>
            <w:vAlign w:val="center"/>
          </w:tcPr>
          <w:p w14:paraId="4FB458EB" w14:textId="77777777" w:rsidR="00F0594D" w:rsidRPr="00B93CA0" w:rsidRDefault="00F0594D" w:rsidP="00F0594D">
            <w:pPr>
              <w:pStyle w:val="Header"/>
              <w:rPr>
                <w:bCs w:val="0"/>
              </w:rPr>
            </w:pPr>
            <w:r w:rsidRPr="00B93CA0">
              <w:rPr>
                <w:bCs w:val="0"/>
              </w:rPr>
              <w:t>E-mail Address</w:t>
            </w:r>
          </w:p>
        </w:tc>
        <w:tc>
          <w:tcPr>
            <w:tcW w:w="7560" w:type="dxa"/>
            <w:vAlign w:val="center"/>
          </w:tcPr>
          <w:p w14:paraId="54C409BC" w14:textId="14B8E9DB" w:rsidR="00F0594D" w:rsidRDefault="00F0594D" w:rsidP="00F0594D">
            <w:pPr>
              <w:pStyle w:val="NormalArial"/>
            </w:pPr>
            <w:hyperlink r:id="rId14" w:history="1">
              <w:r w:rsidRPr="00344BCB">
                <w:rPr>
                  <w:rStyle w:val="Hyperlink"/>
                </w:rPr>
                <w:t>jordan.troublefield@ercot.com</w:t>
              </w:r>
            </w:hyperlink>
            <w:r>
              <w:t xml:space="preserve"> </w:t>
            </w:r>
          </w:p>
        </w:tc>
      </w:tr>
      <w:tr w:rsidR="00F0594D" w14:paraId="343A715E" w14:textId="77777777" w:rsidTr="00D176CF">
        <w:trPr>
          <w:cantSplit/>
          <w:trHeight w:val="432"/>
        </w:trPr>
        <w:tc>
          <w:tcPr>
            <w:tcW w:w="2880" w:type="dxa"/>
            <w:shd w:val="clear" w:color="auto" w:fill="FFFFFF"/>
            <w:vAlign w:val="center"/>
          </w:tcPr>
          <w:p w14:paraId="0FC38B83" w14:textId="77777777" w:rsidR="00F0594D" w:rsidRPr="00B93CA0" w:rsidRDefault="00F0594D" w:rsidP="00F0594D">
            <w:pPr>
              <w:pStyle w:val="Header"/>
              <w:rPr>
                <w:bCs w:val="0"/>
              </w:rPr>
            </w:pPr>
            <w:r w:rsidRPr="00B93CA0">
              <w:rPr>
                <w:bCs w:val="0"/>
              </w:rPr>
              <w:t>Company</w:t>
            </w:r>
          </w:p>
        </w:tc>
        <w:tc>
          <w:tcPr>
            <w:tcW w:w="7560" w:type="dxa"/>
            <w:vAlign w:val="center"/>
          </w:tcPr>
          <w:p w14:paraId="5BCBCB13" w14:textId="14F02012" w:rsidR="00F0594D" w:rsidRDefault="00F0594D" w:rsidP="00F0594D">
            <w:pPr>
              <w:pStyle w:val="NormalArial"/>
            </w:pPr>
            <w:r>
              <w:t>ERCOT</w:t>
            </w:r>
          </w:p>
        </w:tc>
      </w:tr>
      <w:tr w:rsidR="00F0594D"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F0594D" w:rsidRPr="00B93CA0" w:rsidRDefault="00F0594D" w:rsidP="00F0594D">
            <w:pPr>
              <w:pStyle w:val="Header"/>
              <w:rPr>
                <w:bCs w:val="0"/>
              </w:rPr>
            </w:pPr>
            <w:r w:rsidRPr="00B93CA0">
              <w:rPr>
                <w:bCs w:val="0"/>
              </w:rPr>
              <w:t>Phone Number</w:t>
            </w:r>
          </w:p>
        </w:tc>
        <w:tc>
          <w:tcPr>
            <w:tcW w:w="7560" w:type="dxa"/>
            <w:tcBorders>
              <w:bottom w:val="single" w:sz="4" w:space="0" w:color="auto"/>
            </w:tcBorders>
            <w:vAlign w:val="center"/>
          </w:tcPr>
          <w:p w14:paraId="69130F99" w14:textId="5B0B1E24" w:rsidR="00F0594D" w:rsidRDefault="00F0594D" w:rsidP="00F0594D">
            <w:pPr>
              <w:pStyle w:val="NormalArial"/>
            </w:pPr>
            <w:r w:rsidRPr="001A04C7">
              <w:t>512-248-6521</w:t>
            </w:r>
          </w:p>
        </w:tc>
      </w:tr>
      <w:tr w:rsidR="00F0594D" w14:paraId="5A40C307" w14:textId="77777777" w:rsidTr="00D176CF">
        <w:trPr>
          <w:cantSplit/>
          <w:trHeight w:val="432"/>
        </w:trPr>
        <w:tc>
          <w:tcPr>
            <w:tcW w:w="2880" w:type="dxa"/>
            <w:shd w:val="clear" w:color="auto" w:fill="FFFFFF"/>
            <w:vAlign w:val="center"/>
          </w:tcPr>
          <w:p w14:paraId="0D6A67F9" w14:textId="77777777" w:rsidR="00F0594D" w:rsidRPr="00B93CA0" w:rsidRDefault="00F0594D" w:rsidP="00F0594D">
            <w:pPr>
              <w:pStyle w:val="Header"/>
              <w:rPr>
                <w:bCs w:val="0"/>
              </w:rPr>
            </w:pPr>
            <w:r>
              <w:rPr>
                <w:bCs w:val="0"/>
              </w:rPr>
              <w:t>Cell</w:t>
            </w:r>
            <w:r w:rsidRPr="00B93CA0">
              <w:rPr>
                <w:bCs w:val="0"/>
              </w:rPr>
              <w:t xml:space="preserve"> Number</w:t>
            </w:r>
          </w:p>
        </w:tc>
        <w:tc>
          <w:tcPr>
            <w:tcW w:w="7560" w:type="dxa"/>
            <w:vAlign w:val="center"/>
          </w:tcPr>
          <w:p w14:paraId="46237B5F" w14:textId="77777777" w:rsidR="00F0594D" w:rsidRDefault="00F0594D" w:rsidP="00F0594D">
            <w:pPr>
              <w:pStyle w:val="NormalArial"/>
            </w:pPr>
          </w:p>
        </w:tc>
      </w:tr>
      <w:tr w:rsidR="00F0594D"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F0594D" w:rsidRPr="00B93CA0" w:rsidRDefault="00F0594D" w:rsidP="00F0594D">
            <w:pPr>
              <w:pStyle w:val="Header"/>
              <w:rPr>
                <w:bCs w:val="0"/>
              </w:rPr>
            </w:pPr>
            <w:r>
              <w:rPr>
                <w:bCs w:val="0"/>
              </w:rPr>
              <w:t>Market Segment</w:t>
            </w:r>
          </w:p>
        </w:tc>
        <w:tc>
          <w:tcPr>
            <w:tcW w:w="7560" w:type="dxa"/>
            <w:tcBorders>
              <w:bottom w:val="single" w:sz="4" w:space="0" w:color="auto"/>
            </w:tcBorders>
            <w:vAlign w:val="center"/>
          </w:tcPr>
          <w:p w14:paraId="2A021FEE" w14:textId="54902F7B" w:rsidR="00F0594D" w:rsidRDefault="00F0594D" w:rsidP="00F0594D">
            <w:pPr>
              <w:pStyle w:val="NormalArial"/>
            </w:pPr>
            <w:r>
              <w:t>Not Applicable</w:t>
            </w:r>
          </w:p>
        </w:tc>
      </w:tr>
      <w:bookmarkEnd w:id="1"/>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B015EF" w:rsidRPr="00D56D61" w14:paraId="10A3A547" w14:textId="77777777" w:rsidTr="00D176CF">
        <w:trPr>
          <w:cantSplit/>
          <w:trHeight w:val="432"/>
        </w:trPr>
        <w:tc>
          <w:tcPr>
            <w:tcW w:w="2880" w:type="dxa"/>
            <w:vAlign w:val="center"/>
          </w:tcPr>
          <w:p w14:paraId="7884BA3B" w14:textId="77777777" w:rsidR="00B015EF" w:rsidRPr="007C199B" w:rsidRDefault="00B015EF" w:rsidP="00B015EF">
            <w:pPr>
              <w:pStyle w:val="NormalArial"/>
              <w:rPr>
                <w:b/>
              </w:rPr>
            </w:pPr>
            <w:r w:rsidRPr="007C199B">
              <w:rPr>
                <w:b/>
              </w:rPr>
              <w:t>Name</w:t>
            </w:r>
          </w:p>
        </w:tc>
        <w:tc>
          <w:tcPr>
            <w:tcW w:w="7560" w:type="dxa"/>
            <w:vAlign w:val="center"/>
          </w:tcPr>
          <w:p w14:paraId="16E95662" w14:textId="71B5F383" w:rsidR="00B015EF" w:rsidRPr="00D56D61" w:rsidRDefault="00B015EF" w:rsidP="00B015EF">
            <w:pPr>
              <w:pStyle w:val="NormalArial"/>
            </w:pPr>
            <w:r>
              <w:t>Jordan Troublefield</w:t>
            </w:r>
          </w:p>
        </w:tc>
      </w:tr>
      <w:tr w:rsidR="00B015EF" w:rsidRPr="00D56D61" w14:paraId="6B648C6B" w14:textId="77777777" w:rsidTr="00D176CF">
        <w:trPr>
          <w:cantSplit/>
          <w:trHeight w:val="432"/>
        </w:trPr>
        <w:tc>
          <w:tcPr>
            <w:tcW w:w="2880" w:type="dxa"/>
            <w:vAlign w:val="center"/>
          </w:tcPr>
          <w:p w14:paraId="710846B1" w14:textId="77777777" w:rsidR="00B015EF" w:rsidRPr="007C199B" w:rsidRDefault="00B015EF" w:rsidP="00B015EF">
            <w:pPr>
              <w:pStyle w:val="NormalArial"/>
              <w:rPr>
                <w:b/>
              </w:rPr>
            </w:pPr>
            <w:r w:rsidRPr="007C199B">
              <w:rPr>
                <w:b/>
              </w:rPr>
              <w:t>E-Mail Address</w:t>
            </w:r>
          </w:p>
        </w:tc>
        <w:tc>
          <w:tcPr>
            <w:tcW w:w="7560" w:type="dxa"/>
            <w:vAlign w:val="center"/>
          </w:tcPr>
          <w:p w14:paraId="658CF374" w14:textId="6C4BE139" w:rsidR="00B015EF" w:rsidRPr="00D56D61" w:rsidRDefault="00B015EF" w:rsidP="00B015EF">
            <w:pPr>
              <w:pStyle w:val="NormalArial"/>
            </w:pPr>
            <w:hyperlink r:id="rId15" w:history="1">
              <w:r w:rsidRPr="004F57F6">
                <w:rPr>
                  <w:rStyle w:val="Hyperlink"/>
                </w:rPr>
                <w:t>j</w:t>
              </w:r>
              <w:r w:rsidRPr="004B15A5">
                <w:rPr>
                  <w:rStyle w:val="Hyperlink"/>
                </w:rPr>
                <w:t>ordan.troublefield@ercot.com</w:t>
              </w:r>
            </w:hyperlink>
            <w:r>
              <w:t xml:space="preserve"> </w:t>
            </w:r>
          </w:p>
        </w:tc>
      </w:tr>
      <w:tr w:rsidR="00B015EF" w:rsidRPr="005370B5" w14:paraId="4DE85C0D" w14:textId="77777777" w:rsidTr="00D176CF">
        <w:trPr>
          <w:cantSplit/>
          <w:trHeight w:val="432"/>
        </w:trPr>
        <w:tc>
          <w:tcPr>
            <w:tcW w:w="2880" w:type="dxa"/>
            <w:vAlign w:val="center"/>
          </w:tcPr>
          <w:p w14:paraId="0B6BD890" w14:textId="77777777" w:rsidR="00B015EF" w:rsidRPr="007C199B" w:rsidRDefault="00B015EF" w:rsidP="00B015EF">
            <w:pPr>
              <w:pStyle w:val="NormalArial"/>
              <w:rPr>
                <w:b/>
              </w:rPr>
            </w:pPr>
            <w:r w:rsidRPr="007C199B">
              <w:rPr>
                <w:b/>
              </w:rPr>
              <w:t>Phone Number</w:t>
            </w:r>
          </w:p>
        </w:tc>
        <w:tc>
          <w:tcPr>
            <w:tcW w:w="7560" w:type="dxa"/>
            <w:vAlign w:val="center"/>
          </w:tcPr>
          <w:p w14:paraId="435FD12C" w14:textId="360C32A1" w:rsidR="00B015EF" w:rsidRDefault="00B015EF" w:rsidP="00B015EF">
            <w:pPr>
              <w:pStyle w:val="NormalArial"/>
            </w:pPr>
            <w:r>
              <w:t>512-248-6521</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Default="0066370F" w:rsidP="00BC2D06">
      <w:pPr>
        <w:rPr>
          <w:rFonts w:ascii="Arial" w:hAnsi="Arial" w:cs="Arial"/>
          <w:b/>
          <w:i/>
          <w:color w:val="FF0000"/>
          <w:sz w:val="22"/>
          <w:szCs w:val="22"/>
        </w:rPr>
      </w:pPr>
    </w:p>
    <w:p w14:paraId="63BC101A" w14:textId="205CB0B3" w:rsidR="0065608F" w:rsidRPr="000B376C" w:rsidRDefault="007C3FCA" w:rsidP="00BC2D06">
      <w:pPr>
        <w:rPr>
          <w:b/>
          <w:bCs/>
        </w:rPr>
      </w:pPr>
      <w:bookmarkStart w:id="2" w:name="_Toc73847662"/>
      <w:bookmarkStart w:id="3" w:name="_Toc118224377"/>
      <w:bookmarkStart w:id="4" w:name="_Toc118909445"/>
      <w:bookmarkStart w:id="5" w:name="_Toc205190238"/>
      <w:r w:rsidRPr="007C3FCA">
        <w:rPr>
          <w:b/>
          <w:bCs/>
        </w:rPr>
        <w:t>2.1</w:t>
      </w:r>
      <w:r w:rsidRPr="007C3FCA">
        <w:rPr>
          <w:b/>
          <w:bCs/>
        </w:rPr>
        <w:tab/>
        <w:t>DEFINITIONS</w:t>
      </w:r>
      <w:bookmarkEnd w:id="2"/>
      <w:bookmarkEnd w:id="3"/>
      <w:bookmarkEnd w:id="4"/>
      <w:bookmarkEnd w:id="5"/>
    </w:p>
    <w:p w14:paraId="25B166DA" w14:textId="77777777" w:rsidR="005B1B30" w:rsidRPr="00567BF4" w:rsidRDefault="005B1B30" w:rsidP="007C3FCA">
      <w:pPr>
        <w:keepNext/>
        <w:widowControl w:val="0"/>
        <w:tabs>
          <w:tab w:val="left" w:pos="1260"/>
        </w:tabs>
        <w:spacing w:before="240" w:after="240"/>
        <w:ind w:left="1260" w:hanging="1260"/>
        <w:outlineLvl w:val="3"/>
        <w:rPr>
          <w:ins w:id="6" w:author="ERCOT" w:date="2025-12-16T15:20:00Z" w16du:dateUtc="2025-12-16T21:20:00Z"/>
          <w:b/>
          <w:bCs/>
        </w:rPr>
      </w:pPr>
      <w:bookmarkStart w:id="7" w:name="_Hlk196302767"/>
      <w:ins w:id="8" w:author="ERCOT" w:date="2025-12-16T15:20:00Z" w16du:dateUtc="2025-12-16T21:20:00Z">
        <w:r w:rsidRPr="00567BF4">
          <w:rPr>
            <w:b/>
            <w:bCs/>
          </w:rPr>
          <w:t xml:space="preserve">Load Commissioning Plan (LCP) </w:t>
        </w:r>
      </w:ins>
    </w:p>
    <w:p w14:paraId="69C0CEDE" w14:textId="7AE935E2" w:rsidR="005B1B30" w:rsidRDefault="005B1B30" w:rsidP="005B1B30">
      <w:pPr>
        <w:keepNext/>
        <w:widowControl w:val="0"/>
        <w:tabs>
          <w:tab w:val="left" w:pos="0"/>
        </w:tabs>
        <w:spacing w:before="240" w:after="240"/>
        <w:ind w:hanging="1260"/>
        <w:outlineLvl w:val="3"/>
        <w:rPr>
          <w:b/>
          <w:bCs/>
        </w:rPr>
      </w:pPr>
      <w:r>
        <w:tab/>
      </w:r>
      <w:ins w:id="9" w:author="ERCOT" w:date="2025-12-16T15:20:00Z" w16du:dateUtc="2025-12-16T21:20:00Z">
        <w:r>
          <w:t xml:space="preserve">An agreed upon schedule between the interconnecting Transmission Service Provider (TSP) and Interconnecting Large Load Entity (ILLE) for connecting a Large Load in increments defined by the ILLE, compiled in the format prescribed by ERCOT, detailing dates, cumulative peak Demand amounts, and transmission upgrades that would be required to be in service for each amount of peak Demand. </w:t>
        </w:r>
      </w:ins>
      <w:ins w:id="10" w:author="ERCOT" w:date="2025-12-16T15:28:00Z" w16du:dateUtc="2025-12-16T21:28:00Z">
        <w:r w:rsidR="00B43442">
          <w:t xml:space="preserve"> </w:t>
        </w:r>
      </w:ins>
      <w:ins w:id="11" w:author="ERCOT" w:date="2025-12-16T15:20:00Z" w16du:dateUtc="2025-12-16T21:20:00Z">
        <w:r>
          <w:t>The LCP shall cover the time period from the Initial Energization date up to the final amount of peak Demand.</w:t>
        </w:r>
      </w:ins>
    </w:p>
    <w:p w14:paraId="2C836D30" w14:textId="7F57E388" w:rsidR="007C3FCA" w:rsidRPr="007B1A47" w:rsidRDefault="007C3FCA" w:rsidP="007C3FCA">
      <w:pPr>
        <w:keepNext/>
        <w:widowControl w:val="0"/>
        <w:tabs>
          <w:tab w:val="left" w:pos="1260"/>
        </w:tabs>
        <w:spacing w:before="240" w:after="240"/>
        <w:ind w:left="1260" w:hanging="1260"/>
        <w:outlineLvl w:val="3"/>
        <w:rPr>
          <w:ins w:id="12" w:author="ERCOT" w:date="2025-04-23T12:12:00Z" w16du:dateUtc="2025-04-23T17:12:00Z"/>
          <w:b/>
          <w:bCs/>
        </w:rPr>
      </w:pPr>
      <w:ins w:id="13" w:author="ERCOT" w:date="2025-04-23T12:12:00Z" w16du:dateUtc="2025-04-23T17:12:00Z">
        <w:r w:rsidRPr="007B1A47">
          <w:rPr>
            <w:b/>
            <w:bCs/>
          </w:rPr>
          <w:t>Manual System Adjustment</w:t>
        </w:r>
      </w:ins>
    </w:p>
    <w:p w14:paraId="00B90149" w14:textId="5FED0BFB" w:rsidR="007C3FCA" w:rsidRDefault="00C44580" w:rsidP="00C44580">
      <w:pPr>
        <w:keepNext/>
        <w:widowControl w:val="0"/>
        <w:tabs>
          <w:tab w:val="left" w:pos="0"/>
          <w:tab w:val="left" w:pos="630"/>
        </w:tabs>
        <w:outlineLvl w:val="3"/>
      </w:pPr>
      <w:ins w:id="14" w:author="ERCOT" w:date="2025-04-23T12:35:00Z" w16du:dateUtc="2025-04-23T17:35:00Z">
        <w:r>
          <w:t xml:space="preserve">Operator actions, with consequences allowed by </w:t>
        </w:r>
      </w:ins>
      <w:ins w:id="15" w:author="ERCOT" w:date="2025-04-23T12:36:00Z" w16du:dateUtc="2025-04-23T17:36:00Z">
        <w:r>
          <w:t xml:space="preserve">Planning Guide </w:t>
        </w:r>
      </w:ins>
      <w:ins w:id="16" w:author="ERCOT" w:date="2025-04-23T12:35:00Z" w16du:dateUtc="2025-04-23T17:35:00Z">
        <w:r>
          <w:t>Section 4, Transmission Planning Criteria, in response to an outage in the ERCOT System,</w:t>
        </w:r>
        <w:r w:rsidRPr="00252423">
          <w:t xml:space="preserve"> </w:t>
        </w:r>
        <w:r>
          <w:t>including, but not limited to</w:t>
        </w:r>
      </w:ins>
      <w:ins w:id="17" w:author="ERCOT" w:date="2025-04-23T12:37:00Z" w16du:dateUtc="2025-04-23T17:37:00Z">
        <w:r>
          <w:t>,</w:t>
        </w:r>
      </w:ins>
      <w:ins w:id="18" w:author="ERCOT" w:date="2025-04-23T12:35:00Z" w16du:dateUtc="2025-04-23T17:35:00Z">
        <w:r>
          <w:t xml:space="preserve"> circuit switching or changes to schedules of Generation Resources </w:t>
        </w:r>
        <w:r w:rsidRPr="005F081D">
          <w:t xml:space="preserve">and Energy Storage </w:t>
        </w:r>
        <w:r w:rsidRPr="005F081D">
          <w:lastRenderedPageBreak/>
          <w:t>Resources (ESRs)</w:t>
        </w:r>
        <w:r>
          <w:t xml:space="preserve">, but </w:t>
        </w:r>
        <w:r w:rsidRPr="0046431E">
          <w:t>exclu</w:t>
        </w:r>
        <w:r>
          <w:t>ding</w:t>
        </w:r>
        <w:r w:rsidRPr="0046431E">
          <w:t xml:space="preserve"> the physical repair or replacement of </w:t>
        </w:r>
        <w:r>
          <w:t>any damaged equipment.</w:t>
        </w:r>
      </w:ins>
    </w:p>
    <w:p w14:paraId="23082DFF" w14:textId="77777777" w:rsidR="00D9411D" w:rsidRDefault="00D9411D" w:rsidP="00D84557">
      <w:pPr>
        <w:keepNext/>
        <w:widowControl w:val="0"/>
        <w:tabs>
          <w:tab w:val="left" w:pos="0"/>
          <w:tab w:val="left" w:pos="630"/>
        </w:tabs>
        <w:ind w:left="1260" w:hanging="1260"/>
        <w:outlineLvl w:val="3"/>
      </w:pPr>
    </w:p>
    <w:p w14:paraId="547305A4" w14:textId="77777777" w:rsidR="007C3FCA" w:rsidRDefault="007C3FCA" w:rsidP="00D9411D">
      <w:pPr>
        <w:keepNext/>
        <w:widowControl w:val="0"/>
        <w:tabs>
          <w:tab w:val="left" w:pos="1260"/>
        </w:tabs>
        <w:outlineLvl w:val="3"/>
        <w:rPr>
          <w:ins w:id="19" w:author="ERCOT" w:date="2025-04-23T12:12:00Z" w16du:dateUtc="2025-04-23T17:12:00Z"/>
        </w:rPr>
      </w:pPr>
    </w:p>
    <w:p w14:paraId="5BAC404A" w14:textId="77777777" w:rsidR="007C3FCA" w:rsidRPr="007B1A47" w:rsidRDefault="007C3FCA" w:rsidP="007C3FCA">
      <w:pPr>
        <w:keepNext/>
        <w:widowControl w:val="0"/>
        <w:tabs>
          <w:tab w:val="left" w:pos="1260"/>
        </w:tabs>
        <w:ind w:left="1260" w:hanging="1260"/>
        <w:outlineLvl w:val="3"/>
        <w:rPr>
          <w:ins w:id="20" w:author="ERCOT" w:date="2025-04-23T12:12:00Z" w16du:dateUtc="2025-04-23T17:12:00Z"/>
          <w:b/>
          <w:bCs/>
        </w:rPr>
      </w:pPr>
      <w:r w:rsidRPr="007B1A47">
        <w:rPr>
          <w:b/>
          <w:bCs/>
        </w:rPr>
        <w:t>2.2</w:t>
      </w:r>
      <w:r>
        <w:rPr>
          <w:b/>
          <w:bCs/>
        </w:rPr>
        <w:tab/>
      </w:r>
      <w:r w:rsidRPr="007B1A47">
        <w:rPr>
          <w:b/>
          <w:bCs/>
        </w:rPr>
        <w:t>ACRONYMS AND ABBREVIATIONS</w:t>
      </w:r>
      <w:ins w:id="21" w:author="ERCOT" w:date="2025-04-23T12:12:00Z" w16du:dateUtc="2025-04-23T17:12:00Z">
        <w:r w:rsidRPr="007B1A47">
          <w:rPr>
            <w:b/>
            <w:bCs/>
          </w:rPr>
          <w:t xml:space="preserve"> </w:t>
        </w:r>
      </w:ins>
    </w:p>
    <w:p w14:paraId="6E44282B" w14:textId="6BE598F4" w:rsidR="007C3FCA" w:rsidRPr="00471BFA" w:rsidRDefault="007C3FCA" w:rsidP="0074562A">
      <w:pPr>
        <w:keepNext/>
        <w:widowControl w:val="0"/>
        <w:tabs>
          <w:tab w:val="left" w:pos="1260"/>
        </w:tabs>
        <w:outlineLvl w:val="3"/>
        <w:rPr>
          <w:ins w:id="22" w:author="ERCOT" w:date="2025-04-23T12:12:00Z" w16du:dateUtc="2025-04-23T17:12:00Z"/>
        </w:rPr>
      </w:pPr>
      <w:ins w:id="23" w:author="ERCOT" w:date="2025-04-23T12:12:00Z" w16du:dateUtc="2025-04-23T17:12:00Z">
        <w:r w:rsidRPr="00471BFA">
          <w:t xml:space="preserve"> </w:t>
        </w:r>
      </w:ins>
    </w:p>
    <w:p w14:paraId="47C5FC12" w14:textId="77777777" w:rsidR="007C3FCA" w:rsidRPr="00A20BFF" w:rsidRDefault="007C3FCA" w:rsidP="007C3FCA">
      <w:pPr>
        <w:keepNext/>
        <w:widowControl w:val="0"/>
        <w:tabs>
          <w:tab w:val="left" w:pos="1260"/>
        </w:tabs>
        <w:ind w:left="1260" w:hanging="1260"/>
        <w:outlineLvl w:val="3"/>
        <w:rPr>
          <w:ins w:id="24" w:author="ERCOT" w:date="2025-04-23T12:12:00Z" w16du:dateUtc="2025-04-23T17:12:00Z"/>
        </w:rPr>
      </w:pPr>
      <w:ins w:id="25" w:author="ERCOT" w:date="2025-04-23T12:12:00Z" w16du:dateUtc="2025-04-23T17:12:00Z">
        <w:r w:rsidRPr="00A20BFF">
          <w:rPr>
            <w:b/>
            <w:bCs/>
          </w:rPr>
          <w:t>GIC</w:t>
        </w:r>
        <w:r w:rsidRPr="00A20BFF">
          <w:tab/>
          <w:t xml:space="preserve">Geomagnetically-Induced Current </w:t>
        </w:r>
      </w:ins>
    </w:p>
    <w:p w14:paraId="11642186" w14:textId="77777777" w:rsidR="007C3FCA" w:rsidRPr="00471BFA" w:rsidRDefault="007C3FCA" w:rsidP="007C3FCA">
      <w:pPr>
        <w:keepNext/>
        <w:widowControl w:val="0"/>
        <w:tabs>
          <w:tab w:val="left" w:pos="1260"/>
        </w:tabs>
        <w:ind w:left="1260" w:hanging="1260"/>
        <w:outlineLvl w:val="3"/>
        <w:rPr>
          <w:ins w:id="26" w:author="ERCOT" w:date="2025-04-23T12:12:00Z" w16du:dateUtc="2025-04-23T17:12:00Z"/>
          <w:highlight w:val="yellow"/>
        </w:rPr>
      </w:pPr>
      <w:ins w:id="27" w:author="ERCOT" w:date="2025-04-23T12:12:00Z" w16du:dateUtc="2025-04-23T17:12:00Z">
        <w:r w:rsidRPr="00BF4C8F">
          <w:rPr>
            <w:b/>
            <w:bCs/>
          </w:rPr>
          <w:t>GIM</w:t>
        </w:r>
        <w:r w:rsidRPr="00BF4C8F">
          <w:tab/>
          <w:t>Generator Interconnection or Modification</w:t>
        </w:r>
        <w:r w:rsidRPr="00471BFA">
          <w:rPr>
            <w:highlight w:val="yellow"/>
          </w:rPr>
          <w:t xml:space="preserve"> </w:t>
        </w:r>
      </w:ins>
    </w:p>
    <w:p w14:paraId="4966C322" w14:textId="77777777" w:rsidR="007C3FCA" w:rsidRPr="00471BFA" w:rsidRDefault="007C3FCA" w:rsidP="007C3FCA">
      <w:pPr>
        <w:keepNext/>
        <w:widowControl w:val="0"/>
        <w:tabs>
          <w:tab w:val="left" w:pos="1260"/>
        </w:tabs>
        <w:ind w:left="1260" w:hanging="1260"/>
        <w:outlineLvl w:val="3"/>
        <w:rPr>
          <w:ins w:id="28" w:author="ERCOT" w:date="2025-04-23T12:12:00Z" w16du:dateUtc="2025-04-23T17:12:00Z"/>
          <w:highlight w:val="yellow"/>
        </w:rPr>
      </w:pPr>
      <w:ins w:id="29" w:author="ERCOT" w:date="2025-04-23T12:12:00Z" w16du:dateUtc="2025-04-23T17:12:00Z">
        <w:r w:rsidRPr="00BF4C8F">
          <w:rPr>
            <w:b/>
            <w:bCs/>
          </w:rPr>
          <w:t>GINR</w:t>
        </w:r>
        <w:r w:rsidRPr="00BF4C8F">
          <w:tab/>
          <w:t>Generation Interconnection or Change Request</w:t>
        </w:r>
        <w:r w:rsidRPr="00471BFA">
          <w:rPr>
            <w:highlight w:val="yellow"/>
          </w:rPr>
          <w:t xml:space="preserve"> </w:t>
        </w:r>
      </w:ins>
    </w:p>
    <w:p w14:paraId="0658C4B3" w14:textId="77777777" w:rsidR="007C3FCA" w:rsidRPr="00471BFA" w:rsidRDefault="007C3FCA" w:rsidP="007C3FCA">
      <w:pPr>
        <w:keepNext/>
        <w:widowControl w:val="0"/>
        <w:tabs>
          <w:tab w:val="left" w:pos="1260"/>
        </w:tabs>
        <w:ind w:left="1260" w:hanging="1260"/>
        <w:outlineLvl w:val="3"/>
        <w:rPr>
          <w:ins w:id="30" w:author="ERCOT" w:date="2025-04-23T12:12:00Z" w16du:dateUtc="2025-04-23T17:12:00Z"/>
          <w:highlight w:val="yellow"/>
        </w:rPr>
      </w:pPr>
      <w:ins w:id="31" w:author="ERCOT" w:date="2025-04-23T12:12:00Z" w16du:dateUtc="2025-04-23T17:12:00Z">
        <w:r w:rsidRPr="00BF4C8F">
          <w:rPr>
            <w:b/>
            <w:bCs/>
          </w:rPr>
          <w:t>GMD</w:t>
        </w:r>
        <w:r w:rsidRPr="00BF4C8F">
          <w:tab/>
          <w:t>Geomagnetic Disturbance</w:t>
        </w:r>
        <w:r w:rsidRPr="00471BFA">
          <w:rPr>
            <w:highlight w:val="yellow"/>
          </w:rPr>
          <w:t xml:space="preserve"> </w:t>
        </w:r>
      </w:ins>
    </w:p>
    <w:p w14:paraId="167EB63C" w14:textId="77777777" w:rsidR="007C3FCA" w:rsidRDefault="007C3FCA" w:rsidP="007C3FCA">
      <w:pPr>
        <w:keepNext/>
        <w:widowControl w:val="0"/>
        <w:tabs>
          <w:tab w:val="left" w:pos="1260"/>
        </w:tabs>
        <w:ind w:left="1260" w:hanging="1260"/>
        <w:outlineLvl w:val="3"/>
      </w:pPr>
      <w:ins w:id="32" w:author="ERCOT" w:date="2025-04-23T12:12:00Z" w16du:dateUtc="2025-04-23T17:12:00Z">
        <w:r w:rsidRPr="00BF4C8F">
          <w:rPr>
            <w:b/>
            <w:bCs/>
          </w:rPr>
          <w:t>GRRA</w:t>
        </w:r>
        <w:r w:rsidRPr="00BF4C8F">
          <w:rPr>
            <w:b/>
            <w:bCs/>
          </w:rPr>
          <w:tab/>
        </w:r>
        <w:r w:rsidRPr="00BF4C8F">
          <w:t>Grid Reliability and Resiliency Assessment</w:t>
        </w:r>
      </w:ins>
    </w:p>
    <w:p w14:paraId="59D3B146" w14:textId="516141E6" w:rsidR="00567BF4" w:rsidRPr="00BF4C8F" w:rsidRDefault="00567BF4" w:rsidP="007C3FCA">
      <w:pPr>
        <w:keepNext/>
        <w:widowControl w:val="0"/>
        <w:tabs>
          <w:tab w:val="left" w:pos="1260"/>
        </w:tabs>
        <w:ind w:left="1260" w:hanging="1260"/>
        <w:outlineLvl w:val="3"/>
        <w:rPr>
          <w:ins w:id="33" w:author="ERCOT" w:date="2025-04-23T12:12:00Z" w16du:dateUtc="2025-04-23T17:12:00Z"/>
          <w:b/>
          <w:bCs/>
        </w:rPr>
      </w:pPr>
      <w:ins w:id="34" w:author="ERCOT" w:date="2025-12-16T15:21:00Z" w16du:dateUtc="2025-12-16T21:21:00Z">
        <w:r>
          <w:rPr>
            <w:b/>
            <w:bCs/>
          </w:rPr>
          <w:t>LCP</w:t>
        </w:r>
        <w:r w:rsidRPr="00567BF4">
          <w:tab/>
          <w:t>Load Commissioning Plan</w:t>
        </w:r>
      </w:ins>
    </w:p>
    <w:p w14:paraId="1621DFE9" w14:textId="77777777" w:rsidR="007C3FCA" w:rsidRPr="00A1436E" w:rsidRDefault="007C3FCA" w:rsidP="007C3FCA">
      <w:pPr>
        <w:keepNext/>
        <w:widowControl w:val="0"/>
        <w:tabs>
          <w:tab w:val="left" w:pos="1260"/>
        </w:tabs>
        <w:ind w:left="1260" w:hanging="1260"/>
        <w:outlineLvl w:val="3"/>
        <w:rPr>
          <w:ins w:id="35" w:author="ERCOT" w:date="2025-04-23T12:12:00Z" w16du:dateUtc="2025-04-23T17:12:00Z"/>
          <w:b/>
          <w:bCs/>
        </w:rPr>
      </w:pPr>
      <w:ins w:id="36" w:author="ERCOT" w:date="2025-04-23T12:12:00Z" w16du:dateUtc="2025-04-23T17:12:00Z">
        <w:r w:rsidRPr="00A1436E">
          <w:rPr>
            <w:b/>
            <w:bCs/>
          </w:rPr>
          <w:t>LTSA</w:t>
        </w:r>
        <w:r w:rsidRPr="00A1436E">
          <w:rPr>
            <w:b/>
            <w:bCs/>
          </w:rPr>
          <w:tab/>
        </w:r>
        <w:r w:rsidRPr="00A1436E">
          <w:t>Long-Term System Assessment</w:t>
        </w:r>
      </w:ins>
    </w:p>
    <w:p w14:paraId="2C97A565" w14:textId="77777777" w:rsidR="007C3FCA" w:rsidRPr="00471BFA" w:rsidRDefault="007C3FCA" w:rsidP="007C3FCA">
      <w:pPr>
        <w:keepNext/>
        <w:widowControl w:val="0"/>
        <w:tabs>
          <w:tab w:val="left" w:pos="1260"/>
        </w:tabs>
        <w:ind w:left="1260" w:hanging="1260"/>
        <w:outlineLvl w:val="3"/>
        <w:rPr>
          <w:ins w:id="37" w:author="ERCOT" w:date="2025-04-23T12:12:00Z" w16du:dateUtc="2025-04-23T17:12:00Z"/>
          <w:highlight w:val="yellow"/>
        </w:rPr>
      </w:pPr>
      <w:ins w:id="38" w:author="ERCOT" w:date="2025-04-23T12:12:00Z" w16du:dateUtc="2025-04-23T17:12:00Z">
        <w:r w:rsidRPr="00BF4C8F">
          <w:rPr>
            <w:b/>
            <w:bCs/>
          </w:rPr>
          <w:t>RIOO</w:t>
        </w:r>
        <w:r w:rsidRPr="00BF4C8F">
          <w:tab/>
          <w:t>Resource Integration and Ongoing Operations</w:t>
        </w:r>
        <w:r w:rsidRPr="00471BFA">
          <w:rPr>
            <w:highlight w:val="yellow"/>
          </w:rPr>
          <w:t xml:space="preserve"> </w:t>
        </w:r>
      </w:ins>
    </w:p>
    <w:p w14:paraId="29A484FC" w14:textId="6F37A08E" w:rsidR="007C3FCA" w:rsidRPr="00471BFA" w:rsidRDefault="007C3FCA" w:rsidP="007C3FCA">
      <w:pPr>
        <w:keepNext/>
        <w:widowControl w:val="0"/>
        <w:tabs>
          <w:tab w:val="left" w:pos="1260"/>
        </w:tabs>
        <w:ind w:left="1260" w:hanging="1260"/>
        <w:outlineLvl w:val="3"/>
        <w:rPr>
          <w:ins w:id="39" w:author="ERCOT" w:date="2025-04-23T12:12:00Z" w16du:dateUtc="2025-04-23T17:12:00Z"/>
          <w:highlight w:val="yellow"/>
        </w:rPr>
      </w:pPr>
      <w:ins w:id="40" w:author="ERCOT" w:date="2025-04-23T12:12:00Z" w16du:dateUtc="2025-04-23T17:12:00Z">
        <w:r w:rsidRPr="00BF4C8F">
          <w:rPr>
            <w:b/>
            <w:bCs/>
          </w:rPr>
          <w:t>TCEQ</w:t>
        </w:r>
        <w:r w:rsidRPr="00BF4C8F">
          <w:tab/>
          <w:t>Texas Commission on Environmental Quality</w:t>
        </w:r>
        <w:r w:rsidRPr="00471BFA">
          <w:rPr>
            <w:highlight w:val="yellow"/>
          </w:rPr>
          <w:t xml:space="preserve"> </w:t>
        </w:r>
      </w:ins>
    </w:p>
    <w:p w14:paraId="035099FA" w14:textId="2FE7C657" w:rsidR="009A3772" w:rsidRDefault="007C3FCA" w:rsidP="00617C43">
      <w:pPr>
        <w:keepNext/>
        <w:widowControl w:val="0"/>
        <w:tabs>
          <w:tab w:val="left" w:pos="1260"/>
        </w:tabs>
        <w:ind w:left="1260" w:hanging="1260"/>
        <w:outlineLvl w:val="3"/>
      </w:pPr>
      <w:ins w:id="41" w:author="ERCOT" w:date="2025-04-23T12:12:00Z" w16du:dateUtc="2025-04-23T17:12:00Z">
        <w:r w:rsidRPr="00BF4C8F">
          <w:rPr>
            <w:b/>
            <w:bCs/>
          </w:rPr>
          <w:t>TPIT</w:t>
        </w:r>
        <w:r w:rsidRPr="00BF4C8F">
          <w:tab/>
          <w:t>Transmission Project and Information Tracking</w:t>
        </w:r>
      </w:ins>
      <w:bookmarkEnd w:id="7"/>
    </w:p>
    <w:p w14:paraId="7477CA2B" w14:textId="77777777" w:rsidR="003F2B51" w:rsidRDefault="003F2B51" w:rsidP="00CB2CCC"/>
    <w:p w14:paraId="5D41C57D" w14:textId="77777777" w:rsidR="003F2B51" w:rsidRPr="00AE0E6D" w:rsidRDefault="003F2B51" w:rsidP="003F2B51">
      <w:pPr>
        <w:pStyle w:val="H4"/>
        <w:spacing w:before="480"/>
        <w:ind w:left="1267" w:hanging="1267"/>
        <w:rPr>
          <w:b w:val="0"/>
        </w:rPr>
      </w:pPr>
      <w:bookmarkStart w:id="42" w:name="_Toc144691983"/>
      <w:bookmarkStart w:id="43" w:name="_Toc204048594"/>
      <w:bookmarkStart w:id="44" w:name="_Toc400526208"/>
      <w:bookmarkStart w:id="45" w:name="_Toc405534526"/>
      <w:bookmarkStart w:id="46" w:name="_Toc406570539"/>
      <w:bookmarkStart w:id="47" w:name="_Toc410910691"/>
      <w:bookmarkStart w:id="48" w:name="_Toc411841119"/>
      <w:bookmarkStart w:id="49" w:name="_Toc422147081"/>
      <w:bookmarkStart w:id="50" w:name="_Toc433020677"/>
      <w:bookmarkStart w:id="51" w:name="_Toc437262118"/>
      <w:bookmarkStart w:id="52" w:name="_Toc478375295"/>
      <w:bookmarkStart w:id="53" w:name="_Toc193984292"/>
      <w:bookmarkStart w:id="54" w:name="_Hlk130902041"/>
      <w:r w:rsidRPr="00AE0E6D">
        <w:t>3.14.1.10</w:t>
      </w:r>
      <w:r w:rsidRPr="00AE0E6D">
        <w:tab/>
        <w:t>Eligible Costs</w:t>
      </w:r>
      <w:bookmarkEnd w:id="42"/>
      <w:bookmarkEnd w:id="43"/>
      <w:bookmarkEnd w:id="44"/>
      <w:bookmarkEnd w:id="45"/>
      <w:bookmarkEnd w:id="46"/>
      <w:bookmarkEnd w:id="47"/>
      <w:bookmarkEnd w:id="48"/>
      <w:bookmarkEnd w:id="49"/>
      <w:bookmarkEnd w:id="50"/>
      <w:bookmarkEnd w:id="51"/>
      <w:bookmarkEnd w:id="52"/>
      <w:bookmarkEnd w:id="53"/>
    </w:p>
    <w:p w14:paraId="3F42354F" w14:textId="77777777" w:rsidR="003F2B51" w:rsidRDefault="003F2B51" w:rsidP="003F2B51">
      <w:pPr>
        <w:pStyle w:val="List"/>
      </w:pPr>
      <w:r>
        <w:t>(1)</w:t>
      </w:r>
      <w:r>
        <w:tab/>
        <w:t xml:space="preserve">“Eligible Costs” are costs that would be incurred by the RMR Unit owner to provide the RMR Service, excluding fuel costs or other costs the RMR Unit would have incurred anyway had it been mothballed or shut down.  </w:t>
      </w:r>
    </w:p>
    <w:p w14:paraId="6A03FCED" w14:textId="77777777" w:rsidR="003F2B51" w:rsidRDefault="003F2B51" w:rsidP="003F2B51">
      <w:pPr>
        <w:pStyle w:val="List"/>
        <w:ind w:left="1440"/>
      </w:pPr>
      <w:r>
        <w:t>(a)</w:t>
      </w:r>
      <w:r>
        <w:tab/>
        <w:t>Examples of Eligible Costs include the following to the extent they each meet the standard for eligibility:</w:t>
      </w:r>
    </w:p>
    <w:p w14:paraId="360AF926" w14:textId="77777777" w:rsidR="003F2B51" w:rsidRDefault="003F2B51" w:rsidP="003F2B51">
      <w:pPr>
        <w:pStyle w:val="List2"/>
        <w:ind w:left="2160"/>
      </w:pPr>
      <w:r>
        <w:t>(i)</w:t>
      </w:r>
      <w:r>
        <w:tab/>
        <w:t>Direct labor to operate the RMR Unit during the term of the RMR Agreement;</w:t>
      </w:r>
    </w:p>
    <w:p w14:paraId="5E04F39B" w14:textId="77777777" w:rsidR="003F2B51" w:rsidRDefault="003F2B51" w:rsidP="003F2B51">
      <w:pPr>
        <w:pStyle w:val="List2"/>
        <w:ind w:left="2160"/>
      </w:pPr>
      <w:r>
        <w:t>(ii)</w:t>
      </w:r>
      <w:r>
        <w:tab/>
        <w:t>Materials and supplies directly consumed or used in operation of the RMR Unit during the term of the RMR Agreement;</w:t>
      </w:r>
    </w:p>
    <w:p w14:paraId="7F02621D" w14:textId="77777777" w:rsidR="003F2B51" w:rsidRDefault="003F2B51" w:rsidP="003F2B51">
      <w:pPr>
        <w:pStyle w:val="List2"/>
        <w:ind w:left="2160"/>
      </w:pPr>
      <w:r>
        <w:t>(iii)</w:t>
      </w:r>
      <w:r>
        <w:tab/>
        <w:t>Services necessary to operate the RMR Unit during the term of the RMR Agreement;</w:t>
      </w:r>
    </w:p>
    <w:p w14:paraId="197AE674" w14:textId="77777777" w:rsidR="003F2B51" w:rsidRDefault="003F2B51" w:rsidP="003F2B51">
      <w:pPr>
        <w:pStyle w:val="List2"/>
        <w:ind w:left="2160"/>
      </w:pPr>
      <w:r>
        <w:t>(iv)</w:t>
      </w:r>
      <w:r>
        <w:tab/>
        <w:t>Costs associated with emissions credits used as a direct result of operation of the RMR Unit under direction from ERCOT, or emissions reduction equipment as may be required according to terms of the RMR Agreement;</w:t>
      </w:r>
    </w:p>
    <w:p w14:paraId="1AE7A39E" w14:textId="77777777" w:rsidR="003F2B51" w:rsidRDefault="003F2B51" w:rsidP="003F2B51">
      <w:pPr>
        <w:pStyle w:val="List2"/>
        <w:ind w:left="2160"/>
      </w:pPr>
      <w:r>
        <w:t>(v)</w:t>
      </w:r>
      <w:r>
        <w:tab/>
        <w:t>Costs associated with maintenance:</w:t>
      </w:r>
    </w:p>
    <w:p w14:paraId="437CB612" w14:textId="77777777" w:rsidR="003F2B51" w:rsidRDefault="003F2B51" w:rsidP="003F2B51">
      <w:pPr>
        <w:pStyle w:val="List3"/>
        <w:ind w:left="2880"/>
      </w:pPr>
      <w:r>
        <w:t>(A)</w:t>
      </w:r>
      <w:r>
        <w:tab/>
        <w:t xml:space="preserve">Due to required equipment maintenance;  </w:t>
      </w:r>
    </w:p>
    <w:p w14:paraId="2261A9EE" w14:textId="77777777" w:rsidR="003F2B51" w:rsidRDefault="003F2B51" w:rsidP="003F2B51">
      <w:pPr>
        <w:pStyle w:val="List3"/>
        <w:ind w:left="2880"/>
      </w:pPr>
      <w:r>
        <w:t>(B)</w:t>
      </w:r>
      <w:r>
        <w:tab/>
        <w:t xml:space="preserve">Due to replacement to alleviate unsafe operating conditions; </w:t>
      </w:r>
    </w:p>
    <w:p w14:paraId="17C0DDB0" w14:textId="77777777" w:rsidR="003F2B51" w:rsidRDefault="003F2B51" w:rsidP="003F2B51">
      <w:pPr>
        <w:pStyle w:val="List3"/>
        <w:ind w:left="2880"/>
      </w:pPr>
      <w:r>
        <w:t>(C)</w:t>
      </w:r>
      <w:r>
        <w:tab/>
        <w:t xml:space="preserve">Due to regulatory requirements, with compliance dates during the term of the RMR Agreement (any such compliance dates and </w:t>
      </w:r>
      <w:r>
        <w:lastRenderedPageBreak/>
        <w:t xml:space="preserve">requirements shall be explicitly defined in the RMR Agreement); or </w:t>
      </w:r>
    </w:p>
    <w:p w14:paraId="5D0574B0" w14:textId="77777777" w:rsidR="003F2B51" w:rsidRDefault="003F2B51" w:rsidP="003F2B51">
      <w:pPr>
        <w:pStyle w:val="List3"/>
        <w:ind w:left="2880"/>
      </w:pPr>
      <w:r>
        <w:t>(D)</w:t>
      </w:r>
      <w:r>
        <w:tab/>
        <w:t>To ensure the ability to operate the RMR Unit consistent with Good Utility Practice;</w:t>
      </w:r>
    </w:p>
    <w:p w14:paraId="355A7647" w14:textId="77777777" w:rsidR="003F2B51" w:rsidRDefault="003F2B51" w:rsidP="003F2B51">
      <w:pPr>
        <w:pStyle w:val="List2"/>
        <w:ind w:left="2160"/>
      </w:pPr>
      <w:r>
        <w:t>(vi)</w:t>
      </w:r>
      <w:r>
        <w:tab/>
        <w:t>Reservation and transportation costs associated with firm fuel supplies not recovered under Section 6.6.6.2, RMR Payment for Energy;</w:t>
      </w:r>
    </w:p>
    <w:p w14:paraId="6A7862AC" w14:textId="77777777" w:rsidR="003F2B51" w:rsidRDefault="003F2B51" w:rsidP="003F2B51">
      <w:pPr>
        <w:pStyle w:val="List2"/>
        <w:ind w:left="2160"/>
      </w:pPr>
      <w:r>
        <w:t>(vii)</w:t>
      </w:r>
      <w:r>
        <w:tab/>
        <w:t>Property taxes and other taxes attributable to continuing to operate the RMR Unit during the term of the RMR Agreement;</w:t>
      </w:r>
    </w:p>
    <w:p w14:paraId="276E5B5E" w14:textId="77777777" w:rsidR="003F2B51" w:rsidRPr="0089588F" w:rsidRDefault="003F2B51" w:rsidP="003F2B51">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4FB3FACA" w14:textId="6ED2FBD7" w:rsidR="003F2B51" w:rsidRPr="0089588F" w:rsidRDefault="003F2B51" w:rsidP="003F2B51">
      <w:pPr>
        <w:spacing w:after="240"/>
        <w:ind w:left="2160" w:hanging="720"/>
      </w:pPr>
      <w:r w:rsidRPr="0089588F">
        <w:t>(ix)</w:t>
      </w:r>
      <w:r w:rsidRPr="0089588F">
        <w:tab/>
        <w:t>Costs based on a long-term service agreement</w:t>
      </w:r>
      <w:del w:id="55" w:author="ERCOT" w:date="2025-09-11T14:15:00Z" w16du:dateUtc="2025-09-11T19:15:00Z">
        <w:r w:rsidRPr="0089588F" w:rsidDel="001A1C7C">
          <w:delText xml:space="preserve"> (LTSA)</w:delText>
        </w:r>
      </w:del>
      <w:r w:rsidRPr="0089588F">
        <w:t>, provided that:</w:t>
      </w:r>
    </w:p>
    <w:p w14:paraId="46A908D3" w14:textId="77777777" w:rsidR="003F2B51" w:rsidRPr="0089588F" w:rsidRDefault="003F2B51" w:rsidP="003F2B51">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5DC460A4" w14:textId="0DD38FCC" w:rsidR="003F2B51" w:rsidRPr="0089588F" w:rsidRDefault="003F2B51" w:rsidP="003F2B51">
      <w:pPr>
        <w:spacing w:after="240"/>
        <w:ind w:left="2880" w:hanging="720"/>
      </w:pPr>
      <w:r w:rsidRPr="0089588F">
        <w:t>(B)</w:t>
      </w:r>
      <w:r w:rsidRPr="0089588F">
        <w:tab/>
        <w:t xml:space="preserve">The cost of each component is specifically set by the </w:t>
      </w:r>
      <w:del w:id="56" w:author="ERCOT" w:date="2025-09-11T14:17:00Z" w16du:dateUtc="2025-09-11T19:17:00Z">
        <w:r w:rsidRPr="0089588F" w:rsidDel="001A1C7C">
          <w:delText>LTSA</w:delText>
        </w:r>
      </w:del>
      <w:ins w:id="57" w:author="ERCOT" w:date="2025-09-11T14:17:00Z" w16du:dateUtc="2025-09-11T19:17:00Z">
        <w:r w:rsidR="001A1C7C">
          <w:t>long-term service agreement</w:t>
        </w:r>
      </w:ins>
      <w:r w:rsidRPr="0089588F">
        <w:t>;</w:t>
      </w:r>
    </w:p>
    <w:p w14:paraId="51BC5330" w14:textId="0D157F4D" w:rsidR="003F2B51" w:rsidRPr="0089588F" w:rsidRDefault="003F2B51" w:rsidP="003F2B51">
      <w:pPr>
        <w:spacing w:after="240"/>
        <w:ind w:left="2880" w:hanging="720"/>
      </w:pPr>
      <w:r w:rsidRPr="0089588F">
        <w:t>(C)</w:t>
      </w:r>
      <w:r w:rsidRPr="0089588F">
        <w:tab/>
        <w:t xml:space="preserve">ERCOT must be able to verify the incremental or variable maintenance costs ($/MWh) or ($/start) described in the </w:t>
      </w:r>
      <w:del w:id="58" w:author="ERCOT" w:date="2025-09-11T14:17:00Z" w16du:dateUtc="2025-09-11T19:17:00Z">
        <w:r w:rsidRPr="0089588F" w:rsidDel="001A1C7C">
          <w:delText>LTSA</w:delText>
        </w:r>
      </w:del>
      <w:ins w:id="59" w:author="ERCOT" w:date="2025-09-11T14:17:00Z" w16du:dateUtc="2025-09-11T19:17:00Z">
        <w:r w:rsidR="001A1C7C">
          <w:t>long-term service agreement</w:t>
        </w:r>
      </w:ins>
      <w:r w:rsidRPr="0089588F">
        <w:t>; and</w:t>
      </w:r>
    </w:p>
    <w:p w14:paraId="40D02996" w14:textId="15305365" w:rsidR="003F2B51" w:rsidRPr="0089588F" w:rsidRDefault="003F2B51" w:rsidP="003F2B51">
      <w:pPr>
        <w:spacing w:after="240"/>
        <w:ind w:left="2880" w:hanging="720"/>
      </w:pPr>
      <w:r w:rsidRPr="0089588F">
        <w:t>(D)</w:t>
      </w:r>
      <w:r w:rsidRPr="0089588F">
        <w:tab/>
        <w:t xml:space="preserve">The </w:t>
      </w:r>
      <w:del w:id="60" w:author="ERCOT" w:date="2025-09-11T14:17:00Z" w16du:dateUtc="2025-09-11T19:17:00Z">
        <w:r w:rsidRPr="0089588F" w:rsidDel="001A1C7C">
          <w:delText>LTSA</w:delText>
        </w:r>
      </w:del>
      <w:ins w:id="61" w:author="ERCOT" w:date="2025-09-11T14:17:00Z" w16du:dateUtc="2025-09-11T19:17:00Z">
        <w:r w:rsidR="001A1C7C">
          <w:t>long-term ser</w:t>
        </w:r>
      </w:ins>
      <w:ins w:id="62" w:author="ERCOT" w:date="2025-09-11T14:18:00Z" w16du:dateUtc="2025-09-11T19:18:00Z">
        <w:r w:rsidR="001A1C7C">
          <w:t>vice agreement</w:t>
        </w:r>
      </w:ins>
      <w:r w:rsidRPr="0089588F">
        <w:t xml:space="preserve"> is in effect during the term of the RMR Agreement and available to ERCOT for review; and</w:t>
      </w:r>
    </w:p>
    <w:p w14:paraId="0CD82E78" w14:textId="77777777" w:rsidR="003F2B51" w:rsidRPr="0089588F" w:rsidRDefault="003F2B51" w:rsidP="003F2B51">
      <w:pPr>
        <w:spacing w:after="240"/>
        <w:ind w:left="2160" w:hanging="720"/>
      </w:pPr>
      <w:r w:rsidRPr="0089588F">
        <w:t>(x)</w:t>
      </w:r>
      <w:r w:rsidRPr="0089588F">
        <w:tab/>
        <w:t>Non-fuel costs to return a mothballed RMR Unit</w:t>
      </w:r>
      <w:r>
        <w:t>, or an RMR Unit that had ceased operations permanently due to a Forced Outage,</w:t>
      </w:r>
      <w:r w:rsidRPr="0089588F">
        <w:t xml:space="preserve"> to service provided that: </w:t>
      </w:r>
    </w:p>
    <w:p w14:paraId="5C7B764D" w14:textId="77777777" w:rsidR="003F2B51" w:rsidRPr="0089588F" w:rsidRDefault="003F2B51" w:rsidP="003F2B51">
      <w:pPr>
        <w:spacing w:after="240"/>
        <w:ind w:left="2880" w:hanging="720"/>
      </w:pPr>
      <w:r w:rsidRPr="0089588F">
        <w:t>(A)</w:t>
      </w:r>
      <w:r w:rsidRPr="0089588F">
        <w:tab/>
        <w:t xml:space="preserve">The costs were incurred between the effective date of the RMR Agreement and the termination date of the RMR Agreement; and </w:t>
      </w:r>
    </w:p>
    <w:p w14:paraId="07765778" w14:textId="77777777" w:rsidR="003F2B51" w:rsidRDefault="003F2B51" w:rsidP="003F2B51">
      <w:pPr>
        <w:spacing w:after="240"/>
        <w:ind w:left="2880" w:hanging="720"/>
      </w:pPr>
      <w:r>
        <w:t>(</w:t>
      </w:r>
      <w:r w:rsidRPr="0089588F">
        <w:t>B)</w:t>
      </w:r>
      <w:r w:rsidRPr="0089588F">
        <w:tab/>
        <w:t xml:space="preserve">The costs do not include costs the RMR Unit </w:t>
      </w:r>
      <w:r>
        <w:t xml:space="preserve">owner </w:t>
      </w:r>
      <w:r w:rsidRPr="0089588F">
        <w:t xml:space="preserve">would have incurred had </w:t>
      </w:r>
      <w:r>
        <w:t>the RMR Unit</w:t>
      </w:r>
      <w:r w:rsidRPr="0089588F">
        <w:t xml:space="preserve"> remained mothballed</w:t>
      </w:r>
      <w:r w:rsidRPr="00DE29AB">
        <w:t xml:space="preserve"> </w:t>
      </w:r>
      <w:r>
        <w:t>or under Forced Outage</w:t>
      </w:r>
      <w:r w:rsidRPr="0089588F">
        <w:t>.</w:t>
      </w:r>
    </w:p>
    <w:p w14:paraId="620654DB" w14:textId="77777777" w:rsidR="003F2B51" w:rsidRDefault="003F2B51" w:rsidP="003F2B51">
      <w:pPr>
        <w:pStyle w:val="List"/>
        <w:ind w:firstLine="0"/>
      </w:pPr>
      <w:r>
        <w:t>(b)</w:t>
      </w:r>
      <w:r>
        <w:tab/>
        <w:t>Examples of costs not included as Eligible Costs are:</w:t>
      </w:r>
    </w:p>
    <w:p w14:paraId="27F25397" w14:textId="77777777" w:rsidR="003F2B51" w:rsidRDefault="003F2B51" w:rsidP="003F2B51">
      <w:pPr>
        <w:pStyle w:val="List2"/>
        <w:ind w:left="2160"/>
      </w:pPr>
      <w:r>
        <w:t>(i)</w:t>
      </w:r>
      <w:r>
        <w:tab/>
        <w:t>Depreciation expense, return on equity, and debt and interest costs;</w:t>
      </w:r>
    </w:p>
    <w:p w14:paraId="167D8F44" w14:textId="77777777" w:rsidR="003F2B51" w:rsidRDefault="003F2B51" w:rsidP="003F2B51">
      <w:pPr>
        <w:pStyle w:val="List2"/>
        <w:ind w:left="2160"/>
      </w:pPr>
      <w:r>
        <w:lastRenderedPageBreak/>
        <w:t>(ii)</w:t>
      </w:r>
      <w:r>
        <w:tab/>
        <w:t>Property taxes and other taxes not attributable to continuing to operate the RMR Unit;</w:t>
      </w:r>
    </w:p>
    <w:p w14:paraId="69EDDB26" w14:textId="77777777" w:rsidR="003F2B51" w:rsidRDefault="003F2B51" w:rsidP="003F2B51">
      <w:pPr>
        <w:pStyle w:val="List2"/>
        <w:ind w:left="2160"/>
      </w:pPr>
      <w:r>
        <w:t>(iii)</w:t>
      </w:r>
      <w:r>
        <w:tab/>
        <w:t xml:space="preserve">Income taxes of the RMR Unit owner or operator; </w:t>
      </w:r>
    </w:p>
    <w:p w14:paraId="64FD2A87" w14:textId="77777777" w:rsidR="003F2B51" w:rsidRDefault="003F2B51" w:rsidP="003F2B51">
      <w:pPr>
        <w:pStyle w:val="List2"/>
        <w:ind w:left="2160"/>
      </w:pPr>
      <w:r>
        <w:t>(iv)</w:t>
      </w:r>
      <w:r>
        <w:tab/>
        <w:t>Labor and material costs associated with other, non-RMR Generation Resources at the same facility;</w:t>
      </w:r>
    </w:p>
    <w:p w14:paraId="5F556232" w14:textId="77777777" w:rsidR="003F2B51" w:rsidRPr="0089588F" w:rsidRDefault="003F2B51" w:rsidP="003F2B51">
      <w:pPr>
        <w:spacing w:after="240"/>
        <w:ind w:left="2160" w:hanging="720"/>
      </w:pPr>
      <w:r w:rsidRPr="0089588F">
        <w:t>(v)</w:t>
      </w:r>
      <w:r w:rsidRPr="0089588F">
        <w:tab/>
        <w:t>Cost of parts inventory not used by the RMR Unit during the term of the Agreement;</w:t>
      </w:r>
    </w:p>
    <w:p w14:paraId="69A4FA3E" w14:textId="77777777" w:rsidR="003F2B51" w:rsidRPr="0089588F" w:rsidRDefault="003F2B51" w:rsidP="003F2B51">
      <w:pPr>
        <w:spacing w:after="240"/>
        <w:ind w:left="2160" w:hanging="720"/>
      </w:pPr>
      <w:r w:rsidRPr="0089588F">
        <w:t>(vi)</w:t>
      </w:r>
      <w:r w:rsidRPr="0089588F">
        <w:tab/>
        <w:t>Costs attributed to other Resources in the power generation station; and</w:t>
      </w:r>
    </w:p>
    <w:p w14:paraId="6D266C54" w14:textId="328E9E48" w:rsidR="003F2B51" w:rsidRDefault="003F2B51" w:rsidP="00CB2CCC">
      <w:pPr>
        <w:pStyle w:val="List2"/>
        <w:ind w:left="2160"/>
      </w:pPr>
      <w:r>
        <w:t>(vii)</w:t>
      </w:r>
      <w:r>
        <w:tab/>
        <w:t>Any other costs the Resource Entity that owns the RMR Unit would have incurred even if the RMR Unit had been mothballed or shutdown.</w:t>
      </w:r>
      <w:bookmarkEnd w:id="54"/>
    </w:p>
    <w:p w14:paraId="0FEEECDE" w14:textId="00F058D3" w:rsidR="002751B0" w:rsidRPr="002631D7" w:rsidRDefault="002751B0" w:rsidP="002751B0">
      <w:pPr>
        <w:pStyle w:val="H2"/>
      </w:pPr>
      <w:bookmarkStart w:id="63" w:name="_Toc390438994"/>
      <w:bookmarkStart w:id="64" w:name="_Toc405897705"/>
      <w:bookmarkStart w:id="65" w:name="_Toc415055797"/>
      <w:bookmarkStart w:id="66" w:name="_Toc415055923"/>
      <w:bookmarkStart w:id="67" w:name="_Toc415056022"/>
      <w:bookmarkStart w:id="68" w:name="_Toc415056122"/>
      <w:bookmarkStart w:id="69" w:name="_Toc184623063"/>
      <w:r w:rsidRPr="002631D7">
        <w:t>16.12</w:t>
      </w:r>
      <w:r w:rsidRPr="002631D7">
        <w:tab/>
        <w:t>User Security Administrator and Digital Certificates</w:t>
      </w:r>
      <w:bookmarkEnd w:id="63"/>
      <w:bookmarkEnd w:id="64"/>
      <w:bookmarkEnd w:id="65"/>
      <w:bookmarkEnd w:id="66"/>
      <w:bookmarkEnd w:id="67"/>
      <w:bookmarkEnd w:id="68"/>
      <w:bookmarkEnd w:id="69"/>
    </w:p>
    <w:p w14:paraId="5C01C5A8" w14:textId="77777777" w:rsidR="002751B0" w:rsidRDefault="002751B0" w:rsidP="002751B0">
      <w:pPr>
        <w:pStyle w:val="H2"/>
        <w:tabs>
          <w:tab w:val="clear" w:pos="900"/>
        </w:tabs>
        <w:spacing w:before="0"/>
        <w:ind w:left="720" w:hanging="720"/>
        <w:outlineLvl w:val="9"/>
        <w:rPr>
          <w:b w:val="0"/>
        </w:rPr>
      </w:pPr>
      <w:bookmarkStart w:id="70" w:name="_Toc349821829"/>
      <w:r>
        <w:rPr>
          <w:b w:val="0"/>
        </w:rPr>
        <w:t>(1)</w:t>
      </w:r>
      <w:r>
        <w:rPr>
          <w:b w:val="0"/>
        </w:rPr>
        <w:tab/>
      </w:r>
      <w:r w:rsidRPr="00F80DFA">
        <w:rPr>
          <w:b w:val="0"/>
        </w:rPr>
        <w:t xml:space="preserve">Each Market Participant is allowed access to </w:t>
      </w:r>
      <w:r>
        <w:rPr>
          <w:b w:val="0"/>
        </w:rPr>
        <w:t xml:space="preserve">certain </w:t>
      </w:r>
      <w:r w:rsidRPr="00F80DFA">
        <w:rPr>
          <w:b w:val="0"/>
        </w:rPr>
        <w:t>ERCOT computer systems through the use of Digital Certificates upon execution of the</w:t>
      </w:r>
      <w:r w:rsidRPr="00F80DFA" w:rsidDel="003E0270">
        <w:rPr>
          <w:b w:val="0"/>
        </w:rPr>
        <w:t xml:space="preserve"> </w:t>
      </w:r>
      <w:r w:rsidRPr="00F80DFA">
        <w:rPr>
          <w:b w:val="0"/>
        </w:rPr>
        <w:t xml:space="preserve">Standard Form Market Participant Agreement (as provided for in </w:t>
      </w:r>
      <w:r w:rsidRPr="006F1E0B">
        <w:rPr>
          <w:b w:val="0"/>
        </w:rPr>
        <w:t>Section 22</w:t>
      </w:r>
      <w:r w:rsidRPr="00F80DFA">
        <w:rPr>
          <w:b w:val="0"/>
        </w:rPr>
        <w:t xml:space="preserve">, Attachment A, Standard Form Market Participant Agreement), </w:t>
      </w:r>
      <w:r>
        <w:rPr>
          <w:b w:val="0"/>
        </w:rPr>
        <w:t xml:space="preserve">and </w:t>
      </w:r>
      <w:r w:rsidRPr="00F80DFA">
        <w:rPr>
          <w:b w:val="0"/>
        </w:rPr>
        <w:t>completion of applicable registration and qualification requirements.  Digital Certificates expire after one year.</w:t>
      </w:r>
    </w:p>
    <w:p w14:paraId="4B08A309" w14:textId="77777777" w:rsidR="002751B0" w:rsidRDefault="002751B0" w:rsidP="002751B0">
      <w:pPr>
        <w:pStyle w:val="H2"/>
        <w:tabs>
          <w:tab w:val="clear" w:pos="900"/>
        </w:tabs>
        <w:spacing w:before="0"/>
        <w:ind w:left="720" w:hanging="720"/>
        <w:outlineLvl w:val="9"/>
        <w:rPr>
          <w:b w:val="0"/>
        </w:rPr>
      </w:pPr>
      <w:r>
        <w:rPr>
          <w:b w:val="0"/>
        </w:rPr>
        <w:t>(2)</w:t>
      </w:r>
      <w:r>
        <w:rPr>
          <w:b w:val="0"/>
        </w:rPr>
        <w:tab/>
      </w:r>
      <w:r w:rsidRPr="00F80DFA">
        <w:rPr>
          <w:b w:val="0"/>
        </w:rPr>
        <w:t xml:space="preserve">A User Security Administrator (USA) is responsible for managing the Market Participant’s access to </w:t>
      </w:r>
      <w:r>
        <w:rPr>
          <w:b w:val="0"/>
        </w:rPr>
        <w:t>non-public ERCOT</w:t>
      </w:r>
      <w:r w:rsidRPr="00F80DFA">
        <w:rPr>
          <w:b w:val="0"/>
        </w:rPr>
        <w:t xml:space="preserve"> computer systems through Digital Certificates.  </w:t>
      </w:r>
      <w:r>
        <w:rPr>
          <w:b w:val="0"/>
        </w:rPr>
        <w:t xml:space="preserve">A USA may also be responsible for managing the </w:t>
      </w:r>
      <w:r w:rsidRPr="00F80DFA">
        <w:rPr>
          <w:b w:val="0"/>
        </w:rPr>
        <w:t>Market Participant’s access</w:t>
      </w:r>
      <w:r>
        <w:rPr>
          <w:b w:val="0"/>
        </w:rPr>
        <w:t xml:space="preserve"> to </w:t>
      </w:r>
      <w:r w:rsidRPr="005175C4">
        <w:rPr>
          <w:b w:val="0"/>
        </w:rPr>
        <w:t xml:space="preserve">the online </w:t>
      </w:r>
      <w:r>
        <w:rPr>
          <w:b w:val="0"/>
        </w:rPr>
        <w:t>Resource Integration and Ongoing Operations (</w:t>
      </w:r>
      <w:del w:id="71" w:author="ERCOT" w:date="2025-04-23T13:30:00Z" w16du:dateUtc="2025-04-23T18:30:00Z">
        <w:r w:rsidDel="00BF4C8F">
          <w:rPr>
            <w:b w:val="0"/>
          </w:rPr>
          <w:delText>“</w:delText>
        </w:r>
      </w:del>
      <w:r>
        <w:rPr>
          <w:b w:val="0"/>
        </w:rPr>
        <w:t>RIOO</w:t>
      </w:r>
      <w:del w:id="72" w:author="ERCOT" w:date="2025-04-23T13:30:00Z" w16du:dateUtc="2025-04-23T18:30:00Z">
        <w:r w:rsidDel="00BF4C8F">
          <w:rPr>
            <w:b w:val="0"/>
          </w:rPr>
          <w:delText>”</w:delText>
        </w:r>
      </w:del>
      <w:r>
        <w:rPr>
          <w:b w:val="0"/>
        </w:rPr>
        <w:t>)</w:t>
      </w:r>
      <w:r w:rsidRPr="005175C4">
        <w:rPr>
          <w:b w:val="0"/>
        </w:rPr>
        <w:t xml:space="preserve"> system, which does not require a Digital Certificate</w:t>
      </w:r>
      <w:r>
        <w:rPr>
          <w:b w:val="0"/>
        </w:rPr>
        <w:t xml:space="preserve">.  </w:t>
      </w:r>
      <w:r w:rsidRPr="00F80DFA">
        <w:rPr>
          <w:b w:val="0"/>
        </w:rPr>
        <w:t>Each Market Participant</w:t>
      </w:r>
      <w:r>
        <w:rPr>
          <w:b w:val="0"/>
        </w:rPr>
        <w:t xml:space="preserve"> that will receive Digital Certificate(s)</w:t>
      </w:r>
      <w:r w:rsidRPr="00F80DFA">
        <w:rPr>
          <w:b w:val="0"/>
        </w:rPr>
        <w:t xml:space="preserve"> must, as part of the application for registration with ERCOT, designate an individual employee or authorized agent as its USA, and optionally, a </w:t>
      </w:r>
      <w:r>
        <w:rPr>
          <w:b w:val="0"/>
        </w:rPr>
        <w:t>backup</w:t>
      </w:r>
      <w:r w:rsidRPr="00F80DFA">
        <w:rPr>
          <w:b w:val="0"/>
        </w:rPr>
        <w:t xml:space="preserve"> USA.  If a Market Participant has designated a </w:t>
      </w:r>
      <w:r>
        <w:rPr>
          <w:b w:val="0"/>
        </w:rPr>
        <w:t>backup</w:t>
      </w:r>
      <w:r w:rsidRPr="00F80DFA">
        <w:rPr>
          <w:b w:val="0"/>
        </w:rPr>
        <w:t xml:space="preserve"> USA</w:t>
      </w:r>
      <w:r>
        <w:rPr>
          <w:b w:val="0"/>
        </w:rPr>
        <w:t xml:space="preserve"> and </w:t>
      </w:r>
      <w:r w:rsidRPr="00F80DFA">
        <w:rPr>
          <w:b w:val="0"/>
        </w:rPr>
        <w:t>the primary USA</w:t>
      </w:r>
      <w:r>
        <w:rPr>
          <w:b w:val="0"/>
        </w:rPr>
        <w:t xml:space="preserve"> fails to perform, or is unable to</w:t>
      </w:r>
      <w:r w:rsidRPr="000B18AC">
        <w:rPr>
          <w:b w:val="0"/>
        </w:rPr>
        <w:t xml:space="preserve"> perf</w:t>
      </w:r>
      <w:r>
        <w:rPr>
          <w:b w:val="0"/>
        </w:rPr>
        <w:t>orm, the functions required of a USA, then the backup USA shall perform any and all functions required of the primary USA</w:t>
      </w:r>
      <w:r w:rsidRPr="000B18AC">
        <w:rPr>
          <w:b w:val="0"/>
        </w:rPr>
        <w:t>.</w:t>
      </w:r>
      <w:r w:rsidRPr="00F80DFA">
        <w:rPr>
          <w:b w:val="0"/>
        </w:rPr>
        <w:t xml:space="preserve">  The Market Participant is responsible for revising its USA list as the need arises.  The Market Participant’s USA is responsible for registering all Market Participant’s Digital Certificate holders (“Certificate Holders”) and administering the use of Digital Certificates on behalf of the Market Participant.  </w:t>
      </w:r>
      <w:r>
        <w:rPr>
          <w:b w:val="0"/>
        </w:rPr>
        <w:t xml:space="preserve">ERCOT Critical Energy Infrastructure Information (ECEII) posted on the Market Information System (MIS) Secure or Certified Area may be accessed only by those individuals that are issued ECEII-eligible Digital Certificates.  </w:t>
      </w:r>
      <w:r w:rsidRPr="00276CA9">
        <w:rPr>
          <w:b w:val="0"/>
        </w:rPr>
        <w:t>Each</w:t>
      </w:r>
      <w:r w:rsidRPr="00F80DFA">
        <w:rPr>
          <w:b w:val="0"/>
        </w:rPr>
        <w:t xml:space="preserve"> Market Participant </w:t>
      </w:r>
      <w:r>
        <w:rPr>
          <w:b w:val="0"/>
        </w:rPr>
        <w:t xml:space="preserve">that will receive Digital Certificates and </w:t>
      </w:r>
      <w:del w:id="73" w:author="ERCOT" w:date="2025-10-02T15:54:00Z" w16du:dateUtc="2025-10-02T20:54:00Z">
        <w:r w:rsidRPr="00F80DFA" w:rsidDel="00FE5CF1">
          <w:rPr>
            <w:b w:val="0"/>
          </w:rPr>
          <w:delText xml:space="preserve"> </w:delText>
        </w:r>
      </w:del>
      <w:r>
        <w:rPr>
          <w:b w:val="0"/>
        </w:rPr>
        <w:t>having</w:t>
      </w:r>
      <w:r w:rsidRPr="00F80DFA">
        <w:rPr>
          <w:b w:val="0"/>
        </w:rPr>
        <w:t xml:space="preserve"> more than one ERCOT functional registration must designate a USA for each registration (which may be the same employee or authorized agent) and shall manage each registration separately for the purposes of this Section.  Once the Market Participant completes registration requirements, ERCOT shall send the USA a copy of</w:t>
      </w:r>
      <w:r>
        <w:rPr>
          <w:b w:val="0"/>
        </w:rPr>
        <w:t xml:space="preserve"> the Digital Certificate user guide. </w:t>
      </w:r>
    </w:p>
    <w:p w14:paraId="2563646A" w14:textId="66190D30" w:rsidR="002751B0" w:rsidRPr="00DB1C2A" w:rsidRDefault="002751B0" w:rsidP="002751B0">
      <w:pPr>
        <w:pStyle w:val="H2"/>
        <w:tabs>
          <w:tab w:val="clear" w:pos="900"/>
        </w:tabs>
        <w:spacing w:before="0"/>
        <w:ind w:left="720" w:hanging="720"/>
        <w:outlineLvl w:val="9"/>
        <w:rPr>
          <w:b w:val="0"/>
        </w:rPr>
      </w:pPr>
      <w:r w:rsidRPr="00273115">
        <w:rPr>
          <w:b w:val="0"/>
        </w:rPr>
        <w:t>(</w:t>
      </w:r>
      <w:r>
        <w:rPr>
          <w:b w:val="0"/>
        </w:rPr>
        <w:t>3</w:t>
      </w:r>
      <w:r w:rsidRPr="00273115">
        <w:rPr>
          <w:b w:val="0"/>
        </w:rPr>
        <w:t>)</w:t>
      </w:r>
      <w:r w:rsidRPr="00273115">
        <w:rPr>
          <w:b w:val="0"/>
        </w:rPr>
        <w:tab/>
      </w:r>
      <w:r>
        <w:rPr>
          <w:b w:val="0"/>
        </w:rPr>
        <w:t>Only</w:t>
      </w:r>
      <w:r w:rsidRPr="00273115">
        <w:rPr>
          <w:b w:val="0"/>
        </w:rPr>
        <w:t xml:space="preserve"> Market Participant</w:t>
      </w:r>
      <w:r>
        <w:rPr>
          <w:b w:val="0"/>
        </w:rPr>
        <w:t>s</w:t>
      </w:r>
      <w:r w:rsidRPr="00273115">
        <w:rPr>
          <w:b w:val="0"/>
        </w:rPr>
        <w:t xml:space="preserve"> registered with ERCOT as </w:t>
      </w:r>
      <w:r>
        <w:rPr>
          <w:b w:val="0"/>
        </w:rPr>
        <w:t xml:space="preserve">either </w:t>
      </w:r>
      <w:r w:rsidRPr="00273115">
        <w:rPr>
          <w:b w:val="0"/>
        </w:rPr>
        <w:t>a Municipally Owned Utility (MOU) or an Electric Cooperative (EC), and</w:t>
      </w:r>
      <w:r>
        <w:rPr>
          <w:b w:val="0"/>
        </w:rPr>
        <w:t xml:space="preserve"> as</w:t>
      </w:r>
      <w:r w:rsidRPr="00273115">
        <w:rPr>
          <w:b w:val="0"/>
        </w:rPr>
        <w:t xml:space="preserve"> a Distribution Service Provider (DSP) </w:t>
      </w:r>
      <w:r w:rsidRPr="00273115">
        <w:rPr>
          <w:b w:val="0"/>
        </w:rPr>
        <w:lastRenderedPageBreak/>
        <w:t xml:space="preserve">and/or Load Serving Entity (LSE), </w:t>
      </w:r>
      <w:r w:rsidRPr="00315A2F">
        <w:rPr>
          <w:b w:val="0"/>
        </w:rPr>
        <w:t>may</w:t>
      </w:r>
      <w:r>
        <w:rPr>
          <w:b w:val="0"/>
        </w:rPr>
        <w:t xml:space="preserve"> be eligible to opt </w:t>
      </w:r>
      <w:r w:rsidRPr="00273115">
        <w:rPr>
          <w:b w:val="0"/>
        </w:rPr>
        <w:t xml:space="preserve">out of designating a USA and receiving Digital Certificates if the Market Participant demonstrates to ERCOT’s </w:t>
      </w:r>
      <w:r w:rsidRPr="00DB1C2A">
        <w:rPr>
          <w:b w:val="0"/>
        </w:rPr>
        <w:t xml:space="preserve">satisfaction that it does not need a Digital Certificate to perform its obligations under the ERCOT Protocols, market guides, or other applicable rules. </w:t>
      </w:r>
      <w:r w:rsidR="00FE5CF1">
        <w:rPr>
          <w:b w:val="0"/>
        </w:rPr>
        <w:t xml:space="preserve"> </w:t>
      </w:r>
      <w:r w:rsidR="00FE5CF1" w:rsidRPr="00FE5CF1">
        <w:rPr>
          <w:b w:val="0"/>
        </w:rPr>
        <w:t>In addition, Comision Federal de Electricidad (CFE) may be eligible to opt out of designating a USA and receiving Digital Certificates upon demonstrating to ERCOT’s satisfaction that it does not need a Digital Certificate to perform its obligations under the ERCOT Protocols, market guides, or other applicable rules</w:t>
      </w:r>
      <w:r w:rsidR="00FE5CF1">
        <w:rPr>
          <w:b w:val="0"/>
        </w:rPr>
        <w:t>.</w:t>
      </w:r>
    </w:p>
    <w:p w14:paraId="71100FAB" w14:textId="77777777" w:rsidR="002751B0" w:rsidRPr="00DB1C2A" w:rsidRDefault="002751B0" w:rsidP="002751B0">
      <w:pPr>
        <w:pStyle w:val="H2"/>
        <w:tabs>
          <w:tab w:val="clear" w:pos="900"/>
        </w:tabs>
        <w:spacing w:before="0"/>
        <w:ind w:left="720" w:hanging="720"/>
        <w:outlineLvl w:val="9"/>
        <w:rPr>
          <w:b w:val="0"/>
        </w:rPr>
      </w:pPr>
      <w:r w:rsidRPr="00DB1C2A">
        <w:rPr>
          <w:b w:val="0"/>
        </w:rPr>
        <w:t xml:space="preserve">(4) </w:t>
      </w:r>
      <w:r w:rsidRPr="00DB1C2A">
        <w:rPr>
          <w:b w:val="0"/>
        </w:rPr>
        <w:tab/>
        <w:t>An eligible Market</w:t>
      </w:r>
      <w:r>
        <w:rPr>
          <w:b w:val="0"/>
        </w:rPr>
        <w:t xml:space="preserve"> Participant that wishes to opt </w:t>
      </w:r>
      <w:r w:rsidRPr="00DB1C2A">
        <w:rPr>
          <w:b w:val="0"/>
        </w:rPr>
        <w:t>out of designating a USA and receiving Digital Certificates shall submit a request form, found on the ERCOT websit</w:t>
      </w:r>
      <w:r>
        <w:rPr>
          <w:b w:val="0"/>
        </w:rPr>
        <w:t xml:space="preserve">e, confirming its desire to opt </w:t>
      </w:r>
      <w:r w:rsidRPr="00DB1C2A">
        <w:rPr>
          <w:b w:val="0"/>
        </w:rPr>
        <w:t>out subject to ERCOT’s review and approval.  ERCOT will notify the requesting Market Participant of its approval or disapproval of the request within 14 Business Days.  ERCOT may subsequently revoke, at its sole discretion, Market Participant’s election to opt</w:t>
      </w:r>
      <w:r>
        <w:rPr>
          <w:b w:val="0"/>
        </w:rPr>
        <w:t xml:space="preserve"> </w:t>
      </w:r>
      <w:r w:rsidRPr="00DB1C2A">
        <w:rPr>
          <w:b w:val="0"/>
        </w:rPr>
        <w:t>out if the Market Participant’s lack of a Digital Certificate causes administrative burdens or reliability concerns.  ERCOT will send notice of revocation to the Market Participant who will have ten Business Days to fill out a Notice of Change of Information (NCI) form (</w:t>
      </w:r>
      <w:r w:rsidRPr="006F1E0B">
        <w:rPr>
          <w:b w:val="0"/>
        </w:rPr>
        <w:t>Section 23</w:t>
      </w:r>
      <w:r w:rsidRPr="00DB1C2A">
        <w:rPr>
          <w:b w:val="0"/>
        </w:rPr>
        <w:t xml:space="preserve">, Form E, Notice of Change of Information) and submit it to ERCOT.  Once the NCI is submitted, the request for a Digital Certificate will be subject to the same requirements applicable to the processing of an initial request by a new Market Participant. </w:t>
      </w:r>
    </w:p>
    <w:p w14:paraId="1036192C" w14:textId="77777777" w:rsidR="002751B0" w:rsidRPr="00DB1C2A" w:rsidRDefault="002751B0" w:rsidP="002751B0">
      <w:pPr>
        <w:pStyle w:val="H2"/>
        <w:tabs>
          <w:tab w:val="clear" w:pos="900"/>
        </w:tabs>
        <w:spacing w:before="0"/>
        <w:ind w:left="720" w:hanging="720"/>
        <w:outlineLvl w:val="9"/>
        <w:rPr>
          <w:b w:val="0"/>
        </w:rPr>
      </w:pPr>
      <w:r w:rsidRPr="00DB1C2A">
        <w:rPr>
          <w:b w:val="0"/>
        </w:rPr>
        <w:t>(5)</w:t>
      </w:r>
      <w:r w:rsidRPr="00DB1C2A">
        <w:rPr>
          <w:b w:val="0"/>
        </w:rPr>
        <w:tab/>
        <w:t>Market Participants that have received approval from ERCOT to opt</w:t>
      </w:r>
      <w:r>
        <w:rPr>
          <w:b w:val="0"/>
        </w:rPr>
        <w:t xml:space="preserve"> </w:t>
      </w:r>
      <w:r w:rsidRPr="00DB1C2A">
        <w:rPr>
          <w:b w:val="0"/>
        </w:rPr>
        <w:t>out of designating a USA and receiving Digital Certificates are not excused from obligations under the ERCOT Protocols, other than the obligations required in this Section 16.12 regarding Digital Certificates.  Market Participants who opt out shall still be required to submit the Digital Certificate Audit Attestation (</w:t>
      </w:r>
      <w:r w:rsidRPr="00A675A9">
        <w:rPr>
          <w:b w:val="0"/>
        </w:rPr>
        <w:t>DCAA</w:t>
      </w:r>
      <w:r w:rsidRPr="00DB1C2A">
        <w:rPr>
          <w:b w:val="0"/>
        </w:rPr>
        <w:t xml:space="preserve">) required by paragraph (2) of </w:t>
      </w:r>
      <w:r w:rsidRPr="006F1E0B">
        <w:rPr>
          <w:b w:val="0"/>
        </w:rPr>
        <w:t>Section 16.12.3</w:t>
      </w:r>
      <w:r w:rsidRPr="00DB1C2A">
        <w:rPr>
          <w:b w:val="0"/>
        </w:rPr>
        <w:t>, Market Participant Audits of User Security Administrators and Digital Certificates, for the portion of the year, if any, during which they had a USA and Digital Certificate(s).</w:t>
      </w:r>
    </w:p>
    <w:p w14:paraId="06705ED1" w14:textId="77777777" w:rsidR="002751B0" w:rsidRPr="00F80DFA" w:rsidRDefault="002751B0" w:rsidP="002751B0">
      <w:pPr>
        <w:pStyle w:val="H2"/>
        <w:tabs>
          <w:tab w:val="clear" w:pos="900"/>
        </w:tabs>
        <w:spacing w:before="0"/>
        <w:ind w:left="720" w:hanging="720"/>
        <w:outlineLvl w:val="9"/>
        <w:rPr>
          <w:b w:val="0"/>
        </w:rPr>
      </w:pPr>
      <w:r w:rsidRPr="00273115">
        <w:rPr>
          <w:b w:val="0"/>
        </w:rPr>
        <w:t>(</w:t>
      </w:r>
      <w:r>
        <w:rPr>
          <w:b w:val="0"/>
        </w:rPr>
        <w:t>6</w:t>
      </w:r>
      <w:r w:rsidRPr="00273115">
        <w:rPr>
          <w:b w:val="0"/>
        </w:rPr>
        <w:t>)</w:t>
      </w:r>
      <w:r w:rsidRPr="00273115">
        <w:rPr>
          <w:b w:val="0"/>
        </w:rPr>
        <w:tab/>
      </w:r>
      <w:r>
        <w:rPr>
          <w:b w:val="0"/>
        </w:rPr>
        <w:t xml:space="preserve">A </w:t>
      </w:r>
      <w:r w:rsidRPr="00414EA9">
        <w:rPr>
          <w:b w:val="0"/>
        </w:rPr>
        <w:t>Market Participant</w:t>
      </w:r>
      <w:r>
        <w:rPr>
          <w:b w:val="0"/>
        </w:rPr>
        <w:t xml:space="preserve"> </w:t>
      </w:r>
      <w:r w:rsidRPr="00273115">
        <w:rPr>
          <w:b w:val="0"/>
        </w:rPr>
        <w:t>that has been granted approval by ERCOT to opt</w:t>
      </w:r>
      <w:r>
        <w:rPr>
          <w:b w:val="0"/>
        </w:rPr>
        <w:t xml:space="preserve"> </w:t>
      </w:r>
      <w:r w:rsidRPr="00273115">
        <w:rPr>
          <w:b w:val="0"/>
        </w:rPr>
        <w:t xml:space="preserve">out of designating a USA and receiving Digital Certificates </w:t>
      </w:r>
      <w:r>
        <w:rPr>
          <w:b w:val="0"/>
        </w:rPr>
        <w:t xml:space="preserve">will not have access to </w:t>
      </w:r>
      <w:r w:rsidRPr="00414EA9">
        <w:rPr>
          <w:b w:val="0"/>
        </w:rPr>
        <w:t xml:space="preserve">information </w:t>
      </w:r>
      <w:r>
        <w:rPr>
          <w:b w:val="0"/>
        </w:rPr>
        <w:t>that would ordinarily be retrievable with a</w:t>
      </w:r>
      <w:r w:rsidRPr="00414EA9">
        <w:rPr>
          <w:b w:val="0"/>
        </w:rPr>
        <w:t xml:space="preserve"> Digital Certificate.</w:t>
      </w:r>
      <w:r>
        <w:rPr>
          <w:b w:val="0"/>
        </w:rPr>
        <w:t xml:space="preserve">  </w:t>
      </w:r>
      <w:r w:rsidRPr="00273115">
        <w:rPr>
          <w:b w:val="0"/>
        </w:rPr>
        <w:t>A Market Participant that has been granted approval by ERCOT to opt</w:t>
      </w:r>
      <w:r>
        <w:rPr>
          <w:b w:val="0"/>
        </w:rPr>
        <w:t xml:space="preserve"> </w:t>
      </w:r>
      <w:r w:rsidRPr="00273115">
        <w:rPr>
          <w:b w:val="0"/>
        </w:rPr>
        <w:t xml:space="preserve">out of designating a USA and receiving Digital Certificates may, at any time, cancel </w:t>
      </w:r>
      <w:proofErr w:type="gramStart"/>
      <w:r w:rsidRPr="00273115">
        <w:rPr>
          <w:b w:val="0"/>
        </w:rPr>
        <w:t>its</w:t>
      </w:r>
      <w:proofErr w:type="gramEnd"/>
      <w:r w:rsidRPr="00273115">
        <w:rPr>
          <w:b w:val="0"/>
        </w:rPr>
        <w:t xml:space="preserve"> opt-out status by submitting a</w:t>
      </w:r>
      <w:r>
        <w:rPr>
          <w:b w:val="0"/>
        </w:rPr>
        <w:t>n</w:t>
      </w:r>
      <w:r w:rsidRPr="00273115">
        <w:rPr>
          <w:b w:val="0"/>
        </w:rPr>
        <w:t xml:space="preserve"> NCI </w:t>
      </w:r>
      <w:r>
        <w:rPr>
          <w:b w:val="0"/>
        </w:rPr>
        <w:t>f</w:t>
      </w:r>
      <w:r w:rsidRPr="00273115">
        <w:rPr>
          <w:b w:val="0"/>
        </w:rPr>
        <w:t>orm (Section 23, Form E).</w:t>
      </w:r>
      <w:bookmarkEnd w:id="70"/>
    </w:p>
    <w:p w14:paraId="250F73D9" w14:textId="77777777" w:rsidR="0081259F" w:rsidRDefault="0081259F" w:rsidP="00F26557">
      <w:pPr>
        <w:outlineLvl w:val="0"/>
        <w:rPr>
          <w:b/>
          <w:sz w:val="36"/>
          <w:szCs w:val="36"/>
        </w:rPr>
      </w:pPr>
    </w:p>
    <w:sectPr w:rsidR="0081259F" w:rsidSect="00F26557">
      <w:headerReference w:type="default" r:id="rId16"/>
      <w:footerReference w:type="even" r:id="rId17"/>
      <w:footerReference w:type="default" r:id="rId18"/>
      <w:headerReference w:type="first" r:id="rId19"/>
      <w:footerReference w:type="first" r:id="rId20"/>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1CF529" w14:textId="77777777" w:rsidR="00001149" w:rsidRDefault="00001149">
      <w:r>
        <w:separator/>
      </w:r>
    </w:p>
  </w:endnote>
  <w:endnote w:type="continuationSeparator" w:id="0">
    <w:p w14:paraId="658BBF07" w14:textId="77777777" w:rsidR="00001149" w:rsidRDefault="00001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02052DF8" w:rsidR="00D176CF" w:rsidRPr="00761A4E" w:rsidRDefault="00955B7B" w:rsidP="00761A4E">
    <w:pPr>
      <w:pStyle w:val="BodyText"/>
      <w:pBdr>
        <w:top w:val="single" w:sz="4" w:space="1" w:color="auto"/>
      </w:pBdr>
      <w:spacing w:after="0"/>
      <w:rPr>
        <w:smallCaps/>
        <w:sz w:val="20"/>
        <w:szCs w:val="20"/>
      </w:rPr>
    </w:pPr>
    <w:r>
      <w:rPr>
        <w:rFonts w:ascii="Arial" w:hAnsi="Arial" w:cs="Arial"/>
        <w:sz w:val="18"/>
      </w:rPr>
      <w:t>1314</w:t>
    </w:r>
    <w:r w:rsidR="00805232">
      <w:rPr>
        <w:rFonts w:ascii="Arial" w:hAnsi="Arial" w:cs="Arial"/>
        <w:sz w:val="18"/>
      </w:rPr>
      <w:t xml:space="preserve">NPRR-01 </w:t>
    </w:r>
    <w:r w:rsidR="00805232" w:rsidRPr="00F0594D">
      <w:rPr>
        <w:rFonts w:ascii="Arial" w:hAnsi="Arial" w:cs="Arial"/>
        <w:sz w:val="18"/>
      </w:rPr>
      <w:t>Planning Guide Glossary Transition</w:t>
    </w:r>
    <w:r w:rsidR="00805232">
      <w:rPr>
        <w:rFonts w:ascii="Arial" w:hAnsi="Arial" w:cs="Arial"/>
        <w:sz w:val="18"/>
      </w:rPr>
      <w:t xml:space="preserve"> </w:t>
    </w:r>
    <w:r w:rsidR="00C44580">
      <w:rPr>
        <w:rFonts w:ascii="Arial" w:hAnsi="Arial" w:cs="Arial"/>
        <w:sz w:val="18"/>
      </w:rPr>
      <w:t>12</w:t>
    </w:r>
    <w:r>
      <w:rPr>
        <w:rFonts w:ascii="Arial" w:hAnsi="Arial" w:cs="Arial"/>
        <w:sz w:val="18"/>
      </w:rPr>
      <w:t>16</w:t>
    </w:r>
    <w:r w:rsidR="00C44580">
      <w:rPr>
        <w:rFonts w:ascii="Arial" w:hAnsi="Arial" w:cs="Arial"/>
        <w:sz w:val="18"/>
      </w:rPr>
      <w:t>25</w:t>
    </w:r>
    <w:r w:rsidR="00761A4E">
      <w:rPr>
        <w:rFonts w:ascii="Arial" w:hAnsi="Arial" w:cs="Arial"/>
        <w:sz w:val="18"/>
      </w:rPr>
      <w:tab/>
    </w:r>
    <w:r w:rsidR="00761A4E">
      <w:rPr>
        <w:rFonts w:ascii="Arial" w:hAnsi="Arial" w:cs="Arial"/>
        <w:sz w:val="18"/>
      </w:rPr>
      <w:tab/>
    </w:r>
    <w:r w:rsidR="00761A4E">
      <w:rPr>
        <w:rFonts w:ascii="Arial" w:hAnsi="Arial" w:cs="Arial"/>
        <w:sz w:val="18"/>
      </w:rPr>
      <w:tab/>
    </w:r>
    <w:r w:rsidR="00761A4E">
      <w:rPr>
        <w:rFonts w:ascii="Arial" w:hAnsi="Arial" w:cs="Arial"/>
        <w:sz w:val="18"/>
      </w:rPr>
      <w:tab/>
    </w:r>
    <w:r w:rsidR="00D176CF">
      <w:rPr>
        <w:rFonts w:ascii="Arial" w:hAnsi="Arial" w:cs="Arial"/>
        <w:sz w:val="18"/>
      </w:rPr>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B5703" w14:textId="7C874A5F" w:rsidR="00761A4E" w:rsidRPr="00761A4E" w:rsidRDefault="00955B7B" w:rsidP="00761A4E">
    <w:pPr>
      <w:pStyle w:val="BodyText"/>
      <w:pBdr>
        <w:top w:val="single" w:sz="4" w:space="1" w:color="auto"/>
      </w:pBdr>
      <w:spacing w:after="0"/>
      <w:rPr>
        <w:smallCaps/>
        <w:sz w:val="20"/>
        <w:szCs w:val="20"/>
      </w:rPr>
    </w:pPr>
    <w:r>
      <w:rPr>
        <w:rFonts w:ascii="Arial" w:hAnsi="Arial" w:cs="Arial"/>
        <w:sz w:val="18"/>
      </w:rPr>
      <w:t>1314</w:t>
    </w:r>
    <w:r w:rsidR="00270A06">
      <w:rPr>
        <w:rFonts w:ascii="Arial" w:hAnsi="Arial" w:cs="Arial"/>
        <w:sz w:val="18"/>
      </w:rPr>
      <w:t>NPRR</w:t>
    </w:r>
    <w:r w:rsidR="00C44580">
      <w:rPr>
        <w:rFonts w:ascii="Arial" w:hAnsi="Arial" w:cs="Arial"/>
        <w:sz w:val="18"/>
      </w:rPr>
      <w:t>-01</w:t>
    </w:r>
    <w:r w:rsidR="00270A06">
      <w:rPr>
        <w:rFonts w:ascii="Arial" w:hAnsi="Arial" w:cs="Arial"/>
        <w:sz w:val="18"/>
      </w:rPr>
      <w:t xml:space="preserve"> Planning Guide Glossary Transition</w:t>
    </w:r>
    <w:r w:rsidR="00C44580">
      <w:rPr>
        <w:rFonts w:ascii="Arial" w:hAnsi="Arial" w:cs="Arial"/>
        <w:sz w:val="18"/>
      </w:rPr>
      <w:t xml:space="preserve"> 12</w:t>
    </w:r>
    <w:r>
      <w:rPr>
        <w:rFonts w:ascii="Arial" w:hAnsi="Arial" w:cs="Arial"/>
        <w:sz w:val="18"/>
      </w:rPr>
      <w:t>16</w:t>
    </w:r>
    <w:r w:rsidR="00C44580">
      <w:rPr>
        <w:rFonts w:ascii="Arial" w:hAnsi="Arial" w:cs="Arial"/>
        <w:sz w:val="18"/>
      </w:rPr>
      <w:t>25</w:t>
    </w:r>
    <w:r w:rsidR="00761A4E">
      <w:rPr>
        <w:rFonts w:ascii="Arial" w:hAnsi="Arial" w:cs="Arial"/>
        <w:sz w:val="18"/>
      </w:rPr>
      <w:tab/>
    </w:r>
    <w:r w:rsidR="00761A4E">
      <w:rPr>
        <w:rFonts w:ascii="Arial" w:hAnsi="Arial" w:cs="Arial"/>
        <w:sz w:val="18"/>
      </w:rPr>
      <w:tab/>
    </w:r>
    <w:r w:rsidR="00761A4E">
      <w:rPr>
        <w:rFonts w:ascii="Arial" w:hAnsi="Arial" w:cs="Arial"/>
        <w:sz w:val="18"/>
      </w:rPr>
      <w:tab/>
      <w:t>Pa</w:t>
    </w:r>
    <w:r w:rsidR="00761A4E" w:rsidRPr="00412DCA">
      <w:rPr>
        <w:rFonts w:ascii="Arial" w:hAnsi="Arial" w:cs="Arial"/>
        <w:sz w:val="18"/>
      </w:rPr>
      <w:t xml:space="preserve">ge </w:t>
    </w:r>
    <w:r w:rsidR="00761A4E" w:rsidRPr="00412DCA">
      <w:rPr>
        <w:rFonts w:ascii="Arial" w:hAnsi="Arial" w:cs="Arial"/>
        <w:sz w:val="18"/>
      </w:rPr>
      <w:fldChar w:fldCharType="begin"/>
    </w:r>
    <w:r w:rsidR="00761A4E" w:rsidRPr="00412DCA">
      <w:rPr>
        <w:rFonts w:ascii="Arial" w:hAnsi="Arial" w:cs="Arial"/>
        <w:sz w:val="18"/>
      </w:rPr>
      <w:instrText xml:space="preserve"> PAGE </w:instrText>
    </w:r>
    <w:r w:rsidR="00761A4E" w:rsidRPr="00412DCA">
      <w:rPr>
        <w:rFonts w:ascii="Arial" w:hAnsi="Arial" w:cs="Arial"/>
        <w:sz w:val="18"/>
      </w:rPr>
      <w:fldChar w:fldCharType="separate"/>
    </w:r>
    <w:r w:rsidR="00761A4E">
      <w:rPr>
        <w:rFonts w:ascii="Arial" w:hAnsi="Arial" w:cs="Arial"/>
        <w:sz w:val="18"/>
      </w:rPr>
      <w:t>2</w:t>
    </w:r>
    <w:r w:rsidR="00761A4E" w:rsidRPr="00412DCA">
      <w:rPr>
        <w:rFonts w:ascii="Arial" w:hAnsi="Arial" w:cs="Arial"/>
        <w:sz w:val="18"/>
      </w:rPr>
      <w:fldChar w:fldCharType="end"/>
    </w:r>
    <w:r w:rsidR="00761A4E" w:rsidRPr="00412DCA">
      <w:rPr>
        <w:rFonts w:ascii="Arial" w:hAnsi="Arial" w:cs="Arial"/>
        <w:sz w:val="18"/>
      </w:rPr>
      <w:t xml:space="preserve"> of </w:t>
    </w:r>
    <w:r w:rsidR="00761A4E" w:rsidRPr="00412DCA">
      <w:rPr>
        <w:rFonts w:ascii="Arial" w:hAnsi="Arial" w:cs="Arial"/>
        <w:sz w:val="18"/>
      </w:rPr>
      <w:fldChar w:fldCharType="begin"/>
    </w:r>
    <w:r w:rsidR="00761A4E" w:rsidRPr="00412DCA">
      <w:rPr>
        <w:rFonts w:ascii="Arial" w:hAnsi="Arial" w:cs="Arial"/>
        <w:sz w:val="18"/>
      </w:rPr>
      <w:instrText xml:space="preserve"> NUMPAGES </w:instrText>
    </w:r>
    <w:r w:rsidR="00761A4E" w:rsidRPr="00412DCA">
      <w:rPr>
        <w:rFonts w:ascii="Arial" w:hAnsi="Arial" w:cs="Arial"/>
        <w:sz w:val="18"/>
      </w:rPr>
      <w:fldChar w:fldCharType="separate"/>
    </w:r>
    <w:r w:rsidR="00761A4E">
      <w:rPr>
        <w:rFonts w:ascii="Arial" w:hAnsi="Arial" w:cs="Arial"/>
        <w:sz w:val="18"/>
      </w:rPr>
      <w:t>6</w:t>
    </w:r>
    <w:r w:rsidR="00761A4E" w:rsidRPr="00412DCA">
      <w:rPr>
        <w:rFonts w:ascii="Arial" w:hAnsi="Arial" w:cs="Arial"/>
        <w:sz w:val="18"/>
      </w:rPr>
      <w:fldChar w:fldCharType="end"/>
    </w:r>
  </w:p>
  <w:p w14:paraId="4955CFE0" w14:textId="77777777" w:rsidR="00761A4E" w:rsidRPr="00412DCA" w:rsidRDefault="00761A4E" w:rsidP="00761A4E">
    <w:pPr>
      <w:pStyle w:val="Footer"/>
      <w:tabs>
        <w:tab w:val="clear" w:pos="4320"/>
        <w:tab w:val="clear" w:pos="8640"/>
        <w:tab w:val="right" w:pos="9360"/>
      </w:tabs>
      <w:rPr>
        <w:rFonts w:ascii="Arial" w:hAnsi="Arial" w:cs="Arial"/>
        <w:sz w:val="18"/>
      </w:rPr>
    </w:pPr>
    <w:r>
      <w:rPr>
        <w:rFonts w:ascii="Arial" w:hAnsi="Arial" w:cs="Arial"/>
        <w:sz w:val="18"/>
      </w:rPr>
      <w:t>PUBLIC</w:t>
    </w:r>
  </w:p>
  <w:p w14:paraId="0AB4B7A1" w14:textId="715422F0" w:rsidR="00D176CF" w:rsidRPr="00761A4E" w:rsidRDefault="00D176CF" w:rsidP="00761A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DA7E4D" w14:textId="77777777" w:rsidR="00001149" w:rsidRDefault="00001149">
      <w:r>
        <w:separator/>
      </w:r>
    </w:p>
  </w:footnote>
  <w:footnote w:type="continuationSeparator" w:id="0">
    <w:p w14:paraId="24E28705" w14:textId="77777777" w:rsidR="00001149" w:rsidRDefault="000011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77777777" w:rsidR="00D176CF" w:rsidRDefault="00D176CF" w:rsidP="006E4597">
    <w:pPr>
      <w:pStyle w:val="Header"/>
      <w:jc w:val="center"/>
      <w:rPr>
        <w:sz w:val="32"/>
      </w:rPr>
    </w:pPr>
    <w:bookmarkStart w:id="74" w:name="_Hlk210135359"/>
    <w:bookmarkStart w:id="75" w:name="_Hlk210135360"/>
    <w:bookmarkStart w:id="76" w:name="_Hlk210135516"/>
    <w:bookmarkStart w:id="77" w:name="_Hlk210135517"/>
    <w:r>
      <w:rPr>
        <w:sz w:val="32"/>
      </w:rPr>
      <w:t>Nodal Protocol Revision Request</w:t>
    </w:r>
    <w:bookmarkEnd w:id="74"/>
    <w:bookmarkEnd w:id="75"/>
    <w:bookmarkEnd w:id="76"/>
    <w:bookmarkEnd w:id="77"/>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571D4" w14:textId="7F7D564A" w:rsidR="00EA7786" w:rsidRDefault="00EA7786" w:rsidP="00EA7786">
    <w:pPr>
      <w:pStyle w:val="Header"/>
      <w:jc w:val="cente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755B42"/>
    <w:multiLevelType w:val="hybridMultilevel"/>
    <w:tmpl w:val="5FEECA0A"/>
    <w:lvl w:ilvl="0" w:tplc="9CDAC5E2">
      <w:start w:val="1"/>
      <w:numFmt w:val="decimal"/>
      <w:lvlText w:val="%1."/>
      <w:lvlJc w:val="left"/>
      <w:pPr>
        <w:ind w:left="1020" w:hanging="360"/>
      </w:pPr>
    </w:lvl>
    <w:lvl w:ilvl="1" w:tplc="29F8914E">
      <w:start w:val="1"/>
      <w:numFmt w:val="decimal"/>
      <w:lvlText w:val="%2."/>
      <w:lvlJc w:val="left"/>
      <w:pPr>
        <w:ind w:left="1020" w:hanging="360"/>
      </w:pPr>
    </w:lvl>
    <w:lvl w:ilvl="2" w:tplc="CA00F726">
      <w:start w:val="1"/>
      <w:numFmt w:val="decimal"/>
      <w:lvlText w:val="%3."/>
      <w:lvlJc w:val="left"/>
      <w:pPr>
        <w:ind w:left="1020" w:hanging="360"/>
      </w:pPr>
    </w:lvl>
    <w:lvl w:ilvl="3" w:tplc="02AE1670">
      <w:start w:val="1"/>
      <w:numFmt w:val="decimal"/>
      <w:lvlText w:val="%4."/>
      <w:lvlJc w:val="left"/>
      <w:pPr>
        <w:ind w:left="1020" w:hanging="360"/>
      </w:pPr>
    </w:lvl>
    <w:lvl w:ilvl="4" w:tplc="4FB8A320">
      <w:start w:val="1"/>
      <w:numFmt w:val="decimal"/>
      <w:lvlText w:val="%5."/>
      <w:lvlJc w:val="left"/>
      <w:pPr>
        <w:ind w:left="1020" w:hanging="360"/>
      </w:pPr>
    </w:lvl>
    <w:lvl w:ilvl="5" w:tplc="82742A7C">
      <w:start w:val="1"/>
      <w:numFmt w:val="decimal"/>
      <w:lvlText w:val="%6."/>
      <w:lvlJc w:val="left"/>
      <w:pPr>
        <w:ind w:left="1020" w:hanging="360"/>
      </w:pPr>
    </w:lvl>
    <w:lvl w:ilvl="6" w:tplc="4E26839A">
      <w:start w:val="1"/>
      <w:numFmt w:val="decimal"/>
      <w:lvlText w:val="%7."/>
      <w:lvlJc w:val="left"/>
      <w:pPr>
        <w:ind w:left="1020" w:hanging="360"/>
      </w:pPr>
    </w:lvl>
    <w:lvl w:ilvl="7" w:tplc="1BA84A50">
      <w:start w:val="1"/>
      <w:numFmt w:val="decimal"/>
      <w:lvlText w:val="%8."/>
      <w:lvlJc w:val="left"/>
      <w:pPr>
        <w:ind w:left="1020" w:hanging="360"/>
      </w:pPr>
    </w:lvl>
    <w:lvl w:ilvl="8" w:tplc="340280CA">
      <w:start w:val="1"/>
      <w:numFmt w:val="decimal"/>
      <w:lvlText w:val="%9."/>
      <w:lvlJc w:val="left"/>
      <w:pPr>
        <w:ind w:left="1020" w:hanging="36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895272"/>
    <w:multiLevelType w:val="hybridMultilevel"/>
    <w:tmpl w:val="4EFC708E"/>
    <w:lvl w:ilvl="0" w:tplc="502C39BE">
      <w:start w:val="1"/>
      <w:numFmt w:val="decimal"/>
      <w:lvlText w:val="%1."/>
      <w:lvlJc w:val="left"/>
      <w:pPr>
        <w:ind w:left="1020" w:hanging="360"/>
      </w:pPr>
    </w:lvl>
    <w:lvl w:ilvl="1" w:tplc="A7D62982">
      <w:start w:val="1"/>
      <w:numFmt w:val="decimal"/>
      <w:lvlText w:val="%2."/>
      <w:lvlJc w:val="left"/>
      <w:pPr>
        <w:ind w:left="1020" w:hanging="360"/>
      </w:pPr>
    </w:lvl>
    <w:lvl w:ilvl="2" w:tplc="D436AC5A">
      <w:start w:val="1"/>
      <w:numFmt w:val="decimal"/>
      <w:lvlText w:val="%3."/>
      <w:lvlJc w:val="left"/>
      <w:pPr>
        <w:ind w:left="1020" w:hanging="360"/>
      </w:pPr>
    </w:lvl>
    <w:lvl w:ilvl="3" w:tplc="95989396">
      <w:start w:val="1"/>
      <w:numFmt w:val="decimal"/>
      <w:lvlText w:val="%4."/>
      <w:lvlJc w:val="left"/>
      <w:pPr>
        <w:ind w:left="1020" w:hanging="360"/>
      </w:pPr>
    </w:lvl>
    <w:lvl w:ilvl="4" w:tplc="8718332E">
      <w:start w:val="1"/>
      <w:numFmt w:val="decimal"/>
      <w:lvlText w:val="%5."/>
      <w:lvlJc w:val="left"/>
      <w:pPr>
        <w:ind w:left="1020" w:hanging="360"/>
      </w:pPr>
    </w:lvl>
    <w:lvl w:ilvl="5" w:tplc="F4146594">
      <w:start w:val="1"/>
      <w:numFmt w:val="decimal"/>
      <w:lvlText w:val="%6."/>
      <w:lvlJc w:val="left"/>
      <w:pPr>
        <w:ind w:left="1020" w:hanging="360"/>
      </w:pPr>
    </w:lvl>
    <w:lvl w:ilvl="6" w:tplc="7CAAE922">
      <w:start w:val="1"/>
      <w:numFmt w:val="decimal"/>
      <w:lvlText w:val="%7."/>
      <w:lvlJc w:val="left"/>
      <w:pPr>
        <w:ind w:left="1020" w:hanging="360"/>
      </w:pPr>
    </w:lvl>
    <w:lvl w:ilvl="7" w:tplc="54EC703C">
      <w:start w:val="1"/>
      <w:numFmt w:val="decimal"/>
      <w:lvlText w:val="%8."/>
      <w:lvlJc w:val="left"/>
      <w:pPr>
        <w:ind w:left="1020" w:hanging="360"/>
      </w:pPr>
    </w:lvl>
    <w:lvl w:ilvl="8" w:tplc="38D231C4">
      <w:start w:val="1"/>
      <w:numFmt w:val="decimal"/>
      <w:lvlText w:val="%9."/>
      <w:lvlJc w:val="left"/>
      <w:pPr>
        <w:ind w:left="1020" w:hanging="360"/>
      </w:pPr>
    </w:lvl>
  </w:abstractNum>
  <w:abstractNum w:abstractNumId="7" w15:restartNumberingAfterBreak="0">
    <w:nsid w:val="5D512599"/>
    <w:multiLevelType w:val="hybridMultilevel"/>
    <w:tmpl w:val="5066BE8E"/>
    <w:lvl w:ilvl="0" w:tplc="C3763400">
      <w:start w:val="1"/>
      <w:numFmt w:val="decimal"/>
      <w:lvlText w:val="%1."/>
      <w:lvlJc w:val="left"/>
      <w:pPr>
        <w:ind w:left="1020" w:hanging="360"/>
      </w:pPr>
    </w:lvl>
    <w:lvl w:ilvl="1" w:tplc="2C5AE91C">
      <w:start w:val="1"/>
      <w:numFmt w:val="decimal"/>
      <w:lvlText w:val="%2."/>
      <w:lvlJc w:val="left"/>
      <w:pPr>
        <w:ind w:left="1020" w:hanging="360"/>
      </w:pPr>
    </w:lvl>
    <w:lvl w:ilvl="2" w:tplc="9398C524">
      <w:start w:val="1"/>
      <w:numFmt w:val="decimal"/>
      <w:lvlText w:val="%3."/>
      <w:lvlJc w:val="left"/>
      <w:pPr>
        <w:ind w:left="1020" w:hanging="360"/>
      </w:pPr>
    </w:lvl>
    <w:lvl w:ilvl="3" w:tplc="A102376E">
      <w:start w:val="1"/>
      <w:numFmt w:val="decimal"/>
      <w:lvlText w:val="%4."/>
      <w:lvlJc w:val="left"/>
      <w:pPr>
        <w:ind w:left="1020" w:hanging="360"/>
      </w:pPr>
    </w:lvl>
    <w:lvl w:ilvl="4" w:tplc="CFD014F6">
      <w:start w:val="1"/>
      <w:numFmt w:val="decimal"/>
      <w:lvlText w:val="%5."/>
      <w:lvlJc w:val="left"/>
      <w:pPr>
        <w:ind w:left="1020" w:hanging="360"/>
      </w:pPr>
    </w:lvl>
    <w:lvl w:ilvl="5" w:tplc="9A8ED412">
      <w:start w:val="1"/>
      <w:numFmt w:val="decimal"/>
      <w:lvlText w:val="%6."/>
      <w:lvlJc w:val="left"/>
      <w:pPr>
        <w:ind w:left="1020" w:hanging="360"/>
      </w:pPr>
    </w:lvl>
    <w:lvl w:ilvl="6" w:tplc="54CEF56E">
      <w:start w:val="1"/>
      <w:numFmt w:val="decimal"/>
      <w:lvlText w:val="%7."/>
      <w:lvlJc w:val="left"/>
      <w:pPr>
        <w:ind w:left="1020" w:hanging="360"/>
      </w:pPr>
    </w:lvl>
    <w:lvl w:ilvl="7" w:tplc="365E1852">
      <w:start w:val="1"/>
      <w:numFmt w:val="decimal"/>
      <w:lvlText w:val="%8."/>
      <w:lvlJc w:val="left"/>
      <w:pPr>
        <w:ind w:left="1020" w:hanging="360"/>
      </w:pPr>
    </w:lvl>
    <w:lvl w:ilvl="8" w:tplc="567A1AD0">
      <w:start w:val="1"/>
      <w:numFmt w:val="decimal"/>
      <w:lvlText w:val="%9."/>
      <w:lvlJc w:val="left"/>
      <w:pPr>
        <w:ind w:left="1020" w:hanging="360"/>
      </w:p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72D4FD4"/>
    <w:multiLevelType w:val="hybridMultilevel"/>
    <w:tmpl w:val="65AE350A"/>
    <w:lvl w:ilvl="0" w:tplc="46F6D7DE">
      <w:start w:val="1"/>
      <w:numFmt w:val="decimal"/>
      <w:lvlText w:val="%1."/>
      <w:lvlJc w:val="left"/>
      <w:pPr>
        <w:ind w:left="1020" w:hanging="360"/>
      </w:pPr>
    </w:lvl>
    <w:lvl w:ilvl="1" w:tplc="EFC2762A">
      <w:start w:val="1"/>
      <w:numFmt w:val="decimal"/>
      <w:lvlText w:val="%2."/>
      <w:lvlJc w:val="left"/>
      <w:pPr>
        <w:ind w:left="1020" w:hanging="360"/>
      </w:pPr>
    </w:lvl>
    <w:lvl w:ilvl="2" w:tplc="A31E4600">
      <w:start w:val="1"/>
      <w:numFmt w:val="decimal"/>
      <w:lvlText w:val="%3."/>
      <w:lvlJc w:val="left"/>
      <w:pPr>
        <w:ind w:left="1020" w:hanging="360"/>
      </w:pPr>
    </w:lvl>
    <w:lvl w:ilvl="3" w:tplc="CCD23266">
      <w:start w:val="1"/>
      <w:numFmt w:val="decimal"/>
      <w:lvlText w:val="%4."/>
      <w:lvlJc w:val="left"/>
      <w:pPr>
        <w:ind w:left="1020" w:hanging="360"/>
      </w:pPr>
    </w:lvl>
    <w:lvl w:ilvl="4" w:tplc="D9E82CA2">
      <w:start w:val="1"/>
      <w:numFmt w:val="decimal"/>
      <w:lvlText w:val="%5."/>
      <w:lvlJc w:val="left"/>
      <w:pPr>
        <w:ind w:left="1020" w:hanging="360"/>
      </w:pPr>
    </w:lvl>
    <w:lvl w:ilvl="5" w:tplc="904C4850">
      <w:start w:val="1"/>
      <w:numFmt w:val="decimal"/>
      <w:lvlText w:val="%6."/>
      <w:lvlJc w:val="left"/>
      <w:pPr>
        <w:ind w:left="1020" w:hanging="360"/>
      </w:pPr>
    </w:lvl>
    <w:lvl w:ilvl="6" w:tplc="91AE6456">
      <w:start w:val="1"/>
      <w:numFmt w:val="decimal"/>
      <w:lvlText w:val="%7."/>
      <w:lvlJc w:val="left"/>
      <w:pPr>
        <w:ind w:left="1020" w:hanging="360"/>
      </w:pPr>
    </w:lvl>
    <w:lvl w:ilvl="7" w:tplc="8B7446B0">
      <w:start w:val="1"/>
      <w:numFmt w:val="decimal"/>
      <w:lvlText w:val="%8."/>
      <w:lvlJc w:val="left"/>
      <w:pPr>
        <w:ind w:left="1020" w:hanging="360"/>
      </w:pPr>
    </w:lvl>
    <w:lvl w:ilvl="8" w:tplc="2EF82D68">
      <w:start w:val="1"/>
      <w:numFmt w:val="decimal"/>
      <w:lvlText w:val="%9."/>
      <w:lvlJc w:val="left"/>
      <w:pPr>
        <w:ind w:left="1020" w:hanging="360"/>
      </w:p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3"/>
  </w:num>
  <w:num w:numId="3" w16cid:durableId="971709594">
    <w:abstractNumId w:val="15"/>
  </w:num>
  <w:num w:numId="4" w16cid:durableId="1736123474">
    <w:abstractNumId w:val="1"/>
  </w:num>
  <w:num w:numId="5" w16cid:durableId="1475442967">
    <w:abstractNumId w:val="9"/>
  </w:num>
  <w:num w:numId="6" w16cid:durableId="1071393571">
    <w:abstractNumId w:val="9"/>
  </w:num>
  <w:num w:numId="7" w16cid:durableId="1413744175">
    <w:abstractNumId w:val="9"/>
  </w:num>
  <w:num w:numId="8" w16cid:durableId="1147820290">
    <w:abstractNumId w:val="9"/>
  </w:num>
  <w:num w:numId="9" w16cid:durableId="729764067">
    <w:abstractNumId w:val="9"/>
  </w:num>
  <w:num w:numId="10" w16cid:durableId="651908752">
    <w:abstractNumId w:val="9"/>
  </w:num>
  <w:num w:numId="11" w16cid:durableId="2021545621">
    <w:abstractNumId w:val="9"/>
  </w:num>
  <w:num w:numId="12" w16cid:durableId="2033334835">
    <w:abstractNumId w:val="9"/>
  </w:num>
  <w:num w:numId="13" w16cid:durableId="1354840513">
    <w:abstractNumId w:val="9"/>
  </w:num>
  <w:num w:numId="14" w16cid:durableId="2082215892">
    <w:abstractNumId w:val="4"/>
  </w:num>
  <w:num w:numId="15" w16cid:durableId="1265773267">
    <w:abstractNumId w:val="8"/>
  </w:num>
  <w:num w:numId="16" w16cid:durableId="304939696">
    <w:abstractNumId w:val="11"/>
  </w:num>
  <w:num w:numId="17" w16cid:durableId="1837302691">
    <w:abstractNumId w:val="12"/>
  </w:num>
  <w:num w:numId="18" w16cid:durableId="2140175323">
    <w:abstractNumId w:val="5"/>
  </w:num>
  <w:num w:numId="19" w16cid:durableId="731661008">
    <w:abstractNumId w:val="10"/>
  </w:num>
  <w:num w:numId="20" w16cid:durableId="1512917052">
    <w:abstractNumId w:val="2"/>
  </w:num>
  <w:num w:numId="21" w16cid:durableId="1996108995">
    <w:abstractNumId w:val="7"/>
  </w:num>
  <w:num w:numId="22" w16cid:durableId="628828347">
    <w:abstractNumId w:val="14"/>
  </w:num>
  <w:num w:numId="23" w16cid:durableId="1592349964">
    <w:abstractNumId w:val="6"/>
  </w:num>
  <w:num w:numId="24" w16cid:durableId="79822916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27E"/>
    <w:rsid w:val="00001149"/>
    <w:rsid w:val="00006711"/>
    <w:rsid w:val="000118AB"/>
    <w:rsid w:val="00060A5A"/>
    <w:rsid w:val="00064B44"/>
    <w:rsid w:val="00067FE2"/>
    <w:rsid w:val="0007682E"/>
    <w:rsid w:val="000B376C"/>
    <w:rsid w:val="000D1AEB"/>
    <w:rsid w:val="000D3E64"/>
    <w:rsid w:val="000E52B5"/>
    <w:rsid w:val="000F13C5"/>
    <w:rsid w:val="00105A36"/>
    <w:rsid w:val="001313B4"/>
    <w:rsid w:val="0014546D"/>
    <w:rsid w:val="001500D9"/>
    <w:rsid w:val="00156DB7"/>
    <w:rsid w:val="00157228"/>
    <w:rsid w:val="00160C3C"/>
    <w:rsid w:val="00176375"/>
    <w:rsid w:val="0017783C"/>
    <w:rsid w:val="0019314C"/>
    <w:rsid w:val="001A1C7C"/>
    <w:rsid w:val="001B0E85"/>
    <w:rsid w:val="001D247D"/>
    <w:rsid w:val="001F2019"/>
    <w:rsid w:val="001F38F0"/>
    <w:rsid w:val="00216D2D"/>
    <w:rsid w:val="00237430"/>
    <w:rsid w:val="00256539"/>
    <w:rsid w:val="0026194B"/>
    <w:rsid w:val="0026307D"/>
    <w:rsid w:val="00270A06"/>
    <w:rsid w:val="002751B0"/>
    <w:rsid w:val="00276A99"/>
    <w:rsid w:val="00286AD9"/>
    <w:rsid w:val="002966F3"/>
    <w:rsid w:val="002A0C72"/>
    <w:rsid w:val="002B69F3"/>
    <w:rsid w:val="002B763A"/>
    <w:rsid w:val="002D382A"/>
    <w:rsid w:val="002E08E3"/>
    <w:rsid w:val="002F1EDD"/>
    <w:rsid w:val="002F65FB"/>
    <w:rsid w:val="003013F2"/>
    <w:rsid w:val="0030232A"/>
    <w:rsid w:val="0030694A"/>
    <w:rsid w:val="003069F4"/>
    <w:rsid w:val="00315ECA"/>
    <w:rsid w:val="00360920"/>
    <w:rsid w:val="003623D4"/>
    <w:rsid w:val="00372ADD"/>
    <w:rsid w:val="00384709"/>
    <w:rsid w:val="00386C35"/>
    <w:rsid w:val="003A3D77"/>
    <w:rsid w:val="003B5AED"/>
    <w:rsid w:val="003C6B7B"/>
    <w:rsid w:val="003D6C04"/>
    <w:rsid w:val="003E1CF9"/>
    <w:rsid w:val="003F2B51"/>
    <w:rsid w:val="00406A59"/>
    <w:rsid w:val="00411AA6"/>
    <w:rsid w:val="004135BD"/>
    <w:rsid w:val="004276E9"/>
    <w:rsid w:val="004302A4"/>
    <w:rsid w:val="004463BA"/>
    <w:rsid w:val="004535D9"/>
    <w:rsid w:val="00454129"/>
    <w:rsid w:val="00471BFA"/>
    <w:rsid w:val="004822D4"/>
    <w:rsid w:val="0049290B"/>
    <w:rsid w:val="004A4451"/>
    <w:rsid w:val="004D3958"/>
    <w:rsid w:val="004F1175"/>
    <w:rsid w:val="005008DF"/>
    <w:rsid w:val="005045D0"/>
    <w:rsid w:val="00534C6C"/>
    <w:rsid w:val="00536D52"/>
    <w:rsid w:val="00540D20"/>
    <w:rsid w:val="00555554"/>
    <w:rsid w:val="00567BF4"/>
    <w:rsid w:val="005841C0"/>
    <w:rsid w:val="00587826"/>
    <w:rsid w:val="0059260F"/>
    <w:rsid w:val="005B1B30"/>
    <w:rsid w:val="005C7DB7"/>
    <w:rsid w:val="005D24CF"/>
    <w:rsid w:val="005E5074"/>
    <w:rsid w:val="00612E4F"/>
    <w:rsid w:val="00613501"/>
    <w:rsid w:val="00615757"/>
    <w:rsid w:val="00615D5E"/>
    <w:rsid w:val="00617C43"/>
    <w:rsid w:val="00622E99"/>
    <w:rsid w:val="00625E5D"/>
    <w:rsid w:val="0065608F"/>
    <w:rsid w:val="00657C61"/>
    <w:rsid w:val="0066370F"/>
    <w:rsid w:val="0067105D"/>
    <w:rsid w:val="00686847"/>
    <w:rsid w:val="006A0784"/>
    <w:rsid w:val="006A5CB9"/>
    <w:rsid w:val="006A6556"/>
    <w:rsid w:val="006A697B"/>
    <w:rsid w:val="006B4DDE"/>
    <w:rsid w:val="006E4597"/>
    <w:rsid w:val="007010AF"/>
    <w:rsid w:val="007416E6"/>
    <w:rsid w:val="00743968"/>
    <w:rsid w:val="0074562A"/>
    <w:rsid w:val="00756291"/>
    <w:rsid w:val="00761A4E"/>
    <w:rsid w:val="00785415"/>
    <w:rsid w:val="00786294"/>
    <w:rsid w:val="00791CB9"/>
    <w:rsid w:val="00793130"/>
    <w:rsid w:val="00797DEE"/>
    <w:rsid w:val="007A1BE1"/>
    <w:rsid w:val="007A22CF"/>
    <w:rsid w:val="007A2718"/>
    <w:rsid w:val="007B3233"/>
    <w:rsid w:val="007B5A42"/>
    <w:rsid w:val="007B6137"/>
    <w:rsid w:val="007C199B"/>
    <w:rsid w:val="007C3FCA"/>
    <w:rsid w:val="007D3073"/>
    <w:rsid w:val="007D64B9"/>
    <w:rsid w:val="007D72D4"/>
    <w:rsid w:val="007E0452"/>
    <w:rsid w:val="00805232"/>
    <w:rsid w:val="008070C0"/>
    <w:rsid w:val="00811C12"/>
    <w:rsid w:val="0081259F"/>
    <w:rsid w:val="00845778"/>
    <w:rsid w:val="0085006F"/>
    <w:rsid w:val="00887E28"/>
    <w:rsid w:val="00891BB6"/>
    <w:rsid w:val="008A381C"/>
    <w:rsid w:val="008A5DCC"/>
    <w:rsid w:val="008A73A0"/>
    <w:rsid w:val="008D5C3A"/>
    <w:rsid w:val="008E1B62"/>
    <w:rsid w:val="008E2870"/>
    <w:rsid w:val="008E6DA2"/>
    <w:rsid w:val="008F6DD5"/>
    <w:rsid w:val="009023F9"/>
    <w:rsid w:val="00907B1E"/>
    <w:rsid w:val="009339BF"/>
    <w:rsid w:val="00936622"/>
    <w:rsid w:val="00943AFD"/>
    <w:rsid w:val="0095174B"/>
    <w:rsid w:val="00955B7B"/>
    <w:rsid w:val="00963A51"/>
    <w:rsid w:val="00983B6E"/>
    <w:rsid w:val="009936F8"/>
    <w:rsid w:val="009A3772"/>
    <w:rsid w:val="009A6FE4"/>
    <w:rsid w:val="009D17F0"/>
    <w:rsid w:val="009F10D2"/>
    <w:rsid w:val="00A00E6D"/>
    <w:rsid w:val="00A1436E"/>
    <w:rsid w:val="00A20BFF"/>
    <w:rsid w:val="00A42796"/>
    <w:rsid w:val="00A451FA"/>
    <w:rsid w:val="00A5311D"/>
    <w:rsid w:val="00A81D03"/>
    <w:rsid w:val="00AA2A9B"/>
    <w:rsid w:val="00AD0F37"/>
    <w:rsid w:val="00AD3B58"/>
    <w:rsid w:val="00AF0C2D"/>
    <w:rsid w:val="00AF56C6"/>
    <w:rsid w:val="00AF7CB2"/>
    <w:rsid w:val="00B015EF"/>
    <w:rsid w:val="00B032E8"/>
    <w:rsid w:val="00B1547C"/>
    <w:rsid w:val="00B3337A"/>
    <w:rsid w:val="00B43442"/>
    <w:rsid w:val="00B504FF"/>
    <w:rsid w:val="00B57F96"/>
    <w:rsid w:val="00B67892"/>
    <w:rsid w:val="00B9760F"/>
    <w:rsid w:val="00BA4D33"/>
    <w:rsid w:val="00BC2D06"/>
    <w:rsid w:val="00BF4C8F"/>
    <w:rsid w:val="00C44580"/>
    <w:rsid w:val="00C603D4"/>
    <w:rsid w:val="00C744EB"/>
    <w:rsid w:val="00C90702"/>
    <w:rsid w:val="00C917FF"/>
    <w:rsid w:val="00C9766A"/>
    <w:rsid w:val="00CB2CCC"/>
    <w:rsid w:val="00CB4D8B"/>
    <w:rsid w:val="00CC4F39"/>
    <w:rsid w:val="00CD544C"/>
    <w:rsid w:val="00CF4256"/>
    <w:rsid w:val="00D04FE8"/>
    <w:rsid w:val="00D176CF"/>
    <w:rsid w:val="00D17AD5"/>
    <w:rsid w:val="00D271E3"/>
    <w:rsid w:val="00D30268"/>
    <w:rsid w:val="00D47A80"/>
    <w:rsid w:val="00D84557"/>
    <w:rsid w:val="00D85807"/>
    <w:rsid w:val="00D87349"/>
    <w:rsid w:val="00D91EE9"/>
    <w:rsid w:val="00D9411D"/>
    <w:rsid w:val="00D9627A"/>
    <w:rsid w:val="00D97220"/>
    <w:rsid w:val="00DD6B6F"/>
    <w:rsid w:val="00DF77F2"/>
    <w:rsid w:val="00E01A9A"/>
    <w:rsid w:val="00E14D47"/>
    <w:rsid w:val="00E15718"/>
    <w:rsid w:val="00E1641C"/>
    <w:rsid w:val="00E20AF9"/>
    <w:rsid w:val="00E21C45"/>
    <w:rsid w:val="00E26708"/>
    <w:rsid w:val="00E34958"/>
    <w:rsid w:val="00E36486"/>
    <w:rsid w:val="00E37AB0"/>
    <w:rsid w:val="00E71C39"/>
    <w:rsid w:val="00E9385A"/>
    <w:rsid w:val="00EA56E6"/>
    <w:rsid w:val="00EA694D"/>
    <w:rsid w:val="00EA7786"/>
    <w:rsid w:val="00EC335F"/>
    <w:rsid w:val="00EC48FB"/>
    <w:rsid w:val="00ED3965"/>
    <w:rsid w:val="00EF232A"/>
    <w:rsid w:val="00F00BEF"/>
    <w:rsid w:val="00F0594D"/>
    <w:rsid w:val="00F05A69"/>
    <w:rsid w:val="00F26557"/>
    <w:rsid w:val="00F43FFD"/>
    <w:rsid w:val="00F44236"/>
    <w:rsid w:val="00F52517"/>
    <w:rsid w:val="00FA57B2"/>
    <w:rsid w:val="00FB509B"/>
    <w:rsid w:val="00FC3D4B"/>
    <w:rsid w:val="00FC6312"/>
    <w:rsid w:val="00FE36E3"/>
    <w:rsid w:val="00FE5CF1"/>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D9411D"/>
    <w:rPr>
      <w:b/>
      <w:sz w:val="24"/>
    </w:rPr>
  </w:style>
  <w:style w:type="character" w:customStyle="1" w:styleId="InstructionsChar">
    <w:name w:val="Instructions Char"/>
    <w:link w:val="Instructions"/>
    <w:rsid w:val="00D9411D"/>
    <w:rPr>
      <w:b/>
      <w:i/>
      <w:iCs/>
      <w:sz w:val="24"/>
      <w:szCs w:val="24"/>
    </w:rPr>
  </w:style>
  <w:style w:type="character" w:customStyle="1" w:styleId="BodyTextNumberedChar1">
    <w:name w:val="Body Text Numbered Char1"/>
    <w:link w:val="BodyTextNumbered"/>
    <w:rsid w:val="003F2B51"/>
    <w:rPr>
      <w:iCs/>
      <w:sz w:val="24"/>
    </w:rPr>
  </w:style>
  <w:style w:type="paragraph" w:customStyle="1" w:styleId="BodyTextNumbered">
    <w:name w:val="Body Text Numbered"/>
    <w:basedOn w:val="BodyText"/>
    <w:link w:val="BodyTextNumberedChar1"/>
    <w:rsid w:val="003F2B51"/>
    <w:pPr>
      <w:ind w:left="720" w:hanging="720"/>
    </w:pPr>
    <w:rPr>
      <w:iCs/>
      <w:szCs w:val="20"/>
    </w:rPr>
  </w:style>
  <w:style w:type="character" w:customStyle="1" w:styleId="H3Char">
    <w:name w:val="H3 Char"/>
    <w:link w:val="H3"/>
    <w:rsid w:val="003F2B51"/>
    <w:rPr>
      <w:b/>
      <w:bCs/>
      <w:i/>
      <w:sz w:val="24"/>
    </w:rPr>
  </w:style>
  <w:style w:type="character" w:customStyle="1" w:styleId="H4Char">
    <w:name w:val="H4 Char"/>
    <w:link w:val="H4"/>
    <w:rsid w:val="003F2B51"/>
    <w:rPr>
      <w:b/>
      <w:bCs/>
      <w:snapToGrid w:val="0"/>
      <w:sz w:val="24"/>
    </w:rPr>
  </w:style>
  <w:style w:type="character" w:customStyle="1" w:styleId="FooterChar">
    <w:name w:val="Footer Char"/>
    <w:link w:val="Footer"/>
    <w:uiPriority w:val="99"/>
    <w:rsid w:val="002751B0"/>
    <w:rPr>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2751B0"/>
    <w:rPr>
      <w:sz w:val="24"/>
      <w:szCs w:val="24"/>
    </w:rPr>
  </w:style>
  <w:style w:type="table" w:customStyle="1" w:styleId="TableGrid1">
    <w:name w:val="Table Grid1"/>
    <w:basedOn w:val="TableNormal"/>
    <w:next w:val="TableGrid"/>
    <w:rsid w:val="006157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314" TargetMode="External"/><Relationship Id="rId13" Type="http://schemas.openxmlformats.org/officeDocument/2006/relationships/image" Target="media/image2.w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5" Type="http://schemas.openxmlformats.org/officeDocument/2006/relationships/webSettings" Target="webSettings.xml"/><Relationship Id="rId15" Type="http://schemas.openxmlformats.org/officeDocument/2006/relationships/hyperlink" Target="mailto:jordan.troublefield@ercot.com" TargetMode="External"/><Relationship Id="rId23" Type="http://schemas.openxmlformats.org/officeDocument/2006/relationships/theme" Target="theme/theme1.xml"/><Relationship Id="rId10" Type="http://schemas.openxmlformats.org/officeDocument/2006/relationships/hyperlink" Target="https://www.ercot.com/files/docs/2023/08/25/ERCOT-Strategic-Plan-2024-2028.pdf"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jordan.troublefield@ercot.com"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1848</Words>
  <Characters>10927</Characters>
  <Application>Microsoft Office Word</Application>
  <DocSecurity>0</DocSecurity>
  <Lines>254</Lines>
  <Paragraphs>125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12650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6</cp:revision>
  <cp:lastPrinted>2013-11-15T22:11:00Z</cp:lastPrinted>
  <dcterms:created xsi:type="dcterms:W3CDTF">2025-12-16T22:39:00Z</dcterms:created>
  <dcterms:modified xsi:type="dcterms:W3CDTF">2025-12-16T22:43:00Z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