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682C46D5" w14:textId="77777777" w:rsidTr="009F2A00">
        <w:tc>
          <w:tcPr>
            <w:tcW w:w="1620" w:type="dxa"/>
            <w:tcBorders>
              <w:bottom w:val="single" w:sz="4" w:space="0" w:color="auto"/>
            </w:tcBorders>
            <w:shd w:val="clear" w:color="auto" w:fill="FFFFFF"/>
            <w:vAlign w:val="center"/>
          </w:tcPr>
          <w:p w14:paraId="264FBCD3"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5C0BA8B1" w14:textId="0680C011" w:rsidR="00067FE2" w:rsidRDefault="00C77C58" w:rsidP="00880BD2">
            <w:pPr>
              <w:pStyle w:val="Header"/>
              <w:jc w:val="center"/>
            </w:pPr>
            <w:hyperlink r:id="rId8" w:history="1">
              <w:r w:rsidRPr="00C77C58">
                <w:rPr>
                  <w:rStyle w:val="Hyperlink"/>
                </w:rPr>
                <w:t>045</w:t>
              </w:r>
            </w:hyperlink>
          </w:p>
        </w:tc>
        <w:tc>
          <w:tcPr>
            <w:tcW w:w="1170" w:type="dxa"/>
            <w:tcBorders>
              <w:bottom w:val="single" w:sz="4" w:space="0" w:color="auto"/>
            </w:tcBorders>
            <w:shd w:val="clear" w:color="auto" w:fill="FFFFFF"/>
            <w:vAlign w:val="center"/>
          </w:tcPr>
          <w:p w14:paraId="4653776D"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0B19645F" w14:textId="281F0903" w:rsidR="00067FE2" w:rsidRDefault="00787291" w:rsidP="00880BD2">
            <w:pPr>
              <w:pStyle w:val="Header"/>
              <w:spacing w:before="120" w:after="120"/>
            </w:pPr>
            <w:r>
              <w:t>Related to NPRR</w:t>
            </w:r>
            <w:r w:rsidR="002570AC">
              <w:t>1306</w:t>
            </w:r>
            <w:r>
              <w:t xml:space="preserve">, </w:t>
            </w:r>
            <w:r w:rsidR="00346F4D" w:rsidRPr="00346F4D">
              <w:t>Removal of Digital Certificate References for Market Participants with ERCOT MIS Access</w:t>
            </w:r>
          </w:p>
        </w:tc>
      </w:tr>
      <w:tr w:rsidR="00067FE2" w:rsidRPr="00E01925" w14:paraId="57031F3F" w14:textId="77777777" w:rsidTr="00BC2D06">
        <w:trPr>
          <w:trHeight w:val="518"/>
        </w:trPr>
        <w:tc>
          <w:tcPr>
            <w:tcW w:w="2880" w:type="dxa"/>
            <w:gridSpan w:val="2"/>
            <w:shd w:val="clear" w:color="auto" w:fill="FFFFFF"/>
            <w:vAlign w:val="center"/>
          </w:tcPr>
          <w:p w14:paraId="05A64DAC"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7FE6F5D" w14:textId="7EED4031" w:rsidR="00067FE2" w:rsidRPr="00E01925" w:rsidRDefault="00304CAC" w:rsidP="00F44236">
            <w:pPr>
              <w:pStyle w:val="NormalArial"/>
            </w:pPr>
            <w:r>
              <w:t xml:space="preserve">October </w:t>
            </w:r>
            <w:r w:rsidR="00346F4D">
              <w:t>28</w:t>
            </w:r>
            <w:r w:rsidR="00787291">
              <w:t>, 2025</w:t>
            </w:r>
          </w:p>
        </w:tc>
      </w:tr>
      <w:tr w:rsidR="00067FE2" w14:paraId="02E8C1D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DD29346" w14:textId="77777777" w:rsidR="00067FE2" w:rsidRDefault="00067FE2" w:rsidP="00F44236">
            <w:pPr>
              <w:pStyle w:val="NormalArial"/>
            </w:pPr>
          </w:p>
        </w:tc>
        <w:tc>
          <w:tcPr>
            <w:tcW w:w="7560" w:type="dxa"/>
            <w:gridSpan w:val="2"/>
            <w:tcBorders>
              <w:top w:val="nil"/>
              <w:left w:val="nil"/>
              <w:bottom w:val="nil"/>
              <w:right w:val="nil"/>
            </w:tcBorders>
            <w:vAlign w:val="center"/>
          </w:tcPr>
          <w:p w14:paraId="0268A0AD" w14:textId="77777777" w:rsidR="00067FE2" w:rsidRDefault="00067FE2" w:rsidP="00F44236">
            <w:pPr>
              <w:pStyle w:val="NormalArial"/>
            </w:pPr>
          </w:p>
        </w:tc>
      </w:tr>
      <w:tr w:rsidR="009D17F0" w14:paraId="68CB6391"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6607F3E"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2EFE31DB" w14:textId="771E7480" w:rsidR="009D17F0" w:rsidRPr="00FB509B" w:rsidRDefault="0066370F" w:rsidP="00F44236">
            <w:pPr>
              <w:pStyle w:val="NormalArial"/>
            </w:pPr>
            <w:r w:rsidRPr="00FB509B">
              <w:t>Normal</w:t>
            </w:r>
          </w:p>
        </w:tc>
      </w:tr>
      <w:tr w:rsidR="009D17F0" w14:paraId="47692D39"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DB796AD" w14:textId="77777777" w:rsidR="009D17F0" w:rsidRDefault="009F2A00" w:rsidP="00880BD2">
            <w:pPr>
              <w:pStyle w:val="Header"/>
              <w:spacing w:before="120" w:after="120"/>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43990030" w14:textId="006AC49F" w:rsidR="00616765" w:rsidRDefault="00212B01" w:rsidP="00F44236">
            <w:pPr>
              <w:pStyle w:val="NormalArial"/>
            </w:pPr>
            <w:r>
              <w:t xml:space="preserve">12.2, </w:t>
            </w:r>
            <w:r w:rsidR="00616765" w:rsidRPr="00616765">
              <w:t>Verifiable Cost Appeal Process and Timeline</w:t>
            </w:r>
          </w:p>
          <w:p w14:paraId="671C655A" w14:textId="273ED239" w:rsidR="009D17F0" w:rsidRPr="00FB509B" w:rsidRDefault="00212B01" w:rsidP="00F44236">
            <w:pPr>
              <w:pStyle w:val="NormalArial"/>
            </w:pPr>
            <w:r>
              <w:t>Appendix 12</w:t>
            </w:r>
            <w:r w:rsidR="00616765">
              <w:t>, Standard Affidavits</w:t>
            </w:r>
            <w:r>
              <w:t xml:space="preserve"> </w:t>
            </w:r>
          </w:p>
        </w:tc>
      </w:tr>
      <w:tr w:rsidR="00C9766A" w14:paraId="65F9FF44" w14:textId="77777777" w:rsidTr="00BC2D06">
        <w:trPr>
          <w:trHeight w:val="518"/>
        </w:trPr>
        <w:tc>
          <w:tcPr>
            <w:tcW w:w="2880" w:type="dxa"/>
            <w:gridSpan w:val="2"/>
            <w:tcBorders>
              <w:bottom w:val="single" w:sz="4" w:space="0" w:color="auto"/>
            </w:tcBorders>
            <w:shd w:val="clear" w:color="auto" w:fill="FFFFFF"/>
            <w:vAlign w:val="center"/>
          </w:tcPr>
          <w:p w14:paraId="28F8C364"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03A3D84" w14:textId="757E0A61" w:rsidR="00D73A72" w:rsidRDefault="00D73A72" w:rsidP="00616765">
            <w:pPr>
              <w:pStyle w:val="NormalArial"/>
              <w:spacing w:before="120" w:after="120"/>
            </w:pPr>
            <w:r>
              <w:t xml:space="preserve">Commercial Operations Market Guide Revision Request (COPMGRR) </w:t>
            </w:r>
            <w:r w:rsidR="002570AC">
              <w:t>052</w:t>
            </w:r>
            <w:r>
              <w:t>, Related to NPRR</w:t>
            </w:r>
            <w:r w:rsidR="002570AC">
              <w:t>1306</w:t>
            </w:r>
            <w:r>
              <w:t xml:space="preserve">, </w:t>
            </w:r>
            <w:r w:rsidR="00346F4D" w:rsidRPr="00346F4D">
              <w:t>Removal of Digital Certificate References for Market Participants with ERCOT MIS Access</w:t>
            </w:r>
          </w:p>
          <w:p w14:paraId="7B5E89A0" w14:textId="1CB76769" w:rsidR="00616765" w:rsidRDefault="00616765" w:rsidP="00616765">
            <w:pPr>
              <w:pStyle w:val="NormalArial"/>
              <w:spacing w:before="120" w:after="120"/>
            </w:pPr>
            <w:r>
              <w:t xml:space="preserve">Nodal Protocol Revision Request (NPRR) </w:t>
            </w:r>
            <w:r w:rsidR="002570AC">
              <w:t>1306</w:t>
            </w:r>
            <w:r>
              <w:t xml:space="preserve">, </w:t>
            </w:r>
            <w:r w:rsidR="00346F4D" w:rsidRPr="00346F4D">
              <w:t>Removal of Digital Certificate References for Market Participants with ERCOT MIS Access</w:t>
            </w:r>
          </w:p>
          <w:p w14:paraId="6A6CAB71" w14:textId="3A9AEA9D" w:rsidR="00616765" w:rsidRPr="00FB509B" w:rsidRDefault="00616765" w:rsidP="00616765">
            <w:pPr>
              <w:pStyle w:val="NormalArial"/>
              <w:spacing w:before="120" w:after="120"/>
            </w:pPr>
            <w:r>
              <w:t xml:space="preserve">Retail Market Guide Revision Request (RMGRR) </w:t>
            </w:r>
            <w:r w:rsidR="002570AC">
              <w:t>184</w:t>
            </w:r>
            <w:r>
              <w:t>, Related to NPRR</w:t>
            </w:r>
            <w:r w:rsidR="002570AC">
              <w:t>1306</w:t>
            </w:r>
            <w:r>
              <w:t xml:space="preserve">, </w:t>
            </w:r>
            <w:r w:rsidR="00346F4D" w:rsidRPr="00346F4D">
              <w:t>Removal of Digital Certificate References for Market Participants with ERCOT MIS Access</w:t>
            </w:r>
          </w:p>
        </w:tc>
      </w:tr>
      <w:tr w:rsidR="009D17F0" w14:paraId="6726A250" w14:textId="77777777" w:rsidTr="00BC2D06">
        <w:trPr>
          <w:trHeight w:val="518"/>
        </w:trPr>
        <w:tc>
          <w:tcPr>
            <w:tcW w:w="2880" w:type="dxa"/>
            <w:gridSpan w:val="2"/>
            <w:tcBorders>
              <w:bottom w:val="single" w:sz="4" w:space="0" w:color="auto"/>
            </w:tcBorders>
            <w:shd w:val="clear" w:color="auto" w:fill="FFFFFF"/>
            <w:vAlign w:val="center"/>
          </w:tcPr>
          <w:p w14:paraId="42C2BF27"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42C00C7" w14:textId="4B65A8E3" w:rsidR="009D17F0" w:rsidRPr="00FB509B" w:rsidRDefault="00616765" w:rsidP="00880BD2">
            <w:pPr>
              <w:pStyle w:val="NormalArial"/>
              <w:spacing w:before="120" w:after="120"/>
            </w:pPr>
            <w:r>
              <w:t xml:space="preserve">This </w:t>
            </w:r>
            <w:r w:rsidR="00D73A72">
              <w:t>Verified Cost Manual Revision Request (VCMRR)</w:t>
            </w:r>
            <w:r>
              <w:t xml:space="preserve"> replaces the concept of “Digital Certificates” throughout the </w:t>
            </w:r>
            <w:r w:rsidR="00D73A72">
              <w:t>Verified Cost Manual</w:t>
            </w:r>
            <w:r>
              <w:t xml:space="preserve"> with a new concept where individuals affiliated with a Market Participant can be granted certain restricted access by each individual Market Participant’s </w:t>
            </w:r>
            <w:r w:rsidRPr="31D1002F">
              <w:t xml:space="preserve">User Security Administrator (USA).  </w:t>
            </w:r>
          </w:p>
        </w:tc>
      </w:tr>
      <w:tr w:rsidR="009D17F0" w14:paraId="39B0EF00" w14:textId="77777777" w:rsidTr="00625E5D">
        <w:trPr>
          <w:trHeight w:val="518"/>
        </w:trPr>
        <w:tc>
          <w:tcPr>
            <w:tcW w:w="2880" w:type="dxa"/>
            <w:gridSpan w:val="2"/>
            <w:shd w:val="clear" w:color="auto" w:fill="FFFFFF"/>
            <w:vAlign w:val="center"/>
          </w:tcPr>
          <w:p w14:paraId="502DD6F7" w14:textId="77777777" w:rsidR="009D17F0" w:rsidRDefault="009D17F0" w:rsidP="00F44236">
            <w:pPr>
              <w:pStyle w:val="Header"/>
            </w:pPr>
            <w:r>
              <w:t>Reason for Revision</w:t>
            </w:r>
          </w:p>
        </w:tc>
        <w:tc>
          <w:tcPr>
            <w:tcW w:w="7560" w:type="dxa"/>
            <w:gridSpan w:val="2"/>
            <w:vAlign w:val="center"/>
          </w:tcPr>
          <w:p w14:paraId="1E7A53BF" w14:textId="6A16699B" w:rsidR="00930C49" w:rsidRDefault="00000000" w:rsidP="00930C49">
            <w:pPr>
              <w:pStyle w:val="NormalArial"/>
              <w:tabs>
                <w:tab w:val="left" w:pos="432"/>
              </w:tabs>
              <w:spacing w:before="120"/>
              <w:ind w:left="432" w:hanging="432"/>
              <w:rPr>
                <w:rFonts w:cs="Arial"/>
                <w:color w:val="000000"/>
              </w:rPr>
            </w:pPr>
            <w:r>
              <w:pict w14:anchorId="74AF25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930C49" w:rsidRPr="006629C8">
              <w:t xml:space="preserve">  </w:t>
            </w:r>
            <w:hyperlink r:id="rId10" w:history="1">
              <w:r w:rsidR="00930C49" w:rsidRPr="00BD53C5">
                <w:rPr>
                  <w:rStyle w:val="Hyperlink"/>
                  <w:rFonts w:cs="Arial"/>
                </w:rPr>
                <w:t>Strategic Plan</w:t>
              </w:r>
            </w:hyperlink>
            <w:r w:rsidR="00930C49">
              <w:rPr>
                <w:rFonts w:cs="Arial"/>
                <w:color w:val="000000"/>
              </w:rPr>
              <w:t xml:space="preserve"> Objective 1 – </w:t>
            </w:r>
            <w:r w:rsidR="00930C49" w:rsidRPr="00BD53C5">
              <w:rPr>
                <w:rFonts w:cs="Arial"/>
                <w:color w:val="000000"/>
              </w:rPr>
              <w:t>Be an industry leader for grid reliability and resilience</w:t>
            </w:r>
          </w:p>
          <w:p w14:paraId="55EB7FDB" w14:textId="7D2C1485" w:rsidR="00930C49" w:rsidRPr="00BD53C5" w:rsidRDefault="00000000" w:rsidP="00930C49">
            <w:pPr>
              <w:pStyle w:val="NormalArial"/>
              <w:tabs>
                <w:tab w:val="left" w:pos="432"/>
              </w:tabs>
              <w:spacing w:before="120"/>
              <w:ind w:left="432" w:hanging="432"/>
              <w:rPr>
                <w:rFonts w:cs="Arial"/>
                <w:color w:val="000000"/>
              </w:rPr>
            </w:pPr>
            <w:r>
              <w:pict w14:anchorId="7E337B1B">
                <v:shape id="_x0000_i1026" type="#_x0000_t75" style="width:15.6pt;height:15pt">
                  <v:imagedata r:id="rId9" o:title=""/>
                </v:shape>
              </w:pict>
            </w:r>
            <w:r w:rsidR="00930C49" w:rsidRPr="00CD242D">
              <w:t xml:space="preserve">  </w:t>
            </w:r>
            <w:hyperlink r:id="rId11" w:history="1">
              <w:r w:rsidR="00930C49" w:rsidRPr="00BD53C5">
                <w:rPr>
                  <w:rStyle w:val="Hyperlink"/>
                  <w:rFonts w:cs="Arial"/>
                </w:rPr>
                <w:t>Strategic Plan</w:t>
              </w:r>
            </w:hyperlink>
            <w:r w:rsidR="00930C49">
              <w:rPr>
                <w:rFonts w:cs="Arial"/>
                <w:color w:val="000000"/>
              </w:rPr>
              <w:t xml:space="preserve"> Objective 2 - </w:t>
            </w:r>
            <w:r w:rsidR="00930C49" w:rsidRPr="00BD53C5">
              <w:rPr>
                <w:rFonts w:cs="Arial"/>
                <w:color w:val="000000"/>
              </w:rPr>
              <w:t>Enhance the ERCOT region’s economic competitiveness</w:t>
            </w:r>
            <w:r w:rsidR="00930C49">
              <w:rPr>
                <w:rFonts w:cs="Arial"/>
                <w:color w:val="000000"/>
              </w:rPr>
              <w:t xml:space="preserve"> </w:t>
            </w:r>
            <w:r w:rsidR="00930C49" w:rsidRPr="00BD53C5">
              <w:rPr>
                <w:rFonts w:cs="Arial"/>
                <w:color w:val="000000"/>
              </w:rPr>
              <w:t>with respect to trends in wholesale power rates and retail</w:t>
            </w:r>
            <w:r w:rsidR="00930C49">
              <w:rPr>
                <w:rFonts w:cs="Arial"/>
                <w:color w:val="000000"/>
              </w:rPr>
              <w:t xml:space="preserve"> </w:t>
            </w:r>
            <w:r w:rsidR="00930C49" w:rsidRPr="00BD53C5">
              <w:rPr>
                <w:rFonts w:cs="Arial"/>
                <w:color w:val="000000"/>
              </w:rPr>
              <w:t>electricity prices to consumers</w:t>
            </w:r>
          </w:p>
          <w:p w14:paraId="4694DA9C" w14:textId="55EA8A2C" w:rsidR="00930C49" w:rsidRPr="00BD53C5" w:rsidRDefault="00000000" w:rsidP="00930C49">
            <w:pPr>
              <w:pStyle w:val="NormalArial"/>
              <w:spacing w:before="120"/>
              <w:ind w:left="432" w:hanging="432"/>
              <w:rPr>
                <w:rFonts w:cs="Arial"/>
                <w:color w:val="000000"/>
              </w:rPr>
            </w:pPr>
            <w:r>
              <w:pict w14:anchorId="1806A9A1">
                <v:shape id="_x0000_i1027" type="#_x0000_t75" style="width:15.6pt;height:15pt">
                  <v:imagedata r:id="rId9" o:title=""/>
                </v:shape>
              </w:pict>
            </w:r>
            <w:r w:rsidR="00930C49" w:rsidRPr="006629C8">
              <w:t xml:space="preserve">  </w:t>
            </w:r>
            <w:hyperlink r:id="rId12" w:history="1">
              <w:r w:rsidR="00930C49" w:rsidRPr="00BD53C5">
                <w:rPr>
                  <w:rStyle w:val="Hyperlink"/>
                  <w:rFonts w:cs="Arial"/>
                </w:rPr>
                <w:t>Strategic Plan</w:t>
              </w:r>
            </w:hyperlink>
            <w:r w:rsidR="00930C49">
              <w:rPr>
                <w:rFonts w:cs="Arial"/>
                <w:color w:val="000000"/>
              </w:rPr>
              <w:t xml:space="preserve"> Objective 3 - </w:t>
            </w:r>
            <w:r w:rsidR="00930C49" w:rsidRPr="00BD53C5">
              <w:rPr>
                <w:rFonts w:cs="Arial"/>
                <w:color w:val="000000"/>
              </w:rPr>
              <w:t>Advance ERCOT, Inc. as an</w:t>
            </w:r>
            <w:r w:rsidR="00930C49">
              <w:rPr>
                <w:rFonts w:cs="Arial"/>
                <w:color w:val="000000"/>
              </w:rPr>
              <w:t xml:space="preserve"> </w:t>
            </w:r>
            <w:r w:rsidR="00930C49" w:rsidRPr="00BD53C5">
              <w:rPr>
                <w:rFonts w:cs="Arial"/>
                <w:color w:val="000000"/>
              </w:rPr>
              <w:t>independent leading</w:t>
            </w:r>
            <w:r w:rsidR="00930C49">
              <w:rPr>
                <w:rFonts w:cs="Arial"/>
                <w:color w:val="000000"/>
              </w:rPr>
              <w:t xml:space="preserve"> </w:t>
            </w:r>
            <w:r w:rsidR="00930C49" w:rsidRPr="00BD53C5">
              <w:rPr>
                <w:rFonts w:cs="Arial"/>
                <w:color w:val="000000"/>
              </w:rPr>
              <w:t>industry expert and an employer of choice by fostering</w:t>
            </w:r>
            <w:r w:rsidR="00930C49">
              <w:rPr>
                <w:rFonts w:cs="Arial"/>
                <w:color w:val="000000"/>
              </w:rPr>
              <w:t xml:space="preserve"> </w:t>
            </w:r>
            <w:r w:rsidR="00930C49" w:rsidRPr="00BD53C5">
              <w:rPr>
                <w:rFonts w:cs="Arial"/>
                <w:color w:val="000000"/>
              </w:rPr>
              <w:t>innovation, investing in our people, and emphasizing the</w:t>
            </w:r>
            <w:r w:rsidR="00930C49">
              <w:rPr>
                <w:rFonts w:cs="Arial"/>
                <w:color w:val="000000"/>
              </w:rPr>
              <w:t xml:space="preserve"> </w:t>
            </w:r>
            <w:r w:rsidR="00930C49" w:rsidRPr="00BD53C5">
              <w:rPr>
                <w:rFonts w:cs="Arial"/>
                <w:color w:val="000000"/>
              </w:rPr>
              <w:t>importance of our mission</w:t>
            </w:r>
          </w:p>
          <w:p w14:paraId="57937BA5" w14:textId="5DC59231" w:rsidR="00930C49" w:rsidRDefault="00000000" w:rsidP="00930C49">
            <w:pPr>
              <w:pStyle w:val="NormalArial"/>
              <w:spacing w:before="120"/>
              <w:rPr>
                <w:iCs/>
                <w:kern w:val="24"/>
              </w:rPr>
            </w:pPr>
            <w:r>
              <w:pict w14:anchorId="5B246434">
                <v:shape id="_x0000_i1028" type="#_x0000_t75" style="width:15.6pt;height:15pt">
                  <v:imagedata r:id="rId13" o:title=""/>
                </v:shape>
              </w:pict>
            </w:r>
            <w:r w:rsidR="00D73A72" w:rsidRPr="006629C8">
              <w:t xml:space="preserve">  </w:t>
            </w:r>
            <w:r w:rsidR="00D73A72" w:rsidRPr="00344591">
              <w:rPr>
                <w:iCs/>
                <w:kern w:val="24"/>
              </w:rPr>
              <w:t>General system and/or process improvement(s)</w:t>
            </w:r>
          </w:p>
          <w:p w14:paraId="4FFB5523" w14:textId="59E07172" w:rsidR="00930C49" w:rsidRDefault="00000000" w:rsidP="00930C49">
            <w:pPr>
              <w:pStyle w:val="NormalArial"/>
              <w:spacing w:before="120"/>
              <w:rPr>
                <w:iCs/>
                <w:kern w:val="24"/>
              </w:rPr>
            </w:pPr>
            <w:r>
              <w:pict w14:anchorId="519E8277">
                <v:shape id="_x0000_i1029" type="#_x0000_t75" style="width:15.6pt;height:15pt">
                  <v:imagedata r:id="rId9" o:title=""/>
                </v:shape>
              </w:pict>
            </w:r>
            <w:r w:rsidR="00930C49" w:rsidRPr="006629C8">
              <w:t xml:space="preserve">  </w:t>
            </w:r>
            <w:r w:rsidR="00930C49">
              <w:rPr>
                <w:iCs/>
                <w:kern w:val="24"/>
              </w:rPr>
              <w:t>Regulatory requirements</w:t>
            </w:r>
          </w:p>
          <w:p w14:paraId="77FE04A4" w14:textId="443DF994" w:rsidR="00930C49" w:rsidRPr="00CD242D" w:rsidRDefault="00000000" w:rsidP="00930C49">
            <w:pPr>
              <w:pStyle w:val="NormalArial"/>
              <w:spacing w:before="120"/>
              <w:rPr>
                <w:rFonts w:cs="Arial"/>
                <w:color w:val="000000"/>
              </w:rPr>
            </w:pPr>
            <w:r>
              <w:lastRenderedPageBreak/>
              <w:pict w14:anchorId="48FFF582">
                <v:shape id="_x0000_i1030" type="#_x0000_t75" style="width:15.6pt;height:15pt">
                  <v:imagedata r:id="rId9" o:title=""/>
                </v:shape>
              </w:pict>
            </w:r>
            <w:r w:rsidR="00930C49" w:rsidRPr="006629C8">
              <w:t xml:space="preserve">  </w:t>
            </w:r>
            <w:r w:rsidR="00930C49">
              <w:rPr>
                <w:rFonts w:cs="Arial"/>
                <w:color w:val="000000"/>
              </w:rPr>
              <w:t>ERCOT Board/PUCT Directive</w:t>
            </w:r>
          </w:p>
          <w:p w14:paraId="6704FB1E" w14:textId="77777777" w:rsidR="00930C49" w:rsidRDefault="00930C49" w:rsidP="00930C49">
            <w:pPr>
              <w:pStyle w:val="NormalArial"/>
              <w:rPr>
                <w:i/>
                <w:sz w:val="20"/>
                <w:szCs w:val="20"/>
              </w:rPr>
            </w:pPr>
          </w:p>
          <w:p w14:paraId="6CE21E4A" w14:textId="0766FD37" w:rsidR="00FC3D4B" w:rsidRPr="00B14124" w:rsidRDefault="00930C49" w:rsidP="00B14124">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930C49" w14:paraId="5FB8E0CC" w14:textId="77777777" w:rsidTr="00BC2D06">
        <w:trPr>
          <w:trHeight w:val="518"/>
        </w:trPr>
        <w:tc>
          <w:tcPr>
            <w:tcW w:w="2880" w:type="dxa"/>
            <w:gridSpan w:val="2"/>
            <w:tcBorders>
              <w:bottom w:val="single" w:sz="4" w:space="0" w:color="auto"/>
            </w:tcBorders>
            <w:shd w:val="clear" w:color="auto" w:fill="FFFFFF"/>
            <w:vAlign w:val="center"/>
          </w:tcPr>
          <w:p w14:paraId="53CD9F0D" w14:textId="77CF693C" w:rsidR="00930C49" w:rsidRDefault="00930C49" w:rsidP="00930C49">
            <w:pPr>
              <w:pStyle w:val="Header"/>
            </w:pPr>
            <w:r>
              <w:lastRenderedPageBreak/>
              <w:t>Justification of Reason for Revision and Market Impacts</w:t>
            </w:r>
          </w:p>
        </w:tc>
        <w:tc>
          <w:tcPr>
            <w:tcW w:w="7560" w:type="dxa"/>
            <w:gridSpan w:val="2"/>
            <w:tcBorders>
              <w:bottom w:val="single" w:sz="4" w:space="0" w:color="auto"/>
            </w:tcBorders>
            <w:vAlign w:val="center"/>
          </w:tcPr>
          <w:p w14:paraId="784BC2F7" w14:textId="353C5F25" w:rsidR="00304CAC" w:rsidRDefault="00304CAC" w:rsidP="00304CAC">
            <w:pPr>
              <w:pStyle w:val="NormalArial"/>
              <w:spacing w:before="120" w:after="120" w:line="259" w:lineRule="auto"/>
            </w:pPr>
            <w:r>
              <w:t>This VCMRR accompanies NPRR</w:t>
            </w:r>
            <w:r w:rsidR="006521A9">
              <w:t>1306</w:t>
            </w:r>
            <w:r>
              <w:t>, which proposes changes to the binding language in the Protocols that limit ERCOT to using Digital Certificates for Market Participants</w:t>
            </w:r>
            <w:r w:rsidR="00CB1098">
              <w:t>’</w:t>
            </w:r>
            <w:r>
              <w:t xml:space="preserve"> access to the Market Information System (MIS) Secure Area and the MIS Certified Area.  </w:t>
            </w:r>
          </w:p>
          <w:p w14:paraId="0D83789E" w14:textId="589FAC03" w:rsidR="00304CAC" w:rsidRDefault="00304CAC" w:rsidP="00304CAC">
            <w:pPr>
              <w:pStyle w:val="NormalArial"/>
              <w:spacing w:before="120" w:after="120" w:line="259" w:lineRule="auto"/>
            </w:pPr>
            <w:r>
              <w:t xml:space="preserve">These changes allow ERCOT to implement modern technology and systems for access for Market Participants in a more secure way using </w:t>
            </w:r>
            <w:r w:rsidR="00CB1098">
              <w:t>“multi</w:t>
            </w:r>
            <w:r>
              <w:t>-</w:t>
            </w:r>
            <w:r w:rsidR="00CB1098">
              <w:t xml:space="preserve">factor authentication” </w:t>
            </w:r>
            <w:r>
              <w:t>(MFA).  These modifications also future-proof the Protocols which will allow ERCOT, and the industry, to continue to provide efficient and secure access as technology changes.</w:t>
            </w:r>
          </w:p>
          <w:p w14:paraId="125B9D94" w14:textId="178A1B58" w:rsidR="00930C49" w:rsidRPr="00625E5D" w:rsidRDefault="00CB1098" w:rsidP="00927BA9">
            <w:pPr>
              <w:pStyle w:val="NormalArial"/>
              <w:spacing w:before="120" w:after="120"/>
              <w:rPr>
                <w:iCs/>
                <w:kern w:val="24"/>
              </w:rPr>
            </w:pPr>
            <w:r w:rsidRPr="00CB1098">
              <w:t xml:space="preserve">This </w:t>
            </w:r>
            <w:r>
              <w:t>VCMRR</w:t>
            </w:r>
            <w:r w:rsidRPr="00CB1098">
              <w:t xml:space="preserve"> also enables ERCOT to improve user experience through future projects to improve ERCOT’s security posture.  Currently, one user is required to have separate Digital Certificates for each Market Participant and each instance of registration the Market Participant they represent has in ERCOT systems.  For an individual who is affiliated with multiple Market Participants, each of which may have multiple registered instances, that one person will have multiple Digital Certificates to keep track of, which is unwieldy when navigating which Digital Certificate is being used for which Market Participant.  NPRR</w:t>
            </w:r>
            <w:r w:rsidR="00D30FD2">
              <w:t>1306</w:t>
            </w:r>
            <w:r w:rsidRPr="00CB1098">
              <w:t xml:space="preserve"> will allow future projects to remove Digital Certificates as a mandatory use case for each Market Participant represented and, instead, access will be allowed through a single identity.</w:t>
            </w:r>
          </w:p>
        </w:tc>
      </w:tr>
    </w:tbl>
    <w:p w14:paraId="5294EE7D" w14:textId="330B5BEF" w:rsidR="0059260F"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27985" w14:paraId="1685F83D" w14:textId="77777777" w:rsidTr="009A7D32">
        <w:trPr>
          <w:cantSplit/>
          <w:trHeight w:val="432"/>
        </w:trPr>
        <w:tc>
          <w:tcPr>
            <w:tcW w:w="10440" w:type="dxa"/>
            <w:gridSpan w:val="2"/>
            <w:tcBorders>
              <w:top w:val="single" w:sz="4" w:space="0" w:color="auto"/>
            </w:tcBorders>
            <w:shd w:val="clear" w:color="auto" w:fill="FFFFFF"/>
            <w:vAlign w:val="center"/>
          </w:tcPr>
          <w:p w14:paraId="680EB015" w14:textId="77777777" w:rsidR="00127985" w:rsidRDefault="00127985" w:rsidP="009A7D32">
            <w:pPr>
              <w:pStyle w:val="Header"/>
              <w:jc w:val="center"/>
            </w:pPr>
            <w:bookmarkStart w:id="0" w:name="_Hlk154568842"/>
            <w:r>
              <w:t>Sponsor</w:t>
            </w:r>
          </w:p>
        </w:tc>
      </w:tr>
      <w:tr w:rsidR="00212B01" w14:paraId="6BA950AA" w14:textId="77777777" w:rsidTr="009A7D32">
        <w:trPr>
          <w:cantSplit/>
          <w:trHeight w:val="432"/>
        </w:trPr>
        <w:tc>
          <w:tcPr>
            <w:tcW w:w="2880" w:type="dxa"/>
            <w:shd w:val="clear" w:color="auto" w:fill="FFFFFF"/>
            <w:vAlign w:val="center"/>
          </w:tcPr>
          <w:p w14:paraId="2C90F123" w14:textId="77777777" w:rsidR="00212B01" w:rsidRPr="00B93CA0" w:rsidRDefault="00212B01" w:rsidP="00212B01">
            <w:pPr>
              <w:pStyle w:val="Header"/>
              <w:rPr>
                <w:bCs w:val="0"/>
              </w:rPr>
            </w:pPr>
            <w:r w:rsidRPr="00B93CA0">
              <w:rPr>
                <w:bCs w:val="0"/>
              </w:rPr>
              <w:t>Name</w:t>
            </w:r>
          </w:p>
        </w:tc>
        <w:tc>
          <w:tcPr>
            <w:tcW w:w="7560" w:type="dxa"/>
            <w:vAlign w:val="center"/>
          </w:tcPr>
          <w:p w14:paraId="4F7F8F4D" w14:textId="59C42859" w:rsidR="00212B01" w:rsidRDefault="00212B01" w:rsidP="00212B01">
            <w:pPr>
              <w:pStyle w:val="NormalArial"/>
            </w:pPr>
            <w:r>
              <w:t>Nicholas Jessett</w:t>
            </w:r>
            <w:r w:rsidR="007B493A">
              <w:t xml:space="preserve"> </w:t>
            </w:r>
            <w:r>
              <w:t>/</w:t>
            </w:r>
            <w:r w:rsidR="007B493A">
              <w:t xml:space="preserve"> </w:t>
            </w:r>
            <w:r>
              <w:t>Katherine Gross</w:t>
            </w:r>
          </w:p>
        </w:tc>
      </w:tr>
      <w:tr w:rsidR="00212B01" w14:paraId="7B4CBD08" w14:textId="77777777" w:rsidTr="009A7D32">
        <w:trPr>
          <w:cantSplit/>
          <w:trHeight w:val="432"/>
        </w:trPr>
        <w:tc>
          <w:tcPr>
            <w:tcW w:w="2880" w:type="dxa"/>
            <w:shd w:val="clear" w:color="auto" w:fill="FFFFFF"/>
            <w:vAlign w:val="center"/>
          </w:tcPr>
          <w:p w14:paraId="598885D6" w14:textId="77777777" w:rsidR="00212B01" w:rsidRPr="00B93CA0" w:rsidRDefault="00212B01" w:rsidP="00212B01">
            <w:pPr>
              <w:pStyle w:val="Header"/>
              <w:rPr>
                <w:bCs w:val="0"/>
              </w:rPr>
            </w:pPr>
            <w:r w:rsidRPr="00B93CA0">
              <w:rPr>
                <w:bCs w:val="0"/>
              </w:rPr>
              <w:t>E-mail Address</w:t>
            </w:r>
          </w:p>
        </w:tc>
        <w:tc>
          <w:tcPr>
            <w:tcW w:w="7560" w:type="dxa"/>
            <w:vAlign w:val="center"/>
          </w:tcPr>
          <w:p w14:paraId="65835B26" w14:textId="2B5D2F72" w:rsidR="00212B01" w:rsidRDefault="007829EA" w:rsidP="00212B01">
            <w:pPr>
              <w:pStyle w:val="NormalArial"/>
            </w:pPr>
            <w:hyperlink r:id="rId14" w:history="1">
              <w:r w:rsidRPr="007C2C24">
                <w:rPr>
                  <w:rStyle w:val="Hyperlink"/>
                </w:rPr>
                <w:t>nicholas.jessett@ercot.com</w:t>
              </w:r>
            </w:hyperlink>
            <w:r>
              <w:t xml:space="preserve"> </w:t>
            </w:r>
            <w:r w:rsidR="007B493A" w:rsidRPr="007829EA">
              <w:t>/</w:t>
            </w:r>
            <w:r w:rsidR="00212B01">
              <w:t xml:space="preserve"> </w:t>
            </w:r>
            <w:hyperlink r:id="rId15">
              <w:r w:rsidR="00212B01" w:rsidRPr="31D1002F">
                <w:rPr>
                  <w:rStyle w:val="Hyperlink"/>
                </w:rPr>
                <w:t>katherine.gross@ercot.com</w:t>
              </w:r>
            </w:hyperlink>
            <w:r w:rsidR="00212B01">
              <w:t xml:space="preserve"> </w:t>
            </w:r>
          </w:p>
        </w:tc>
      </w:tr>
      <w:tr w:rsidR="00212B01" w14:paraId="3352D5C4" w14:textId="77777777" w:rsidTr="009A7D32">
        <w:trPr>
          <w:cantSplit/>
          <w:trHeight w:val="432"/>
        </w:trPr>
        <w:tc>
          <w:tcPr>
            <w:tcW w:w="2880" w:type="dxa"/>
            <w:shd w:val="clear" w:color="auto" w:fill="FFFFFF"/>
            <w:vAlign w:val="center"/>
          </w:tcPr>
          <w:p w14:paraId="49FCE241" w14:textId="77777777" w:rsidR="00212B01" w:rsidRPr="00B93CA0" w:rsidRDefault="00212B01" w:rsidP="00212B01">
            <w:pPr>
              <w:pStyle w:val="Header"/>
              <w:rPr>
                <w:bCs w:val="0"/>
              </w:rPr>
            </w:pPr>
            <w:r w:rsidRPr="00B93CA0">
              <w:rPr>
                <w:bCs w:val="0"/>
              </w:rPr>
              <w:t>Company</w:t>
            </w:r>
          </w:p>
        </w:tc>
        <w:tc>
          <w:tcPr>
            <w:tcW w:w="7560" w:type="dxa"/>
            <w:vAlign w:val="center"/>
          </w:tcPr>
          <w:p w14:paraId="0580A551" w14:textId="5C0A567C" w:rsidR="00212B01" w:rsidRDefault="00212B01" w:rsidP="00212B01">
            <w:pPr>
              <w:pStyle w:val="NormalArial"/>
            </w:pPr>
            <w:r>
              <w:t xml:space="preserve">ERCOT </w:t>
            </w:r>
          </w:p>
        </w:tc>
      </w:tr>
      <w:tr w:rsidR="00212B01" w14:paraId="7C82909F" w14:textId="77777777" w:rsidTr="009A7D32">
        <w:trPr>
          <w:cantSplit/>
          <w:trHeight w:val="432"/>
        </w:trPr>
        <w:tc>
          <w:tcPr>
            <w:tcW w:w="2880" w:type="dxa"/>
            <w:tcBorders>
              <w:bottom w:val="single" w:sz="4" w:space="0" w:color="auto"/>
            </w:tcBorders>
            <w:shd w:val="clear" w:color="auto" w:fill="FFFFFF"/>
            <w:vAlign w:val="center"/>
          </w:tcPr>
          <w:p w14:paraId="0BDF82AB" w14:textId="77777777" w:rsidR="00212B01" w:rsidRPr="00B93CA0" w:rsidRDefault="00212B01" w:rsidP="00212B01">
            <w:pPr>
              <w:pStyle w:val="Header"/>
              <w:rPr>
                <w:bCs w:val="0"/>
              </w:rPr>
            </w:pPr>
            <w:r w:rsidRPr="00B93CA0">
              <w:rPr>
                <w:bCs w:val="0"/>
              </w:rPr>
              <w:t>Phone Number</w:t>
            </w:r>
          </w:p>
        </w:tc>
        <w:tc>
          <w:tcPr>
            <w:tcW w:w="7560" w:type="dxa"/>
            <w:tcBorders>
              <w:bottom w:val="single" w:sz="4" w:space="0" w:color="auto"/>
            </w:tcBorders>
            <w:vAlign w:val="center"/>
          </w:tcPr>
          <w:p w14:paraId="18A49205" w14:textId="320BBD39" w:rsidR="00212B01" w:rsidRDefault="00212B01" w:rsidP="00212B01">
            <w:pPr>
              <w:pStyle w:val="NormalArial"/>
            </w:pPr>
            <w:r>
              <w:t>512-248-6746</w:t>
            </w:r>
            <w:r w:rsidR="00B14124">
              <w:t xml:space="preserve"> / </w:t>
            </w:r>
            <w:r w:rsidR="00B14124" w:rsidRPr="00B14124">
              <w:t>512-225-7184</w:t>
            </w:r>
          </w:p>
        </w:tc>
      </w:tr>
      <w:tr w:rsidR="00127985" w14:paraId="52561A61" w14:textId="77777777" w:rsidTr="009A7D32">
        <w:trPr>
          <w:cantSplit/>
          <w:trHeight w:val="432"/>
        </w:trPr>
        <w:tc>
          <w:tcPr>
            <w:tcW w:w="2880" w:type="dxa"/>
            <w:shd w:val="clear" w:color="auto" w:fill="FFFFFF"/>
            <w:vAlign w:val="center"/>
          </w:tcPr>
          <w:p w14:paraId="37F3168D" w14:textId="77777777" w:rsidR="00127985" w:rsidRPr="00B93CA0" w:rsidRDefault="00127985" w:rsidP="009A7D32">
            <w:pPr>
              <w:pStyle w:val="Header"/>
              <w:rPr>
                <w:bCs w:val="0"/>
              </w:rPr>
            </w:pPr>
            <w:r>
              <w:rPr>
                <w:bCs w:val="0"/>
              </w:rPr>
              <w:t>Cell</w:t>
            </w:r>
            <w:r w:rsidRPr="00B93CA0">
              <w:rPr>
                <w:bCs w:val="0"/>
              </w:rPr>
              <w:t xml:space="preserve"> Number</w:t>
            </w:r>
          </w:p>
        </w:tc>
        <w:tc>
          <w:tcPr>
            <w:tcW w:w="7560" w:type="dxa"/>
            <w:vAlign w:val="center"/>
          </w:tcPr>
          <w:p w14:paraId="03B5038E" w14:textId="77777777" w:rsidR="00127985" w:rsidRDefault="00127985" w:rsidP="009A7D32">
            <w:pPr>
              <w:pStyle w:val="NormalArial"/>
            </w:pPr>
          </w:p>
        </w:tc>
      </w:tr>
      <w:tr w:rsidR="00127985" w14:paraId="413EDC6C" w14:textId="77777777" w:rsidTr="009A7D32">
        <w:trPr>
          <w:cantSplit/>
          <w:trHeight w:val="432"/>
        </w:trPr>
        <w:tc>
          <w:tcPr>
            <w:tcW w:w="2880" w:type="dxa"/>
            <w:tcBorders>
              <w:bottom w:val="single" w:sz="4" w:space="0" w:color="auto"/>
            </w:tcBorders>
            <w:shd w:val="clear" w:color="auto" w:fill="FFFFFF"/>
            <w:vAlign w:val="center"/>
          </w:tcPr>
          <w:p w14:paraId="4C3ED321" w14:textId="77777777" w:rsidR="00127985" w:rsidRPr="00B93CA0" w:rsidRDefault="00127985" w:rsidP="009A7D32">
            <w:pPr>
              <w:pStyle w:val="Header"/>
              <w:rPr>
                <w:bCs w:val="0"/>
              </w:rPr>
            </w:pPr>
            <w:r>
              <w:rPr>
                <w:bCs w:val="0"/>
              </w:rPr>
              <w:t>Market Segment</w:t>
            </w:r>
          </w:p>
        </w:tc>
        <w:tc>
          <w:tcPr>
            <w:tcW w:w="7560" w:type="dxa"/>
            <w:tcBorders>
              <w:bottom w:val="single" w:sz="4" w:space="0" w:color="auto"/>
            </w:tcBorders>
            <w:vAlign w:val="center"/>
          </w:tcPr>
          <w:p w14:paraId="2136754D" w14:textId="6FD2BB6D" w:rsidR="00127985" w:rsidRDefault="007B493A" w:rsidP="009A7D32">
            <w:pPr>
              <w:pStyle w:val="NormalArial"/>
            </w:pPr>
            <w:r>
              <w:t>Not Applicable</w:t>
            </w:r>
          </w:p>
        </w:tc>
      </w:tr>
      <w:bookmarkEnd w:id="0"/>
    </w:tbl>
    <w:p w14:paraId="24A08F85"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F4C0AD8" w14:textId="77777777" w:rsidTr="00D176CF">
        <w:trPr>
          <w:cantSplit/>
          <w:trHeight w:val="432"/>
        </w:trPr>
        <w:tc>
          <w:tcPr>
            <w:tcW w:w="10440" w:type="dxa"/>
            <w:gridSpan w:val="2"/>
            <w:vAlign w:val="center"/>
          </w:tcPr>
          <w:p w14:paraId="3EAEB46A" w14:textId="77777777" w:rsidR="009A3772" w:rsidRPr="007C199B" w:rsidRDefault="009A3772" w:rsidP="007C199B">
            <w:pPr>
              <w:pStyle w:val="NormalArial"/>
              <w:jc w:val="center"/>
              <w:rPr>
                <w:b/>
              </w:rPr>
            </w:pPr>
            <w:r w:rsidRPr="007C199B">
              <w:rPr>
                <w:b/>
              </w:rPr>
              <w:t>Market Rules Staff Contact</w:t>
            </w:r>
          </w:p>
        </w:tc>
      </w:tr>
      <w:tr w:rsidR="007B493A" w:rsidRPr="00D56D61" w14:paraId="7EBC7B24" w14:textId="77777777" w:rsidTr="00D176CF">
        <w:trPr>
          <w:cantSplit/>
          <w:trHeight w:val="432"/>
        </w:trPr>
        <w:tc>
          <w:tcPr>
            <w:tcW w:w="2880" w:type="dxa"/>
            <w:vAlign w:val="center"/>
          </w:tcPr>
          <w:p w14:paraId="3348CD1F" w14:textId="77777777" w:rsidR="007B493A" w:rsidRPr="007C199B" w:rsidRDefault="007B493A" w:rsidP="007B493A">
            <w:pPr>
              <w:pStyle w:val="NormalArial"/>
              <w:rPr>
                <w:b/>
              </w:rPr>
            </w:pPr>
            <w:r w:rsidRPr="007C199B">
              <w:rPr>
                <w:b/>
              </w:rPr>
              <w:lastRenderedPageBreak/>
              <w:t>Name</w:t>
            </w:r>
          </w:p>
        </w:tc>
        <w:tc>
          <w:tcPr>
            <w:tcW w:w="7560" w:type="dxa"/>
            <w:vAlign w:val="center"/>
          </w:tcPr>
          <w:p w14:paraId="0AF1F123" w14:textId="3D7B229C" w:rsidR="007B493A" w:rsidRPr="00D56D61" w:rsidRDefault="007B493A" w:rsidP="007B493A">
            <w:pPr>
              <w:pStyle w:val="NormalArial"/>
            </w:pPr>
            <w:r>
              <w:t>Jordan Troublefield</w:t>
            </w:r>
          </w:p>
        </w:tc>
      </w:tr>
      <w:tr w:rsidR="007B493A" w:rsidRPr="00D56D61" w14:paraId="0284149D" w14:textId="77777777" w:rsidTr="00D176CF">
        <w:trPr>
          <w:cantSplit/>
          <w:trHeight w:val="432"/>
        </w:trPr>
        <w:tc>
          <w:tcPr>
            <w:tcW w:w="2880" w:type="dxa"/>
            <w:vAlign w:val="center"/>
          </w:tcPr>
          <w:p w14:paraId="1FCD1375" w14:textId="77777777" w:rsidR="007B493A" w:rsidRPr="007C199B" w:rsidRDefault="007B493A" w:rsidP="007B493A">
            <w:pPr>
              <w:pStyle w:val="NormalArial"/>
              <w:rPr>
                <w:b/>
              </w:rPr>
            </w:pPr>
            <w:r w:rsidRPr="007C199B">
              <w:rPr>
                <w:b/>
              </w:rPr>
              <w:t>E-Mail Address</w:t>
            </w:r>
          </w:p>
        </w:tc>
        <w:tc>
          <w:tcPr>
            <w:tcW w:w="7560" w:type="dxa"/>
            <w:vAlign w:val="center"/>
          </w:tcPr>
          <w:p w14:paraId="19704141" w14:textId="37EB80BB" w:rsidR="007B493A" w:rsidRPr="00D56D61" w:rsidRDefault="007B493A" w:rsidP="007B493A">
            <w:pPr>
              <w:pStyle w:val="NormalArial"/>
            </w:pPr>
            <w:hyperlink r:id="rId16" w:history="1">
              <w:r w:rsidRPr="004F57F6">
                <w:rPr>
                  <w:rStyle w:val="Hyperlink"/>
                </w:rPr>
                <w:t>j</w:t>
              </w:r>
              <w:r w:rsidRPr="004B15A5">
                <w:rPr>
                  <w:rStyle w:val="Hyperlink"/>
                </w:rPr>
                <w:t>ordan.troublefield@ercot.com</w:t>
              </w:r>
            </w:hyperlink>
            <w:r>
              <w:t xml:space="preserve"> </w:t>
            </w:r>
          </w:p>
        </w:tc>
      </w:tr>
      <w:tr w:rsidR="007B493A" w:rsidRPr="005370B5" w14:paraId="5DA7D2B1" w14:textId="77777777" w:rsidTr="00D176CF">
        <w:trPr>
          <w:cantSplit/>
          <w:trHeight w:val="432"/>
        </w:trPr>
        <w:tc>
          <w:tcPr>
            <w:tcW w:w="2880" w:type="dxa"/>
            <w:vAlign w:val="center"/>
          </w:tcPr>
          <w:p w14:paraId="20176EC7" w14:textId="77777777" w:rsidR="007B493A" w:rsidRPr="007C199B" w:rsidRDefault="007B493A" w:rsidP="007B493A">
            <w:pPr>
              <w:pStyle w:val="NormalArial"/>
              <w:rPr>
                <w:b/>
              </w:rPr>
            </w:pPr>
            <w:r w:rsidRPr="007C199B">
              <w:rPr>
                <w:b/>
              </w:rPr>
              <w:t>Phone Number</w:t>
            </w:r>
          </w:p>
        </w:tc>
        <w:tc>
          <w:tcPr>
            <w:tcW w:w="7560" w:type="dxa"/>
            <w:vAlign w:val="center"/>
          </w:tcPr>
          <w:p w14:paraId="3E01946C" w14:textId="60B65967" w:rsidR="007B493A" w:rsidRDefault="007B493A" w:rsidP="007B493A">
            <w:pPr>
              <w:pStyle w:val="NormalArial"/>
            </w:pPr>
            <w:r>
              <w:t>512-248-6521</w:t>
            </w:r>
          </w:p>
        </w:tc>
      </w:tr>
    </w:tbl>
    <w:p w14:paraId="0A4AB9E1"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B493A" w14:paraId="78DDD3DE" w14:textId="77777777" w:rsidTr="000D3D02">
        <w:trPr>
          <w:trHeight w:val="350"/>
        </w:trPr>
        <w:tc>
          <w:tcPr>
            <w:tcW w:w="10440" w:type="dxa"/>
            <w:tcBorders>
              <w:bottom w:val="single" w:sz="4" w:space="0" w:color="auto"/>
            </w:tcBorders>
            <w:shd w:val="clear" w:color="auto" w:fill="FFFFFF"/>
            <w:vAlign w:val="center"/>
          </w:tcPr>
          <w:p w14:paraId="2D9644E5" w14:textId="77777777" w:rsidR="007B493A" w:rsidRDefault="007B493A" w:rsidP="000D3D02">
            <w:pPr>
              <w:pStyle w:val="Header"/>
              <w:jc w:val="center"/>
            </w:pPr>
            <w:bookmarkStart w:id="1" w:name="_Hlk191387368"/>
            <w:r>
              <w:t>Market Rules Notes</w:t>
            </w:r>
          </w:p>
        </w:tc>
      </w:tr>
    </w:tbl>
    <w:p w14:paraId="7C4C7E56" w14:textId="2BC8D99B" w:rsidR="007B493A" w:rsidRDefault="007B493A">
      <w:pPr>
        <w:tabs>
          <w:tab w:val="num" w:pos="0"/>
        </w:tabs>
        <w:rPr>
          <w:rFonts w:ascii="Arial" w:hAnsi="Arial" w:cs="Arial"/>
        </w:rPr>
      </w:pPr>
      <w:r>
        <w:rPr>
          <w:rFonts w:ascii="Arial" w:hAnsi="Arial" w:cs="Arial"/>
        </w:rPr>
        <w:t>None</w:t>
      </w:r>
      <w:bookmarkEnd w:id="1"/>
    </w:p>
    <w:p w14:paraId="063FD11F" w14:textId="77777777" w:rsidR="007B493A" w:rsidRPr="00D56D61" w:rsidRDefault="007B493A">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4AF942E" w14:textId="77777777">
        <w:trPr>
          <w:trHeight w:val="350"/>
        </w:trPr>
        <w:tc>
          <w:tcPr>
            <w:tcW w:w="10440" w:type="dxa"/>
            <w:tcBorders>
              <w:bottom w:val="single" w:sz="4" w:space="0" w:color="auto"/>
            </w:tcBorders>
            <w:shd w:val="clear" w:color="auto" w:fill="FFFFFF"/>
            <w:vAlign w:val="center"/>
          </w:tcPr>
          <w:p w14:paraId="6FC99D97" w14:textId="77777777" w:rsidR="009A3772" w:rsidRDefault="009A3772" w:rsidP="00B07C46">
            <w:pPr>
              <w:pStyle w:val="Header"/>
              <w:jc w:val="center"/>
            </w:pPr>
            <w:r>
              <w:t xml:space="preserve">Proposed </w:t>
            </w:r>
            <w:r w:rsidR="00ED4FBF">
              <w:t xml:space="preserve">Verifiable Cost Manual </w:t>
            </w:r>
            <w:r>
              <w:t>Language Revision</w:t>
            </w:r>
          </w:p>
        </w:tc>
      </w:tr>
    </w:tbl>
    <w:p w14:paraId="01EF96CE" w14:textId="77777777" w:rsidR="00212B01" w:rsidRPr="00F52DF3" w:rsidRDefault="00212B01" w:rsidP="00212B01">
      <w:pPr>
        <w:keepNext/>
        <w:tabs>
          <w:tab w:val="left" w:pos="900"/>
        </w:tabs>
        <w:spacing w:before="240" w:after="240"/>
        <w:ind w:left="900" w:hanging="900"/>
        <w:outlineLvl w:val="1"/>
        <w:rPr>
          <w:b/>
        </w:rPr>
      </w:pPr>
      <w:bookmarkStart w:id="2" w:name="_Toc378853703"/>
      <w:bookmarkStart w:id="3" w:name="_Toc467153299"/>
      <w:bookmarkStart w:id="4" w:name="_Toc136293625"/>
      <w:bookmarkStart w:id="5" w:name="_Toc136293671"/>
      <w:r w:rsidRPr="00F52DF3">
        <w:rPr>
          <w:b/>
        </w:rPr>
        <w:t>12.2</w:t>
      </w:r>
      <w:r w:rsidRPr="00F52DF3">
        <w:rPr>
          <w:b/>
        </w:rPr>
        <w:tab/>
        <w:t>Verifiable Cost Appeal Process and Timeline</w:t>
      </w:r>
      <w:bookmarkEnd w:id="2"/>
      <w:bookmarkEnd w:id="3"/>
      <w:bookmarkEnd w:id="4"/>
    </w:p>
    <w:p w14:paraId="5F791242" w14:textId="56A8636A" w:rsidR="00212B01" w:rsidRPr="00F52DF3" w:rsidRDefault="00212B01" w:rsidP="00212B01">
      <w:pPr>
        <w:spacing w:before="120" w:after="120"/>
        <w:ind w:left="720" w:hanging="720"/>
      </w:pPr>
      <w:r w:rsidRPr="00F52DF3">
        <w:t>(1)</w:t>
      </w:r>
      <w:r w:rsidRPr="00F52DF3">
        <w:tab/>
        <w:t xml:space="preserve">It is the responsibility of Filing Entities to initiate appeals of rejected Verifiable Costs.  This is done by submitting a written appeal to ERCOT via a Service Request.  The Service Request is available on the ERCOT Market Information System (MIS).  The Service Request must be submitted </w:t>
      </w:r>
      <w:del w:id="6" w:author="ERCOT" w:date="2025-02-13T10:13:00Z">
        <w:r w:rsidRPr="00F52DF3" w:rsidDel="00480722">
          <w:delText>using the</w:delText>
        </w:r>
      </w:del>
      <w:ins w:id="7" w:author="ERCOT" w:date="2025-02-13T10:14:00Z">
        <w:r w:rsidR="00480722">
          <w:t>by a</w:t>
        </w:r>
      </w:ins>
      <w:ins w:id="8" w:author="ERCOT" w:date="2025-02-26T11:15:00Z">
        <w:r w:rsidR="002514D2">
          <w:t>n</w:t>
        </w:r>
      </w:ins>
      <w:ins w:id="9" w:author="ERCOT" w:date="2025-02-13T10:14:00Z">
        <w:r w:rsidR="00480722">
          <w:t xml:space="preserve"> </w:t>
        </w:r>
      </w:ins>
      <w:r w:rsidRPr="00DC56F4">
        <w:t>Authorized Representative</w:t>
      </w:r>
      <w:del w:id="10" w:author="ERCOT" w:date="2025-02-13T10:14:00Z">
        <w:r w:rsidRPr="00DC56F4" w:rsidDel="00480722">
          <w:delText>’s</w:delText>
        </w:r>
      </w:del>
      <w:del w:id="11" w:author="ERCOT" w:date="2025-10-28T16:52:00Z" w16du:dateUtc="2025-10-28T21:52:00Z">
        <w:r w:rsidRPr="00DC56F4" w:rsidDel="00E31B10">
          <w:delText xml:space="preserve"> </w:delText>
        </w:r>
      </w:del>
      <w:del w:id="12" w:author="ERCOT" w:date="2025-02-13T10:13:00Z">
        <w:r w:rsidRPr="00DC56F4" w:rsidDel="00480722">
          <w:delText>Digital</w:delText>
        </w:r>
      </w:del>
      <w:del w:id="13" w:author="ERCOT" w:date="2025-10-28T16:39:00Z" w16du:dateUtc="2025-10-28T21:39:00Z">
        <w:r w:rsidRPr="00DC56F4" w:rsidDel="00D94676">
          <w:delText xml:space="preserve"> Certificate</w:delText>
        </w:r>
      </w:del>
      <w:r w:rsidRPr="00F52DF3">
        <w:t xml:space="preserve">.  </w:t>
      </w:r>
    </w:p>
    <w:p w14:paraId="42BE5B60" w14:textId="77777777" w:rsidR="00212B01" w:rsidRPr="00F52DF3" w:rsidRDefault="00212B01" w:rsidP="00212B01">
      <w:pPr>
        <w:spacing w:before="120" w:after="120"/>
        <w:ind w:left="720" w:hanging="720"/>
      </w:pPr>
      <w:r w:rsidRPr="00F52DF3">
        <w:t>(2)</w:t>
      </w:r>
      <w:r w:rsidRPr="00F52DF3">
        <w:tab/>
        <w:t>Appeals must be submitted no more than twenty (20) Business Days after ERCOT informs a Filing Entity of its rejection of a Filing Entity’s Verifiable Cost submission.  If a Filing Entity does not submit an appeal within the twenty (20) Business Day period, the Filing Entity is deemed to have accepted ERCOT’s determination of approved Verifiable Costs.</w:t>
      </w:r>
    </w:p>
    <w:p w14:paraId="1BC443D9" w14:textId="77777777" w:rsidR="00212B01" w:rsidRPr="00F52DF3" w:rsidRDefault="00212B01" w:rsidP="00212B01">
      <w:pPr>
        <w:spacing w:before="120" w:after="120"/>
        <w:ind w:left="720" w:hanging="720"/>
      </w:pPr>
      <w:r w:rsidRPr="00F52DF3">
        <w:t>(3)</w:t>
      </w:r>
      <w:r w:rsidRPr="00F52DF3">
        <w:tab/>
        <w:t>Subsequent to the filing of an appeal, a Filing Entity may request a review meeting with ERCOT to allow the Filing Entity an opportunity to provide any clarification or information supporting the appeal.  The review meeting must be scheduled to occur at a mutually convenient time no more than twenty (20) Business Days after the Filing Entity submitted the appeal.  The review meeting may be held over the phone.  When scheduling a review meeting, the Filing Entity must name a primary and an alternate representative.  ERCOT shall designate one or more director-level (or more senior) representatives, who must be external to ERCOT’s Verifiable Cost function, to meet with the Filing Entity at the review meeting.</w:t>
      </w:r>
    </w:p>
    <w:p w14:paraId="536BAABB" w14:textId="77777777" w:rsidR="00212B01" w:rsidRPr="00F52DF3" w:rsidRDefault="00212B01" w:rsidP="00212B01">
      <w:pPr>
        <w:spacing w:before="120" w:after="120"/>
        <w:ind w:left="720" w:hanging="720"/>
      </w:pPr>
      <w:r w:rsidRPr="00F52DF3">
        <w:t>(4)</w:t>
      </w:r>
      <w:r w:rsidRPr="00F52DF3">
        <w:tab/>
        <w:t>The Filing Entity must submit a position paper for review by the ERCOT representative(s) designated in accordance with paragraph (3) above to ERCOT no more than twenty (20) Business Days after submitting the appeal.  The position paper must:</w:t>
      </w:r>
    </w:p>
    <w:p w14:paraId="6481AC09" w14:textId="77777777" w:rsidR="00212B01" w:rsidRPr="00F52DF3" w:rsidRDefault="00212B01" w:rsidP="00212B01">
      <w:pPr>
        <w:spacing w:before="120" w:after="120"/>
        <w:ind w:left="1440" w:hanging="720"/>
      </w:pPr>
      <w:r w:rsidRPr="00F52DF3">
        <w:t>(a)</w:t>
      </w:r>
      <w:r w:rsidRPr="00F52DF3">
        <w:tab/>
        <w:t>Explain why a cost or a portion thereof should or should not be included in the Filing Entity’s Verifiable Costs;</w:t>
      </w:r>
    </w:p>
    <w:p w14:paraId="5DB1C8E2" w14:textId="77777777" w:rsidR="00212B01" w:rsidRPr="00F52DF3" w:rsidRDefault="00212B01" w:rsidP="00212B01">
      <w:pPr>
        <w:spacing w:before="120" w:after="120"/>
        <w:ind w:left="1440" w:hanging="720"/>
      </w:pPr>
      <w:r w:rsidRPr="00F52DF3">
        <w:t>(b)</w:t>
      </w:r>
      <w:r w:rsidRPr="00F52DF3">
        <w:tab/>
        <w:t>Include copies of documentation that proves the costs were incurred; and</w:t>
      </w:r>
    </w:p>
    <w:p w14:paraId="08746A5C" w14:textId="77777777" w:rsidR="00212B01" w:rsidRPr="00F52DF3" w:rsidRDefault="00212B01" w:rsidP="00212B01">
      <w:pPr>
        <w:spacing w:before="120" w:after="120"/>
        <w:ind w:left="1440" w:hanging="720"/>
      </w:pPr>
      <w:r w:rsidRPr="00F52DF3">
        <w:t>(c)</w:t>
      </w:r>
      <w:r w:rsidRPr="00F52DF3">
        <w:tab/>
        <w:t>As applicable, reference all sections within the Nodal Protocols, this Manual, or Other Binding Documents that support inclusion or exclusion of the disputed costs.</w:t>
      </w:r>
    </w:p>
    <w:p w14:paraId="7521003E" w14:textId="77777777" w:rsidR="00212B01" w:rsidRPr="00F52DF3" w:rsidRDefault="00212B01" w:rsidP="00212B01">
      <w:pPr>
        <w:spacing w:before="120" w:after="120"/>
        <w:ind w:left="720" w:hanging="720"/>
      </w:pPr>
      <w:r w:rsidRPr="00F52DF3">
        <w:t>(5)</w:t>
      </w:r>
      <w:r w:rsidRPr="00F52DF3">
        <w:tab/>
        <w:t>ERCOT will provide Notice of its appeal decision to the Filing Entity, and it shall provide an explanation of the rationale underlying the decision.</w:t>
      </w:r>
    </w:p>
    <w:p w14:paraId="0E134CE7" w14:textId="77777777" w:rsidR="00212B01" w:rsidRPr="00F52DF3" w:rsidRDefault="00212B01" w:rsidP="00212B01">
      <w:pPr>
        <w:spacing w:before="120" w:after="120"/>
        <w:ind w:left="720" w:hanging="720"/>
      </w:pPr>
      <w:r w:rsidRPr="00F52DF3">
        <w:lastRenderedPageBreak/>
        <w:t>(6)</w:t>
      </w:r>
      <w:r w:rsidRPr="00F52DF3">
        <w:tab/>
        <w:t>If ERCOT agrees with the Filing Entity’s position, ERCOT will update the Filing Entity’s Verifiable Costs to the extent approved by ERCOT.    ERCOT shall specify the effective date in the Notice provided pursuant to paragraph (5) above.</w:t>
      </w:r>
    </w:p>
    <w:p w14:paraId="1579EF7F" w14:textId="77777777" w:rsidR="00212B01" w:rsidRPr="00F52DF3" w:rsidRDefault="00212B01" w:rsidP="00212B01">
      <w:pPr>
        <w:spacing w:before="120" w:after="120"/>
        <w:ind w:left="720" w:hanging="720"/>
      </w:pPr>
      <w:r w:rsidRPr="00F52DF3">
        <w:t>(7)</w:t>
      </w:r>
      <w:r w:rsidRPr="00F52DF3">
        <w:tab/>
        <w:t xml:space="preserve">If additional costs are approved as a result of the appeal process, the additional costs will only be used prospectively from the date specified in paragraph (6) above and shall not be used to resettle historic Operating Days.  </w:t>
      </w:r>
    </w:p>
    <w:p w14:paraId="01E589BF" w14:textId="77777777" w:rsidR="00212B01" w:rsidRPr="00F52DF3" w:rsidRDefault="00212B01" w:rsidP="00212B01">
      <w:pPr>
        <w:spacing w:before="120" w:after="120"/>
        <w:ind w:left="720" w:hanging="720"/>
      </w:pPr>
      <w:r w:rsidRPr="00F52DF3">
        <w:t>(8)</w:t>
      </w:r>
      <w:r w:rsidRPr="00F52DF3">
        <w:tab/>
        <w:t>If, as a result of the appeal, ERCOT determines that the Verifiable Cost Manual and/or related Protocols should be revised, ERCOT will draft and submit one or more Verifiable Cost Manual and/or Protocol revision requests, as applicable, through the appropriate revision request process.</w:t>
      </w:r>
    </w:p>
    <w:p w14:paraId="5DE2171D" w14:textId="77777777" w:rsidR="00212B01" w:rsidRPr="00F52DF3" w:rsidRDefault="00212B01" w:rsidP="00212B01">
      <w:pPr>
        <w:spacing w:before="120" w:after="120"/>
        <w:ind w:left="720" w:hanging="720"/>
      </w:pPr>
      <w:r w:rsidRPr="00F52DF3">
        <w:t>(9)</w:t>
      </w:r>
      <w:r w:rsidRPr="00F52DF3">
        <w:tab/>
        <w:t xml:space="preserve">ERCOT will make a decision on an appeal no more than forty (40) Business Days after an appeal is submitted.  </w:t>
      </w:r>
    </w:p>
    <w:p w14:paraId="459D8C41" w14:textId="77777777" w:rsidR="00212B01" w:rsidRDefault="00212B01" w:rsidP="00212B01">
      <w:pPr>
        <w:spacing w:before="120" w:after="120"/>
        <w:ind w:left="720" w:hanging="720"/>
      </w:pPr>
      <w:r w:rsidRPr="00F52DF3">
        <w:t>(10)</w:t>
      </w:r>
      <w:r w:rsidRPr="00F52DF3">
        <w:tab/>
        <w:t>If an appeal is rejected, in whole or in part, the Filing Entity may avail itself of the ADR process in accordance with Protocol Section 20, Alternative Dispute Resolution Procedure.</w:t>
      </w:r>
    </w:p>
    <w:p w14:paraId="481A667D" w14:textId="77777777" w:rsidR="00212B01" w:rsidRDefault="00212B01" w:rsidP="0059668A">
      <w:pPr>
        <w:spacing w:before="120" w:after="120"/>
        <w:sectPr w:rsidR="00212B01" w:rsidSect="00212B01">
          <w:headerReference w:type="default" r:id="rId17"/>
          <w:footerReference w:type="default" r:id="rId18"/>
          <w:pgSz w:w="12240" w:h="15840"/>
          <w:pgMar w:top="1008" w:right="1354" w:bottom="1008" w:left="1267" w:header="720" w:footer="720" w:gutter="0"/>
          <w:cols w:space="720"/>
          <w:docGrid w:linePitch="360"/>
        </w:sectPr>
      </w:pPr>
    </w:p>
    <w:p w14:paraId="0B32DA1F" w14:textId="77777777" w:rsidR="00212B01" w:rsidRDefault="00212B01" w:rsidP="00212B01">
      <w:pPr>
        <w:keepNext/>
        <w:outlineLvl w:val="0"/>
        <w:rPr>
          <w:rFonts w:ascii="Arial" w:hAnsi="Arial" w:cs="Arial"/>
          <w:b/>
          <w:i/>
          <w:color w:val="FF0000"/>
          <w:sz w:val="22"/>
          <w:szCs w:val="22"/>
        </w:rPr>
      </w:pPr>
    </w:p>
    <w:p w14:paraId="3554756C" w14:textId="485BF781" w:rsidR="00212B01" w:rsidRPr="00F52DF3" w:rsidRDefault="00212B01" w:rsidP="00212B01">
      <w:pPr>
        <w:keepNext/>
        <w:outlineLvl w:val="0"/>
        <w:rPr>
          <w:b/>
          <w:bCs/>
          <w:kern w:val="32"/>
          <w:sz w:val="32"/>
          <w:szCs w:val="32"/>
        </w:rPr>
      </w:pPr>
      <w:r w:rsidRPr="00F52DF3">
        <w:rPr>
          <w:b/>
          <w:bCs/>
          <w:kern w:val="32"/>
          <w:sz w:val="32"/>
          <w:szCs w:val="32"/>
        </w:rPr>
        <w:t>Appendix 1</w:t>
      </w:r>
      <w:r>
        <w:rPr>
          <w:b/>
          <w:bCs/>
          <w:kern w:val="32"/>
          <w:sz w:val="32"/>
          <w:szCs w:val="32"/>
        </w:rPr>
        <w:t>2</w:t>
      </w:r>
      <w:r w:rsidRPr="00F52DF3">
        <w:rPr>
          <w:b/>
          <w:bCs/>
          <w:kern w:val="32"/>
          <w:sz w:val="32"/>
          <w:szCs w:val="32"/>
        </w:rPr>
        <w:t>:  Standard Affidavits</w:t>
      </w:r>
      <w:bookmarkEnd w:id="5"/>
    </w:p>
    <w:p w14:paraId="04296E81" w14:textId="77777777" w:rsidR="00212B01" w:rsidRPr="00F52DF3" w:rsidRDefault="00212B01" w:rsidP="00212B01"/>
    <w:p w14:paraId="4480FC2B" w14:textId="77777777" w:rsidR="00212B01" w:rsidRPr="00F52DF3" w:rsidRDefault="00212B01" w:rsidP="00212B01">
      <w:r w:rsidRPr="00F52DF3">
        <w:t>The following pages contain the standard affidavits required when the Resource Entity and the QSE have agreed that the Resource Entity will submit verifiable cost data to ERCOT.  Both affidavits must be executed and sent to ERCOT.</w:t>
      </w:r>
    </w:p>
    <w:p w14:paraId="2356C508" w14:textId="77777777" w:rsidR="00212B01" w:rsidRPr="00F52DF3" w:rsidRDefault="00212B01" w:rsidP="00212B01">
      <w:pPr>
        <w:tabs>
          <w:tab w:val="left" w:pos="720"/>
          <w:tab w:val="left" w:pos="907"/>
        </w:tabs>
        <w:jc w:val="both"/>
        <w:rPr>
          <w:b/>
        </w:rPr>
      </w:pPr>
    </w:p>
    <w:p w14:paraId="52D17B5A" w14:textId="77777777" w:rsidR="00212B01" w:rsidRDefault="00212B01" w:rsidP="00212B01">
      <w:pPr>
        <w:tabs>
          <w:tab w:val="left" w:pos="720"/>
          <w:tab w:val="left" w:pos="907"/>
        </w:tabs>
        <w:jc w:val="both"/>
        <w:rPr>
          <w:b/>
        </w:rPr>
      </w:pPr>
    </w:p>
    <w:p w14:paraId="4976156B" w14:textId="77777777" w:rsidR="00212B01" w:rsidRDefault="00212B01" w:rsidP="00212B01">
      <w:pPr>
        <w:tabs>
          <w:tab w:val="left" w:pos="720"/>
          <w:tab w:val="left" w:pos="907"/>
        </w:tabs>
        <w:jc w:val="both"/>
        <w:rPr>
          <w:b/>
        </w:rPr>
      </w:pPr>
    </w:p>
    <w:p w14:paraId="52208F06" w14:textId="77777777" w:rsidR="00212B01" w:rsidRDefault="00212B01" w:rsidP="00212B01">
      <w:pPr>
        <w:tabs>
          <w:tab w:val="left" w:pos="720"/>
          <w:tab w:val="left" w:pos="907"/>
        </w:tabs>
        <w:jc w:val="both"/>
        <w:rPr>
          <w:b/>
        </w:rPr>
      </w:pPr>
    </w:p>
    <w:p w14:paraId="461BBB43" w14:textId="77777777" w:rsidR="00212B01" w:rsidRPr="00F52DF3" w:rsidRDefault="00212B01" w:rsidP="00212B01">
      <w:pPr>
        <w:tabs>
          <w:tab w:val="left" w:pos="720"/>
          <w:tab w:val="left" w:pos="907"/>
        </w:tabs>
        <w:jc w:val="both"/>
        <w:rPr>
          <w:b/>
        </w:rPr>
      </w:pPr>
    </w:p>
    <w:p w14:paraId="30EBCA43" w14:textId="77777777" w:rsidR="00212B01" w:rsidRPr="00F52DF3" w:rsidRDefault="00212B01" w:rsidP="00212B01">
      <w:pPr>
        <w:tabs>
          <w:tab w:val="left" w:pos="720"/>
          <w:tab w:val="left" w:pos="907"/>
        </w:tabs>
        <w:jc w:val="both"/>
        <w:rPr>
          <w:b/>
        </w:rPr>
      </w:pPr>
      <w:r w:rsidRPr="00F52DF3">
        <w:rPr>
          <w:b/>
        </w:rPr>
        <w:t>STATE OF TEXAS</w:t>
      </w:r>
      <w:r w:rsidRPr="00F52DF3">
        <w:rPr>
          <w:b/>
        </w:rPr>
        <w:tab/>
      </w:r>
      <w:r w:rsidRPr="00F52DF3">
        <w:rPr>
          <w:b/>
        </w:rPr>
        <w:tab/>
        <w:t>§</w:t>
      </w:r>
    </w:p>
    <w:p w14:paraId="60BB4CC5" w14:textId="77777777" w:rsidR="00212B01" w:rsidRPr="00F52DF3" w:rsidRDefault="00212B01" w:rsidP="00212B01">
      <w:pPr>
        <w:tabs>
          <w:tab w:val="left" w:pos="720"/>
          <w:tab w:val="left" w:pos="907"/>
        </w:tabs>
        <w:jc w:val="both"/>
        <w:rPr>
          <w:b/>
        </w:rPr>
      </w:pPr>
      <w:r w:rsidRPr="00F52DF3">
        <w:rPr>
          <w:b/>
        </w:rPr>
        <w:tab/>
      </w:r>
      <w:r w:rsidRPr="00F52DF3">
        <w:rPr>
          <w:b/>
        </w:rPr>
        <w:tab/>
      </w:r>
      <w:r w:rsidRPr="00F52DF3">
        <w:rPr>
          <w:b/>
        </w:rPr>
        <w:tab/>
      </w:r>
      <w:r w:rsidRPr="00F52DF3">
        <w:rPr>
          <w:b/>
        </w:rPr>
        <w:tab/>
      </w:r>
      <w:r w:rsidRPr="00F52DF3">
        <w:rPr>
          <w:b/>
        </w:rPr>
        <w:tab/>
        <w:t>§</w:t>
      </w:r>
    </w:p>
    <w:p w14:paraId="0C7D1901" w14:textId="77777777" w:rsidR="00212B01" w:rsidRPr="00F52DF3" w:rsidRDefault="00212B01" w:rsidP="00212B01">
      <w:pPr>
        <w:tabs>
          <w:tab w:val="left" w:pos="720"/>
          <w:tab w:val="left" w:pos="907"/>
        </w:tabs>
        <w:jc w:val="both"/>
        <w:rPr>
          <w:b/>
        </w:rPr>
      </w:pPr>
      <w:r w:rsidRPr="00F52DF3">
        <w:rPr>
          <w:b/>
        </w:rPr>
        <w:t>COUNTY OF ________</w:t>
      </w:r>
      <w:r w:rsidRPr="00F52DF3">
        <w:rPr>
          <w:b/>
        </w:rPr>
        <w:tab/>
        <w:t>§</w:t>
      </w:r>
    </w:p>
    <w:p w14:paraId="3635035F" w14:textId="77777777" w:rsidR="00212B01" w:rsidRPr="00F52DF3" w:rsidRDefault="00212B01" w:rsidP="00212B01">
      <w:pPr>
        <w:tabs>
          <w:tab w:val="left" w:pos="720"/>
          <w:tab w:val="left" w:pos="907"/>
        </w:tabs>
        <w:spacing w:line="360" w:lineRule="auto"/>
        <w:jc w:val="both"/>
      </w:pPr>
    </w:p>
    <w:p w14:paraId="2ACF1C58" w14:textId="77777777" w:rsidR="00212B01" w:rsidRPr="00F52DF3" w:rsidRDefault="00212B01" w:rsidP="00212B01">
      <w:pPr>
        <w:jc w:val="center"/>
        <w:rPr>
          <w:b/>
        </w:rPr>
      </w:pPr>
      <w:r w:rsidRPr="00F52DF3">
        <w:rPr>
          <w:b/>
        </w:rPr>
        <w:t>VERIFIABLE COSTS AFFIDAVIT PURSUANT TO SECTION 5.6.1</w:t>
      </w:r>
    </w:p>
    <w:p w14:paraId="667F24B9" w14:textId="77777777" w:rsidR="00212B01" w:rsidRPr="00F52DF3" w:rsidRDefault="00212B01" w:rsidP="00212B01">
      <w:pPr>
        <w:jc w:val="center"/>
        <w:rPr>
          <w:b/>
        </w:rPr>
      </w:pPr>
      <w:r w:rsidRPr="00F52DF3">
        <w:rPr>
          <w:b/>
        </w:rPr>
        <w:t>FOR RESOURCE ENTITY</w:t>
      </w:r>
    </w:p>
    <w:p w14:paraId="36B0B55C" w14:textId="77777777" w:rsidR="00212B01" w:rsidRPr="00F52DF3" w:rsidRDefault="00212B01" w:rsidP="00212B01">
      <w:pPr>
        <w:tabs>
          <w:tab w:val="left" w:pos="720"/>
          <w:tab w:val="left" w:pos="907"/>
        </w:tabs>
        <w:spacing w:line="360" w:lineRule="auto"/>
        <w:rPr>
          <w:b/>
        </w:rPr>
      </w:pPr>
    </w:p>
    <w:p w14:paraId="342A5055" w14:textId="77777777" w:rsidR="00212B01" w:rsidRPr="00F52DF3" w:rsidRDefault="00212B01" w:rsidP="00212B01">
      <w:pPr>
        <w:tabs>
          <w:tab w:val="left" w:pos="720"/>
          <w:tab w:val="left" w:pos="907"/>
        </w:tabs>
        <w:spacing w:line="360" w:lineRule="auto"/>
        <w:jc w:val="both"/>
      </w:pPr>
      <w:r w:rsidRPr="00F52DF3">
        <w:tab/>
      </w:r>
      <w:r w:rsidRPr="00F52DF3">
        <w:rPr>
          <w:b/>
        </w:rPr>
        <w:t xml:space="preserve">BEFORE ME, </w:t>
      </w:r>
      <w:r w:rsidRPr="00F52DF3">
        <w:t xml:space="preserve">the undersigned notary, on this day personally appeared the following individual: </w:t>
      </w:r>
      <w:bookmarkStart w:id="14" w:name="Text2"/>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bookmarkEnd w:id="14"/>
      <w:r w:rsidRPr="00F52DF3">
        <w:t>, whose identity is known to me.  After being first duly sworn, the named individual deposed and stated the following:</w:t>
      </w:r>
    </w:p>
    <w:p w14:paraId="56589269"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1.</w:t>
      </w:r>
      <w:r w:rsidRPr="00F52DF3">
        <w:tab/>
        <w:t xml:space="preserve">“My name is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 am the Authorized Representative of the Resource Entity (RE) identified in Paragraph 2.  I am over 18 years of age, of sound mind, and capable of making this affidavit.  The facts stated in this affidavit are within my personal knowledge and are true and correct.</w:t>
      </w:r>
    </w:p>
    <w:p w14:paraId="1EF5B591"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2.</w:t>
      </w:r>
      <w:r w:rsidRPr="00F52DF3">
        <w:tab/>
        <w:t xml:space="preserve">I am employed as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by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having its principal place of business at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This company is registered as an RE with ERCOT.</w:t>
      </w:r>
    </w:p>
    <w:p w14:paraId="534332F9"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3.</w:t>
      </w:r>
      <w:r w:rsidRPr="00F52DF3">
        <w:tab/>
        <w:t>I agree to the terms as described below and that such terms satisfy the requirement in Protocol Section 5.6.1, Verifiable Costs, for an RE to assume the responsibility of providing verifiable costs to ERCOT.</w:t>
      </w:r>
    </w:p>
    <w:p w14:paraId="5407563E"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4.</w:t>
      </w:r>
      <w:r w:rsidRPr="00F52DF3">
        <w:tab/>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is the Qualified Scheduling Entity (QSE) agreeing that RE will assume the responsibility of providing verifiable costs to ERCOT.  QSE has executed a similar affidavit in order to compl</w:t>
      </w:r>
      <w:r>
        <w:t xml:space="preserve">y with Protocol Section 5.6.1, </w:t>
      </w:r>
      <w:r w:rsidRPr="00F52DF3">
        <w:t>and effectuate this transfer of responsibility.</w:t>
      </w:r>
    </w:p>
    <w:p w14:paraId="388475EB"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lastRenderedPageBreak/>
        <w:t>5.</w:t>
      </w:r>
      <w:r w:rsidRPr="00F52DF3">
        <w:tab/>
        <w:t xml:space="preserve">This Affidavit pertains to the following Resource(s) (Resource Mnemonic(s)):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If naming multiple resources attach as separate document. Named resources must match list provided in QSE Affidavit.</w:t>
      </w:r>
    </w:p>
    <w:p w14:paraId="4CAC99B4"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6.</w:t>
      </w:r>
      <w:r w:rsidRPr="00F52DF3">
        <w:tab/>
        <w:t>RE acknowledges the following:</w:t>
      </w:r>
    </w:p>
    <w:p w14:paraId="1491665C"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a.</w:t>
      </w:r>
      <w:r w:rsidRPr="00F52DF3">
        <w:tab/>
        <w:t xml:space="preserve">All RUC Instructions from ERCOT will be sent to QSE.  </w:t>
      </w:r>
    </w:p>
    <w:p w14:paraId="29109457"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b.</w:t>
      </w:r>
      <w:r w:rsidRPr="00F52DF3">
        <w:tab/>
        <w:t>All financial arrangements are between ERCOT and QSE.</w:t>
      </w:r>
    </w:p>
    <w:p w14:paraId="7C179AEE"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c.</w:t>
      </w:r>
      <w:r w:rsidRPr="00F52DF3">
        <w:tab/>
        <w:t>Verifiable costs are Resource-specific costs, regardless of who submits them.  QSE costs shall not be accepted by ERCOT even when verifiable costs are submitted by RE.</w:t>
      </w:r>
    </w:p>
    <w:p w14:paraId="309F87AF"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d.</w:t>
      </w:r>
      <w:r w:rsidRPr="00F52DF3">
        <w:tab/>
        <w:t>RE will have sole responsibility for submitting verifiable costs to ERCOT and such arrangement will remain in place until RE switches to another QSE or terminates its registration with ERCOT.  If RE switches to another QSE, the new QSE assumes responsibility for submitting or updating verifiable costs unless new affidavits are submitted to ERCOT allowing RE to continue to submit or update existing verifiable costs in accordance with Protocol Section 5.6.1.</w:t>
      </w:r>
    </w:p>
    <w:p w14:paraId="73251BB7"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e.</w:t>
      </w:r>
      <w:r w:rsidRPr="00F52DF3">
        <w:tab/>
        <w:t>QSE will have responsibility for informing RE to update or file verifiable costs with ERCOT.</w:t>
      </w:r>
    </w:p>
    <w:p w14:paraId="71A51ED5"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f.</w:t>
      </w:r>
      <w:r w:rsidRPr="00F52DF3">
        <w:tab/>
        <w:t>During the verifiable cost approval process, only RE will have the authority to appeal specific cost categories with ERCOT, ERCOT Board of Directors, or the Public Utility Commission of Texas (PUCT).</w:t>
      </w:r>
    </w:p>
    <w:p w14:paraId="669CCC2F"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g.</w:t>
      </w:r>
      <w:r w:rsidRPr="00F52DF3">
        <w:tab/>
        <w:t>RE will have sole responsibility for the accuracy of the data submitted to ERCOT.  QSE is not responsible for the accuracy of the data submitted to ERCOT by RE.</w:t>
      </w:r>
    </w:p>
    <w:p w14:paraId="28521C30"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7.</w:t>
      </w:r>
      <w:r w:rsidRPr="00F52DF3">
        <w:tab/>
        <w:t>ERCOT will not share Resource-specific costs (except for final approved costs) with QSE without further written permission by RE.”</w:t>
      </w:r>
    </w:p>
    <w:p w14:paraId="7110339A" w14:textId="77777777" w:rsidR="00212B01" w:rsidRPr="00F52DF3" w:rsidRDefault="00212B01" w:rsidP="00212B01">
      <w:pPr>
        <w:tabs>
          <w:tab w:val="left" w:pos="720"/>
          <w:tab w:val="left" w:pos="907"/>
        </w:tabs>
        <w:jc w:val="both"/>
      </w:pPr>
    </w:p>
    <w:p w14:paraId="159896CE"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19DE1A0E" w14:textId="77777777" w:rsidR="00212B01" w:rsidRPr="00F52DF3" w:rsidRDefault="00212B01" w:rsidP="00212B01">
      <w:pPr>
        <w:tabs>
          <w:tab w:val="left" w:pos="720"/>
          <w:tab w:val="left" w:pos="907"/>
        </w:tabs>
        <w:spacing w:line="360" w:lineRule="auto"/>
        <w:jc w:val="both"/>
      </w:pPr>
      <w:r w:rsidRPr="00F52DF3">
        <w:tab/>
      </w:r>
      <w:r w:rsidRPr="00F52DF3">
        <w:tab/>
      </w:r>
      <w:r w:rsidRPr="00F52DF3">
        <w:tab/>
      </w:r>
      <w:r w:rsidRPr="00F52DF3">
        <w:tab/>
      </w:r>
      <w:r w:rsidRPr="00F52DF3">
        <w:tab/>
      </w:r>
      <w:r w:rsidRPr="00F52DF3">
        <w:tab/>
      </w:r>
      <w:r w:rsidRPr="00F52DF3">
        <w:tab/>
      </w:r>
      <w:r w:rsidRPr="00F52DF3">
        <w:tab/>
      </w:r>
      <w:r w:rsidRPr="00F52DF3">
        <w:tab/>
        <w:t>Affiant for RE</w:t>
      </w:r>
    </w:p>
    <w:p w14:paraId="789A4DEB" w14:textId="77777777" w:rsidR="00212B01" w:rsidRPr="00F52DF3" w:rsidRDefault="00212B01" w:rsidP="00212B01">
      <w:pPr>
        <w:tabs>
          <w:tab w:val="left" w:pos="720"/>
          <w:tab w:val="left" w:pos="907"/>
        </w:tabs>
        <w:jc w:val="both"/>
      </w:pPr>
    </w:p>
    <w:p w14:paraId="52AC3179" w14:textId="77777777" w:rsidR="00212B01" w:rsidRPr="00F52DF3" w:rsidRDefault="00212B01" w:rsidP="00212B01">
      <w:pPr>
        <w:tabs>
          <w:tab w:val="left" w:pos="720"/>
          <w:tab w:val="left" w:pos="907"/>
        </w:tabs>
        <w:spacing w:line="480" w:lineRule="auto"/>
        <w:jc w:val="both"/>
      </w:pPr>
      <w:r w:rsidRPr="00F52DF3">
        <w:rPr>
          <w:b/>
        </w:rPr>
        <w:t xml:space="preserve">SUBSCRIBED AND SWORN TO BEFORE ME </w:t>
      </w:r>
      <w:r w:rsidRPr="00F52DF3">
        <w:t>on this ______ day of _______________, 20</w:t>
      </w:r>
      <w:r w:rsidRPr="00F52DF3">
        <w:fldChar w:fldCharType="begin">
          <w:ffData>
            <w:name w:val="Text4"/>
            <w:enabled/>
            <w:calcOnExit w:val="0"/>
            <w:textInput>
              <w:default w:val="__"/>
            </w:textInput>
          </w:ffData>
        </w:fldChar>
      </w:r>
      <w:r w:rsidRPr="00F52DF3">
        <w:instrText xml:space="preserve"> FORMTEXT </w:instrText>
      </w:r>
      <w:r w:rsidRPr="00F52DF3">
        <w:fldChar w:fldCharType="separate"/>
      </w:r>
      <w:r w:rsidRPr="00F52DF3">
        <w:rPr>
          <w:noProof/>
        </w:rPr>
        <w:t>___</w:t>
      </w:r>
      <w:r w:rsidRPr="00F52DF3">
        <w:fldChar w:fldCharType="end"/>
      </w:r>
      <w:r w:rsidRPr="00F52DF3">
        <w:t>.</w:t>
      </w:r>
    </w:p>
    <w:p w14:paraId="32F2C799"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26E00DDA" w14:textId="77777777" w:rsidR="00212B01" w:rsidRPr="00F52DF3" w:rsidRDefault="00212B01" w:rsidP="00212B01">
      <w:pPr>
        <w:jc w:val="both"/>
      </w:pPr>
      <w:r w:rsidRPr="00F52DF3">
        <w:tab/>
      </w:r>
      <w:r w:rsidRPr="00F52DF3">
        <w:tab/>
      </w:r>
      <w:r w:rsidRPr="00F52DF3">
        <w:tab/>
      </w:r>
      <w:r w:rsidRPr="00F52DF3">
        <w:tab/>
      </w:r>
      <w:r w:rsidRPr="00F52DF3">
        <w:tab/>
      </w:r>
      <w:r w:rsidRPr="00F52DF3">
        <w:tab/>
      </w:r>
      <w:r w:rsidRPr="00F52DF3">
        <w:tab/>
        <w:t>Notary Public, State of Texas</w:t>
      </w:r>
    </w:p>
    <w:p w14:paraId="7C8032CB" w14:textId="77777777" w:rsidR="00212B01" w:rsidRPr="00F52DF3" w:rsidRDefault="00212B01" w:rsidP="00212B01">
      <w:pPr>
        <w:rPr>
          <w:b/>
        </w:rPr>
      </w:pPr>
      <w:r w:rsidRPr="00F52DF3">
        <w:br w:type="page"/>
      </w:r>
      <w:r w:rsidRPr="00F52DF3">
        <w:rPr>
          <w:b/>
        </w:rPr>
        <w:lastRenderedPageBreak/>
        <w:t>STATE OF TEXAS</w:t>
      </w:r>
      <w:r w:rsidRPr="00F52DF3">
        <w:rPr>
          <w:b/>
        </w:rPr>
        <w:tab/>
      </w:r>
      <w:r w:rsidRPr="00F52DF3">
        <w:rPr>
          <w:b/>
        </w:rPr>
        <w:tab/>
        <w:t>§</w:t>
      </w:r>
    </w:p>
    <w:p w14:paraId="5D298457" w14:textId="77777777" w:rsidR="00212B01" w:rsidRPr="00F52DF3" w:rsidRDefault="00212B01" w:rsidP="00212B01">
      <w:pPr>
        <w:tabs>
          <w:tab w:val="left" w:pos="720"/>
          <w:tab w:val="left" w:pos="907"/>
        </w:tabs>
        <w:jc w:val="both"/>
        <w:rPr>
          <w:b/>
        </w:rPr>
      </w:pPr>
      <w:r w:rsidRPr="00F52DF3">
        <w:rPr>
          <w:b/>
        </w:rPr>
        <w:tab/>
      </w:r>
      <w:r w:rsidRPr="00F52DF3">
        <w:rPr>
          <w:b/>
        </w:rPr>
        <w:tab/>
      </w:r>
      <w:r w:rsidRPr="00F52DF3">
        <w:rPr>
          <w:b/>
        </w:rPr>
        <w:tab/>
      </w:r>
      <w:r w:rsidRPr="00F52DF3">
        <w:rPr>
          <w:b/>
        </w:rPr>
        <w:tab/>
      </w:r>
      <w:r w:rsidRPr="00F52DF3">
        <w:rPr>
          <w:b/>
        </w:rPr>
        <w:tab/>
        <w:t>§</w:t>
      </w:r>
    </w:p>
    <w:p w14:paraId="1CC6DB58" w14:textId="77777777" w:rsidR="00212B01" w:rsidRPr="00F52DF3" w:rsidRDefault="00212B01" w:rsidP="00212B01">
      <w:pPr>
        <w:tabs>
          <w:tab w:val="left" w:pos="720"/>
          <w:tab w:val="left" w:pos="907"/>
        </w:tabs>
        <w:jc w:val="both"/>
        <w:rPr>
          <w:b/>
        </w:rPr>
      </w:pPr>
      <w:r w:rsidRPr="00F52DF3">
        <w:rPr>
          <w:b/>
        </w:rPr>
        <w:t>COUNTY OF ________</w:t>
      </w:r>
      <w:r w:rsidRPr="00F52DF3">
        <w:rPr>
          <w:b/>
        </w:rPr>
        <w:tab/>
        <w:t>§</w:t>
      </w:r>
    </w:p>
    <w:p w14:paraId="13D97B5D" w14:textId="77777777" w:rsidR="00212B01" w:rsidRPr="00F52DF3" w:rsidRDefault="00212B01" w:rsidP="00212B01">
      <w:pPr>
        <w:tabs>
          <w:tab w:val="left" w:pos="720"/>
          <w:tab w:val="left" w:pos="907"/>
        </w:tabs>
        <w:spacing w:line="360" w:lineRule="auto"/>
        <w:jc w:val="both"/>
      </w:pPr>
    </w:p>
    <w:p w14:paraId="195E61B3" w14:textId="77777777" w:rsidR="00212B01" w:rsidRPr="00F52DF3" w:rsidRDefault="00212B01" w:rsidP="00212B01">
      <w:pPr>
        <w:jc w:val="center"/>
        <w:rPr>
          <w:b/>
        </w:rPr>
      </w:pPr>
      <w:r w:rsidRPr="00F52DF3">
        <w:rPr>
          <w:b/>
        </w:rPr>
        <w:t>VERIFIABLE COSTS AFFIDAVIT PURSUANT TO SECTION 5.6.1</w:t>
      </w:r>
    </w:p>
    <w:p w14:paraId="54D6CB5F" w14:textId="77777777" w:rsidR="00212B01" w:rsidRPr="00F52DF3" w:rsidRDefault="00212B01" w:rsidP="00212B01">
      <w:pPr>
        <w:jc w:val="center"/>
        <w:rPr>
          <w:b/>
        </w:rPr>
      </w:pPr>
      <w:r w:rsidRPr="00F52DF3">
        <w:rPr>
          <w:b/>
        </w:rPr>
        <w:t>FOR QUALIFIED SCHEDULING ENTITY</w:t>
      </w:r>
    </w:p>
    <w:p w14:paraId="4F44CFF5" w14:textId="77777777" w:rsidR="00212B01" w:rsidRPr="00F52DF3" w:rsidRDefault="00212B01" w:rsidP="00212B01">
      <w:pPr>
        <w:tabs>
          <w:tab w:val="left" w:pos="720"/>
          <w:tab w:val="left" w:pos="907"/>
        </w:tabs>
        <w:spacing w:line="360" w:lineRule="auto"/>
        <w:rPr>
          <w:b/>
        </w:rPr>
      </w:pPr>
    </w:p>
    <w:p w14:paraId="1DEAB8AE" w14:textId="77777777" w:rsidR="00212B01" w:rsidRPr="00F52DF3" w:rsidRDefault="00212B01" w:rsidP="00212B01">
      <w:pPr>
        <w:tabs>
          <w:tab w:val="left" w:pos="720"/>
          <w:tab w:val="left" w:pos="907"/>
        </w:tabs>
        <w:spacing w:line="360" w:lineRule="auto"/>
        <w:jc w:val="both"/>
      </w:pPr>
      <w:r w:rsidRPr="00F52DF3">
        <w:tab/>
      </w:r>
      <w:r w:rsidRPr="00F52DF3">
        <w:rPr>
          <w:b/>
        </w:rPr>
        <w:t xml:space="preserve">BEFORE ME, </w:t>
      </w:r>
      <w:r w:rsidRPr="00F52DF3">
        <w:t xml:space="preserve">the undersigned notary, on this day personally appeared the following individual: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whose identity is known to me.  After being first duly sworn, the named individual deposed and stated the following:</w:t>
      </w:r>
    </w:p>
    <w:p w14:paraId="50BBBA69"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1.</w:t>
      </w:r>
      <w:r w:rsidRPr="00F52DF3">
        <w:tab/>
        <w:t xml:space="preserve">“My name is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 am the Authorized Representative of the Qualified Scheduling Entity (QSE) identified in Paragraph 2.  I am over 18 years of age, of sound mind, and capable of making this affidavit.  The facts stated in this affidavit are within my personal knowledge and are true and correct.</w:t>
      </w:r>
    </w:p>
    <w:p w14:paraId="4CEB27C2"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2.</w:t>
      </w:r>
      <w:r w:rsidRPr="00F52DF3">
        <w:tab/>
        <w:t xml:space="preserve">I am employed as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by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having its principal place of business at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This company is registered as a QSE with ERCOT.</w:t>
      </w:r>
    </w:p>
    <w:p w14:paraId="7461209B"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3.</w:t>
      </w:r>
      <w:r w:rsidRPr="00F52DF3">
        <w:tab/>
        <w:t>I agree to the terms as described below and that such terms satisfy the requirement in Protocol Section 5.6.1, Verifiable Costs, for a Resource Entity (RE) to assume the responsibility of providing verifiable costs to ERCOT.</w:t>
      </w:r>
    </w:p>
    <w:p w14:paraId="4D2CC010"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4.</w:t>
      </w:r>
      <w:r w:rsidRPr="00F52DF3">
        <w:tab/>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xml:space="preserve"> is the RE agreeing that it will assume the responsibility of providing verifiable costs to ERCOT.  RE has executed a similar affidavit in order to compl</w:t>
      </w:r>
      <w:r>
        <w:t xml:space="preserve">y with Protocol Section 5.6.1, </w:t>
      </w:r>
      <w:r w:rsidRPr="00F52DF3">
        <w:t>and effectuate this transfer of responsibility.</w:t>
      </w:r>
    </w:p>
    <w:p w14:paraId="48D0F310"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5.</w:t>
      </w:r>
      <w:r w:rsidRPr="00F52DF3">
        <w:tab/>
        <w:t xml:space="preserve">This Affidavit pertains to the following Resource(s) (Resource Mnemonic(s)): </w:t>
      </w:r>
      <w:r w:rsidRPr="00F52DF3">
        <w:fldChar w:fldCharType="begin">
          <w:ffData>
            <w:name w:val="Text2"/>
            <w:enabled/>
            <w:calcOnExit w:val="0"/>
            <w:textInput>
              <w:default w:val="________________________"/>
            </w:textInput>
          </w:ffData>
        </w:fldChar>
      </w:r>
      <w:r w:rsidRPr="00F52DF3">
        <w:instrText xml:space="preserve"> FORMTEXT </w:instrText>
      </w:r>
      <w:r w:rsidRPr="00F52DF3">
        <w:fldChar w:fldCharType="separate"/>
      </w:r>
      <w:r w:rsidRPr="00F52DF3">
        <w:rPr>
          <w:noProof/>
        </w:rPr>
        <w:t>________________________</w:t>
      </w:r>
      <w:r w:rsidRPr="00F52DF3">
        <w:fldChar w:fldCharType="end"/>
      </w:r>
      <w:r w:rsidRPr="00F52DF3">
        <w:t>. If naming multiple resources attach as separate document. Named resources must match list provided in RE Affidavit.</w:t>
      </w:r>
    </w:p>
    <w:p w14:paraId="13099112"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6.</w:t>
      </w:r>
      <w:r w:rsidRPr="00F52DF3">
        <w:tab/>
        <w:t>QSE acknowledges the following:</w:t>
      </w:r>
    </w:p>
    <w:p w14:paraId="710F145C"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h.</w:t>
      </w:r>
      <w:r w:rsidRPr="00F52DF3">
        <w:tab/>
        <w:t xml:space="preserve">All RUC Instructions from ERCOT will be sent to QSE.  </w:t>
      </w:r>
    </w:p>
    <w:p w14:paraId="6A8D0FCB"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i.</w:t>
      </w:r>
      <w:r w:rsidRPr="00F52DF3">
        <w:tab/>
        <w:t>All financial arrangements are between ERCOT and QSE.</w:t>
      </w:r>
    </w:p>
    <w:p w14:paraId="40A3E10C"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j.</w:t>
      </w:r>
      <w:r w:rsidRPr="00F52DF3">
        <w:tab/>
        <w:t>Verifiable costs are Resource-specific costs, regardless of who submits them.  QSE costs shall not be accepted by ERCOT even when verifiable costs are submitted by RE.</w:t>
      </w:r>
    </w:p>
    <w:p w14:paraId="69FD5E53"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lastRenderedPageBreak/>
        <w:t>k.</w:t>
      </w:r>
      <w:r w:rsidRPr="00F52DF3">
        <w:tab/>
        <w:t>RE will have sole responsibility for submitting verifiable costs to ERCOT and such arrangement will remain in place until RE switches to another QSE or terminates its registration with ERCOT.  If RE switches to another QSE, the new QSE assumes responsibility for submitting or updating verifiable costs unless new affidavits are submitted to ERCOT allowing RE to continue to submit or update existing verifiable costs in accordance with Protocol Section 5.6.1.</w:t>
      </w:r>
    </w:p>
    <w:p w14:paraId="3818959B"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l.</w:t>
      </w:r>
      <w:r w:rsidRPr="00F52DF3">
        <w:tab/>
        <w:t>QSE will have responsibility for informing RE to update or file verifiable costs with ERCOT.</w:t>
      </w:r>
    </w:p>
    <w:p w14:paraId="22303407"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m.</w:t>
      </w:r>
      <w:r w:rsidRPr="00F52DF3">
        <w:tab/>
        <w:t>During the verifiable cost approval process, only RE will have the authority to appeal specific cost categories with ERCOT, ERCOT Board of Directors, or the Public Utility Commission of Texas (PUCT).</w:t>
      </w:r>
    </w:p>
    <w:p w14:paraId="2E48A66B" w14:textId="77777777" w:rsidR="00212B01" w:rsidRPr="00F52DF3" w:rsidRDefault="00212B01" w:rsidP="00212B01">
      <w:pPr>
        <w:tabs>
          <w:tab w:val="left" w:pos="720"/>
          <w:tab w:val="left" w:pos="907"/>
          <w:tab w:val="left" w:pos="1267"/>
        </w:tabs>
        <w:overflowPunct w:val="0"/>
        <w:autoSpaceDE w:val="0"/>
        <w:autoSpaceDN w:val="0"/>
        <w:adjustRightInd w:val="0"/>
        <w:spacing w:line="360" w:lineRule="auto"/>
        <w:ind w:left="1267" w:hanging="360"/>
        <w:jc w:val="both"/>
        <w:textAlignment w:val="baseline"/>
      </w:pPr>
      <w:r w:rsidRPr="00F52DF3">
        <w:t>n.</w:t>
      </w:r>
      <w:r w:rsidRPr="00F52DF3">
        <w:tab/>
        <w:t>RE will have sole responsibility for the accuracy of the data submitted to ERCOT.  QSE is not responsible for the accuracy of the data submitted to ERCOT by RE.</w:t>
      </w:r>
    </w:p>
    <w:p w14:paraId="3425215A" w14:textId="77777777" w:rsidR="00212B01" w:rsidRPr="00F52DF3" w:rsidRDefault="00212B01" w:rsidP="00212B01">
      <w:pPr>
        <w:tabs>
          <w:tab w:val="left" w:pos="720"/>
          <w:tab w:val="left" w:pos="907"/>
        </w:tabs>
        <w:overflowPunct w:val="0"/>
        <w:autoSpaceDE w:val="0"/>
        <w:autoSpaceDN w:val="0"/>
        <w:adjustRightInd w:val="0"/>
        <w:spacing w:line="360" w:lineRule="auto"/>
        <w:ind w:left="720" w:hanging="720"/>
        <w:jc w:val="both"/>
        <w:textAlignment w:val="baseline"/>
      </w:pPr>
      <w:r w:rsidRPr="00F52DF3">
        <w:t>7.</w:t>
      </w:r>
      <w:r w:rsidRPr="00F52DF3">
        <w:tab/>
        <w:t>ERCOT will not share Resource-specific costs (except for final approved costs) with QSE without further written permission by RE.”</w:t>
      </w:r>
    </w:p>
    <w:p w14:paraId="0F7D424E" w14:textId="77777777" w:rsidR="00212B01" w:rsidRPr="00F52DF3" w:rsidRDefault="00212B01" w:rsidP="00212B01">
      <w:pPr>
        <w:tabs>
          <w:tab w:val="left" w:pos="720"/>
          <w:tab w:val="left" w:pos="907"/>
        </w:tabs>
        <w:spacing w:line="360" w:lineRule="auto"/>
        <w:jc w:val="both"/>
      </w:pPr>
    </w:p>
    <w:p w14:paraId="53655E2F" w14:textId="77777777" w:rsidR="00212B01" w:rsidRPr="00F52DF3" w:rsidRDefault="00212B01" w:rsidP="00212B01">
      <w:pPr>
        <w:tabs>
          <w:tab w:val="left" w:pos="720"/>
          <w:tab w:val="left" w:pos="907"/>
        </w:tabs>
        <w:jc w:val="both"/>
      </w:pPr>
    </w:p>
    <w:p w14:paraId="72DB2596"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5C3DD6A3" w14:textId="77777777" w:rsidR="00212B01" w:rsidRPr="00F52DF3" w:rsidRDefault="00212B01" w:rsidP="00212B01">
      <w:pPr>
        <w:tabs>
          <w:tab w:val="left" w:pos="720"/>
          <w:tab w:val="left" w:pos="907"/>
        </w:tabs>
        <w:spacing w:line="360" w:lineRule="auto"/>
        <w:jc w:val="both"/>
      </w:pPr>
      <w:r w:rsidRPr="00F52DF3">
        <w:tab/>
      </w:r>
      <w:r w:rsidRPr="00F52DF3">
        <w:tab/>
      </w:r>
      <w:r w:rsidRPr="00F52DF3">
        <w:tab/>
      </w:r>
      <w:r w:rsidRPr="00F52DF3">
        <w:tab/>
      </w:r>
      <w:r w:rsidRPr="00F52DF3">
        <w:tab/>
      </w:r>
      <w:r w:rsidRPr="00F52DF3">
        <w:tab/>
      </w:r>
      <w:r w:rsidRPr="00F52DF3">
        <w:tab/>
      </w:r>
      <w:r w:rsidRPr="00F52DF3">
        <w:tab/>
      </w:r>
      <w:r w:rsidRPr="00F52DF3">
        <w:tab/>
        <w:t>Affiant for QSE</w:t>
      </w:r>
    </w:p>
    <w:p w14:paraId="4B6021D3" w14:textId="77777777" w:rsidR="00212B01" w:rsidRPr="00F52DF3" w:rsidRDefault="00212B01" w:rsidP="00212B01">
      <w:pPr>
        <w:tabs>
          <w:tab w:val="left" w:pos="720"/>
          <w:tab w:val="left" w:pos="907"/>
        </w:tabs>
        <w:jc w:val="both"/>
      </w:pPr>
    </w:p>
    <w:p w14:paraId="41FE8A19" w14:textId="77777777" w:rsidR="00212B01" w:rsidRPr="00F52DF3" w:rsidRDefault="00212B01" w:rsidP="00212B01">
      <w:pPr>
        <w:tabs>
          <w:tab w:val="left" w:pos="720"/>
          <w:tab w:val="left" w:pos="907"/>
        </w:tabs>
        <w:jc w:val="both"/>
      </w:pPr>
    </w:p>
    <w:p w14:paraId="5D04B0E1" w14:textId="77777777" w:rsidR="00212B01" w:rsidRPr="00F52DF3" w:rsidRDefault="00212B01" w:rsidP="00212B01">
      <w:pPr>
        <w:tabs>
          <w:tab w:val="left" w:pos="720"/>
          <w:tab w:val="left" w:pos="907"/>
        </w:tabs>
        <w:spacing w:line="480" w:lineRule="auto"/>
        <w:jc w:val="both"/>
      </w:pPr>
      <w:r w:rsidRPr="00F52DF3">
        <w:rPr>
          <w:b/>
        </w:rPr>
        <w:t xml:space="preserve">SUBSCRIBED AND SWORN TO BEFORE ME </w:t>
      </w:r>
      <w:r w:rsidRPr="00F52DF3">
        <w:t>on this ______ day of _______________, 20</w:t>
      </w:r>
      <w:r w:rsidRPr="00F52DF3">
        <w:fldChar w:fldCharType="begin">
          <w:ffData>
            <w:name w:val="Text4"/>
            <w:enabled/>
            <w:calcOnExit w:val="0"/>
            <w:textInput>
              <w:default w:val="__"/>
            </w:textInput>
          </w:ffData>
        </w:fldChar>
      </w:r>
      <w:r w:rsidRPr="00F52DF3">
        <w:instrText xml:space="preserve"> FORMTEXT </w:instrText>
      </w:r>
      <w:r w:rsidRPr="00F52DF3">
        <w:fldChar w:fldCharType="separate"/>
      </w:r>
      <w:r w:rsidRPr="00F52DF3">
        <w:rPr>
          <w:noProof/>
        </w:rPr>
        <w:t>___</w:t>
      </w:r>
      <w:r w:rsidRPr="00F52DF3">
        <w:fldChar w:fldCharType="end"/>
      </w:r>
      <w:r w:rsidRPr="00F52DF3">
        <w:t>.</w:t>
      </w:r>
    </w:p>
    <w:p w14:paraId="180292BD" w14:textId="77777777" w:rsidR="00212B01" w:rsidRPr="00F52DF3" w:rsidRDefault="00212B01" w:rsidP="00212B01">
      <w:pPr>
        <w:tabs>
          <w:tab w:val="left" w:pos="720"/>
          <w:tab w:val="left" w:pos="907"/>
        </w:tabs>
        <w:spacing w:after="360" w:line="360" w:lineRule="auto"/>
        <w:jc w:val="both"/>
        <w:rPr>
          <w:b/>
        </w:rPr>
      </w:pPr>
    </w:p>
    <w:p w14:paraId="35C41ED3" w14:textId="77777777" w:rsidR="00212B01" w:rsidRPr="00F52DF3" w:rsidRDefault="00212B01" w:rsidP="00212B01">
      <w:pPr>
        <w:tabs>
          <w:tab w:val="left" w:pos="720"/>
          <w:tab w:val="left" w:pos="907"/>
        </w:tabs>
        <w:jc w:val="both"/>
      </w:pPr>
      <w:r w:rsidRPr="00F52DF3">
        <w:tab/>
      </w:r>
      <w:r w:rsidRPr="00F52DF3">
        <w:tab/>
      </w:r>
      <w:r w:rsidRPr="00F52DF3">
        <w:tab/>
      </w:r>
      <w:r w:rsidRPr="00F52DF3">
        <w:tab/>
      </w:r>
      <w:r w:rsidRPr="00F52DF3">
        <w:tab/>
      </w:r>
      <w:r w:rsidRPr="00F52DF3">
        <w:tab/>
      </w:r>
      <w:r w:rsidRPr="00F52DF3">
        <w:tab/>
      </w:r>
      <w:r w:rsidRPr="00F52DF3">
        <w:tab/>
        <w:t>______________________________</w:t>
      </w:r>
    </w:p>
    <w:p w14:paraId="3FDF470A" w14:textId="77777777" w:rsidR="00212B01" w:rsidRPr="00F52DF3" w:rsidRDefault="00212B01" w:rsidP="00212B01">
      <w:pPr>
        <w:jc w:val="both"/>
      </w:pPr>
      <w:r w:rsidRPr="00F52DF3">
        <w:tab/>
      </w:r>
      <w:r w:rsidRPr="00F52DF3">
        <w:tab/>
      </w:r>
      <w:r w:rsidRPr="00F52DF3">
        <w:tab/>
      </w:r>
      <w:r w:rsidRPr="00F52DF3">
        <w:tab/>
      </w:r>
      <w:r w:rsidRPr="00F52DF3">
        <w:tab/>
      </w:r>
      <w:r w:rsidRPr="00F52DF3">
        <w:tab/>
      </w:r>
      <w:r w:rsidRPr="00F52DF3">
        <w:tab/>
        <w:t xml:space="preserve">Notary Public, State of Texas </w:t>
      </w:r>
    </w:p>
    <w:p w14:paraId="73B521EC" w14:textId="77777777" w:rsidR="00212B01" w:rsidRPr="00F52DF3" w:rsidRDefault="00212B01" w:rsidP="00212B01">
      <w:pPr>
        <w:rPr>
          <w:b/>
          <w:sz w:val="28"/>
          <w:szCs w:val="28"/>
        </w:rPr>
      </w:pPr>
      <w:r w:rsidRPr="00F52DF3">
        <w:br w:type="page"/>
      </w:r>
      <w:r w:rsidRPr="00F52DF3">
        <w:rPr>
          <w:b/>
          <w:sz w:val="28"/>
          <w:szCs w:val="28"/>
        </w:rPr>
        <w:lastRenderedPageBreak/>
        <w:t>Election to use the Expected Minimum On-Line Time for Quick Start Generation Resource</w:t>
      </w:r>
    </w:p>
    <w:p w14:paraId="06E34C08" w14:textId="77777777" w:rsidR="00212B01" w:rsidRPr="00F52DF3" w:rsidRDefault="00212B01" w:rsidP="00212B01"/>
    <w:p w14:paraId="58E87498" w14:textId="38A3FEF0" w:rsidR="00212B01" w:rsidRPr="00F52DF3" w:rsidRDefault="00212B01" w:rsidP="00212B01">
      <w:r w:rsidRPr="00F52DF3">
        <w:t>Pursuant to ERCOT Protocol Section 4.4.9.4.1, Mitigated Offer Cap, ERCOT will apply a minimum On-Line time value in determining the incremental costs for the variable O&amp;M component of calculated mitigated offer cap for a Quick Start Generation Resource (QSGR). The expected minimum On-Line time applied in determining the variable O&amp;M term is equal to the registered minimum On-Line time value, unless the Resource Entity (RE) or QSE, representing the QSGR, has notified ERCOT that the expected minimum On-Line time should be different than the registered value. By submitting this form, the RE or QSE acknowledges that the expected minimum On-Line time is different from the registered value. The Authorized Representative of the RE or QSE must sign this form. An electronic copy of the signed form may be attached in PDF format to a Service Request. The Service Request is available on the ERCOT Market Information System (MIS) (</w:t>
      </w:r>
      <w:r w:rsidRPr="00480722">
        <w:t xml:space="preserve">Applications, Service Request). The Service Request must be submitted </w:t>
      </w:r>
      <w:del w:id="15" w:author="ERCOT" w:date="2025-02-13T10:16:00Z">
        <w:r w:rsidRPr="00480722" w:rsidDel="00480722">
          <w:delText xml:space="preserve">using </w:delText>
        </w:r>
      </w:del>
      <w:ins w:id="16" w:author="ERCOT" w:date="2025-02-13T10:16:00Z">
        <w:r w:rsidR="00480722" w:rsidRPr="00480722">
          <w:t>by a</w:t>
        </w:r>
      </w:ins>
      <w:ins w:id="17" w:author="ERCOT" w:date="2025-02-26T11:15:00Z">
        <w:r w:rsidR="002514D2">
          <w:t>n</w:t>
        </w:r>
      </w:ins>
      <w:del w:id="18" w:author="ERCOT" w:date="2025-02-13T10:16:00Z">
        <w:r w:rsidRPr="00480722" w:rsidDel="00480722">
          <w:delText>the</w:delText>
        </w:r>
      </w:del>
      <w:r w:rsidRPr="00480722">
        <w:t xml:space="preserve"> </w:t>
      </w:r>
      <w:r w:rsidRPr="00DC56F4">
        <w:t>Authorized Representative</w:t>
      </w:r>
      <w:del w:id="19" w:author="ERCOT" w:date="2025-02-13T10:16:00Z">
        <w:r w:rsidRPr="00DC56F4" w:rsidDel="00480722">
          <w:delText>’s digital</w:delText>
        </w:r>
      </w:del>
      <w:del w:id="20" w:author="ERCOT" w:date="2025-10-28T16:40:00Z" w16du:dateUtc="2025-10-28T21:40:00Z">
        <w:r w:rsidRPr="00DC56F4" w:rsidDel="00D94676">
          <w:delText xml:space="preserve"> certificate</w:delText>
        </w:r>
      </w:del>
      <w:r w:rsidRPr="00F52DF3">
        <w:t>. Complete all required fields then choose Request Type “MP Registration” and Request Sub-Type “Resource/Asset Registration”. An alternative to the Service Request may be used by sending the signed form to ERCOT by email to</w:t>
      </w:r>
      <w:r>
        <w:t xml:space="preserve"> </w:t>
      </w:r>
      <w:r>
        <w:rPr>
          <w:color w:val="0000FF"/>
          <w:u w:val="single"/>
        </w:rPr>
        <w:t xml:space="preserve">MPRegistration@ercot.com </w:t>
      </w:r>
      <w:r w:rsidRPr="00F52DF3">
        <w:t>or</w:t>
      </w:r>
      <w:hyperlink r:id="rId19" w:history="1"/>
      <w:r w:rsidRPr="00F52DF3">
        <w:t xml:space="preserve"> via facsimile: (512) 225-7079.  </w:t>
      </w:r>
    </w:p>
    <w:p w14:paraId="68CDD311" w14:textId="77777777" w:rsidR="00212B01" w:rsidRPr="00F52DF3" w:rsidRDefault="00212B01" w:rsidP="00212B01">
      <w:pPr>
        <w:rPr>
          <w:b/>
          <w:bCs/>
        </w:rPr>
      </w:pPr>
    </w:p>
    <w:p w14:paraId="3B2729F0" w14:textId="77777777" w:rsidR="00212B01" w:rsidRPr="00F52DF3" w:rsidRDefault="00212B01" w:rsidP="00212B01">
      <w:pPr>
        <w:rPr>
          <w:b/>
          <w:iCs/>
        </w:rPr>
      </w:pPr>
      <w:r w:rsidRPr="00F52DF3">
        <w:rPr>
          <w:b/>
          <w:bCs/>
        </w:rPr>
        <w:t xml:space="preserve">Please note that the election to use the expected minimum On-Line time for a specific Resource is </w:t>
      </w:r>
      <w:r w:rsidRPr="00F52DF3">
        <w:rPr>
          <w:b/>
          <w:bCs/>
          <w:i/>
          <w:iCs/>
        </w:rPr>
        <w:t xml:space="preserve">irrevocable for the season(s) specified in the form. </w:t>
      </w:r>
      <w:r w:rsidRPr="00F52DF3">
        <w:rPr>
          <w:b/>
          <w:bCs/>
        </w:rPr>
        <w:t>For seasonal changes to be effective, ERCOT must receive the completed election form at least fifteen (15) days prior to the start of the elected season.</w:t>
      </w:r>
      <w:r w:rsidRPr="00F52DF3">
        <w:rPr>
          <w:b/>
          <w:bCs/>
          <w:iCs/>
        </w:rPr>
        <w:t xml:space="preserve"> [Season is defined by Protocol Section 2, Definitions and Acronyms, as follows: W</w:t>
      </w:r>
      <w:r w:rsidRPr="00F52DF3">
        <w:rPr>
          <w:b/>
          <w:iCs/>
        </w:rPr>
        <w:t xml:space="preserve">inter months are December, January and February; Spring months are March, April and May; Summer months are June, July and August; Fall months are September, October and November.] </w:t>
      </w:r>
    </w:p>
    <w:p w14:paraId="6880B234" w14:textId="77777777" w:rsidR="00212B01" w:rsidRPr="00F52DF3" w:rsidRDefault="00212B01" w:rsidP="00212B01">
      <w:pPr>
        <w:rPr>
          <w:iCs/>
        </w:rPr>
      </w:pPr>
    </w:p>
    <w:p w14:paraId="2C4162D0" w14:textId="30CCB6A9" w:rsidR="00212B01" w:rsidRPr="00F52DF3" w:rsidRDefault="00212B01" w:rsidP="00212B01">
      <w:r w:rsidRPr="00F52DF3">
        <w:rPr>
          <w:noProof/>
        </w:rPr>
        <mc:AlternateContent>
          <mc:Choice Requires="wps">
            <w:drawing>
              <wp:anchor distT="0" distB="0" distL="114300" distR="114300" simplePos="0" relativeHeight="251659264" behindDoc="0" locked="0" layoutInCell="1" allowOverlap="1" wp14:anchorId="5590F5F9" wp14:editId="7864097B">
                <wp:simplePos x="0" y="0"/>
                <wp:positionH relativeFrom="column">
                  <wp:posOffset>0</wp:posOffset>
                </wp:positionH>
                <wp:positionV relativeFrom="paragraph">
                  <wp:posOffset>36830</wp:posOffset>
                </wp:positionV>
                <wp:extent cx="6286500" cy="0"/>
                <wp:effectExtent l="19050" t="14605" r="19050" b="13970"/>
                <wp:wrapNone/>
                <wp:docPr id="48003200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540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D53F0" id="Line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9pt" to="495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" strokecolor="silver" strokeweight="2pt"/>
            </w:pict>
          </mc:Fallback>
        </mc:AlternateContent>
      </w:r>
    </w:p>
    <w:tbl>
      <w:tblPr>
        <w:tblW w:w="0" w:type="auto"/>
        <w:tblLook w:val="04A0" w:firstRow="1" w:lastRow="0" w:firstColumn="1" w:lastColumn="0" w:noHBand="0" w:noVBand="1"/>
      </w:tblPr>
      <w:tblGrid>
        <w:gridCol w:w="4674"/>
        <w:gridCol w:w="4686"/>
      </w:tblGrid>
      <w:tr w:rsidR="00212B01" w:rsidRPr="00F52DF3" w14:paraId="54FAD398" w14:textId="77777777" w:rsidTr="00EA6F47">
        <w:tc>
          <w:tcPr>
            <w:tcW w:w="5364" w:type="dxa"/>
          </w:tcPr>
          <w:p w14:paraId="63788AF2" w14:textId="77777777" w:rsidR="00212B01" w:rsidRPr="00F52DF3" w:rsidRDefault="00212B01" w:rsidP="00EA6F47">
            <w:r w:rsidRPr="00F52DF3">
              <w:rPr>
                <w:b/>
                <w:bCs/>
              </w:rPr>
              <w:t>Requestor</w:t>
            </w:r>
            <w:r w:rsidRPr="00F52DF3">
              <w:t xml:space="preserv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5364" w:type="dxa"/>
          </w:tcPr>
          <w:p w14:paraId="22774766" w14:textId="77777777" w:rsidR="00212B01" w:rsidRPr="00F52DF3" w:rsidRDefault="00212B01" w:rsidP="00EA6F47">
            <w:r w:rsidRPr="00F52DF3">
              <w:t xml:space="preserve">RE:  </w:t>
            </w:r>
            <w:bookmarkStart w:id="21" w:name="Check1"/>
            <w:r w:rsidRPr="00F52DF3">
              <w:fldChar w:fldCharType="begin">
                <w:ffData>
                  <w:name w:val="Check1"/>
                  <w:enabled/>
                  <w:calcOnExit w:val="0"/>
                  <w:checkBox>
                    <w:sizeAuto/>
                    <w:default w:val="0"/>
                  </w:checkBox>
                </w:ffData>
              </w:fldChar>
            </w:r>
            <w:r w:rsidRPr="00F52DF3">
              <w:instrText xml:space="preserve"> FORMCHECKBOX </w:instrText>
            </w:r>
            <w:r w:rsidRPr="00F52DF3">
              <w:fldChar w:fldCharType="separate"/>
            </w:r>
            <w:r w:rsidRPr="00F52DF3">
              <w:fldChar w:fldCharType="end"/>
            </w:r>
            <w:bookmarkEnd w:id="21"/>
            <w:r w:rsidRPr="00F52DF3">
              <w:t xml:space="preserve">   or   QSE representing QSGR:  </w:t>
            </w:r>
            <w:bookmarkStart w:id="22" w:name="Check2"/>
            <w:r w:rsidRPr="00F52DF3">
              <w:fldChar w:fldCharType="begin">
                <w:ffData>
                  <w:name w:val="Check2"/>
                  <w:enabled/>
                  <w:calcOnExit w:val="0"/>
                  <w:checkBox>
                    <w:sizeAuto/>
                    <w:default w:val="0"/>
                  </w:checkBox>
                </w:ffData>
              </w:fldChar>
            </w:r>
            <w:r w:rsidRPr="00F52DF3">
              <w:instrText xml:space="preserve"> FORMCHECKBOX </w:instrText>
            </w:r>
            <w:r w:rsidRPr="00F52DF3">
              <w:fldChar w:fldCharType="separate"/>
            </w:r>
            <w:r w:rsidRPr="00F52DF3">
              <w:fldChar w:fldCharType="end"/>
            </w:r>
            <w:bookmarkEnd w:id="22"/>
          </w:p>
        </w:tc>
      </w:tr>
    </w:tbl>
    <w:p w14:paraId="35944942" w14:textId="77777777" w:rsidR="00212B01" w:rsidRPr="00F52DF3" w:rsidRDefault="00212B01" w:rsidP="00212B01">
      <w:r w:rsidRPr="00F52DF3">
        <w:rPr>
          <w:b/>
          <w:bCs/>
        </w:rPr>
        <w:t>Duns Number</w:t>
      </w:r>
      <w:r w:rsidRPr="00F52DF3">
        <w:t xml:space="preserv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r w:rsidRPr="00F52DF3">
        <w:tab/>
      </w:r>
      <w:r w:rsidRPr="00F52DF3">
        <w:tab/>
      </w:r>
      <w:r w:rsidRPr="00F52DF3">
        <w:tab/>
      </w:r>
    </w:p>
    <w:p w14:paraId="14CB370E" w14:textId="77777777" w:rsidR="00212B01" w:rsidRPr="00F52DF3" w:rsidRDefault="00212B01" w:rsidP="00212B01">
      <w:r w:rsidRPr="00F52DF3">
        <w:rPr>
          <w:b/>
          <w:bCs/>
        </w:rPr>
        <w:t>Name of Generator Site</w:t>
      </w:r>
      <w:r w:rsidRPr="00F52DF3">
        <w:t xml:space="preserv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r w:rsidRPr="00F52DF3">
        <w:tab/>
      </w:r>
      <w:r w:rsidRPr="00F52DF3">
        <w:tab/>
      </w:r>
      <w:r w:rsidRPr="00F52DF3">
        <w:tab/>
      </w:r>
    </w:p>
    <w:p w14:paraId="530BD1E7" w14:textId="77777777" w:rsidR="00212B01" w:rsidRPr="00F52DF3" w:rsidRDefault="00212B01" w:rsidP="00212B01">
      <w:r w:rsidRPr="00F52DF3">
        <w:rPr>
          <w:b/>
          <w:bCs/>
        </w:rPr>
        <w:t xml:space="preserve">County: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p w14:paraId="07805F24" w14:textId="77777777" w:rsidR="00212B01" w:rsidRPr="00F52DF3" w:rsidRDefault="00212B01" w:rsidP="00212B01">
      <w:r w:rsidRPr="00F52DF3">
        <w:t>Identify all Resource(s) which will use expected minimum On-Line time:</w:t>
      </w:r>
    </w:p>
    <w:tbl>
      <w:tblPr>
        <w:tblW w:w="7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1908"/>
        <w:gridCol w:w="1908"/>
        <w:gridCol w:w="1908"/>
      </w:tblGrid>
      <w:tr w:rsidR="00212B01" w:rsidRPr="00F52DF3" w14:paraId="211E1AA0" w14:textId="77777777" w:rsidTr="00EA6F47">
        <w:trPr>
          <w:trHeight w:val="311"/>
        </w:trPr>
        <w:tc>
          <w:tcPr>
            <w:tcW w:w="1908" w:type="dxa"/>
            <w:shd w:val="clear" w:color="auto" w:fill="C0C0C0"/>
            <w:vAlign w:val="center"/>
          </w:tcPr>
          <w:p w14:paraId="62CEA1D9" w14:textId="77777777" w:rsidR="00212B01" w:rsidRPr="00F52DF3" w:rsidRDefault="00212B01" w:rsidP="00EA6F47">
            <w:pPr>
              <w:rPr>
                <w:b/>
                <w:bCs/>
                <w:sz w:val="16"/>
                <w:szCs w:val="16"/>
              </w:rPr>
            </w:pPr>
            <w:r w:rsidRPr="00F52DF3">
              <w:rPr>
                <w:b/>
                <w:bCs/>
                <w:sz w:val="16"/>
                <w:szCs w:val="16"/>
              </w:rPr>
              <w:t>Unit Name</w:t>
            </w:r>
          </w:p>
        </w:tc>
        <w:tc>
          <w:tcPr>
            <w:tcW w:w="1908" w:type="dxa"/>
            <w:shd w:val="clear" w:color="auto" w:fill="C0C0C0"/>
          </w:tcPr>
          <w:p w14:paraId="2C23DD65" w14:textId="77777777" w:rsidR="00212B01" w:rsidRPr="00F52DF3" w:rsidRDefault="00212B01" w:rsidP="00EA6F47">
            <w:pPr>
              <w:rPr>
                <w:b/>
                <w:bCs/>
                <w:sz w:val="16"/>
                <w:szCs w:val="16"/>
              </w:rPr>
            </w:pPr>
            <w:r w:rsidRPr="00F52DF3">
              <w:rPr>
                <w:b/>
                <w:bCs/>
                <w:sz w:val="16"/>
                <w:szCs w:val="16"/>
              </w:rPr>
              <w:t>Resource ID</w:t>
            </w:r>
          </w:p>
        </w:tc>
        <w:tc>
          <w:tcPr>
            <w:tcW w:w="1908" w:type="dxa"/>
            <w:shd w:val="clear" w:color="auto" w:fill="C0C0C0"/>
          </w:tcPr>
          <w:p w14:paraId="76F1442E" w14:textId="77777777" w:rsidR="00212B01" w:rsidRPr="00F52DF3" w:rsidRDefault="00212B01" w:rsidP="00EA6F47">
            <w:pPr>
              <w:rPr>
                <w:b/>
                <w:bCs/>
                <w:sz w:val="16"/>
                <w:szCs w:val="16"/>
                <w:vertAlign w:val="superscript"/>
              </w:rPr>
            </w:pPr>
            <w:r w:rsidRPr="00F52DF3">
              <w:rPr>
                <w:b/>
                <w:bCs/>
                <w:sz w:val="16"/>
                <w:szCs w:val="16"/>
              </w:rPr>
              <w:t>Expected Minimum On-Line Time (hr)</w:t>
            </w:r>
            <w:r w:rsidRPr="00F52DF3">
              <w:rPr>
                <w:b/>
                <w:bCs/>
                <w:sz w:val="16"/>
                <w:szCs w:val="16"/>
                <w:vertAlign w:val="superscript"/>
              </w:rPr>
              <w:t>(1)</w:t>
            </w:r>
          </w:p>
        </w:tc>
        <w:tc>
          <w:tcPr>
            <w:tcW w:w="1908" w:type="dxa"/>
            <w:shd w:val="clear" w:color="auto" w:fill="C0C0C0"/>
          </w:tcPr>
          <w:p w14:paraId="20D18668" w14:textId="77777777" w:rsidR="00212B01" w:rsidRPr="00F52DF3" w:rsidRDefault="00212B01" w:rsidP="00EA6F47">
            <w:pPr>
              <w:rPr>
                <w:b/>
                <w:bCs/>
                <w:sz w:val="16"/>
                <w:szCs w:val="16"/>
              </w:rPr>
            </w:pPr>
            <w:r w:rsidRPr="00F52DF3">
              <w:rPr>
                <w:b/>
                <w:bCs/>
                <w:sz w:val="16"/>
                <w:szCs w:val="16"/>
              </w:rPr>
              <w:t>Season</w:t>
            </w:r>
          </w:p>
        </w:tc>
      </w:tr>
      <w:bookmarkStart w:id="23" w:name="Text3"/>
      <w:tr w:rsidR="00212B01" w:rsidRPr="00F52DF3" w14:paraId="5515B0F2" w14:textId="77777777" w:rsidTr="00EA6F47">
        <w:tc>
          <w:tcPr>
            <w:tcW w:w="1908" w:type="dxa"/>
          </w:tcPr>
          <w:p w14:paraId="1AF0339C"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3"/>
          </w:p>
        </w:tc>
        <w:tc>
          <w:tcPr>
            <w:tcW w:w="1908" w:type="dxa"/>
          </w:tcPr>
          <w:p w14:paraId="0BF8A617"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5D087F98"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2A13CFC0"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4" w:name="Text4"/>
      <w:tr w:rsidR="00212B01" w:rsidRPr="00F52DF3" w14:paraId="277D75CF" w14:textId="77777777" w:rsidTr="00EA6F47">
        <w:tc>
          <w:tcPr>
            <w:tcW w:w="1908" w:type="dxa"/>
          </w:tcPr>
          <w:p w14:paraId="3C321698" w14:textId="77777777" w:rsidR="00212B01" w:rsidRPr="00F52DF3" w:rsidRDefault="00212B01" w:rsidP="00EA6F47">
            <w:r w:rsidRPr="00F52DF3">
              <w:fldChar w:fldCharType="begin">
                <w:ffData>
                  <w:name w:val="Text4"/>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4"/>
          </w:p>
        </w:tc>
        <w:tc>
          <w:tcPr>
            <w:tcW w:w="1908" w:type="dxa"/>
          </w:tcPr>
          <w:p w14:paraId="6899A786"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69BCA581"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0526404D"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5" w:name="Text5"/>
      <w:tr w:rsidR="00212B01" w:rsidRPr="00F52DF3" w14:paraId="3314E403" w14:textId="77777777" w:rsidTr="00EA6F47">
        <w:tc>
          <w:tcPr>
            <w:tcW w:w="1908" w:type="dxa"/>
          </w:tcPr>
          <w:p w14:paraId="131D43A5" w14:textId="77777777" w:rsidR="00212B01" w:rsidRPr="00F52DF3" w:rsidRDefault="00212B01" w:rsidP="00EA6F47">
            <w:r w:rsidRPr="00F52DF3">
              <w:fldChar w:fldCharType="begin">
                <w:ffData>
                  <w:name w:val="Text5"/>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5"/>
          </w:p>
        </w:tc>
        <w:tc>
          <w:tcPr>
            <w:tcW w:w="1908" w:type="dxa"/>
          </w:tcPr>
          <w:p w14:paraId="64B8C251"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1F03922B"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670B2EF2"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6" w:name="Text6"/>
      <w:tr w:rsidR="00212B01" w:rsidRPr="00F52DF3" w14:paraId="40027161" w14:textId="77777777" w:rsidTr="00EA6F47">
        <w:tc>
          <w:tcPr>
            <w:tcW w:w="1908" w:type="dxa"/>
          </w:tcPr>
          <w:p w14:paraId="437C28B9" w14:textId="77777777" w:rsidR="00212B01" w:rsidRPr="00F52DF3" w:rsidRDefault="00212B01" w:rsidP="00EA6F47">
            <w:r w:rsidRPr="00F52DF3">
              <w:fldChar w:fldCharType="begin">
                <w:ffData>
                  <w:name w:val="Text6"/>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6"/>
          </w:p>
        </w:tc>
        <w:tc>
          <w:tcPr>
            <w:tcW w:w="1908" w:type="dxa"/>
          </w:tcPr>
          <w:p w14:paraId="0D330EB0"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7AC7225E"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447E6556"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bookmarkStart w:id="27" w:name="Text7"/>
      <w:tr w:rsidR="00212B01" w:rsidRPr="00F52DF3" w14:paraId="014CCA55" w14:textId="77777777" w:rsidTr="00EA6F47">
        <w:tc>
          <w:tcPr>
            <w:tcW w:w="1908" w:type="dxa"/>
          </w:tcPr>
          <w:p w14:paraId="38C4679C" w14:textId="77777777" w:rsidR="00212B01" w:rsidRPr="00F52DF3" w:rsidRDefault="00212B01" w:rsidP="00EA6F47">
            <w:r w:rsidRPr="00F52DF3">
              <w:fldChar w:fldCharType="begin">
                <w:ffData>
                  <w:name w:val="Text7"/>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bookmarkEnd w:id="27"/>
          </w:p>
        </w:tc>
        <w:tc>
          <w:tcPr>
            <w:tcW w:w="1908" w:type="dxa"/>
          </w:tcPr>
          <w:p w14:paraId="61C7AF8D"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44A692EF"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c>
          <w:tcPr>
            <w:tcW w:w="1908" w:type="dxa"/>
          </w:tcPr>
          <w:p w14:paraId="455FA514" w14:textId="77777777" w:rsidR="00212B01" w:rsidRPr="00F52DF3" w:rsidRDefault="00212B01" w:rsidP="00EA6F47">
            <w:r w:rsidRPr="00F52DF3">
              <w:fldChar w:fldCharType="begin">
                <w:ffData>
                  <w:name w:val="Text3"/>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tbl>
    <w:p w14:paraId="79FADF17" w14:textId="77777777" w:rsidR="00212B01" w:rsidRPr="00F52DF3" w:rsidRDefault="00212B01" w:rsidP="00212B01">
      <w:pPr>
        <w:rPr>
          <w:b/>
          <w:bCs/>
        </w:rPr>
      </w:pPr>
    </w:p>
    <w:p w14:paraId="284D68BF" w14:textId="77777777" w:rsidR="00212B01" w:rsidRPr="00F52DF3" w:rsidRDefault="00212B01" w:rsidP="00212B01">
      <w:pPr>
        <w:rPr>
          <w:b/>
          <w:bCs/>
        </w:rPr>
      </w:pPr>
      <w:r w:rsidRPr="00F52DF3">
        <w:rPr>
          <w:b/>
          <w:bCs/>
        </w:rPr>
        <w:t>Note:  Resources requesting Expected Minimum On-Line Times less than 1 hour must have approved verifiable costs before the expected value is approved.</w:t>
      </w:r>
    </w:p>
    <w:p w14:paraId="3CB84246" w14:textId="77777777" w:rsidR="00212B01" w:rsidRPr="00F52DF3" w:rsidRDefault="00212B01" w:rsidP="00212B01">
      <w:pPr>
        <w:rPr>
          <w:b/>
          <w:bCs/>
        </w:rPr>
      </w:pPr>
      <w:r w:rsidRPr="00F52DF3">
        <w:rPr>
          <w:b/>
          <w:bCs/>
        </w:rPr>
        <w:t xml:space="preserve">Request date:  </w:t>
      </w:r>
      <w:r w:rsidRPr="00F52DF3">
        <w:fldChar w:fldCharType="begin">
          <w:ffData>
            <w:name w:val="Text11"/>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r w:rsidRPr="00F52DF3">
        <w:rPr>
          <w:b/>
          <w:bCs/>
        </w:rPr>
        <w:t xml:space="preserve">  </w:t>
      </w:r>
    </w:p>
    <w:p w14:paraId="03D35DF0" w14:textId="65E7C9AD" w:rsidR="00212B01" w:rsidRPr="00F52DF3" w:rsidRDefault="00212B01" w:rsidP="00212B01">
      <w:pPr>
        <w:rPr>
          <w:b/>
          <w:bCs/>
          <w:i/>
          <w:iCs/>
        </w:rPr>
      </w:pPr>
      <w:r w:rsidRPr="00F52DF3">
        <w:rPr>
          <w:b/>
          <w:bCs/>
          <w:noProof/>
        </w:rPr>
        <mc:AlternateContent>
          <mc:Choice Requires="wps">
            <w:drawing>
              <wp:anchor distT="0" distB="0" distL="114300" distR="114300" simplePos="0" relativeHeight="251660288" behindDoc="0" locked="0" layoutInCell="1" allowOverlap="1" wp14:anchorId="353946CC" wp14:editId="204DDB6E">
                <wp:simplePos x="0" y="0"/>
                <wp:positionH relativeFrom="column">
                  <wp:posOffset>0</wp:posOffset>
                </wp:positionH>
                <wp:positionV relativeFrom="paragraph">
                  <wp:posOffset>66675</wp:posOffset>
                </wp:positionV>
                <wp:extent cx="6286500" cy="0"/>
                <wp:effectExtent l="19050" t="17780" r="19050" b="20320"/>
                <wp:wrapNone/>
                <wp:docPr id="7721162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25400">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40E157" id="Line 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5pt" to="49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" strokecolor="silver" strokeweight="2pt"/>
            </w:pict>
          </mc:Fallback>
        </mc:AlternateContent>
      </w:r>
    </w:p>
    <w:p w14:paraId="5EC75FE1" w14:textId="77777777" w:rsidR="00212B01" w:rsidRPr="00F52DF3" w:rsidRDefault="00212B01" w:rsidP="00212B01">
      <w:pPr>
        <w:rPr>
          <w:i/>
          <w:iCs/>
        </w:rPr>
      </w:pPr>
      <w:r w:rsidRPr="00F52DF3">
        <w:rPr>
          <w:i/>
          <w:iCs/>
        </w:rPr>
        <w:lastRenderedPageBreak/>
        <w:t>By signing below I affirm that all statements made and information provided in this form are true, correct and complete. I understand that the elections for the specific Resource(s) made in this form are irrevocable for the remainder of the season in which they are made.</w:t>
      </w:r>
    </w:p>
    <w:p w14:paraId="21B63493" w14:textId="77777777" w:rsidR="00212B01" w:rsidRPr="00F52DF3" w:rsidRDefault="00212B01" w:rsidP="00212B01">
      <w:pPr>
        <w:rPr>
          <w:b/>
          <w:bCs/>
        </w:rPr>
      </w:pPr>
    </w:p>
    <w:p w14:paraId="660BAC37" w14:textId="50A27539" w:rsidR="00212B01" w:rsidRPr="00F52DF3" w:rsidRDefault="00212B01" w:rsidP="00212B01">
      <w:r w:rsidRPr="00F52DF3">
        <w:rPr>
          <w:noProof/>
        </w:rPr>
        <mc:AlternateContent>
          <mc:Choice Requires="wps">
            <w:drawing>
              <wp:anchor distT="0" distB="0" distL="114300" distR="114300" simplePos="0" relativeHeight="251661312" behindDoc="0" locked="0" layoutInCell="1" allowOverlap="1" wp14:anchorId="715DC4D1" wp14:editId="32786AB5">
                <wp:simplePos x="0" y="0"/>
                <wp:positionH relativeFrom="column">
                  <wp:posOffset>0</wp:posOffset>
                </wp:positionH>
                <wp:positionV relativeFrom="paragraph">
                  <wp:posOffset>141605</wp:posOffset>
                </wp:positionV>
                <wp:extent cx="0" cy="0"/>
                <wp:effectExtent l="9525" t="12065" r="9525" b="6985"/>
                <wp:wrapNone/>
                <wp:docPr id="173020080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AA695" id="Line 1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15pt" to="0,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" strokecolor="#36f"/>
            </w:pict>
          </mc:Fallback>
        </mc:AlternateContent>
      </w:r>
      <w:r w:rsidRPr="00F52DF3">
        <w:rPr>
          <w:b/>
          <w:bCs/>
        </w:rPr>
        <w:t>For Resource Entity:</w:t>
      </w:r>
      <w:r w:rsidRPr="00F52DF3">
        <w:rPr>
          <w:b/>
          <w:bCs/>
        </w:rPr>
        <w:tab/>
      </w:r>
      <w:r w:rsidRPr="00F52DF3">
        <w:tab/>
      </w:r>
      <w:r w:rsidRPr="00F52DF3">
        <w:tab/>
      </w:r>
      <w:r w:rsidRPr="00F52DF3">
        <w:tab/>
        <w:t xml:space="preserve">      </w:t>
      </w:r>
    </w:p>
    <w:p w14:paraId="68DA9863" w14:textId="77777777" w:rsidR="00212B01" w:rsidRPr="00F52DF3" w:rsidRDefault="00212B01" w:rsidP="00212B01"/>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5940"/>
      </w:tblGrid>
      <w:tr w:rsidR="00212B01" w:rsidRPr="00F52DF3" w14:paraId="1D334B13" w14:textId="77777777" w:rsidTr="00EA6F47">
        <w:tc>
          <w:tcPr>
            <w:tcW w:w="3780" w:type="dxa"/>
          </w:tcPr>
          <w:p w14:paraId="25150913" w14:textId="77777777" w:rsidR="00212B01" w:rsidRPr="00F52DF3" w:rsidRDefault="00212B01" w:rsidP="00EA6F47">
            <w:r w:rsidRPr="00F52DF3">
              <w:t>Printed name of Authorized Representative:</w:t>
            </w:r>
          </w:p>
        </w:tc>
        <w:tc>
          <w:tcPr>
            <w:tcW w:w="5940" w:type="dxa"/>
          </w:tcPr>
          <w:p w14:paraId="3309E217" w14:textId="77777777" w:rsidR="00212B01" w:rsidRPr="00F52DF3" w:rsidRDefault="00212B01" w:rsidP="00EA6F47">
            <w:r w:rsidRPr="00F52DF3">
              <w:fldChar w:fldCharType="begin">
                <w:ffData>
                  <w:name w:val="Text8"/>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tr w:rsidR="00212B01" w:rsidRPr="00F52DF3" w14:paraId="7951E12C" w14:textId="77777777" w:rsidTr="00EA6F47">
        <w:trPr>
          <w:trHeight w:val="564"/>
        </w:trPr>
        <w:tc>
          <w:tcPr>
            <w:tcW w:w="3780" w:type="dxa"/>
          </w:tcPr>
          <w:p w14:paraId="53D3CCA7" w14:textId="77777777" w:rsidR="00212B01" w:rsidRPr="00F52DF3" w:rsidRDefault="00212B01" w:rsidP="00EA6F47">
            <w:r w:rsidRPr="00F52DF3">
              <w:t>Signature of Authorized Representative:</w:t>
            </w:r>
          </w:p>
        </w:tc>
        <w:tc>
          <w:tcPr>
            <w:tcW w:w="5940" w:type="dxa"/>
          </w:tcPr>
          <w:p w14:paraId="7F5EF7B5" w14:textId="77777777" w:rsidR="00212B01" w:rsidRPr="00F52DF3" w:rsidRDefault="00212B01" w:rsidP="00EA6F47"/>
        </w:tc>
      </w:tr>
      <w:tr w:rsidR="00212B01" w:rsidRPr="00F52DF3" w14:paraId="0A129EDF" w14:textId="77777777" w:rsidTr="00EA6F47">
        <w:tc>
          <w:tcPr>
            <w:tcW w:w="3780" w:type="dxa"/>
          </w:tcPr>
          <w:p w14:paraId="55385017" w14:textId="77777777" w:rsidR="00212B01" w:rsidRPr="00F52DF3" w:rsidRDefault="00212B01" w:rsidP="00EA6F47">
            <w:r w:rsidRPr="00F52DF3">
              <w:t>Title:</w:t>
            </w:r>
          </w:p>
        </w:tc>
        <w:tc>
          <w:tcPr>
            <w:tcW w:w="5940" w:type="dxa"/>
          </w:tcPr>
          <w:p w14:paraId="6C656CFA" w14:textId="77777777" w:rsidR="00212B01" w:rsidRPr="00F52DF3" w:rsidRDefault="00212B01" w:rsidP="00EA6F47">
            <w:r w:rsidRPr="00F52DF3">
              <w:fldChar w:fldCharType="begin">
                <w:ffData>
                  <w:name w:val="Text9"/>
                  <w:enabled/>
                  <w:calcOnExit w:val="0"/>
                  <w:textInput/>
                </w:ffData>
              </w:fldChar>
            </w:r>
            <w:r w:rsidRPr="00F52DF3">
              <w:instrText xml:space="preserve"> FORMTEXT </w:instrText>
            </w:r>
            <w:r w:rsidRPr="00F52DF3">
              <w:fldChar w:fldCharType="separate"/>
            </w:r>
            <w:r w:rsidRPr="00F52DF3">
              <w:rPr>
                <w:noProof/>
              </w:rPr>
              <w:t> </w:t>
            </w:r>
            <w:r w:rsidRPr="00F52DF3">
              <w:rPr>
                <w:noProof/>
              </w:rPr>
              <w:t> </w:t>
            </w:r>
            <w:r w:rsidRPr="00F52DF3">
              <w:rPr>
                <w:noProof/>
              </w:rPr>
              <w:t> </w:t>
            </w:r>
            <w:r w:rsidRPr="00F52DF3">
              <w:rPr>
                <w:noProof/>
              </w:rPr>
              <w:t> </w:t>
            </w:r>
            <w:r w:rsidRPr="00F52DF3">
              <w:rPr>
                <w:noProof/>
              </w:rPr>
              <w:t> </w:t>
            </w:r>
            <w:r w:rsidRPr="00F52DF3">
              <w:fldChar w:fldCharType="end"/>
            </w:r>
          </w:p>
        </w:tc>
      </w:tr>
    </w:tbl>
    <w:p w14:paraId="076581CB" w14:textId="77777777" w:rsidR="00212B01" w:rsidRDefault="00212B01" w:rsidP="00212B01">
      <w:pPr>
        <w:pStyle w:val="BodyTextNumbered"/>
      </w:pPr>
    </w:p>
    <w:p w14:paraId="54030D85" w14:textId="77777777" w:rsidR="009A3772" w:rsidRPr="00BA2009" w:rsidRDefault="009A3772" w:rsidP="00212B01"/>
    <w:sectPr w:rsidR="009A3772"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1595A" w14:textId="77777777" w:rsidR="00934CCA" w:rsidRDefault="00934CCA">
      <w:r>
        <w:separator/>
      </w:r>
    </w:p>
  </w:endnote>
  <w:endnote w:type="continuationSeparator" w:id="0">
    <w:p w14:paraId="63413717" w14:textId="77777777" w:rsidR="00934CCA" w:rsidRDefault="00934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2E254B" w14:textId="431A50B4" w:rsidR="00787291" w:rsidRDefault="00990288" w:rsidP="00787291">
    <w:pPr>
      <w:pStyle w:val="Footer"/>
      <w:tabs>
        <w:tab w:val="clear" w:pos="4320"/>
        <w:tab w:val="clear" w:pos="8640"/>
        <w:tab w:val="right" w:pos="9360"/>
      </w:tabs>
      <w:rPr>
        <w:rFonts w:ascii="Arial" w:hAnsi="Arial" w:cs="Arial"/>
        <w:sz w:val="18"/>
      </w:rPr>
    </w:pPr>
    <w:r>
      <w:rPr>
        <w:rFonts w:ascii="Arial" w:hAnsi="Arial" w:cs="Arial"/>
        <w:sz w:val="18"/>
      </w:rPr>
      <w:t>045</w:t>
    </w:r>
    <w:r w:rsidR="00787291">
      <w:rPr>
        <w:rFonts w:ascii="Arial" w:hAnsi="Arial" w:cs="Arial"/>
        <w:sz w:val="18"/>
      </w:rPr>
      <w:t>VCMRR-01 Related to NPRR</w:t>
    </w:r>
    <w:r>
      <w:rPr>
        <w:rFonts w:ascii="Arial" w:hAnsi="Arial" w:cs="Arial"/>
        <w:sz w:val="18"/>
      </w:rPr>
      <w:t>1306</w:t>
    </w:r>
    <w:r w:rsidR="00787291">
      <w:rPr>
        <w:rFonts w:ascii="Arial" w:hAnsi="Arial" w:cs="Arial"/>
        <w:sz w:val="18"/>
      </w:rPr>
      <w:t xml:space="preserve">, </w:t>
    </w:r>
    <w:r w:rsidR="00346F4D" w:rsidRPr="00346F4D">
      <w:rPr>
        <w:rFonts w:ascii="Arial" w:hAnsi="Arial" w:cs="Arial"/>
        <w:sz w:val="18"/>
      </w:rPr>
      <w:t>Removal of Digital Certificate References for Market Participants with ERCOT MIS Access</w:t>
    </w:r>
    <w:r w:rsidR="00787291">
      <w:rPr>
        <w:rFonts w:ascii="Arial" w:hAnsi="Arial" w:cs="Arial"/>
        <w:sz w:val="18"/>
      </w:rPr>
      <w:t xml:space="preserve"> </w:t>
    </w:r>
    <w:r w:rsidR="00304CAC">
      <w:rPr>
        <w:rFonts w:ascii="Arial" w:hAnsi="Arial" w:cs="Arial"/>
        <w:sz w:val="18"/>
      </w:rPr>
      <w:t>10</w:t>
    </w:r>
    <w:r w:rsidR="0023594C">
      <w:rPr>
        <w:rFonts w:ascii="Arial" w:hAnsi="Arial" w:cs="Arial"/>
        <w:sz w:val="18"/>
      </w:rPr>
      <w:t>28</w:t>
    </w:r>
    <w:r w:rsidR="00304CAC">
      <w:rPr>
        <w:rFonts w:ascii="Arial" w:hAnsi="Arial" w:cs="Arial"/>
        <w:sz w:val="18"/>
      </w:rPr>
      <w:t>25</w:t>
    </w:r>
    <w:r w:rsidR="00787291">
      <w:rPr>
        <w:rFonts w:ascii="Arial" w:hAnsi="Arial" w:cs="Arial"/>
        <w:sz w:val="18"/>
      </w:rPr>
      <w:tab/>
      <w:t>Pa</w:t>
    </w:r>
    <w:r w:rsidR="00787291" w:rsidRPr="00412DCA">
      <w:rPr>
        <w:rFonts w:ascii="Arial" w:hAnsi="Arial" w:cs="Arial"/>
        <w:sz w:val="18"/>
      </w:rPr>
      <w:t xml:space="preserve">ge </w:t>
    </w:r>
    <w:r w:rsidR="00787291" w:rsidRPr="00412DCA">
      <w:rPr>
        <w:rFonts w:ascii="Arial" w:hAnsi="Arial" w:cs="Arial"/>
        <w:sz w:val="18"/>
      </w:rPr>
      <w:fldChar w:fldCharType="begin"/>
    </w:r>
    <w:r w:rsidR="00787291" w:rsidRPr="00412DCA">
      <w:rPr>
        <w:rFonts w:ascii="Arial" w:hAnsi="Arial" w:cs="Arial"/>
        <w:sz w:val="18"/>
      </w:rPr>
      <w:instrText xml:space="preserve"> PAGE </w:instrText>
    </w:r>
    <w:r w:rsidR="00787291" w:rsidRPr="00412DCA">
      <w:rPr>
        <w:rFonts w:ascii="Arial" w:hAnsi="Arial" w:cs="Arial"/>
        <w:sz w:val="18"/>
      </w:rPr>
      <w:fldChar w:fldCharType="separate"/>
    </w:r>
    <w:r w:rsidR="00787291">
      <w:rPr>
        <w:rFonts w:ascii="Arial" w:hAnsi="Arial" w:cs="Arial"/>
        <w:sz w:val="18"/>
      </w:rPr>
      <w:t>1</w:t>
    </w:r>
    <w:r w:rsidR="00787291" w:rsidRPr="00412DCA">
      <w:rPr>
        <w:rFonts w:ascii="Arial" w:hAnsi="Arial" w:cs="Arial"/>
        <w:sz w:val="18"/>
      </w:rPr>
      <w:fldChar w:fldCharType="end"/>
    </w:r>
    <w:r w:rsidR="00787291" w:rsidRPr="00412DCA">
      <w:rPr>
        <w:rFonts w:ascii="Arial" w:hAnsi="Arial" w:cs="Arial"/>
        <w:sz w:val="18"/>
      </w:rPr>
      <w:t xml:space="preserve"> of </w:t>
    </w:r>
    <w:r w:rsidR="00787291" w:rsidRPr="00412DCA">
      <w:rPr>
        <w:rFonts w:ascii="Arial" w:hAnsi="Arial" w:cs="Arial"/>
        <w:sz w:val="18"/>
      </w:rPr>
      <w:fldChar w:fldCharType="begin"/>
    </w:r>
    <w:r w:rsidR="00787291" w:rsidRPr="00412DCA">
      <w:rPr>
        <w:rFonts w:ascii="Arial" w:hAnsi="Arial" w:cs="Arial"/>
        <w:sz w:val="18"/>
      </w:rPr>
      <w:instrText xml:space="preserve"> NUMPAGES </w:instrText>
    </w:r>
    <w:r w:rsidR="00787291" w:rsidRPr="00412DCA">
      <w:rPr>
        <w:rFonts w:ascii="Arial" w:hAnsi="Arial" w:cs="Arial"/>
        <w:sz w:val="18"/>
      </w:rPr>
      <w:fldChar w:fldCharType="separate"/>
    </w:r>
    <w:r w:rsidR="00787291">
      <w:rPr>
        <w:rFonts w:ascii="Arial" w:hAnsi="Arial" w:cs="Arial"/>
        <w:sz w:val="18"/>
      </w:rPr>
      <w:t>3</w:t>
    </w:r>
    <w:r w:rsidR="00787291" w:rsidRPr="00412DCA">
      <w:rPr>
        <w:rFonts w:ascii="Arial" w:hAnsi="Arial" w:cs="Arial"/>
        <w:sz w:val="18"/>
      </w:rPr>
      <w:fldChar w:fldCharType="end"/>
    </w:r>
  </w:p>
  <w:p w14:paraId="65599DAA" w14:textId="77777777" w:rsidR="00787291" w:rsidRPr="00412DCA" w:rsidRDefault="00787291" w:rsidP="00787291">
    <w:pPr>
      <w:pStyle w:val="Footer"/>
      <w:tabs>
        <w:tab w:val="clear" w:pos="4320"/>
        <w:tab w:val="clear" w:pos="8640"/>
        <w:tab w:val="right" w:pos="9360"/>
      </w:tabs>
      <w:rPr>
        <w:rFonts w:ascii="Arial" w:hAnsi="Arial" w:cs="Arial"/>
        <w:sz w:val="18"/>
      </w:rPr>
    </w:pPr>
    <w:r>
      <w:rPr>
        <w:rFonts w:ascii="Arial" w:hAnsi="Arial" w:cs="Arial"/>
        <w:sz w:val="18"/>
      </w:rPr>
      <w:t>PUBLIC</w:t>
    </w:r>
  </w:p>
  <w:p w14:paraId="0E2F74A3" w14:textId="77777777" w:rsidR="00787291" w:rsidRDefault="007872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3D9C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E2D1F" w14:textId="5D39D159" w:rsidR="00D176CF" w:rsidRDefault="00990288">
    <w:pPr>
      <w:pStyle w:val="Footer"/>
      <w:tabs>
        <w:tab w:val="clear" w:pos="4320"/>
        <w:tab w:val="clear" w:pos="8640"/>
        <w:tab w:val="right" w:pos="9360"/>
      </w:tabs>
      <w:rPr>
        <w:rFonts w:ascii="Arial" w:hAnsi="Arial" w:cs="Arial"/>
        <w:sz w:val="18"/>
      </w:rPr>
    </w:pPr>
    <w:r>
      <w:rPr>
        <w:rFonts w:ascii="Arial" w:hAnsi="Arial" w:cs="Arial"/>
        <w:sz w:val="18"/>
      </w:rPr>
      <w:t>045</w:t>
    </w:r>
    <w:r w:rsidR="009F2A00">
      <w:rPr>
        <w:rFonts w:ascii="Arial" w:hAnsi="Arial" w:cs="Arial"/>
        <w:sz w:val="18"/>
      </w:rPr>
      <w:t>VCMR</w:t>
    </w:r>
    <w:r w:rsidR="00D176CF">
      <w:rPr>
        <w:rFonts w:ascii="Arial" w:hAnsi="Arial" w:cs="Arial"/>
        <w:sz w:val="18"/>
      </w:rPr>
      <w:t>R</w:t>
    </w:r>
    <w:r w:rsidR="00D03589">
      <w:rPr>
        <w:rFonts w:ascii="Arial" w:hAnsi="Arial" w:cs="Arial"/>
        <w:sz w:val="18"/>
      </w:rPr>
      <w:t>-01</w:t>
    </w:r>
    <w:r w:rsidR="00D176CF">
      <w:rPr>
        <w:rFonts w:ascii="Arial" w:hAnsi="Arial" w:cs="Arial"/>
        <w:sz w:val="18"/>
      </w:rPr>
      <w:t xml:space="preserve"> </w:t>
    </w:r>
    <w:r w:rsidR="00D03589">
      <w:rPr>
        <w:rFonts w:ascii="Arial" w:hAnsi="Arial" w:cs="Arial"/>
        <w:sz w:val="18"/>
      </w:rPr>
      <w:t>Related to NPRR</w:t>
    </w:r>
    <w:r>
      <w:rPr>
        <w:rFonts w:ascii="Arial" w:hAnsi="Arial" w:cs="Arial"/>
        <w:sz w:val="18"/>
      </w:rPr>
      <w:t>1306</w:t>
    </w:r>
    <w:r w:rsidR="00D03589">
      <w:rPr>
        <w:rFonts w:ascii="Arial" w:hAnsi="Arial" w:cs="Arial"/>
        <w:sz w:val="18"/>
      </w:rPr>
      <w:t xml:space="preserve">, </w:t>
    </w:r>
    <w:r w:rsidR="0023594C">
      <w:rPr>
        <w:rFonts w:ascii="Arial" w:hAnsi="Arial" w:cs="Arial"/>
        <w:sz w:val="18"/>
      </w:rPr>
      <w:t>Removal of Digital Certificate References for Market Participants with ERCOT MIS Access</w:t>
    </w:r>
    <w:r w:rsidR="00D176CF">
      <w:rPr>
        <w:rFonts w:ascii="Arial" w:hAnsi="Arial" w:cs="Arial"/>
        <w:sz w:val="18"/>
      </w:rPr>
      <w:t xml:space="preserve"> </w:t>
    </w:r>
    <w:r w:rsidR="0023594C">
      <w:rPr>
        <w:rFonts w:ascii="Arial" w:hAnsi="Arial" w:cs="Arial"/>
        <w:sz w:val="18"/>
      </w:rPr>
      <w:t>1028</w:t>
    </w:r>
    <w:r w:rsidR="00D03589">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D4FBF">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D4FBF">
      <w:rPr>
        <w:rFonts w:ascii="Arial" w:hAnsi="Arial" w:cs="Arial"/>
        <w:noProof/>
        <w:sz w:val="18"/>
      </w:rPr>
      <w:t>2</w:t>
    </w:r>
    <w:r w:rsidR="00D176CF" w:rsidRPr="00412DCA">
      <w:rPr>
        <w:rFonts w:ascii="Arial" w:hAnsi="Arial" w:cs="Arial"/>
        <w:sz w:val="18"/>
      </w:rPr>
      <w:fldChar w:fldCharType="end"/>
    </w:r>
  </w:p>
  <w:p w14:paraId="2CB60848"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22B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88AB8" w14:textId="77777777" w:rsidR="00934CCA" w:rsidRDefault="00934CCA">
      <w:r>
        <w:separator/>
      </w:r>
    </w:p>
  </w:footnote>
  <w:footnote w:type="continuationSeparator" w:id="0">
    <w:p w14:paraId="59DDCDCA" w14:textId="77777777" w:rsidR="00934CCA" w:rsidRDefault="00934C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AB130" w14:textId="5C6B67E5" w:rsidR="00212B01" w:rsidRDefault="00787291" w:rsidP="00787291">
    <w:pPr>
      <w:pStyle w:val="Header"/>
      <w:jc w:val="center"/>
      <w:rPr>
        <w:sz w:val="32"/>
      </w:rPr>
    </w:pPr>
    <w:r>
      <w:rPr>
        <w:sz w:val="32"/>
      </w:rPr>
      <w:t>Verified Cost Manual Revision Request</w:t>
    </w:r>
  </w:p>
  <w:p w14:paraId="38F89C11" w14:textId="77777777" w:rsidR="00787291" w:rsidRPr="00787291" w:rsidRDefault="00787291" w:rsidP="00787291">
    <w:pPr>
      <w:pStyle w:val="Header"/>
      <w:jc w:val="center"/>
      <w:rPr>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9AC78" w14:textId="77777777" w:rsidR="00D176CF" w:rsidRDefault="009F2A00" w:rsidP="00B07C46">
    <w:pPr>
      <w:pStyle w:val="Header"/>
      <w:jc w:val="center"/>
      <w:rPr>
        <w:sz w:val="32"/>
      </w:rPr>
    </w:pPr>
    <w:r>
      <w:rPr>
        <w:sz w:val="32"/>
      </w:rPr>
      <w:t>Verifiable Cost Manual</w:t>
    </w:r>
    <w:r w:rsidR="00D176CF">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807315227">
    <w:abstractNumId w:val="0"/>
  </w:num>
  <w:num w:numId="2" w16cid:durableId="809446424">
    <w:abstractNumId w:val="10"/>
  </w:num>
  <w:num w:numId="3" w16cid:durableId="199362140">
    <w:abstractNumId w:val="11"/>
  </w:num>
  <w:num w:numId="4" w16cid:durableId="93475814">
    <w:abstractNumId w:val="1"/>
  </w:num>
  <w:num w:numId="5" w16cid:durableId="94135086">
    <w:abstractNumId w:val="6"/>
  </w:num>
  <w:num w:numId="6" w16cid:durableId="967081564">
    <w:abstractNumId w:val="6"/>
  </w:num>
  <w:num w:numId="7" w16cid:durableId="591475041">
    <w:abstractNumId w:val="6"/>
  </w:num>
  <w:num w:numId="8" w16cid:durableId="1177619014">
    <w:abstractNumId w:val="6"/>
  </w:num>
  <w:num w:numId="9" w16cid:durableId="1365206747">
    <w:abstractNumId w:val="6"/>
  </w:num>
  <w:num w:numId="10" w16cid:durableId="6947540">
    <w:abstractNumId w:val="6"/>
  </w:num>
  <w:num w:numId="11" w16cid:durableId="620570879">
    <w:abstractNumId w:val="6"/>
  </w:num>
  <w:num w:numId="12" w16cid:durableId="1840537976">
    <w:abstractNumId w:val="6"/>
  </w:num>
  <w:num w:numId="13" w16cid:durableId="889531966">
    <w:abstractNumId w:val="6"/>
  </w:num>
  <w:num w:numId="14" w16cid:durableId="922106794">
    <w:abstractNumId w:val="3"/>
  </w:num>
  <w:num w:numId="15" w16cid:durableId="559563437">
    <w:abstractNumId w:val="5"/>
  </w:num>
  <w:num w:numId="16" w16cid:durableId="30543190">
    <w:abstractNumId w:val="8"/>
  </w:num>
  <w:num w:numId="17" w16cid:durableId="1958901407">
    <w:abstractNumId w:val="9"/>
  </w:num>
  <w:num w:numId="18" w16cid:durableId="1273435747">
    <w:abstractNumId w:val="4"/>
  </w:num>
  <w:num w:numId="19" w16cid:durableId="1844009090">
    <w:abstractNumId w:val="7"/>
  </w:num>
  <w:num w:numId="20" w16cid:durableId="176568932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2514"/>
    <w:rsid w:val="0007682E"/>
    <w:rsid w:val="000A31F0"/>
    <w:rsid w:val="000D1AEB"/>
    <w:rsid w:val="000D3E64"/>
    <w:rsid w:val="000F13C5"/>
    <w:rsid w:val="00105A36"/>
    <w:rsid w:val="00127985"/>
    <w:rsid w:val="001313B4"/>
    <w:rsid w:val="0014546D"/>
    <w:rsid w:val="001500D9"/>
    <w:rsid w:val="00156DB7"/>
    <w:rsid w:val="00157228"/>
    <w:rsid w:val="00160C3C"/>
    <w:rsid w:val="0017783C"/>
    <w:rsid w:val="0019314C"/>
    <w:rsid w:val="001B3B85"/>
    <w:rsid w:val="001F38F0"/>
    <w:rsid w:val="00207D3A"/>
    <w:rsid w:val="00212B01"/>
    <w:rsid w:val="0023444B"/>
    <w:rsid w:val="0023594C"/>
    <w:rsid w:val="00237430"/>
    <w:rsid w:val="002514D2"/>
    <w:rsid w:val="002570AC"/>
    <w:rsid w:val="00276A99"/>
    <w:rsid w:val="00286AD9"/>
    <w:rsid w:val="002966F3"/>
    <w:rsid w:val="002B4D68"/>
    <w:rsid w:val="002B69F3"/>
    <w:rsid w:val="002B763A"/>
    <w:rsid w:val="002C305A"/>
    <w:rsid w:val="002D382A"/>
    <w:rsid w:val="002F1EDD"/>
    <w:rsid w:val="003013F2"/>
    <w:rsid w:val="0030232A"/>
    <w:rsid w:val="00304CAC"/>
    <w:rsid w:val="0030694A"/>
    <w:rsid w:val="003069F4"/>
    <w:rsid w:val="003443FC"/>
    <w:rsid w:val="00346F4D"/>
    <w:rsid w:val="00360920"/>
    <w:rsid w:val="00384709"/>
    <w:rsid w:val="00386C35"/>
    <w:rsid w:val="003A3674"/>
    <w:rsid w:val="003A3D77"/>
    <w:rsid w:val="003B5AED"/>
    <w:rsid w:val="003C6B7B"/>
    <w:rsid w:val="003E4B22"/>
    <w:rsid w:val="00411143"/>
    <w:rsid w:val="004135BD"/>
    <w:rsid w:val="0042743F"/>
    <w:rsid w:val="004302A4"/>
    <w:rsid w:val="004463BA"/>
    <w:rsid w:val="00480722"/>
    <w:rsid w:val="004822D4"/>
    <w:rsid w:val="0049290B"/>
    <w:rsid w:val="004A4451"/>
    <w:rsid w:val="004D3958"/>
    <w:rsid w:val="005008DF"/>
    <w:rsid w:val="005045D0"/>
    <w:rsid w:val="00534C6C"/>
    <w:rsid w:val="005841C0"/>
    <w:rsid w:val="0059260F"/>
    <w:rsid w:val="0059668A"/>
    <w:rsid w:val="005B5342"/>
    <w:rsid w:val="005E5074"/>
    <w:rsid w:val="006101B5"/>
    <w:rsid w:val="00612E4F"/>
    <w:rsid w:val="00615D5E"/>
    <w:rsid w:val="00616765"/>
    <w:rsid w:val="00622E99"/>
    <w:rsid w:val="00625E5D"/>
    <w:rsid w:val="006416D1"/>
    <w:rsid w:val="006521A9"/>
    <w:rsid w:val="0066370F"/>
    <w:rsid w:val="00683A58"/>
    <w:rsid w:val="006A0784"/>
    <w:rsid w:val="006A697B"/>
    <w:rsid w:val="006B4340"/>
    <w:rsid w:val="006B4DDE"/>
    <w:rsid w:val="00743968"/>
    <w:rsid w:val="007829EA"/>
    <w:rsid w:val="00785415"/>
    <w:rsid w:val="00787291"/>
    <w:rsid w:val="00791CB9"/>
    <w:rsid w:val="00793130"/>
    <w:rsid w:val="007B3233"/>
    <w:rsid w:val="007B493A"/>
    <w:rsid w:val="007B5A42"/>
    <w:rsid w:val="007C199B"/>
    <w:rsid w:val="007D3073"/>
    <w:rsid w:val="007D64B9"/>
    <w:rsid w:val="007D72D4"/>
    <w:rsid w:val="007E0452"/>
    <w:rsid w:val="007F3F0B"/>
    <w:rsid w:val="008070C0"/>
    <w:rsid w:val="00811C12"/>
    <w:rsid w:val="008209D7"/>
    <w:rsid w:val="00833C28"/>
    <w:rsid w:val="00843039"/>
    <w:rsid w:val="00845778"/>
    <w:rsid w:val="00860947"/>
    <w:rsid w:val="00880BD2"/>
    <w:rsid w:val="00887E28"/>
    <w:rsid w:val="008D5C3A"/>
    <w:rsid w:val="008E6DA2"/>
    <w:rsid w:val="00907B1E"/>
    <w:rsid w:val="00927BA9"/>
    <w:rsid w:val="00930C49"/>
    <w:rsid w:val="00934CCA"/>
    <w:rsid w:val="009435BF"/>
    <w:rsid w:val="00943AFD"/>
    <w:rsid w:val="00946515"/>
    <w:rsid w:val="00963A51"/>
    <w:rsid w:val="00983B6E"/>
    <w:rsid w:val="00990288"/>
    <w:rsid w:val="009936F8"/>
    <w:rsid w:val="009A3772"/>
    <w:rsid w:val="009D17F0"/>
    <w:rsid w:val="009D4B39"/>
    <w:rsid w:val="009F2A00"/>
    <w:rsid w:val="00A42796"/>
    <w:rsid w:val="00A5311D"/>
    <w:rsid w:val="00AD3B58"/>
    <w:rsid w:val="00AF56C6"/>
    <w:rsid w:val="00B032E8"/>
    <w:rsid w:val="00B07C46"/>
    <w:rsid w:val="00B14124"/>
    <w:rsid w:val="00B57447"/>
    <w:rsid w:val="00B57F96"/>
    <w:rsid w:val="00B67892"/>
    <w:rsid w:val="00B96807"/>
    <w:rsid w:val="00BA4D33"/>
    <w:rsid w:val="00BA631F"/>
    <w:rsid w:val="00BC2D06"/>
    <w:rsid w:val="00C744EB"/>
    <w:rsid w:val="00C77C58"/>
    <w:rsid w:val="00C90702"/>
    <w:rsid w:val="00C917FF"/>
    <w:rsid w:val="00C9766A"/>
    <w:rsid w:val="00CB1098"/>
    <w:rsid w:val="00CC4F39"/>
    <w:rsid w:val="00CD544C"/>
    <w:rsid w:val="00CF4256"/>
    <w:rsid w:val="00D03589"/>
    <w:rsid w:val="00D04FE8"/>
    <w:rsid w:val="00D176CF"/>
    <w:rsid w:val="00D271E3"/>
    <w:rsid w:val="00D30FD2"/>
    <w:rsid w:val="00D47A80"/>
    <w:rsid w:val="00D73A72"/>
    <w:rsid w:val="00D85807"/>
    <w:rsid w:val="00D87349"/>
    <w:rsid w:val="00D91EE9"/>
    <w:rsid w:val="00D94676"/>
    <w:rsid w:val="00D97220"/>
    <w:rsid w:val="00DC56F4"/>
    <w:rsid w:val="00E14D47"/>
    <w:rsid w:val="00E1641C"/>
    <w:rsid w:val="00E26708"/>
    <w:rsid w:val="00E31B10"/>
    <w:rsid w:val="00E31CB6"/>
    <w:rsid w:val="00E34958"/>
    <w:rsid w:val="00E37AB0"/>
    <w:rsid w:val="00E71C39"/>
    <w:rsid w:val="00E97F95"/>
    <w:rsid w:val="00EA56E6"/>
    <w:rsid w:val="00EC335F"/>
    <w:rsid w:val="00EC48FB"/>
    <w:rsid w:val="00ED05C4"/>
    <w:rsid w:val="00ED2946"/>
    <w:rsid w:val="00ED4FBF"/>
    <w:rsid w:val="00EF232A"/>
    <w:rsid w:val="00F05A69"/>
    <w:rsid w:val="00F43FFD"/>
    <w:rsid w:val="00F44236"/>
    <w:rsid w:val="00F52517"/>
    <w:rsid w:val="00F6794E"/>
    <w:rsid w:val="00FA57B2"/>
    <w:rsid w:val="00FB509B"/>
    <w:rsid w:val="00FC3D4B"/>
    <w:rsid w:val="00FC6312"/>
    <w:rsid w:val="00FE36E3"/>
    <w:rsid w:val="00FE524C"/>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976BFC"/>
  <w15:chartTrackingRefBased/>
  <w15:docId w15:val="{9C529EFD-A99B-4E28-853B-9ACCD661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212B01"/>
    <w:rPr>
      <w:iCs/>
      <w:sz w:val="24"/>
    </w:rPr>
  </w:style>
  <w:style w:type="paragraph" w:customStyle="1" w:styleId="BodyTextNumbered">
    <w:name w:val="Body Text Numbered"/>
    <w:basedOn w:val="BodyText"/>
    <w:link w:val="BodyTextNumberedChar1"/>
    <w:rsid w:val="00212B01"/>
    <w:pPr>
      <w:ind w:left="720" w:hanging="720"/>
    </w:pPr>
    <w:rPr>
      <w:iCs/>
      <w:szCs w:val="20"/>
    </w:rPr>
  </w:style>
  <w:style w:type="character" w:customStyle="1" w:styleId="HeaderChar">
    <w:name w:val="Header Char"/>
    <w:link w:val="Header"/>
    <w:rsid w:val="00787291"/>
    <w:rPr>
      <w:rFonts w:ascii="Arial" w:hAnsi="Arial"/>
      <w:b/>
      <w:bCs/>
      <w:sz w:val="24"/>
      <w:szCs w:val="24"/>
    </w:rPr>
  </w:style>
  <w:style w:type="character" w:customStyle="1" w:styleId="FooterChar">
    <w:name w:val="Footer Char"/>
    <w:basedOn w:val="DefaultParagraphFont"/>
    <w:link w:val="Footer"/>
    <w:rsid w:val="00787291"/>
    <w:rPr>
      <w:sz w:val="24"/>
      <w:szCs w:val="24"/>
    </w:rPr>
  </w:style>
  <w:style w:type="character" w:styleId="UnresolvedMention">
    <w:name w:val="Unresolved Mention"/>
    <w:basedOn w:val="DefaultParagraphFont"/>
    <w:uiPriority w:val="99"/>
    <w:semiHidden/>
    <w:unhideWhenUsed/>
    <w:rsid w:val="007B49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VCMRR045" TargetMode="External"/><Relationship Id="rId13" Type="http://schemas.openxmlformats.org/officeDocument/2006/relationships/image" Target="media/image2.wmf"/><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jordan.troublefield@ercot.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atherine.gross@ercot.com" TargetMode="External"/><Relationship Id="rId23" Type="http://schemas.openxmlformats.org/officeDocument/2006/relationships/footer" Target="footer4.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nicholas.jessett@ercot.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09819-B757-4DC7-AE18-0F7585CAE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2677</Words>
  <Characters>15264</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17906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2013-11-15T22:11:00Z</cp:lastPrinted>
  <dcterms:created xsi:type="dcterms:W3CDTF">2025-10-29T00:14:00Z</dcterms:created>
  <dcterms:modified xsi:type="dcterms:W3CDTF">2025-10-29T00:19:00Z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2023-12-28T15:36:55Z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4170f2c6-4f26-4254-95e1-86679c9b4ace</vt:lpwstr>
  </property>
  <property fmtid="{D5CDD505-2E9C-101B-9397-08002B2CF9AE}" pid="8" name="MSIP_Label_7084cbda-52b8-46fb-a7b7-cb5bd465ed85_ContentBits">
    <vt:lpwstr>0</vt:lpwstr>
  </property>
</Properties>
</file>