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7299FA77" w:rsidR="00BB2C06" w:rsidRDefault="00BE5D70">
      <w:pPr>
        <w:spacing w:before="360"/>
        <w:jc w:val="center"/>
        <w:rPr>
          <w:b/>
        </w:rPr>
      </w:pPr>
      <w:r>
        <w:rPr>
          <w:b/>
        </w:rPr>
        <w:t>December</w:t>
      </w:r>
      <w:r w:rsidR="008E085C">
        <w:rPr>
          <w:b/>
        </w:rPr>
        <w:t xml:space="preserve"> </w:t>
      </w:r>
      <w:r w:rsidR="00FB10B4">
        <w:rPr>
          <w:b/>
        </w:rPr>
        <w:t>5</w:t>
      </w:r>
      <w:r w:rsidR="00CE21FE">
        <w:rPr>
          <w:b/>
        </w:rPr>
        <w:t>, 20</w:t>
      </w:r>
      <w:r w:rsidR="00840381">
        <w:rPr>
          <w:b/>
        </w:rPr>
        <w:t>2</w:t>
      </w:r>
      <w:r w:rsidR="00B65FD7">
        <w:rPr>
          <w:b/>
        </w:rPr>
        <w:t>5</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35BB9DF3"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E40618">
          <w:rPr>
            <w:noProof/>
            <w:webHidden/>
          </w:rPr>
          <w:t>10-1</w:t>
        </w:r>
        <w:r w:rsidR="00356AE4">
          <w:rPr>
            <w:noProof/>
            <w:webHidden/>
          </w:rPr>
          <w:fldChar w:fldCharType="end"/>
        </w:r>
      </w:hyperlink>
    </w:p>
    <w:p w14:paraId="0A130774" w14:textId="4D8C14D1" w:rsidR="00356AE4" w:rsidRPr="00F508CC" w:rsidRDefault="00356AE4">
      <w:pPr>
        <w:pStyle w:val="TOC2"/>
        <w:rPr>
          <w:rFonts w:eastAsiaTheme="minorEastAsia"/>
          <w:noProof/>
        </w:rPr>
      </w:pPr>
      <w:hyperlink w:anchor="_Toc121993746" w:history="1">
        <w:r w:rsidRPr="00F508CC">
          <w:rPr>
            <w:rStyle w:val="Hyperlink"/>
            <w:noProof/>
            <w:u w:val="none"/>
          </w:rPr>
          <w:t>10.1</w:t>
        </w:r>
        <w:r w:rsidRPr="00F508CC">
          <w:rPr>
            <w:rFonts w:eastAsiaTheme="minorEastAsia"/>
            <w:noProof/>
          </w:rPr>
          <w:tab/>
        </w:r>
        <w:r w:rsidRPr="00F508CC">
          <w:rPr>
            <w:rStyle w:val="Hyperlink"/>
            <w:noProof/>
            <w:u w:val="none"/>
          </w:rPr>
          <w:t>Overview</w:t>
        </w:r>
        <w:r w:rsidRPr="00F508CC">
          <w:rPr>
            <w:noProof/>
            <w:webHidden/>
          </w:rPr>
          <w:tab/>
        </w:r>
        <w:r w:rsidRPr="00F508CC">
          <w:rPr>
            <w:noProof/>
            <w:webHidden/>
          </w:rPr>
          <w:fldChar w:fldCharType="begin"/>
        </w:r>
        <w:r w:rsidRPr="00F508CC">
          <w:rPr>
            <w:noProof/>
            <w:webHidden/>
          </w:rPr>
          <w:instrText xml:space="preserve"> PAGEREF _Toc121993746 \h </w:instrText>
        </w:r>
        <w:r w:rsidRPr="00F508CC">
          <w:rPr>
            <w:noProof/>
            <w:webHidden/>
          </w:rPr>
        </w:r>
        <w:r w:rsidRPr="00F508CC">
          <w:rPr>
            <w:noProof/>
            <w:webHidden/>
          </w:rPr>
          <w:fldChar w:fldCharType="separate"/>
        </w:r>
        <w:r w:rsidR="00E40618">
          <w:rPr>
            <w:noProof/>
            <w:webHidden/>
          </w:rPr>
          <w:t>10-1</w:t>
        </w:r>
        <w:r w:rsidRPr="00F508CC">
          <w:rPr>
            <w:noProof/>
            <w:webHidden/>
          </w:rPr>
          <w:fldChar w:fldCharType="end"/>
        </w:r>
      </w:hyperlink>
    </w:p>
    <w:p w14:paraId="1711A39E" w14:textId="4F6FFA3E" w:rsidR="00356AE4" w:rsidRPr="00F508CC" w:rsidRDefault="00356AE4">
      <w:pPr>
        <w:pStyle w:val="TOC2"/>
        <w:rPr>
          <w:rFonts w:eastAsiaTheme="minorEastAsia"/>
          <w:noProof/>
        </w:rPr>
      </w:pPr>
      <w:hyperlink w:anchor="_Toc121993747" w:history="1">
        <w:r w:rsidRPr="00F508CC">
          <w:rPr>
            <w:rStyle w:val="Hyperlink"/>
            <w:noProof/>
            <w:u w:val="none"/>
          </w:rPr>
          <w:t>10.2</w:t>
        </w:r>
        <w:r w:rsidRPr="00F508CC">
          <w:rPr>
            <w:rFonts w:eastAsiaTheme="minorEastAsia"/>
            <w:noProof/>
          </w:rPr>
          <w:tab/>
        </w:r>
        <w:r w:rsidRPr="00F508CC">
          <w:rPr>
            <w:rStyle w:val="Hyperlink"/>
            <w:noProof/>
            <w:u w:val="none"/>
          </w:rPr>
          <w:t>Scope of Metering Responsibilities</w:t>
        </w:r>
        <w:r w:rsidRPr="00F508CC">
          <w:rPr>
            <w:noProof/>
            <w:webHidden/>
          </w:rPr>
          <w:tab/>
        </w:r>
        <w:r w:rsidRPr="00F508CC">
          <w:rPr>
            <w:noProof/>
            <w:webHidden/>
          </w:rPr>
          <w:fldChar w:fldCharType="begin"/>
        </w:r>
        <w:r w:rsidRPr="00F508CC">
          <w:rPr>
            <w:noProof/>
            <w:webHidden/>
          </w:rPr>
          <w:instrText xml:space="preserve"> PAGEREF _Toc121993747 \h </w:instrText>
        </w:r>
        <w:r w:rsidRPr="00F508CC">
          <w:rPr>
            <w:noProof/>
            <w:webHidden/>
          </w:rPr>
        </w:r>
        <w:r w:rsidRPr="00F508CC">
          <w:rPr>
            <w:noProof/>
            <w:webHidden/>
          </w:rPr>
          <w:fldChar w:fldCharType="separate"/>
        </w:r>
        <w:r w:rsidR="00E40618">
          <w:rPr>
            <w:noProof/>
            <w:webHidden/>
          </w:rPr>
          <w:t>10-1</w:t>
        </w:r>
        <w:r w:rsidRPr="00F508CC">
          <w:rPr>
            <w:noProof/>
            <w:webHidden/>
          </w:rPr>
          <w:fldChar w:fldCharType="end"/>
        </w:r>
      </w:hyperlink>
    </w:p>
    <w:p w14:paraId="1ABE99E6" w14:textId="44D0847C" w:rsidR="00356AE4" w:rsidRPr="00F508CC" w:rsidRDefault="00356AE4" w:rsidP="008660CD">
      <w:pPr>
        <w:pStyle w:val="TOC3"/>
        <w:rPr>
          <w:rFonts w:eastAsiaTheme="minorEastAsia"/>
          <w:i w:val="0"/>
          <w:iCs w:val="0"/>
          <w:noProof/>
        </w:rPr>
      </w:pPr>
      <w:hyperlink w:anchor="_Toc121993748" w:history="1">
        <w:r w:rsidRPr="00F508CC">
          <w:rPr>
            <w:rStyle w:val="Hyperlink"/>
            <w:i w:val="0"/>
            <w:iCs w:val="0"/>
            <w:noProof/>
            <w:u w:val="none"/>
          </w:rPr>
          <w:t>10.2.1</w:t>
        </w:r>
        <w:r w:rsidRPr="00F508CC">
          <w:rPr>
            <w:rFonts w:eastAsiaTheme="minorEastAsia"/>
            <w:i w:val="0"/>
            <w:iCs w:val="0"/>
            <w:noProof/>
          </w:rPr>
          <w:tab/>
        </w:r>
        <w:r w:rsidRPr="00F508CC">
          <w:rPr>
            <w:rStyle w:val="Hyperlink"/>
            <w:i w:val="0"/>
            <w:iCs w:val="0"/>
            <w:noProof/>
            <w:u w:val="none"/>
          </w:rPr>
          <w:t>QSE Real-Time Metering</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_Toc121993748 \h </w:instrText>
        </w:r>
        <w:r w:rsidRPr="00F508CC">
          <w:rPr>
            <w:i w:val="0"/>
            <w:iCs w:val="0"/>
            <w:noProof/>
            <w:webHidden/>
          </w:rPr>
        </w:r>
        <w:r w:rsidRPr="00F508CC">
          <w:rPr>
            <w:i w:val="0"/>
            <w:iCs w:val="0"/>
            <w:noProof/>
            <w:webHidden/>
          </w:rPr>
          <w:fldChar w:fldCharType="separate"/>
        </w:r>
        <w:r w:rsidR="00E40618">
          <w:rPr>
            <w:i w:val="0"/>
            <w:iCs w:val="0"/>
            <w:noProof/>
            <w:webHidden/>
          </w:rPr>
          <w:t>10-1</w:t>
        </w:r>
        <w:r w:rsidRPr="00F508CC">
          <w:rPr>
            <w:i w:val="0"/>
            <w:iCs w:val="0"/>
            <w:noProof/>
            <w:webHidden/>
          </w:rPr>
          <w:fldChar w:fldCharType="end"/>
        </w:r>
      </w:hyperlink>
    </w:p>
    <w:p w14:paraId="1D22DA8F" w14:textId="4AA78D6D" w:rsidR="00356AE4" w:rsidRPr="00F508CC" w:rsidRDefault="00356AE4" w:rsidP="008660CD">
      <w:pPr>
        <w:pStyle w:val="TOC3"/>
        <w:rPr>
          <w:rFonts w:eastAsiaTheme="minorEastAsia"/>
          <w:i w:val="0"/>
          <w:iCs w:val="0"/>
          <w:noProof/>
        </w:rPr>
      </w:pPr>
      <w:hyperlink w:anchor="_Toc121993749" w:history="1">
        <w:r w:rsidRPr="00F508CC">
          <w:rPr>
            <w:rStyle w:val="Hyperlink"/>
            <w:i w:val="0"/>
            <w:iCs w:val="0"/>
            <w:noProof/>
            <w:u w:val="none"/>
          </w:rPr>
          <w:t>10.2.2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_Toc121993749 \h </w:instrText>
        </w:r>
        <w:r w:rsidRPr="00F508CC">
          <w:rPr>
            <w:i w:val="0"/>
            <w:iCs w:val="0"/>
            <w:noProof/>
            <w:webHidden/>
          </w:rPr>
        </w:r>
        <w:r w:rsidRPr="00F508CC">
          <w:rPr>
            <w:i w:val="0"/>
            <w:iCs w:val="0"/>
            <w:noProof/>
            <w:webHidden/>
          </w:rPr>
          <w:fldChar w:fldCharType="separate"/>
        </w:r>
        <w:r w:rsidR="00E40618">
          <w:rPr>
            <w:i w:val="0"/>
            <w:iCs w:val="0"/>
            <w:noProof/>
            <w:webHidden/>
          </w:rPr>
          <w:t>10-2</w:t>
        </w:r>
        <w:r w:rsidRPr="00F508CC">
          <w:rPr>
            <w:i w:val="0"/>
            <w:iCs w:val="0"/>
            <w:noProof/>
            <w:webHidden/>
          </w:rPr>
          <w:fldChar w:fldCharType="end"/>
        </w:r>
      </w:hyperlink>
    </w:p>
    <w:p w14:paraId="5D2756CC" w14:textId="6CD9E492" w:rsidR="00356AE4" w:rsidRPr="00F508CC" w:rsidRDefault="00356AE4" w:rsidP="008660CD">
      <w:pPr>
        <w:pStyle w:val="TOC3"/>
        <w:rPr>
          <w:rFonts w:eastAsiaTheme="minorEastAsia"/>
          <w:i w:val="0"/>
          <w:iCs w:val="0"/>
          <w:noProof/>
        </w:rPr>
      </w:pPr>
      <w:hyperlink w:anchor="_Toc121993750" w:history="1">
        <w:r w:rsidRPr="00F508CC">
          <w:rPr>
            <w:rStyle w:val="Hyperlink"/>
            <w:i w:val="0"/>
            <w:iCs w:val="0"/>
            <w:noProof/>
            <w:u w:val="none"/>
          </w:rPr>
          <w:t>10.2.3</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_Toc121993750 \h </w:instrText>
        </w:r>
        <w:r w:rsidRPr="00F508CC">
          <w:rPr>
            <w:i w:val="0"/>
            <w:iCs w:val="0"/>
            <w:noProof/>
            <w:webHidden/>
          </w:rPr>
        </w:r>
        <w:r w:rsidRPr="00F508CC">
          <w:rPr>
            <w:i w:val="0"/>
            <w:iCs w:val="0"/>
            <w:noProof/>
            <w:webHidden/>
          </w:rPr>
          <w:fldChar w:fldCharType="separate"/>
        </w:r>
        <w:r w:rsidR="00E40618">
          <w:rPr>
            <w:i w:val="0"/>
            <w:iCs w:val="0"/>
            <w:noProof/>
            <w:webHidden/>
          </w:rPr>
          <w:t>10-3</w:t>
        </w:r>
        <w:r w:rsidRPr="00F508CC">
          <w:rPr>
            <w:i w:val="0"/>
            <w:iCs w:val="0"/>
            <w:noProof/>
            <w:webHidden/>
          </w:rPr>
          <w:fldChar w:fldCharType="end"/>
        </w:r>
      </w:hyperlink>
    </w:p>
    <w:p w14:paraId="4939A873" w14:textId="403B8AD1" w:rsidR="00356AE4" w:rsidRPr="00F508CC" w:rsidRDefault="00356AE4">
      <w:pPr>
        <w:pStyle w:val="TOC4"/>
        <w:rPr>
          <w:rFonts w:eastAsiaTheme="minorEastAsia"/>
          <w:noProof/>
          <w:sz w:val="20"/>
          <w:szCs w:val="20"/>
        </w:rPr>
      </w:pPr>
      <w:hyperlink w:anchor="_Toc121993751" w:history="1">
        <w:r w:rsidRPr="00F508CC">
          <w:rPr>
            <w:rStyle w:val="Hyperlink"/>
            <w:noProof/>
            <w:sz w:val="20"/>
            <w:szCs w:val="20"/>
            <w:u w:val="none"/>
          </w:rPr>
          <w:t>10.2.3.1</w:t>
        </w:r>
        <w:r w:rsidRPr="00F508CC">
          <w:rPr>
            <w:rFonts w:eastAsiaTheme="minorEastAsia"/>
            <w:noProof/>
            <w:sz w:val="20"/>
            <w:szCs w:val="20"/>
          </w:rPr>
          <w:tab/>
        </w:r>
        <w:r w:rsidRPr="00F508CC">
          <w:rPr>
            <w:rStyle w:val="Hyperlink"/>
            <w:noProof/>
            <w:sz w:val="20"/>
            <w:szCs w:val="20"/>
            <w:u w:val="none"/>
          </w:rPr>
          <w:t>Entity EPS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_Toc121993751 \h </w:instrText>
        </w:r>
        <w:r w:rsidRPr="00F508CC">
          <w:rPr>
            <w:noProof/>
            <w:webHidden/>
            <w:sz w:val="20"/>
            <w:szCs w:val="20"/>
          </w:rPr>
        </w:r>
        <w:r w:rsidRPr="00F508CC">
          <w:rPr>
            <w:noProof/>
            <w:webHidden/>
            <w:sz w:val="20"/>
            <w:szCs w:val="20"/>
          </w:rPr>
          <w:fldChar w:fldCharType="separate"/>
        </w:r>
        <w:r w:rsidR="00E40618">
          <w:rPr>
            <w:noProof/>
            <w:webHidden/>
            <w:sz w:val="20"/>
            <w:szCs w:val="20"/>
          </w:rPr>
          <w:t>10-4</w:t>
        </w:r>
        <w:r w:rsidRPr="00F508CC">
          <w:rPr>
            <w:noProof/>
            <w:webHidden/>
            <w:sz w:val="20"/>
            <w:szCs w:val="20"/>
          </w:rPr>
          <w:fldChar w:fldCharType="end"/>
        </w:r>
      </w:hyperlink>
    </w:p>
    <w:p w14:paraId="44002389" w14:textId="2999D6B2" w:rsidR="00356AE4" w:rsidRPr="00F508CC" w:rsidRDefault="00356AE4" w:rsidP="008660CD">
      <w:pPr>
        <w:pStyle w:val="TOC3"/>
        <w:rPr>
          <w:rFonts w:eastAsiaTheme="minorEastAsia"/>
          <w:i w:val="0"/>
          <w:iCs w:val="0"/>
          <w:noProof/>
        </w:rPr>
      </w:pPr>
      <w:hyperlink w:anchor="_Toc121993752" w:history="1">
        <w:r w:rsidRPr="00F508CC">
          <w:rPr>
            <w:rStyle w:val="Hyperlink"/>
            <w:i w:val="0"/>
            <w:iCs w:val="0"/>
            <w:noProof/>
            <w:u w:val="none"/>
          </w:rPr>
          <w:t>10.2.4</w:t>
        </w:r>
        <w:r w:rsidRPr="00F508CC">
          <w:rPr>
            <w:rFonts w:eastAsiaTheme="minorEastAsia"/>
            <w:i w:val="0"/>
            <w:iCs w:val="0"/>
            <w:noProof/>
          </w:rPr>
          <w:tab/>
        </w:r>
        <w:r w:rsidRPr="00F508CC">
          <w:rPr>
            <w:rStyle w:val="Hyperlink"/>
            <w:i w:val="0"/>
            <w:iCs w:val="0"/>
            <w:noProof/>
            <w:u w:val="none"/>
          </w:rPr>
          <w:t>Resource Entity Calculation and Telemetry of ESR Auxiliary Load Values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_Toc121993752 \h </w:instrText>
        </w:r>
        <w:r w:rsidRPr="00F508CC">
          <w:rPr>
            <w:i w:val="0"/>
            <w:iCs w:val="0"/>
            <w:noProof/>
            <w:webHidden/>
          </w:rPr>
        </w:r>
        <w:r w:rsidRPr="00F508CC">
          <w:rPr>
            <w:i w:val="0"/>
            <w:iCs w:val="0"/>
            <w:noProof/>
            <w:webHidden/>
          </w:rPr>
          <w:fldChar w:fldCharType="separate"/>
        </w:r>
        <w:r w:rsidR="00E40618">
          <w:rPr>
            <w:i w:val="0"/>
            <w:iCs w:val="0"/>
            <w:noProof/>
            <w:webHidden/>
          </w:rPr>
          <w:t>10-6</w:t>
        </w:r>
        <w:r w:rsidRPr="00F508CC">
          <w:rPr>
            <w:i w:val="0"/>
            <w:iCs w:val="0"/>
            <w:noProof/>
            <w:webHidden/>
          </w:rPr>
          <w:fldChar w:fldCharType="end"/>
        </w:r>
      </w:hyperlink>
    </w:p>
    <w:p w14:paraId="0666214B" w14:textId="05029E2E" w:rsidR="00356AE4" w:rsidRPr="00F508CC" w:rsidRDefault="00356AE4">
      <w:pPr>
        <w:pStyle w:val="TOC4"/>
        <w:rPr>
          <w:rFonts w:eastAsiaTheme="minorEastAsia"/>
          <w:noProof/>
          <w:sz w:val="20"/>
          <w:szCs w:val="20"/>
        </w:rPr>
      </w:pPr>
      <w:hyperlink w:anchor="_Toc121993754" w:history="1">
        <w:r w:rsidRPr="00F508CC">
          <w:rPr>
            <w:rStyle w:val="Hyperlink"/>
            <w:noProof/>
            <w:snapToGrid w:val="0"/>
            <w:sz w:val="20"/>
            <w:szCs w:val="20"/>
            <w:u w:val="none"/>
          </w:rPr>
          <w:t>10.2.4.1</w:t>
        </w:r>
        <w:r w:rsidRPr="00F508CC">
          <w:rPr>
            <w:rFonts w:eastAsiaTheme="minorEastAsia"/>
            <w:noProof/>
            <w:sz w:val="20"/>
            <w:szCs w:val="20"/>
          </w:rPr>
          <w:tab/>
        </w:r>
        <w:r w:rsidRPr="00F508CC">
          <w:rPr>
            <w:rStyle w:val="Hyperlink"/>
            <w:noProof/>
            <w:snapToGrid w:val="0"/>
            <w:sz w:val="20"/>
            <w:szCs w:val="20"/>
            <w:u w:val="none"/>
          </w:rPr>
          <w:t>Responsibilities for Resource Entity Calculation and Telemetry of ESR Auxiliary Load Values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_Toc121993754 \h </w:instrText>
        </w:r>
        <w:r w:rsidRPr="00F508CC">
          <w:rPr>
            <w:noProof/>
            <w:webHidden/>
            <w:sz w:val="20"/>
            <w:szCs w:val="20"/>
          </w:rPr>
        </w:r>
        <w:r w:rsidRPr="00F508CC">
          <w:rPr>
            <w:noProof/>
            <w:webHidden/>
            <w:sz w:val="20"/>
            <w:szCs w:val="20"/>
          </w:rPr>
          <w:fldChar w:fldCharType="separate"/>
        </w:r>
        <w:r w:rsidR="00E40618">
          <w:rPr>
            <w:noProof/>
            <w:webHidden/>
            <w:sz w:val="20"/>
            <w:szCs w:val="20"/>
          </w:rPr>
          <w:t>10-7</w:t>
        </w:r>
        <w:r w:rsidRPr="00F508CC">
          <w:rPr>
            <w:noProof/>
            <w:webHidden/>
            <w:sz w:val="20"/>
            <w:szCs w:val="20"/>
          </w:rPr>
          <w:fldChar w:fldCharType="end"/>
        </w:r>
      </w:hyperlink>
    </w:p>
    <w:p w14:paraId="0EB984D8" w14:textId="69B91D73" w:rsidR="00356AE4" w:rsidRPr="00F508CC" w:rsidRDefault="00356AE4">
      <w:pPr>
        <w:pStyle w:val="TOC2"/>
        <w:rPr>
          <w:rFonts w:eastAsiaTheme="minorEastAsia"/>
          <w:noProof/>
        </w:rPr>
      </w:pPr>
      <w:hyperlink w:anchor="_Toc121993756" w:history="1">
        <w:r w:rsidRPr="00F508CC">
          <w:rPr>
            <w:rStyle w:val="Hyperlink"/>
            <w:noProof/>
            <w:u w:val="none"/>
          </w:rPr>
          <w:t>10.3</w:t>
        </w:r>
        <w:r w:rsidRPr="00F508CC">
          <w:rPr>
            <w:rFonts w:eastAsiaTheme="minorEastAsia"/>
            <w:noProof/>
          </w:rPr>
          <w:tab/>
        </w:r>
        <w:r w:rsidRPr="00F508CC">
          <w:rPr>
            <w:rStyle w:val="Hyperlink"/>
            <w:noProof/>
            <w:u w:val="none"/>
          </w:rPr>
          <w:t>Meter Data Acquisition System (MDAS)</w:t>
        </w:r>
        <w:r w:rsidRPr="00F508CC">
          <w:rPr>
            <w:noProof/>
            <w:webHidden/>
          </w:rPr>
          <w:tab/>
        </w:r>
        <w:r w:rsidRPr="00F508CC">
          <w:rPr>
            <w:noProof/>
            <w:webHidden/>
          </w:rPr>
          <w:fldChar w:fldCharType="begin"/>
        </w:r>
        <w:r w:rsidRPr="00F508CC">
          <w:rPr>
            <w:noProof/>
            <w:webHidden/>
          </w:rPr>
          <w:instrText xml:space="preserve"> PAGEREF _Toc121993756 \h </w:instrText>
        </w:r>
        <w:r w:rsidRPr="00F508CC">
          <w:rPr>
            <w:noProof/>
            <w:webHidden/>
          </w:rPr>
        </w:r>
        <w:r w:rsidRPr="00F508CC">
          <w:rPr>
            <w:noProof/>
            <w:webHidden/>
          </w:rPr>
          <w:fldChar w:fldCharType="separate"/>
        </w:r>
        <w:r w:rsidR="00E40618">
          <w:rPr>
            <w:noProof/>
            <w:webHidden/>
          </w:rPr>
          <w:t>10-10</w:t>
        </w:r>
        <w:r w:rsidRPr="00F508CC">
          <w:rPr>
            <w:noProof/>
            <w:webHidden/>
          </w:rPr>
          <w:fldChar w:fldCharType="end"/>
        </w:r>
      </w:hyperlink>
    </w:p>
    <w:p w14:paraId="7E2A0DE2" w14:textId="321F5715" w:rsidR="00356AE4" w:rsidRPr="00F508CC" w:rsidRDefault="00356AE4" w:rsidP="008660CD">
      <w:pPr>
        <w:pStyle w:val="TOC3"/>
        <w:rPr>
          <w:rFonts w:eastAsiaTheme="minorEastAsia"/>
          <w:i w:val="0"/>
          <w:iCs w:val="0"/>
          <w:noProof/>
        </w:rPr>
      </w:pPr>
      <w:hyperlink w:anchor="_Toc121993757" w:history="1">
        <w:r w:rsidRPr="00F508CC">
          <w:rPr>
            <w:rStyle w:val="Hyperlink"/>
            <w:i w:val="0"/>
            <w:iCs w:val="0"/>
            <w:noProof/>
            <w:u w:val="none"/>
          </w:rPr>
          <w:t>10.3.1</w:t>
        </w:r>
        <w:r w:rsidRPr="00F508CC">
          <w:rPr>
            <w:rFonts w:eastAsiaTheme="minorEastAsia"/>
            <w:i w:val="0"/>
            <w:iCs w:val="0"/>
            <w:noProof/>
          </w:rPr>
          <w:tab/>
        </w:r>
        <w:r w:rsidRPr="00F508CC">
          <w:rPr>
            <w:rStyle w:val="Hyperlink"/>
            <w:i w:val="0"/>
            <w:iCs w:val="0"/>
            <w:noProof/>
            <w:u w:val="none"/>
          </w:rPr>
          <w:t>Purpose</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_Toc121993757 \h </w:instrText>
        </w:r>
        <w:r w:rsidRPr="00F508CC">
          <w:rPr>
            <w:i w:val="0"/>
            <w:iCs w:val="0"/>
            <w:noProof/>
            <w:webHidden/>
          </w:rPr>
        </w:r>
        <w:r w:rsidRPr="00F508CC">
          <w:rPr>
            <w:i w:val="0"/>
            <w:iCs w:val="0"/>
            <w:noProof/>
            <w:webHidden/>
          </w:rPr>
          <w:fldChar w:fldCharType="separate"/>
        </w:r>
        <w:r w:rsidR="00E40618">
          <w:rPr>
            <w:i w:val="0"/>
            <w:iCs w:val="0"/>
            <w:noProof/>
            <w:webHidden/>
          </w:rPr>
          <w:t>10-10</w:t>
        </w:r>
        <w:r w:rsidRPr="00F508CC">
          <w:rPr>
            <w:i w:val="0"/>
            <w:iCs w:val="0"/>
            <w:noProof/>
            <w:webHidden/>
          </w:rPr>
          <w:fldChar w:fldCharType="end"/>
        </w:r>
      </w:hyperlink>
    </w:p>
    <w:p w14:paraId="2E6398E1" w14:textId="46659D1B" w:rsidR="00356AE4" w:rsidRPr="00F508CC" w:rsidRDefault="00356AE4" w:rsidP="008660CD">
      <w:pPr>
        <w:pStyle w:val="TOC3"/>
        <w:rPr>
          <w:rFonts w:eastAsiaTheme="minorEastAsia"/>
          <w:i w:val="0"/>
          <w:iCs w:val="0"/>
          <w:noProof/>
        </w:rPr>
      </w:pPr>
      <w:hyperlink w:anchor="_Toc121993758" w:history="1">
        <w:r w:rsidRPr="00F508CC">
          <w:rPr>
            <w:rStyle w:val="Hyperlink"/>
            <w:i w:val="0"/>
            <w:iCs w:val="0"/>
            <w:noProof/>
            <w:u w:val="none"/>
          </w:rPr>
          <w:t>10.3.2</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_Toc121993758 \h </w:instrText>
        </w:r>
        <w:r w:rsidRPr="00F508CC">
          <w:rPr>
            <w:i w:val="0"/>
            <w:iCs w:val="0"/>
            <w:noProof/>
            <w:webHidden/>
          </w:rPr>
        </w:r>
        <w:r w:rsidRPr="00F508CC">
          <w:rPr>
            <w:i w:val="0"/>
            <w:iCs w:val="0"/>
            <w:noProof/>
            <w:webHidden/>
          </w:rPr>
          <w:fldChar w:fldCharType="separate"/>
        </w:r>
        <w:r w:rsidR="00E40618">
          <w:rPr>
            <w:i w:val="0"/>
            <w:iCs w:val="0"/>
            <w:noProof/>
            <w:webHidden/>
          </w:rPr>
          <w:t>10-10</w:t>
        </w:r>
        <w:r w:rsidRPr="00F508CC">
          <w:rPr>
            <w:i w:val="0"/>
            <w:iCs w:val="0"/>
            <w:noProof/>
            <w:webHidden/>
          </w:rPr>
          <w:fldChar w:fldCharType="end"/>
        </w:r>
      </w:hyperlink>
    </w:p>
    <w:p w14:paraId="3DECBA4B" w14:textId="17F10CBC" w:rsidR="00356AE4" w:rsidRPr="00F508CC" w:rsidRDefault="00356AE4">
      <w:pPr>
        <w:pStyle w:val="TOC4"/>
        <w:rPr>
          <w:rFonts w:eastAsiaTheme="minorEastAsia"/>
          <w:noProof/>
          <w:sz w:val="20"/>
          <w:szCs w:val="20"/>
        </w:rPr>
      </w:pPr>
      <w:hyperlink w:anchor="_Toc121993759" w:history="1">
        <w:r w:rsidRPr="00F508CC">
          <w:rPr>
            <w:rStyle w:val="Hyperlink"/>
            <w:noProof/>
            <w:sz w:val="20"/>
            <w:szCs w:val="20"/>
            <w:u w:val="none"/>
          </w:rPr>
          <w:t>10.3.2.1</w:t>
        </w:r>
        <w:r w:rsidRPr="00F508CC">
          <w:rPr>
            <w:rFonts w:eastAsiaTheme="minorEastAsia"/>
            <w:noProof/>
            <w:sz w:val="20"/>
            <w:szCs w:val="20"/>
          </w:rPr>
          <w:tab/>
        </w:r>
        <w:r w:rsidRPr="00F508CC">
          <w:rPr>
            <w:rStyle w:val="Hyperlink"/>
            <w:noProof/>
            <w:sz w:val="20"/>
            <w:szCs w:val="20"/>
            <w:u w:val="none"/>
          </w:rPr>
          <w:t>Generation Resource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_Toc121993759 \h </w:instrText>
        </w:r>
        <w:r w:rsidRPr="00F508CC">
          <w:rPr>
            <w:noProof/>
            <w:webHidden/>
            <w:sz w:val="20"/>
            <w:szCs w:val="20"/>
          </w:rPr>
        </w:r>
        <w:r w:rsidRPr="00F508CC">
          <w:rPr>
            <w:noProof/>
            <w:webHidden/>
            <w:sz w:val="20"/>
            <w:szCs w:val="20"/>
          </w:rPr>
          <w:fldChar w:fldCharType="separate"/>
        </w:r>
        <w:r w:rsidR="00E40618">
          <w:rPr>
            <w:noProof/>
            <w:webHidden/>
            <w:sz w:val="20"/>
            <w:szCs w:val="20"/>
          </w:rPr>
          <w:t>10-11</w:t>
        </w:r>
        <w:r w:rsidRPr="00F508CC">
          <w:rPr>
            <w:noProof/>
            <w:webHidden/>
            <w:sz w:val="20"/>
            <w:szCs w:val="20"/>
          </w:rPr>
          <w:fldChar w:fldCharType="end"/>
        </w:r>
      </w:hyperlink>
    </w:p>
    <w:p w14:paraId="3DB39ED2" w14:textId="0F1DF61A" w:rsidR="00356AE4" w:rsidRPr="00F508CC" w:rsidRDefault="00356AE4">
      <w:pPr>
        <w:pStyle w:val="TOC5"/>
        <w:rPr>
          <w:rFonts w:eastAsiaTheme="minorEastAsia"/>
          <w:i w:val="0"/>
          <w:sz w:val="20"/>
          <w:szCs w:val="20"/>
        </w:rPr>
      </w:pPr>
      <w:hyperlink w:anchor="_Toc121993760" w:history="1">
        <w:r w:rsidRPr="00F508CC">
          <w:rPr>
            <w:rStyle w:val="Hyperlink"/>
            <w:i w:val="0"/>
            <w:sz w:val="20"/>
            <w:szCs w:val="20"/>
            <w:u w:val="none"/>
          </w:rPr>
          <w:t>10.3.2.1.1</w:t>
        </w:r>
        <w:r w:rsidRPr="00F508CC">
          <w:rPr>
            <w:rFonts w:eastAsiaTheme="minorEastAsia"/>
            <w:i w:val="0"/>
            <w:sz w:val="20"/>
            <w:szCs w:val="20"/>
          </w:rPr>
          <w:tab/>
        </w:r>
        <w:r w:rsidRPr="00F508CC">
          <w:rPr>
            <w:rStyle w:val="Hyperlink"/>
            <w:i w:val="0"/>
            <w:sz w:val="20"/>
            <w:szCs w:val="20"/>
            <w:u w:val="none"/>
          </w:rPr>
          <w:t>Split Generation Resource Metering Real-Time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_Toc121993760 \h </w:instrText>
        </w:r>
        <w:r w:rsidRPr="00F508CC">
          <w:rPr>
            <w:i w:val="0"/>
            <w:webHidden/>
            <w:sz w:val="20"/>
            <w:szCs w:val="20"/>
          </w:rPr>
        </w:r>
        <w:r w:rsidRPr="00F508CC">
          <w:rPr>
            <w:i w:val="0"/>
            <w:webHidden/>
            <w:sz w:val="20"/>
            <w:szCs w:val="20"/>
          </w:rPr>
          <w:fldChar w:fldCharType="separate"/>
        </w:r>
        <w:r w:rsidR="00E40618">
          <w:rPr>
            <w:i w:val="0"/>
            <w:webHidden/>
            <w:sz w:val="20"/>
            <w:szCs w:val="20"/>
          </w:rPr>
          <w:t>10-11</w:t>
        </w:r>
        <w:r w:rsidRPr="00F508CC">
          <w:rPr>
            <w:i w:val="0"/>
            <w:webHidden/>
            <w:sz w:val="20"/>
            <w:szCs w:val="20"/>
          </w:rPr>
          <w:fldChar w:fldCharType="end"/>
        </w:r>
      </w:hyperlink>
    </w:p>
    <w:p w14:paraId="2EE0B462" w14:textId="249E8EBB" w:rsidR="00356AE4" w:rsidRPr="00F508CC" w:rsidRDefault="00356AE4">
      <w:pPr>
        <w:pStyle w:val="TOC5"/>
        <w:rPr>
          <w:rFonts w:eastAsiaTheme="minorEastAsia"/>
          <w:i w:val="0"/>
          <w:sz w:val="20"/>
          <w:szCs w:val="20"/>
        </w:rPr>
      </w:pPr>
      <w:hyperlink w:anchor="_Toc121993761" w:history="1">
        <w:r w:rsidRPr="00F508CC">
          <w:rPr>
            <w:rStyle w:val="Hyperlink"/>
            <w:i w:val="0"/>
            <w:sz w:val="20"/>
            <w:szCs w:val="20"/>
            <w:u w:val="none"/>
          </w:rPr>
          <w:t>10.3.2.1.2</w:t>
        </w:r>
        <w:r w:rsidRPr="00F508CC">
          <w:rPr>
            <w:rFonts w:eastAsiaTheme="minorEastAsia"/>
            <w:i w:val="0"/>
            <w:sz w:val="20"/>
            <w:szCs w:val="20"/>
          </w:rPr>
          <w:tab/>
        </w:r>
        <w:r w:rsidRPr="00F508CC">
          <w:rPr>
            <w:rStyle w:val="Hyperlink"/>
            <w:i w:val="0"/>
            <w:sz w:val="20"/>
            <w:szCs w:val="20"/>
            <w:u w:val="none"/>
          </w:rPr>
          <w:t>Allocating EPS Metered Data to Split Generation Resource Meters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_Toc121993761 \h </w:instrText>
        </w:r>
        <w:r w:rsidRPr="00F508CC">
          <w:rPr>
            <w:i w:val="0"/>
            <w:webHidden/>
            <w:sz w:val="20"/>
            <w:szCs w:val="20"/>
          </w:rPr>
        </w:r>
        <w:r w:rsidRPr="00F508CC">
          <w:rPr>
            <w:i w:val="0"/>
            <w:webHidden/>
            <w:sz w:val="20"/>
            <w:szCs w:val="20"/>
          </w:rPr>
          <w:fldChar w:fldCharType="separate"/>
        </w:r>
        <w:r w:rsidR="00E40618">
          <w:rPr>
            <w:i w:val="0"/>
            <w:webHidden/>
            <w:sz w:val="20"/>
            <w:szCs w:val="20"/>
          </w:rPr>
          <w:t>10-12</w:t>
        </w:r>
        <w:r w:rsidRPr="00F508CC">
          <w:rPr>
            <w:i w:val="0"/>
            <w:webHidden/>
            <w:sz w:val="20"/>
            <w:szCs w:val="20"/>
          </w:rPr>
          <w:fldChar w:fldCharType="end"/>
        </w:r>
      </w:hyperlink>
    </w:p>
    <w:p w14:paraId="7D74E21F" w14:textId="369E7E09" w:rsidR="00356AE4" w:rsidRPr="00F508CC" w:rsidRDefault="00356AE4">
      <w:pPr>
        <w:pStyle w:val="TOC5"/>
        <w:rPr>
          <w:rFonts w:eastAsiaTheme="minorEastAsia"/>
          <w:i w:val="0"/>
          <w:sz w:val="20"/>
          <w:szCs w:val="20"/>
        </w:rPr>
      </w:pPr>
      <w:hyperlink w:anchor="_Toc121993762" w:history="1">
        <w:r w:rsidRPr="00F508CC">
          <w:rPr>
            <w:rStyle w:val="Hyperlink"/>
            <w:i w:val="0"/>
            <w:sz w:val="20"/>
            <w:szCs w:val="20"/>
            <w:u w:val="none"/>
          </w:rPr>
          <w:t>10.3.2.1.3</w:t>
        </w:r>
        <w:r w:rsidRPr="00F508CC">
          <w:rPr>
            <w:rFonts w:eastAsiaTheme="minorEastAsia"/>
            <w:i w:val="0"/>
            <w:sz w:val="20"/>
            <w:szCs w:val="20"/>
          </w:rPr>
          <w:tab/>
        </w:r>
        <w:r w:rsidRPr="00F508CC">
          <w:rPr>
            <w:rStyle w:val="Hyperlink"/>
            <w:i w:val="0"/>
            <w:sz w:val="20"/>
            <w:szCs w:val="20"/>
            <w:u w:val="none"/>
          </w:rPr>
          <w:t>Processing for Missing Dynamic Split Generation Resource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_Toc121993762 \h </w:instrText>
        </w:r>
        <w:r w:rsidRPr="00F508CC">
          <w:rPr>
            <w:i w:val="0"/>
            <w:webHidden/>
            <w:sz w:val="20"/>
            <w:szCs w:val="20"/>
          </w:rPr>
        </w:r>
        <w:r w:rsidRPr="00F508CC">
          <w:rPr>
            <w:i w:val="0"/>
            <w:webHidden/>
            <w:sz w:val="20"/>
            <w:szCs w:val="20"/>
          </w:rPr>
          <w:fldChar w:fldCharType="separate"/>
        </w:r>
        <w:r w:rsidR="00E40618">
          <w:rPr>
            <w:i w:val="0"/>
            <w:webHidden/>
            <w:sz w:val="20"/>
            <w:szCs w:val="20"/>
          </w:rPr>
          <w:t>10-12</w:t>
        </w:r>
        <w:r w:rsidRPr="00F508CC">
          <w:rPr>
            <w:i w:val="0"/>
            <w:webHidden/>
            <w:sz w:val="20"/>
            <w:szCs w:val="20"/>
          </w:rPr>
          <w:fldChar w:fldCharType="end"/>
        </w:r>
      </w:hyperlink>
    </w:p>
    <w:p w14:paraId="0813CD41" w14:textId="3290AD05" w:rsidR="00356AE4" w:rsidRPr="00F508CC" w:rsidRDefault="00356AE4">
      <w:pPr>
        <w:pStyle w:val="TOC5"/>
        <w:rPr>
          <w:rFonts w:eastAsiaTheme="minorEastAsia"/>
          <w:i w:val="0"/>
          <w:sz w:val="20"/>
          <w:szCs w:val="20"/>
        </w:rPr>
      </w:pPr>
      <w:hyperlink w:anchor="_Toc121993763" w:history="1">
        <w:r w:rsidRPr="00F508CC">
          <w:rPr>
            <w:rStyle w:val="Hyperlink"/>
            <w:i w:val="0"/>
            <w:sz w:val="20"/>
            <w:szCs w:val="20"/>
            <w:u w:val="none"/>
          </w:rPr>
          <w:t>10.3.2.1.4</w:t>
        </w:r>
        <w:r w:rsidRPr="00F508CC">
          <w:rPr>
            <w:rFonts w:eastAsiaTheme="minorEastAsia"/>
            <w:i w:val="0"/>
            <w:sz w:val="20"/>
            <w:szCs w:val="20"/>
          </w:rPr>
          <w:tab/>
        </w:r>
        <w:r w:rsidRPr="00F508CC">
          <w:rPr>
            <w:rStyle w:val="Hyperlink"/>
            <w:i w:val="0"/>
            <w:sz w:val="20"/>
            <w:szCs w:val="20"/>
            <w:u w:val="none"/>
          </w:rPr>
          <w:t>Calculating the Split Generation Resource Ratio</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_Toc121993763 \h </w:instrText>
        </w:r>
        <w:r w:rsidRPr="00F508CC">
          <w:rPr>
            <w:i w:val="0"/>
            <w:webHidden/>
            <w:sz w:val="20"/>
            <w:szCs w:val="20"/>
          </w:rPr>
        </w:r>
        <w:r w:rsidRPr="00F508CC">
          <w:rPr>
            <w:i w:val="0"/>
            <w:webHidden/>
            <w:sz w:val="20"/>
            <w:szCs w:val="20"/>
          </w:rPr>
          <w:fldChar w:fldCharType="separate"/>
        </w:r>
        <w:r w:rsidR="00E40618">
          <w:rPr>
            <w:i w:val="0"/>
            <w:webHidden/>
            <w:sz w:val="20"/>
            <w:szCs w:val="20"/>
          </w:rPr>
          <w:t>10-13</w:t>
        </w:r>
        <w:r w:rsidRPr="00F508CC">
          <w:rPr>
            <w:i w:val="0"/>
            <w:webHidden/>
            <w:sz w:val="20"/>
            <w:szCs w:val="20"/>
          </w:rPr>
          <w:fldChar w:fldCharType="end"/>
        </w:r>
      </w:hyperlink>
    </w:p>
    <w:p w14:paraId="7AB5F22E" w14:textId="7B27B6B4" w:rsidR="00356AE4" w:rsidRPr="00F508CC" w:rsidRDefault="00356AE4">
      <w:pPr>
        <w:pStyle w:val="TOC5"/>
        <w:rPr>
          <w:rFonts w:eastAsiaTheme="minorEastAsia"/>
          <w:i w:val="0"/>
          <w:sz w:val="20"/>
          <w:szCs w:val="20"/>
        </w:rPr>
      </w:pPr>
      <w:hyperlink w:anchor="_Toc121993764" w:history="1">
        <w:r w:rsidRPr="00F508CC">
          <w:rPr>
            <w:rStyle w:val="Hyperlink"/>
            <w:i w:val="0"/>
            <w:sz w:val="20"/>
            <w:szCs w:val="20"/>
            <w:u w:val="none"/>
          </w:rPr>
          <w:t>10.3.2.1.5</w:t>
        </w:r>
        <w:r w:rsidRPr="00F508CC">
          <w:rPr>
            <w:rFonts w:eastAsiaTheme="minorEastAsia"/>
            <w:i w:val="0"/>
            <w:sz w:val="20"/>
            <w:szCs w:val="20"/>
          </w:rPr>
          <w:tab/>
        </w:r>
        <w:r w:rsidRPr="00F508CC">
          <w:rPr>
            <w:rStyle w:val="Hyperlink"/>
            <w:i w:val="0"/>
            <w:sz w:val="20"/>
            <w:szCs w:val="20"/>
            <w:u w:val="none"/>
          </w:rPr>
          <w:t>Split Generation Resource Data Made Available to Market Participants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_Toc121993764 \h </w:instrText>
        </w:r>
        <w:r w:rsidRPr="00F508CC">
          <w:rPr>
            <w:i w:val="0"/>
            <w:webHidden/>
            <w:sz w:val="20"/>
            <w:szCs w:val="20"/>
          </w:rPr>
        </w:r>
        <w:r w:rsidRPr="00F508CC">
          <w:rPr>
            <w:i w:val="0"/>
            <w:webHidden/>
            <w:sz w:val="20"/>
            <w:szCs w:val="20"/>
          </w:rPr>
          <w:fldChar w:fldCharType="separate"/>
        </w:r>
        <w:r w:rsidR="00E40618">
          <w:rPr>
            <w:i w:val="0"/>
            <w:webHidden/>
            <w:sz w:val="20"/>
            <w:szCs w:val="20"/>
          </w:rPr>
          <w:t>10-13</w:t>
        </w:r>
        <w:r w:rsidRPr="00F508CC">
          <w:rPr>
            <w:i w:val="0"/>
            <w:webHidden/>
            <w:sz w:val="20"/>
            <w:szCs w:val="20"/>
          </w:rPr>
          <w:fldChar w:fldCharType="end"/>
        </w:r>
      </w:hyperlink>
    </w:p>
    <w:p w14:paraId="3118B810" w14:textId="22A6FBD5" w:rsidR="00356AE4" w:rsidRPr="00F508CC" w:rsidRDefault="00356AE4">
      <w:pPr>
        <w:pStyle w:val="TOC5"/>
        <w:rPr>
          <w:rFonts w:eastAsiaTheme="minorEastAsia"/>
          <w:i w:val="0"/>
          <w:sz w:val="20"/>
          <w:szCs w:val="20"/>
        </w:rPr>
      </w:pPr>
      <w:hyperlink w:anchor="_Toc121993765" w:history="1">
        <w:r w:rsidRPr="00F508CC">
          <w:rPr>
            <w:rStyle w:val="Hyperlink"/>
            <w:i w:val="0"/>
            <w:sz w:val="20"/>
            <w:szCs w:val="20"/>
            <w:u w:val="none"/>
          </w:rPr>
          <w:t>10.3.2.1.6</w:t>
        </w:r>
        <w:r w:rsidRPr="00F508CC">
          <w:rPr>
            <w:rFonts w:eastAsiaTheme="minorEastAsia"/>
            <w:i w:val="0"/>
            <w:sz w:val="20"/>
            <w:szCs w:val="20"/>
          </w:rPr>
          <w:tab/>
        </w:r>
        <w:r w:rsidRPr="00F508CC">
          <w:rPr>
            <w:rStyle w:val="Hyperlink"/>
            <w:i w:val="0"/>
            <w:sz w:val="20"/>
            <w:szCs w:val="20"/>
            <w:u w:val="none"/>
          </w:rPr>
          <w:t>Allocating EPS Metered Data to Generator Owners When It Is Net Load</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_Toc121993765 \h </w:instrText>
        </w:r>
        <w:r w:rsidRPr="00F508CC">
          <w:rPr>
            <w:i w:val="0"/>
            <w:webHidden/>
            <w:sz w:val="20"/>
            <w:szCs w:val="20"/>
          </w:rPr>
        </w:r>
        <w:r w:rsidRPr="00F508CC">
          <w:rPr>
            <w:i w:val="0"/>
            <w:webHidden/>
            <w:sz w:val="20"/>
            <w:szCs w:val="20"/>
          </w:rPr>
          <w:fldChar w:fldCharType="separate"/>
        </w:r>
        <w:r w:rsidR="00E40618">
          <w:rPr>
            <w:i w:val="0"/>
            <w:webHidden/>
            <w:sz w:val="20"/>
            <w:szCs w:val="20"/>
          </w:rPr>
          <w:t>10-13</w:t>
        </w:r>
        <w:r w:rsidRPr="00F508CC">
          <w:rPr>
            <w:i w:val="0"/>
            <w:webHidden/>
            <w:sz w:val="20"/>
            <w:szCs w:val="20"/>
          </w:rPr>
          <w:fldChar w:fldCharType="end"/>
        </w:r>
      </w:hyperlink>
    </w:p>
    <w:p w14:paraId="1C5A0047" w14:textId="075144E6" w:rsidR="00356AE4" w:rsidRPr="00F508CC" w:rsidRDefault="00356AE4">
      <w:pPr>
        <w:pStyle w:val="TOC4"/>
        <w:rPr>
          <w:rFonts w:eastAsiaTheme="minorEastAsia"/>
          <w:noProof/>
          <w:sz w:val="20"/>
          <w:szCs w:val="20"/>
        </w:rPr>
      </w:pPr>
      <w:hyperlink w:anchor="_Toc121993766" w:history="1">
        <w:r w:rsidRPr="00F508CC">
          <w:rPr>
            <w:rStyle w:val="Hyperlink"/>
            <w:noProof/>
            <w:sz w:val="20"/>
            <w:szCs w:val="20"/>
            <w:u w:val="none"/>
          </w:rPr>
          <w:t>10.3.2.2</w:t>
        </w:r>
        <w:r w:rsidRPr="00F508CC">
          <w:rPr>
            <w:rFonts w:eastAsiaTheme="minorEastAsia"/>
            <w:noProof/>
            <w:sz w:val="20"/>
            <w:szCs w:val="20"/>
          </w:rPr>
          <w:tab/>
        </w:r>
        <w:r w:rsidRPr="00F508CC">
          <w:rPr>
            <w:rStyle w:val="Hyperlink"/>
            <w:noProof/>
            <w:sz w:val="20"/>
            <w:szCs w:val="20"/>
            <w:u w:val="none"/>
          </w:rPr>
          <w:t>Loss Compensation of EPS Meter Data</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_Toc121993766 \h </w:instrText>
        </w:r>
        <w:r w:rsidRPr="00F508CC">
          <w:rPr>
            <w:noProof/>
            <w:webHidden/>
            <w:sz w:val="20"/>
            <w:szCs w:val="20"/>
          </w:rPr>
        </w:r>
        <w:r w:rsidRPr="00F508CC">
          <w:rPr>
            <w:noProof/>
            <w:webHidden/>
            <w:sz w:val="20"/>
            <w:szCs w:val="20"/>
          </w:rPr>
          <w:fldChar w:fldCharType="separate"/>
        </w:r>
        <w:r w:rsidR="00E40618">
          <w:rPr>
            <w:noProof/>
            <w:webHidden/>
            <w:sz w:val="20"/>
            <w:szCs w:val="20"/>
          </w:rPr>
          <w:t>10-13</w:t>
        </w:r>
        <w:r w:rsidRPr="00F508CC">
          <w:rPr>
            <w:noProof/>
            <w:webHidden/>
            <w:sz w:val="20"/>
            <w:szCs w:val="20"/>
          </w:rPr>
          <w:fldChar w:fldCharType="end"/>
        </w:r>
      </w:hyperlink>
    </w:p>
    <w:p w14:paraId="43C95BB1" w14:textId="022712D1" w:rsidR="00356AE4" w:rsidRPr="00F508CC" w:rsidRDefault="00356AE4">
      <w:pPr>
        <w:pStyle w:val="TOC4"/>
        <w:rPr>
          <w:rFonts w:eastAsiaTheme="minorEastAsia"/>
          <w:noProof/>
          <w:sz w:val="20"/>
          <w:szCs w:val="20"/>
        </w:rPr>
      </w:pPr>
      <w:hyperlink w:anchor="_Toc121993767" w:history="1">
        <w:r w:rsidRPr="00F508CC">
          <w:rPr>
            <w:rStyle w:val="Hyperlink"/>
            <w:noProof/>
            <w:sz w:val="20"/>
            <w:szCs w:val="20"/>
            <w:u w:val="none"/>
          </w:rPr>
          <w:t>10.3.2.3</w:t>
        </w:r>
        <w:r w:rsidRPr="00F508CC">
          <w:rPr>
            <w:rFonts w:eastAsiaTheme="minorEastAsia"/>
            <w:noProof/>
            <w:sz w:val="20"/>
            <w:szCs w:val="20"/>
          </w:rPr>
          <w:tab/>
        </w:r>
        <w:r w:rsidRPr="00F508CC">
          <w:rPr>
            <w:rStyle w:val="Hyperlink"/>
            <w:noProof/>
            <w:sz w:val="20"/>
            <w:szCs w:val="20"/>
            <w:u w:val="none"/>
          </w:rPr>
          <w:t>Generation Netting for ERCOT-Polled Settlement Meters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_Toc121993767 \h </w:instrText>
        </w:r>
        <w:r w:rsidRPr="00F508CC">
          <w:rPr>
            <w:noProof/>
            <w:webHidden/>
            <w:sz w:val="20"/>
            <w:szCs w:val="20"/>
          </w:rPr>
        </w:r>
        <w:r w:rsidRPr="00F508CC">
          <w:rPr>
            <w:noProof/>
            <w:webHidden/>
            <w:sz w:val="20"/>
            <w:szCs w:val="20"/>
          </w:rPr>
          <w:fldChar w:fldCharType="separate"/>
        </w:r>
        <w:r w:rsidR="00E40618">
          <w:rPr>
            <w:noProof/>
            <w:webHidden/>
            <w:sz w:val="20"/>
            <w:szCs w:val="20"/>
          </w:rPr>
          <w:t>10-14</w:t>
        </w:r>
        <w:r w:rsidRPr="00F508CC">
          <w:rPr>
            <w:noProof/>
            <w:webHidden/>
            <w:sz w:val="20"/>
            <w:szCs w:val="20"/>
          </w:rPr>
          <w:fldChar w:fldCharType="end"/>
        </w:r>
      </w:hyperlink>
    </w:p>
    <w:p w14:paraId="1ECF5C1C" w14:textId="3F187831" w:rsidR="00356AE4" w:rsidRPr="00F508CC" w:rsidRDefault="00356AE4">
      <w:pPr>
        <w:pStyle w:val="TOC4"/>
        <w:rPr>
          <w:rFonts w:eastAsiaTheme="minorEastAsia"/>
          <w:noProof/>
          <w:sz w:val="20"/>
          <w:szCs w:val="20"/>
        </w:rPr>
      </w:pPr>
      <w:hyperlink w:anchor="_Toc121993768" w:history="1">
        <w:r w:rsidRPr="00F508CC">
          <w:rPr>
            <w:rStyle w:val="Hyperlink"/>
            <w:noProof/>
            <w:sz w:val="20"/>
            <w:szCs w:val="20"/>
            <w:u w:val="none"/>
          </w:rPr>
          <w:t>10.3.2.4</w:t>
        </w:r>
        <w:r w:rsidRPr="00F508CC">
          <w:rPr>
            <w:rFonts w:eastAsiaTheme="minorEastAsia"/>
            <w:noProof/>
            <w:sz w:val="20"/>
            <w:szCs w:val="20"/>
          </w:rPr>
          <w:tab/>
        </w:r>
        <w:r w:rsidRPr="00F508CC">
          <w:rPr>
            <w:rStyle w:val="Hyperlink"/>
            <w:noProof/>
            <w:sz w:val="20"/>
            <w:szCs w:val="20"/>
            <w:u w:val="none"/>
          </w:rPr>
          <w:t>Reporting of Net Generation Capacity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_Toc121993768 \h </w:instrText>
        </w:r>
        <w:r w:rsidRPr="00F508CC">
          <w:rPr>
            <w:noProof/>
            <w:webHidden/>
            <w:sz w:val="20"/>
            <w:szCs w:val="20"/>
          </w:rPr>
        </w:r>
        <w:r w:rsidRPr="00F508CC">
          <w:rPr>
            <w:noProof/>
            <w:webHidden/>
            <w:sz w:val="20"/>
            <w:szCs w:val="20"/>
          </w:rPr>
          <w:fldChar w:fldCharType="separate"/>
        </w:r>
        <w:r w:rsidR="00E40618">
          <w:rPr>
            <w:noProof/>
            <w:webHidden/>
            <w:sz w:val="20"/>
            <w:szCs w:val="20"/>
          </w:rPr>
          <w:t>10-17</w:t>
        </w:r>
        <w:r w:rsidRPr="00F508CC">
          <w:rPr>
            <w:noProof/>
            <w:webHidden/>
            <w:sz w:val="20"/>
            <w:szCs w:val="20"/>
          </w:rPr>
          <w:fldChar w:fldCharType="end"/>
        </w:r>
      </w:hyperlink>
    </w:p>
    <w:p w14:paraId="140D6A9A" w14:textId="4AA0C6F0" w:rsidR="00356AE4" w:rsidRPr="00F508CC" w:rsidRDefault="00356AE4" w:rsidP="008660CD">
      <w:pPr>
        <w:pStyle w:val="TOC3"/>
        <w:rPr>
          <w:rFonts w:eastAsiaTheme="minorEastAsia"/>
          <w:i w:val="0"/>
          <w:iCs w:val="0"/>
          <w:noProof/>
        </w:rPr>
      </w:pPr>
      <w:hyperlink w:anchor="_Toc121993769" w:history="1">
        <w:r w:rsidRPr="00F508CC">
          <w:rPr>
            <w:rStyle w:val="Hyperlink"/>
            <w:i w:val="0"/>
            <w:iCs w:val="0"/>
            <w:noProof/>
            <w:u w:val="none"/>
          </w:rPr>
          <w:t>10.3.3</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_Toc121993769 \h </w:instrText>
        </w:r>
        <w:r w:rsidRPr="00F508CC">
          <w:rPr>
            <w:i w:val="0"/>
            <w:iCs w:val="0"/>
            <w:noProof/>
            <w:webHidden/>
          </w:rPr>
        </w:r>
        <w:r w:rsidRPr="00F508CC">
          <w:rPr>
            <w:i w:val="0"/>
            <w:iCs w:val="0"/>
            <w:noProof/>
            <w:webHidden/>
          </w:rPr>
          <w:fldChar w:fldCharType="separate"/>
        </w:r>
        <w:r w:rsidR="00E40618">
          <w:rPr>
            <w:i w:val="0"/>
            <w:iCs w:val="0"/>
            <w:noProof/>
            <w:webHidden/>
          </w:rPr>
          <w:t>10-18</w:t>
        </w:r>
        <w:r w:rsidRPr="00F508CC">
          <w:rPr>
            <w:i w:val="0"/>
            <w:iCs w:val="0"/>
            <w:noProof/>
            <w:webHidden/>
          </w:rPr>
          <w:fldChar w:fldCharType="end"/>
        </w:r>
      </w:hyperlink>
    </w:p>
    <w:p w14:paraId="61BF53E9" w14:textId="66151DB4" w:rsidR="00356AE4" w:rsidRPr="00F508CC" w:rsidRDefault="00356AE4">
      <w:pPr>
        <w:pStyle w:val="TOC4"/>
        <w:rPr>
          <w:rFonts w:eastAsiaTheme="minorEastAsia"/>
          <w:noProof/>
          <w:sz w:val="20"/>
          <w:szCs w:val="20"/>
        </w:rPr>
      </w:pPr>
      <w:hyperlink w:anchor="_Toc121993770" w:history="1">
        <w:r w:rsidRPr="00F508CC">
          <w:rPr>
            <w:rStyle w:val="Hyperlink"/>
            <w:noProof/>
            <w:sz w:val="20"/>
            <w:szCs w:val="20"/>
            <w:u w:val="none"/>
          </w:rPr>
          <w:t>10.3.3.1</w:t>
        </w:r>
        <w:r w:rsidRPr="00F508CC">
          <w:rPr>
            <w:rFonts w:eastAsiaTheme="minorEastAsia"/>
            <w:noProof/>
            <w:sz w:val="20"/>
            <w:szCs w:val="20"/>
          </w:rPr>
          <w:tab/>
        </w:r>
        <w:r w:rsidRPr="00F508CC">
          <w:rPr>
            <w:rStyle w:val="Hyperlink"/>
            <w:noProof/>
            <w:sz w:val="20"/>
            <w:szCs w:val="20"/>
            <w:u w:val="none"/>
          </w:rPr>
          <w:t>Data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_Toc121993770 \h </w:instrText>
        </w:r>
        <w:r w:rsidRPr="00F508CC">
          <w:rPr>
            <w:noProof/>
            <w:webHidden/>
            <w:sz w:val="20"/>
            <w:szCs w:val="20"/>
          </w:rPr>
        </w:r>
        <w:r w:rsidRPr="00F508CC">
          <w:rPr>
            <w:noProof/>
            <w:webHidden/>
            <w:sz w:val="20"/>
            <w:szCs w:val="20"/>
          </w:rPr>
          <w:fldChar w:fldCharType="separate"/>
        </w:r>
        <w:r w:rsidR="00E40618">
          <w:rPr>
            <w:noProof/>
            <w:webHidden/>
            <w:sz w:val="20"/>
            <w:szCs w:val="20"/>
          </w:rPr>
          <w:t>10-18</w:t>
        </w:r>
        <w:r w:rsidRPr="00F508CC">
          <w:rPr>
            <w:noProof/>
            <w:webHidden/>
            <w:sz w:val="20"/>
            <w:szCs w:val="20"/>
          </w:rPr>
          <w:fldChar w:fldCharType="end"/>
        </w:r>
      </w:hyperlink>
    </w:p>
    <w:p w14:paraId="0402F3CE" w14:textId="12FA4471" w:rsidR="00356AE4" w:rsidRPr="00F508CC" w:rsidRDefault="00356AE4">
      <w:pPr>
        <w:pStyle w:val="TOC4"/>
        <w:rPr>
          <w:rFonts w:eastAsiaTheme="minorEastAsia"/>
          <w:noProof/>
          <w:sz w:val="20"/>
          <w:szCs w:val="20"/>
        </w:rPr>
      </w:pPr>
      <w:hyperlink w:anchor="_Toc121993771" w:history="1">
        <w:r w:rsidRPr="00F508CC">
          <w:rPr>
            <w:rStyle w:val="Hyperlink"/>
            <w:noProof/>
            <w:sz w:val="20"/>
            <w:szCs w:val="20"/>
            <w:u w:val="none"/>
          </w:rPr>
          <w:t>10.3.3.2</w:t>
        </w:r>
        <w:r w:rsidRPr="00F508CC">
          <w:rPr>
            <w:rFonts w:eastAsiaTheme="minorEastAsia"/>
            <w:noProof/>
            <w:sz w:val="20"/>
            <w:szCs w:val="20"/>
          </w:rPr>
          <w:tab/>
        </w:r>
        <w:r w:rsidRPr="00F508CC">
          <w:rPr>
            <w:rStyle w:val="Hyperlink"/>
            <w:noProof/>
            <w:sz w:val="20"/>
            <w:szCs w:val="20"/>
            <w:u w:val="none"/>
          </w:rPr>
          <w:t>Retail Load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_Toc121993771 \h </w:instrText>
        </w:r>
        <w:r w:rsidRPr="00F508CC">
          <w:rPr>
            <w:noProof/>
            <w:webHidden/>
            <w:sz w:val="20"/>
            <w:szCs w:val="20"/>
          </w:rPr>
        </w:r>
        <w:r w:rsidRPr="00F508CC">
          <w:rPr>
            <w:noProof/>
            <w:webHidden/>
            <w:sz w:val="20"/>
            <w:szCs w:val="20"/>
          </w:rPr>
          <w:fldChar w:fldCharType="separate"/>
        </w:r>
        <w:r w:rsidR="00E40618">
          <w:rPr>
            <w:noProof/>
            <w:webHidden/>
            <w:sz w:val="20"/>
            <w:szCs w:val="20"/>
          </w:rPr>
          <w:t>10-18</w:t>
        </w:r>
        <w:r w:rsidRPr="00F508CC">
          <w:rPr>
            <w:noProof/>
            <w:webHidden/>
            <w:sz w:val="20"/>
            <w:szCs w:val="20"/>
          </w:rPr>
          <w:fldChar w:fldCharType="end"/>
        </w:r>
      </w:hyperlink>
    </w:p>
    <w:p w14:paraId="004FD75E" w14:textId="2269D5B7" w:rsidR="00356AE4" w:rsidRPr="00F508CC" w:rsidRDefault="00356AE4">
      <w:pPr>
        <w:pStyle w:val="TOC5"/>
        <w:rPr>
          <w:rFonts w:eastAsiaTheme="minorEastAsia"/>
          <w:i w:val="0"/>
          <w:sz w:val="20"/>
          <w:szCs w:val="20"/>
        </w:rPr>
      </w:pPr>
      <w:hyperlink w:anchor="_Toc121993772" w:history="1">
        <w:r w:rsidRPr="00F508CC">
          <w:rPr>
            <w:rStyle w:val="Hyperlink"/>
            <w:i w:val="0"/>
            <w:sz w:val="20"/>
            <w:szCs w:val="20"/>
            <w:u w:val="none"/>
          </w:rPr>
          <w:t>10.3.3.2.1</w:t>
        </w:r>
        <w:r w:rsidRPr="00F508CC">
          <w:rPr>
            <w:rFonts w:eastAsiaTheme="minorEastAsia"/>
            <w:i w:val="0"/>
            <w:sz w:val="20"/>
            <w:szCs w:val="20"/>
          </w:rPr>
          <w:tab/>
        </w:r>
        <w:r w:rsidRPr="00F508CC">
          <w:rPr>
            <w:rStyle w:val="Hyperlink"/>
            <w:i w:val="0"/>
            <w:sz w:val="20"/>
            <w:szCs w:val="20"/>
            <w:u w:val="none"/>
          </w:rPr>
          <w:t>Retail Customer Load Splitting Mechanism</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_Toc121993772 \h </w:instrText>
        </w:r>
        <w:r w:rsidRPr="00F508CC">
          <w:rPr>
            <w:i w:val="0"/>
            <w:webHidden/>
            <w:sz w:val="20"/>
            <w:szCs w:val="20"/>
          </w:rPr>
        </w:r>
        <w:r w:rsidRPr="00F508CC">
          <w:rPr>
            <w:i w:val="0"/>
            <w:webHidden/>
            <w:sz w:val="20"/>
            <w:szCs w:val="20"/>
          </w:rPr>
          <w:fldChar w:fldCharType="separate"/>
        </w:r>
        <w:r w:rsidR="00E40618">
          <w:rPr>
            <w:i w:val="0"/>
            <w:webHidden/>
            <w:sz w:val="20"/>
            <w:szCs w:val="20"/>
          </w:rPr>
          <w:t>10-19</w:t>
        </w:r>
        <w:r w:rsidRPr="00F508CC">
          <w:rPr>
            <w:i w:val="0"/>
            <w:webHidden/>
            <w:sz w:val="20"/>
            <w:szCs w:val="20"/>
          </w:rPr>
          <w:fldChar w:fldCharType="end"/>
        </w:r>
      </w:hyperlink>
    </w:p>
    <w:p w14:paraId="1205E71A" w14:textId="62BBC0B7" w:rsidR="00356AE4" w:rsidRPr="00F508CC" w:rsidRDefault="00356AE4">
      <w:pPr>
        <w:pStyle w:val="TOC5"/>
        <w:rPr>
          <w:rFonts w:eastAsiaTheme="minorEastAsia"/>
          <w:i w:val="0"/>
          <w:sz w:val="20"/>
          <w:szCs w:val="20"/>
        </w:rPr>
      </w:pPr>
      <w:hyperlink w:anchor="_Toc121993773" w:history="1">
        <w:r w:rsidRPr="00F508CC">
          <w:rPr>
            <w:rStyle w:val="Hyperlink"/>
            <w:i w:val="0"/>
            <w:sz w:val="20"/>
            <w:szCs w:val="20"/>
            <w:u w:val="none"/>
          </w:rPr>
          <w:t>10.3.3.2.2</w:t>
        </w:r>
        <w:r w:rsidRPr="00F508CC">
          <w:rPr>
            <w:rFonts w:eastAsiaTheme="minorEastAsia"/>
            <w:i w:val="0"/>
            <w:sz w:val="20"/>
            <w:szCs w:val="20"/>
          </w:rPr>
          <w:tab/>
        </w:r>
        <w:r w:rsidRPr="00F508CC">
          <w:rPr>
            <w:rStyle w:val="Hyperlink"/>
            <w:i w:val="0"/>
            <w:sz w:val="20"/>
            <w:szCs w:val="20"/>
            <w:u w:val="none"/>
          </w:rPr>
          <w:t>TSP and DSP Responsibilities Associated with Retail Customer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_Toc121993773 \h </w:instrText>
        </w:r>
        <w:r w:rsidRPr="00F508CC">
          <w:rPr>
            <w:i w:val="0"/>
            <w:webHidden/>
            <w:sz w:val="20"/>
            <w:szCs w:val="20"/>
          </w:rPr>
        </w:r>
        <w:r w:rsidRPr="00F508CC">
          <w:rPr>
            <w:i w:val="0"/>
            <w:webHidden/>
            <w:sz w:val="20"/>
            <w:szCs w:val="20"/>
          </w:rPr>
          <w:fldChar w:fldCharType="separate"/>
        </w:r>
        <w:r w:rsidR="00E40618">
          <w:rPr>
            <w:i w:val="0"/>
            <w:webHidden/>
            <w:sz w:val="20"/>
            <w:szCs w:val="20"/>
          </w:rPr>
          <w:t>10-19</w:t>
        </w:r>
        <w:r w:rsidRPr="00F508CC">
          <w:rPr>
            <w:i w:val="0"/>
            <w:webHidden/>
            <w:sz w:val="20"/>
            <w:szCs w:val="20"/>
          </w:rPr>
          <w:fldChar w:fldCharType="end"/>
        </w:r>
      </w:hyperlink>
    </w:p>
    <w:p w14:paraId="077F7B89" w14:textId="0D2BBAEA" w:rsidR="00356AE4" w:rsidRPr="00F508CC" w:rsidRDefault="00356AE4">
      <w:pPr>
        <w:pStyle w:val="TOC5"/>
        <w:rPr>
          <w:rFonts w:eastAsiaTheme="minorEastAsia"/>
          <w:i w:val="0"/>
          <w:sz w:val="20"/>
          <w:szCs w:val="20"/>
        </w:rPr>
      </w:pPr>
      <w:hyperlink w:anchor="_Toc121993774" w:history="1">
        <w:r w:rsidRPr="00F508CC">
          <w:rPr>
            <w:rStyle w:val="Hyperlink"/>
            <w:i w:val="0"/>
            <w:sz w:val="20"/>
            <w:szCs w:val="20"/>
            <w:u w:val="none"/>
          </w:rPr>
          <w:t>10.3.3.2.3</w:t>
        </w:r>
        <w:r w:rsidRPr="00F508CC">
          <w:rPr>
            <w:rFonts w:eastAsiaTheme="minorEastAsia"/>
            <w:i w:val="0"/>
            <w:sz w:val="20"/>
            <w:szCs w:val="20"/>
          </w:rPr>
          <w:tab/>
        </w:r>
        <w:r w:rsidRPr="00F508CC">
          <w:rPr>
            <w:rStyle w:val="Hyperlink"/>
            <w:i w:val="0"/>
            <w:sz w:val="20"/>
            <w:szCs w:val="20"/>
            <w:u w:val="none"/>
          </w:rPr>
          <w:t>ERCOT Requirements for Retail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_Toc121993774 \h </w:instrText>
        </w:r>
        <w:r w:rsidRPr="00F508CC">
          <w:rPr>
            <w:i w:val="0"/>
            <w:webHidden/>
            <w:sz w:val="20"/>
            <w:szCs w:val="20"/>
          </w:rPr>
        </w:r>
        <w:r w:rsidRPr="00F508CC">
          <w:rPr>
            <w:i w:val="0"/>
            <w:webHidden/>
            <w:sz w:val="20"/>
            <w:szCs w:val="20"/>
          </w:rPr>
          <w:fldChar w:fldCharType="separate"/>
        </w:r>
        <w:r w:rsidR="00E40618">
          <w:rPr>
            <w:i w:val="0"/>
            <w:webHidden/>
            <w:sz w:val="20"/>
            <w:szCs w:val="20"/>
          </w:rPr>
          <w:t>10-19</w:t>
        </w:r>
        <w:r w:rsidRPr="00F508CC">
          <w:rPr>
            <w:i w:val="0"/>
            <w:webHidden/>
            <w:sz w:val="20"/>
            <w:szCs w:val="20"/>
          </w:rPr>
          <w:fldChar w:fldCharType="end"/>
        </w:r>
      </w:hyperlink>
    </w:p>
    <w:p w14:paraId="40B2E342" w14:textId="1BEC9457" w:rsidR="00356AE4" w:rsidRPr="00F508CC" w:rsidRDefault="00356AE4">
      <w:pPr>
        <w:pStyle w:val="TOC4"/>
        <w:rPr>
          <w:rFonts w:eastAsiaTheme="minorEastAsia"/>
          <w:noProof/>
          <w:sz w:val="20"/>
          <w:szCs w:val="20"/>
        </w:rPr>
      </w:pPr>
      <w:hyperlink w:anchor="_Toc121993775" w:history="1">
        <w:r w:rsidRPr="00F508CC">
          <w:rPr>
            <w:rStyle w:val="Hyperlink"/>
            <w:noProof/>
            <w:sz w:val="20"/>
            <w:szCs w:val="20"/>
            <w:u w:val="none"/>
          </w:rPr>
          <w:t>10.3.3.3</w:t>
        </w:r>
        <w:r w:rsidRPr="00F508CC">
          <w:rPr>
            <w:rFonts w:eastAsiaTheme="minorEastAsia"/>
            <w:noProof/>
            <w:sz w:val="20"/>
            <w:szCs w:val="20"/>
          </w:rPr>
          <w:tab/>
        </w:r>
        <w:r w:rsidRPr="00F508CC">
          <w:rPr>
            <w:rStyle w:val="Hyperlink"/>
            <w:noProof/>
            <w:sz w:val="20"/>
            <w:szCs w:val="20"/>
            <w:u w:val="none"/>
          </w:rPr>
          <w:t>Submission of Settlement Quality Meter Data to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_Toc121993775 \h </w:instrText>
        </w:r>
        <w:r w:rsidRPr="00F508CC">
          <w:rPr>
            <w:noProof/>
            <w:webHidden/>
            <w:sz w:val="20"/>
            <w:szCs w:val="20"/>
          </w:rPr>
        </w:r>
        <w:r w:rsidRPr="00F508CC">
          <w:rPr>
            <w:noProof/>
            <w:webHidden/>
            <w:sz w:val="20"/>
            <w:szCs w:val="20"/>
          </w:rPr>
          <w:fldChar w:fldCharType="separate"/>
        </w:r>
        <w:r w:rsidR="00E40618">
          <w:rPr>
            <w:noProof/>
            <w:webHidden/>
            <w:sz w:val="20"/>
            <w:szCs w:val="20"/>
          </w:rPr>
          <w:t>10-20</w:t>
        </w:r>
        <w:r w:rsidRPr="00F508CC">
          <w:rPr>
            <w:noProof/>
            <w:webHidden/>
            <w:sz w:val="20"/>
            <w:szCs w:val="20"/>
          </w:rPr>
          <w:fldChar w:fldCharType="end"/>
        </w:r>
      </w:hyperlink>
    </w:p>
    <w:p w14:paraId="29C5389F" w14:textId="47965073" w:rsidR="00356AE4" w:rsidRPr="00F508CC" w:rsidRDefault="00356AE4">
      <w:pPr>
        <w:pStyle w:val="TOC5"/>
        <w:rPr>
          <w:rFonts w:eastAsiaTheme="minorEastAsia"/>
          <w:i w:val="0"/>
          <w:sz w:val="20"/>
          <w:szCs w:val="20"/>
        </w:rPr>
      </w:pPr>
      <w:hyperlink w:anchor="_Toc121993776" w:history="1">
        <w:r w:rsidRPr="00F508CC">
          <w:rPr>
            <w:rStyle w:val="Hyperlink"/>
            <w:i w:val="0"/>
            <w:sz w:val="20"/>
            <w:szCs w:val="20"/>
            <w:u w:val="none"/>
          </w:rPr>
          <w:t>10.3.3.3.1</w:t>
        </w:r>
        <w:r w:rsidRPr="00F508CC">
          <w:rPr>
            <w:rFonts w:eastAsiaTheme="minorEastAsia"/>
            <w:i w:val="0"/>
            <w:sz w:val="20"/>
            <w:szCs w:val="20"/>
          </w:rPr>
          <w:tab/>
        </w:r>
        <w:r w:rsidRPr="00F508CC">
          <w:rPr>
            <w:rStyle w:val="Hyperlink"/>
            <w:i w:val="0"/>
            <w:sz w:val="20"/>
            <w:szCs w:val="20"/>
            <w:u w:val="none"/>
          </w:rPr>
          <w:t>Past Due Data Submission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_Toc121993776 \h </w:instrText>
        </w:r>
        <w:r w:rsidRPr="00F508CC">
          <w:rPr>
            <w:i w:val="0"/>
            <w:webHidden/>
            <w:sz w:val="20"/>
            <w:szCs w:val="20"/>
          </w:rPr>
        </w:r>
        <w:r w:rsidRPr="00F508CC">
          <w:rPr>
            <w:i w:val="0"/>
            <w:webHidden/>
            <w:sz w:val="20"/>
            <w:szCs w:val="20"/>
          </w:rPr>
          <w:fldChar w:fldCharType="separate"/>
        </w:r>
        <w:r w:rsidR="00E40618">
          <w:rPr>
            <w:i w:val="0"/>
            <w:webHidden/>
            <w:sz w:val="20"/>
            <w:szCs w:val="20"/>
          </w:rPr>
          <w:t>10-20</w:t>
        </w:r>
        <w:r w:rsidRPr="00F508CC">
          <w:rPr>
            <w:i w:val="0"/>
            <w:webHidden/>
            <w:sz w:val="20"/>
            <w:szCs w:val="20"/>
          </w:rPr>
          <w:fldChar w:fldCharType="end"/>
        </w:r>
      </w:hyperlink>
    </w:p>
    <w:p w14:paraId="0E19E90E" w14:textId="79433F2B" w:rsidR="00356AE4" w:rsidRPr="00F508CC" w:rsidRDefault="00356AE4">
      <w:pPr>
        <w:pStyle w:val="TOC2"/>
        <w:rPr>
          <w:rFonts w:eastAsiaTheme="minorEastAsia"/>
          <w:noProof/>
        </w:rPr>
      </w:pPr>
      <w:hyperlink w:anchor="_Toc121993777" w:history="1">
        <w:r w:rsidRPr="00F508CC">
          <w:rPr>
            <w:rStyle w:val="Hyperlink"/>
            <w:noProof/>
            <w:u w:val="none"/>
          </w:rPr>
          <w:t>10.4</w:t>
        </w:r>
        <w:r w:rsidRPr="00F508CC">
          <w:rPr>
            <w:rFonts w:eastAsiaTheme="minorEastAsia"/>
            <w:noProof/>
          </w:rPr>
          <w:tab/>
        </w:r>
        <w:r w:rsidRPr="00F508CC">
          <w:rPr>
            <w:rStyle w:val="Hyperlink"/>
            <w:noProof/>
            <w:u w:val="none"/>
          </w:rPr>
          <w:t>Certification of EPS Metering Facilities</w:t>
        </w:r>
        <w:r w:rsidRPr="00F508CC">
          <w:rPr>
            <w:noProof/>
            <w:webHidden/>
          </w:rPr>
          <w:tab/>
        </w:r>
        <w:r w:rsidRPr="00F508CC">
          <w:rPr>
            <w:noProof/>
            <w:webHidden/>
          </w:rPr>
          <w:fldChar w:fldCharType="begin"/>
        </w:r>
        <w:r w:rsidRPr="00F508CC">
          <w:rPr>
            <w:noProof/>
            <w:webHidden/>
          </w:rPr>
          <w:instrText xml:space="preserve"> PAGEREF _Toc121993777 \h </w:instrText>
        </w:r>
        <w:r w:rsidRPr="00F508CC">
          <w:rPr>
            <w:noProof/>
            <w:webHidden/>
          </w:rPr>
        </w:r>
        <w:r w:rsidRPr="00F508CC">
          <w:rPr>
            <w:noProof/>
            <w:webHidden/>
          </w:rPr>
          <w:fldChar w:fldCharType="separate"/>
        </w:r>
        <w:r w:rsidR="00E40618">
          <w:rPr>
            <w:noProof/>
            <w:webHidden/>
          </w:rPr>
          <w:t>10-20</w:t>
        </w:r>
        <w:r w:rsidRPr="00F508CC">
          <w:rPr>
            <w:noProof/>
            <w:webHidden/>
          </w:rPr>
          <w:fldChar w:fldCharType="end"/>
        </w:r>
      </w:hyperlink>
    </w:p>
    <w:p w14:paraId="130E87E5" w14:textId="3FD0107D" w:rsidR="00356AE4" w:rsidRPr="00F508CC" w:rsidRDefault="00356AE4" w:rsidP="008660CD">
      <w:pPr>
        <w:pStyle w:val="TOC3"/>
        <w:rPr>
          <w:rFonts w:eastAsiaTheme="minorEastAsia"/>
          <w:i w:val="0"/>
          <w:iCs w:val="0"/>
          <w:noProof/>
        </w:rPr>
      </w:pPr>
      <w:hyperlink w:anchor="_Toc121993778" w:history="1">
        <w:r w:rsidRPr="00F508CC">
          <w:rPr>
            <w:rStyle w:val="Hyperlink"/>
            <w:i w:val="0"/>
            <w:iCs w:val="0"/>
            <w:noProof/>
            <w:u w:val="none"/>
          </w:rPr>
          <w:t>10.4.1</w:t>
        </w:r>
        <w:r w:rsidRPr="00F508CC">
          <w:rPr>
            <w:rFonts w:eastAsiaTheme="minorEastAsia"/>
            <w:i w:val="0"/>
            <w:iCs w:val="0"/>
            <w:noProof/>
          </w:rPr>
          <w:tab/>
        </w:r>
        <w:r w:rsidRPr="00F508CC">
          <w:rPr>
            <w:rStyle w:val="Hyperlink"/>
            <w:i w:val="0"/>
            <w:iCs w:val="0"/>
            <w:noProof/>
            <w:u w:val="none"/>
          </w:rPr>
          <w:t>Overview</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_Toc121993778 \h </w:instrText>
        </w:r>
        <w:r w:rsidRPr="00F508CC">
          <w:rPr>
            <w:i w:val="0"/>
            <w:iCs w:val="0"/>
            <w:noProof/>
            <w:webHidden/>
          </w:rPr>
        </w:r>
        <w:r w:rsidRPr="00F508CC">
          <w:rPr>
            <w:i w:val="0"/>
            <w:iCs w:val="0"/>
            <w:noProof/>
            <w:webHidden/>
          </w:rPr>
          <w:fldChar w:fldCharType="separate"/>
        </w:r>
        <w:r w:rsidR="00E40618">
          <w:rPr>
            <w:i w:val="0"/>
            <w:iCs w:val="0"/>
            <w:noProof/>
            <w:webHidden/>
          </w:rPr>
          <w:t>10-21</w:t>
        </w:r>
        <w:r w:rsidRPr="00F508CC">
          <w:rPr>
            <w:i w:val="0"/>
            <w:iCs w:val="0"/>
            <w:noProof/>
            <w:webHidden/>
          </w:rPr>
          <w:fldChar w:fldCharType="end"/>
        </w:r>
      </w:hyperlink>
    </w:p>
    <w:p w14:paraId="2F800C72" w14:textId="5AF15638" w:rsidR="00356AE4" w:rsidRPr="00F508CC" w:rsidRDefault="00356AE4" w:rsidP="008660CD">
      <w:pPr>
        <w:pStyle w:val="TOC3"/>
        <w:rPr>
          <w:rFonts w:eastAsiaTheme="minorEastAsia"/>
          <w:i w:val="0"/>
          <w:iCs w:val="0"/>
          <w:noProof/>
        </w:rPr>
      </w:pPr>
      <w:hyperlink w:anchor="_Toc121993779" w:history="1">
        <w:r w:rsidRPr="00F508CC">
          <w:rPr>
            <w:rStyle w:val="Hyperlink"/>
            <w:i w:val="0"/>
            <w:iCs w:val="0"/>
            <w:noProof/>
            <w:u w:val="none"/>
          </w:rPr>
          <w:t>10.4.2</w:t>
        </w:r>
        <w:r w:rsidRPr="00F508CC">
          <w:rPr>
            <w:rFonts w:eastAsiaTheme="minorEastAsia"/>
            <w:i w:val="0"/>
            <w:iCs w:val="0"/>
            <w:noProof/>
          </w:rPr>
          <w:tab/>
        </w:r>
        <w:r w:rsidRPr="00F508CC">
          <w:rPr>
            <w:rStyle w:val="Hyperlink"/>
            <w:i w:val="0"/>
            <w:iCs w:val="0"/>
            <w:noProof/>
            <w:u w:val="none"/>
          </w:rPr>
          <w:t>EPS Design Proposal Documentation Required from the TSP or DSP</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_Toc121993779 \h </w:instrText>
        </w:r>
        <w:r w:rsidRPr="00F508CC">
          <w:rPr>
            <w:i w:val="0"/>
            <w:iCs w:val="0"/>
            <w:noProof/>
            <w:webHidden/>
          </w:rPr>
        </w:r>
        <w:r w:rsidRPr="00F508CC">
          <w:rPr>
            <w:i w:val="0"/>
            <w:iCs w:val="0"/>
            <w:noProof/>
            <w:webHidden/>
          </w:rPr>
          <w:fldChar w:fldCharType="separate"/>
        </w:r>
        <w:r w:rsidR="00E40618">
          <w:rPr>
            <w:i w:val="0"/>
            <w:iCs w:val="0"/>
            <w:noProof/>
            <w:webHidden/>
          </w:rPr>
          <w:t>10-21</w:t>
        </w:r>
        <w:r w:rsidRPr="00F508CC">
          <w:rPr>
            <w:i w:val="0"/>
            <w:iCs w:val="0"/>
            <w:noProof/>
            <w:webHidden/>
          </w:rPr>
          <w:fldChar w:fldCharType="end"/>
        </w:r>
      </w:hyperlink>
    </w:p>
    <w:p w14:paraId="5E6A4A5A" w14:textId="34689B65" w:rsidR="00356AE4" w:rsidRPr="00F508CC" w:rsidRDefault="00356AE4">
      <w:pPr>
        <w:pStyle w:val="TOC4"/>
        <w:rPr>
          <w:rFonts w:eastAsiaTheme="minorEastAsia"/>
          <w:noProof/>
          <w:sz w:val="20"/>
          <w:szCs w:val="20"/>
        </w:rPr>
      </w:pPr>
      <w:hyperlink w:anchor="_Toc121993780" w:history="1">
        <w:r w:rsidRPr="00F508CC">
          <w:rPr>
            <w:rStyle w:val="Hyperlink"/>
            <w:noProof/>
            <w:sz w:val="20"/>
            <w:szCs w:val="20"/>
            <w:u w:val="none"/>
          </w:rPr>
          <w:t>10.4.2.1</w:t>
        </w:r>
        <w:r w:rsidRPr="00F508CC">
          <w:rPr>
            <w:rFonts w:eastAsiaTheme="minorEastAsia"/>
            <w:noProof/>
            <w:sz w:val="20"/>
            <w:szCs w:val="20"/>
          </w:rPr>
          <w:tab/>
        </w:r>
        <w:r w:rsidRPr="00F508CC">
          <w:rPr>
            <w:rStyle w:val="Hyperlink"/>
            <w:noProof/>
            <w:sz w:val="20"/>
            <w:szCs w:val="20"/>
            <w:u w:val="none"/>
          </w:rPr>
          <w:t>Approval or Rejection of an EPS Design Proposal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_Toc121993780 \h </w:instrText>
        </w:r>
        <w:r w:rsidRPr="00F508CC">
          <w:rPr>
            <w:noProof/>
            <w:webHidden/>
            <w:sz w:val="20"/>
            <w:szCs w:val="20"/>
          </w:rPr>
        </w:r>
        <w:r w:rsidRPr="00F508CC">
          <w:rPr>
            <w:noProof/>
            <w:webHidden/>
            <w:sz w:val="20"/>
            <w:szCs w:val="20"/>
          </w:rPr>
          <w:fldChar w:fldCharType="separate"/>
        </w:r>
        <w:r w:rsidR="00E40618">
          <w:rPr>
            <w:noProof/>
            <w:webHidden/>
            <w:sz w:val="20"/>
            <w:szCs w:val="20"/>
          </w:rPr>
          <w:t>10-21</w:t>
        </w:r>
        <w:r w:rsidRPr="00F508CC">
          <w:rPr>
            <w:noProof/>
            <w:webHidden/>
            <w:sz w:val="20"/>
            <w:szCs w:val="20"/>
          </w:rPr>
          <w:fldChar w:fldCharType="end"/>
        </w:r>
      </w:hyperlink>
    </w:p>
    <w:p w14:paraId="2EB34FD7" w14:textId="05A2CE54" w:rsidR="00356AE4" w:rsidRPr="00F508CC" w:rsidRDefault="00356AE4">
      <w:pPr>
        <w:pStyle w:val="TOC5"/>
        <w:rPr>
          <w:rFonts w:eastAsiaTheme="minorEastAsia"/>
          <w:i w:val="0"/>
          <w:sz w:val="20"/>
          <w:szCs w:val="20"/>
        </w:rPr>
      </w:pPr>
      <w:hyperlink w:anchor="_Toc121993781" w:history="1">
        <w:r w:rsidRPr="00F508CC">
          <w:rPr>
            <w:rStyle w:val="Hyperlink"/>
            <w:i w:val="0"/>
            <w:sz w:val="20"/>
            <w:szCs w:val="20"/>
            <w:u w:val="none"/>
          </w:rPr>
          <w:t>10.4.2.1.1</w:t>
        </w:r>
        <w:r w:rsidRPr="00F508CC">
          <w:rPr>
            <w:rFonts w:eastAsiaTheme="minorEastAsia"/>
            <w:i w:val="0"/>
            <w:sz w:val="20"/>
            <w:szCs w:val="20"/>
          </w:rPr>
          <w:tab/>
        </w:r>
        <w:r w:rsidRPr="00F508CC">
          <w:rPr>
            <w:rStyle w:val="Hyperlink"/>
            <w:i w:val="0"/>
            <w:sz w:val="20"/>
            <w:szCs w:val="20"/>
            <w:u w:val="none"/>
          </w:rPr>
          <w:t>Unconditional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_Toc121993781 \h </w:instrText>
        </w:r>
        <w:r w:rsidRPr="00F508CC">
          <w:rPr>
            <w:i w:val="0"/>
            <w:webHidden/>
            <w:sz w:val="20"/>
            <w:szCs w:val="20"/>
          </w:rPr>
        </w:r>
        <w:r w:rsidRPr="00F508CC">
          <w:rPr>
            <w:i w:val="0"/>
            <w:webHidden/>
            <w:sz w:val="20"/>
            <w:szCs w:val="20"/>
          </w:rPr>
          <w:fldChar w:fldCharType="separate"/>
        </w:r>
        <w:r w:rsidR="00E40618">
          <w:rPr>
            <w:i w:val="0"/>
            <w:webHidden/>
            <w:sz w:val="20"/>
            <w:szCs w:val="20"/>
          </w:rPr>
          <w:t>10-21</w:t>
        </w:r>
        <w:r w:rsidRPr="00F508CC">
          <w:rPr>
            <w:i w:val="0"/>
            <w:webHidden/>
            <w:sz w:val="20"/>
            <w:szCs w:val="20"/>
          </w:rPr>
          <w:fldChar w:fldCharType="end"/>
        </w:r>
      </w:hyperlink>
    </w:p>
    <w:p w14:paraId="300AA939" w14:textId="11F9A654" w:rsidR="00356AE4" w:rsidRPr="00F508CC" w:rsidRDefault="00356AE4">
      <w:pPr>
        <w:pStyle w:val="TOC5"/>
        <w:rPr>
          <w:rFonts w:eastAsiaTheme="minorEastAsia"/>
          <w:i w:val="0"/>
          <w:sz w:val="20"/>
          <w:szCs w:val="20"/>
        </w:rPr>
      </w:pPr>
      <w:hyperlink w:anchor="_Toc121993782" w:history="1">
        <w:r w:rsidRPr="00F508CC">
          <w:rPr>
            <w:rStyle w:val="Hyperlink"/>
            <w:i w:val="0"/>
            <w:sz w:val="20"/>
            <w:szCs w:val="20"/>
            <w:u w:val="none"/>
          </w:rPr>
          <w:t>10.4.2.1.2</w:t>
        </w:r>
        <w:r w:rsidRPr="00F508CC">
          <w:rPr>
            <w:rFonts w:eastAsiaTheme="minorEastAsia"/>
            <w:i w:val="0"/>
            <w:sz w:val="20"/>
            <w:szCs w:val="20"/>
          </w:rPr>
          <w:tab/>
        </w:r>
        <w:r w:rsidRPr="00F508CC">
          <w:rPr>
            <w:rStyle w:val="Hyperlink"/>
            <w:i w:val="0"/>
            <w:sz w:val="20"/>
            <w:szCs w:val="20"/>
            <w:u w:val="none"/>
          </w:rPr>
          <w:t>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_Toc121993782 \h </w:instrText>
        </w:r>
        <w:r w:rsidRPr="00F508CC">
          <w:rPr>
            <w:i w:val="0"/>
            <w:webHidden/>
            <w:sz w:val="20"/>
            <w:szCs w:val="20"/>
          </w:rPr>
        </w:r>
        <w:r w:rsidRPr="00F508CC">
          <w:rPr>
            <w:i w:val="0"/>
            <w:webHidden/>
            <w:sz w:val="20"/>
            <w:szCs w:val="20"/>
          </w:rPr>
          <w:fldChar w:fldCharType="separate"/>
        </w:r>
        <w:r w:rsidR="00E40618">
          <w:rPr>
            <w:i w:val="0"/>
            <w:webHidden/>
            <w:sz w:val="20"/>
            <w:szCs w:val="20"/>
          </w:rPr>
          <w:t>10-21</w:t>
        </w:r>
        <w:r w:rsidRPr="00F508CC">
          <w:rPr>
            <w:i w:val="0"/>
            <w:webHidden/>
            <w:sz w:val="20"/>
            <w:szCs w:val="20"/>
          </w:rPr>
          <w:fldChar w:fldCharType="end"/>
        </w:r>
      </w:hyperlink>
    </w:p>
    <w:p w14:paraId="240AB970" w14:textId="4921592B" w:rsidR="00356AE4" w:rsidRPr="00F508CC" w:rsidRDefault="00356AE4">
      <w:pPr>
        <w:pStyle w:val="TOC5"/>
        <w:rPr>
          <w:rFonts w:eastAsiaTheme="minorEastAsia"/>
          <w:i w:val="0"/>
          <w:sz w:val="20"/>
          <w:szCs w:val="20"/>
        </w:rPr>
      </w:pPr>
      <w:hyperlink w:anchor="_Toc121993783" w:history="1">
        <w:r w:rsidRPr="00F508CC">
          <w:rPr>
            <w:rStyle w:val="Hyperlink"/>
            <w:i w:val="0"/>
            <w:sz w:val="20"/>
            <w:szCs w:val="20"/>
            <w:u w:val="none"/>
          </w:rPr>
          <w:t>10.4.2.1.3</w:t>
        </w:r>
        <w:r w:rsidRPr="00F508CC">
          <w:rPr>
            <w:rFonts w:eastAsiaTheme="minorEastAsia"/>
            <w:i w:val="0"/>
            <w:sz w:val="20"/>
            <w:szCs w:val="20"/>
          </w:rPr>
          <w:tab/>
        </w:r>
        <w:r w:rsidRPr="00F508CC">
          <w:rPr>
            <w:rStyle w:val="Hyperlink"/>
            <w:i w:val="0"/>
            <w:sz w:val="20"/>
            <w:szCs w:val="20"/>
            <w:u w:val="none"/>
          </w:rPr>
          <w:t>Rejection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_Toc121993783 \h </w:instrText>
        </w:r>
        <w:r w:rsidRPr="00F508CC">
          <w:rPr>
            <w:i w:val="0"/>
            <w:webHidden/>
            <w:sz w:val="20"/>
            <w:szCs w:val="20"/>
          </w:rPr>
        </w:r>
        <w:r w:rsidRPr="00F508CC">
          <w:rPr>
            <w:i w:val="0"/>
            <w:webHidden/>
            <w:sz w:val="20"/>
            <w:szCs w:val="20"/>
          </w:rPr>
          <w:fldChar w:fldCharType="separate"/>
        </w:r>
        <w:r w:rsidR="00E40618">
          <w:rPr>
            <w:i w:val="0"/>
            <w:webHidden/>
            <w:sz w:val="20"/>
            <w:szCs w:val="20"/>
          </w:rPr>
          <w:t>10-22</w:t>
        </w:r>
        <w:r w:rsidRPr="00F508CC">
          <w:rPr>
            <w:i w:val="0"/>
            <w:webHidden/>
            <w:sz w:val="20"/>
            <w:szCs w:val="20"/>
          </w:rPr>
          <w:fldChar w:fldCharType="end"/>
        </w:r>
      </w:hyperlink>
    </w:p>
    <w:p w14:paraId="4A78CD56" w14:textId="24B53250" w:rsidR="00356AE4" w:rsidRPr="00F508CC" w:rsidRDefault="00356AE4" w:rsidP="008660CD">
      <w:pPr>
        <w:pStyle w:val="TOC3"/>
        <w:rPr>
          <w:rFonts w:eastAsiaTheme="minorEastAsia"/>
          <w:i w:val="0"/>
          <w:iCs w:val="0"/>
          <w:noProof/>
        </w:rPr>
      </w:pPr>
      <w:hyperlink w:anchor="_Toc121993784" w:history="1">
        <w:r w:rsidRPr="00F508CC">
          <w:rPr>
            <w:rStyle w:val="Hyperlink"/>
            <w:i w:val="0"/>
            <w:iCs w:val="0"/>
            <w:noProof/>
            <w:u w:val="none"/>
          </w:rPr>
          <w:t>10.4.3</w:t>
        </w:r>
        <w:r w:rsidRPr="00F508CC">
          <w:rPr>
            <w:rFonts w:eastAsiaTheme="minorEastAsia"/>
            <w:i w:val="0"/>
            <w:iCs w:val="0"/>
            <w:noProof/>
          </w:rPr>
          <w:tab/>
        </w:r>
        <w:r w:rsidRPr="00F508CC">
          <w:rPr>
            <w:rStyle w:val="Hyperlink"/>
            <w:i w:val="0"/>
            <w:iCs w:val="0"/>
            <w:noProof/>
            <w:u w:val="none"/>
          </w:rPr>
          <w:t>Site Certification Documentation Required from the TSP or DSP EPS Meter Inspector</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_Toc121993784 \h </w:instrText>
        </w:r>
        <w:r w:rsidRPr="00F508CC">
          <w:rPr>
            <w:i w:val="0"/>
            <w:iCs w:val="0"/>
            <w:noProof/>
            <w:webHidden/>
          </w:rPr>
        </w:r>
        <w:r w:rsidRPr="00F508CC">
          <w:rPr>
            <w:i w:val="0"/>
            <w:iCs w:val="0"/>
            <w:noProof/>
            <w:webHidden/>
          </w:rPr>
          <w:fldChar w:fldCharType="separate"/>
        </w:r>
        <w:r w:rsidR="00E40618">
          <w:rPr>
            <w:i w:val="0"/>
            <w:iCs w:val="0"/>
            <w:noProof/>
            <w:webHidden/>
          </w:rPr>
          <w:t>10-22</w:t>
        </w:r>
        <w:r w:rsidRPr="00F508CC">
          <w:rPr>
            <w:i w:val="0"/>
            <w:iCs w:val="0"/>
            <w:noProof/>
            <w:webHidden/>
          </w:rPr>
          <w:fldChar w:fldCharType="end"/>
        </w:r>
      </w:hyperlink>
    </w:p>
    <w:p w14:paraId="176A394E" w14:textId="2FB5869F" w:rsidR="00356AE4" w:rsidRPr="00F508CC" w:rsidRDefault="00356AE4">
      <w:pPr>
        <w:pStyle w:val="TOC4"/>
        <w:rPr>
          <w:rFonts w:eastAsiaTheme="minorEastAsia"/>
          <w:noProof/>
          <w:sz w:val="20"/>
          <w:szCs w:val="20"/>
        </w:rPr>
      </w:pPr>
      <w:hyperlink w:anchor="_Toc121993785" w:history="1">
        <w:r w:rsidRPr="00F508CC">
          <w:rPr>
            <w:rStyle w:val="Hyperlink"/>
            <w:noProof/>
            <w:sz w:val="20"/>
            <w:szCs w:val="20"/>
            <w:u w:val="none"/>
          </w:rPr>
          <w:t>10.4.3.1</w:t>
        </w:r>
        <w:r w:rsidRPr="00F508CC">
          <w:rPr>
            <w:rFonts w:eastAsiaTheme="minorEastAsia"/>
            <w:noProof/>
            <w:sz w:val="20"/>
            <w:szCs w:val="20"/>
          </w:rPr>
          <w:tab/>
        </w:r>
        <w:r w:rsidRPr="00F508CC">
          <w:rPr>
            <w:rStyle w:val="Hyperlink"/>
            <w:noProof/>
            <w:sz w:val="20"/>
            <w:szCs w:val="20"/>
            <w:u w:val="none"/>
          </w:rPr>
          <w:t>Review by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_Toc121993785 \h </w:instrText>
        </w:r>
        <w:r w:rsidRPr="00F508CC">
          <w:rPr>
            <w:noProof/>
            <w:webHidden/>
            <w:sz w:val="20"/>
            <w:szCs w:val="20"/>
          </w:rPr>
        </w:r>
        <w:r w:rsidRPr="00F508CC">
          <w:rPr>
            <w:noProof/>
            <w:webHidden/>
            <w:sz w:val="20"/>
            <w:szCs w:val="20"/>
          </w:rPr>
          <w:fldChar w:fldCharType="separate"/>
        </w:r>
        <w:r w:rsidR="00E40618">
          <w:rPr>
            <w:noProof/>
            <w:webHidden/>
            <w:sz w:val="20"/>
            <w:szCs w:val="20"/>
          </w:rPr>
          <w:t>10-23</w:t>
        </w:r>
        <w:r w:rsidRPr="00F508CC">
          <w:rPr>
            <w:noProof/>
            <w:webHidden/>
            <w:sz w:val="20"/>
            <w:szCs w:val="20"/>
          </w:rPr>
          <w:fldChar w:fldCharType="end"/>
        </w:r>
      </w:hyperlink>
    </w:p>
    <w:p w14:paraId="61252FBD" w14:textId="55285B31" w:rsidR="00356AE4" w:rsidRPr="00F508CC" w:rsidRDefault="00356AE4">
      <w:pPr>
        <w:pStyle w:val="TOC4"/>
        <w:rPr>
          <w:rFonts w:eastAsiaTheme="minorEastAsia"/>
          <w:noProof/>
          <w:sz w:val="20"/>
          <w:szCs w:val="20"/>
        </w:rPr>
      </w:pPr>
      <w:hyperlink w:anchor="_Toc121993786" w:history="1">
        <w:r w:rsidRPr="00F508CC">
          <w:rPr>
            <w:rStyle w:val="Hyperlink"/>
            <w:noProof/>
            <w:sz w:val="20"/>
            <w:szCs w:val="20"/>
            <w:u w:val="none"/>
          </w:rPr>
          <w:t>10.4.3.2</w:t>
        </w:r>
        <w:r w:rsidRPr="00F508CC">
          <w:rPr>
            <w:rFonts w:eastAsiaTheme="minorEastAsia"/>
            <w:noProof/>
            <w:sz w:val="20"/>
            <w:szCs w:val="20"/>
          </w:rPr>
          <w:tab/>
        </w:r>
        <w:r w:rsidRPr="00F508CC">
          <w:rPr>
            <w:rStyle w:val="Hyperlink"/>
            <w:noProof/>
            <w:sz w:val="20"/>
            <w:szCs w:val="20"/>
            <w:u w:val="none"/>
          </w:rPr>
          <w:t>Provisional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_Toc121993786 \h </w:instrText>
        </w:r>
        <w:r w:rsidRPr="00F508CC">
          <w:rPr>
            <w:noProof/>
            <w:webHidden/>
            <w:sz w:val="20"/>
            <w:szCs w:val="20"/>
          </w:rPr>
        </w:r>
        <w:r w:rsidRPr="00F508CC">
          <w:rPr>
            <w:noProof/>
            <w:webHidden/>
            <w:sz w:val="20"/>
            <w:szCs w:val="20"/>
          </w:rPr>
          <w:fldChar w:fldCharType="separate"/>
        </w:r>
        <w:r w:rsidR="00E40618">
          <w:rPr>
            <w:noProof/>
            <w:webHidden/>
            <w:sz w:val="20"/>
            <w:szCs w:val="20"/>
          </w:rPr>
          <w:t>10-23</w:t>
        </w:r>
        <w:r w:rsidRPr="00F508CC">
          <w:rPr>
            <w:noProof/>
            <w:webHidden/>
            <w:sz w:val="20"/>
            <w:szCs w:val="20"/>
          </w:rPr>
          <w:fldChar w:fldCharType="end"/>
        </w:r>
      </w:hyperlink>
    </w:p>
    <w:p w14:paraId="6AA54DA9" w14:textId="0145506A" w:rsidR="00356AE4" w:rsidRPr="00F508CC" w:rsidRDefault="00356AE4">
      <w:pPr>
        <w:pStyle w:val="TOC4"/>
        <w:rPr>
          <w:rFonts w:eastAsiaTheme="minorEastAsia"/>
          <w:noProof/>
          <w:sz w:val="20"/>
          <w:szCs w:val="20"/>
        </w:rPr>
      </w:pPr>
      <w:hyperlink w:anchor="_Toc121993787" w:history="1">
        <w:r w:rsidRPr="00F508CC">
          <w:rPr>
            <w:rStyle w:val="Hyperlink"/>
            <w:noProof/>
            <w:sz w:val="20"/>
            <w:szCs w:val="20"/>
            <w:u w:val="none"/>
          </w:rPr>
          <w:t>10.4.3.3</w:t>
        </w:r>
        <w:r w:rsidRPr="00F508CC">
          <w:rPr>
            <w:rFonts w:eastAsiaTheme="minorEastAsia"/>
            <w:noProof/>
            <w:sz w:val="20"/>
            <w:szCs w:val="20"/>
          </w:rPr>
          <w:tab/>
        </w:r>
        <w:r w:rsidRPr="00F508CC">
          <w:rPr>
            <w:rStyle w:val="Hyperlink"/>
            <w:noProof/>
            <w:sz w:val="20"/>
            <w:szCs w:val="20"/>
            <w:u w:val="none"/>
          </w:rPr>
          <w:t>Obligation to Maintain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_Toc121993787 \h </w:instrText>
        </w:r>
        <w:r w:rsidRPr="00F508CC">
          <w:rPr>
            <w:noProof/>
            <w:webHidden/>
            <w:sz w:val="20"/>
            <w:szCs w:val="20"/>
          </w:rPr>
        </w:r>
        <w:r w:rsidRPr="00F508CC">
          <w:rPr>
            <w:noProof/>
            <w:webHidden/>
            <w:sz w:val="20"/>
            <w:szCs w:val="20"/>
          </w:rPr>
          <w:fldChar w:fldCharType="separate"/>
        </w:r>
        <w:r w:rsidR="00E40618">
          <w:rPr>
            <w:noProof/>
            <w:webHidden/>
            <w:sz w:val="20"/>
            <w:szCs w:val="20"/>
          </w:rPr>
          <w:t>10-23</w:t>
        </w:r>
        <w:r w:rsidRPr="00F508CC">
          <w:rPr>
            <w:noProof/>
            <w:webHidden/>
            <w:sz w:val="20"/>
            <w:szCs w:val="20"/>
          </w:rPr>
          <w:fldChar w:fldCharType="end"/>
        </w:r>
      </w:hyperlink>
    </w:p>
    <w:p w14:paraId="62A12ABA" w14:textId="12270620" w:rsidR="00356AE4" w:rsidRPr="00F508CC" w:rsidRDefault="00356AE4">
      <w:pPr>
        <w:pStyle w:val="TOC4"/>
        <w:rPr>
          <w:rFonts w:eastAsiaTheme="minorEastAsia"/>
          <w:noProof/>
          <w:sz w:val="20"/>
          <w:szCs w:val="20"/>
        </w:rPr>
      </w:pPr>
      <w:hyperlink w:anchor="_Toc121993788" w:history="1">
        <w:r w:rsidRPr="00F508CC">
          <w:rPr>
            <w:rStyle w:val="Hyperlink"/>
            <w:noProof/>
            <w:sz w:val="20"/>
            <w:szCs w:val="20"/>
            <w:u w:val="none"/>
          </w:rPr>
          <w:t>10.4.3.4</w:t>
        </w:r>
        <w:r w:rsidRPr="00F508CC">
          <w:rPr>
            <w:rFonts w:eastAsiaTheme="minorEastAsia"/>
            <w:noProof/>
            <w:sz w:val="20"/>
            <w:szCs w:val="20"/>
          </w:rPr>
          <w:tab/>
        </w:r>
        <w:r w:rsidRPr="00F508CC">
          <w:rPr>
            <w:rStyle w:val="Hyperlink"/>
            <w:noProof/>
            <w:sz w:val="20"/>
            <w:szCs w:val="20"/>
            <w:u w:val="none"/>
          </w:rPr>
          <w:t>Revocation of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_Toc121993788 \h </w:instrText>
        </w:r>
        <w:r w:rsidRPr="00F508CC">
          <w:rPr>
            <w:noProof/>
            <w:webHidden/>
            <w:sz w:val="20"/>
            <w:szCs w:val="20"/>
          </w:rPr>
        </w:r>
        <w:r w:rsidRPr="00F508CC">
          <w:rPr>
            <w:noProof/>
            <w:webHidden/>
            <w:sz w:val="20"/>
            <w:szCs w:val="20"/>
          </w:rPr>
          <w:fldChar w:fldCharType="separate"/>
        </w:r>
        <w:r w:rsidR="00E40618">
          <w:rPr>
            <w:noProof/>
            <w:webHidden/>
            <w:sz w:val="20"/>
            <w:szCs w:val="20"/>
          </w:rPr>
          <w:t>10-23</w:t>
        </w:r>
        <w:r w:rsidRPr="00F508CC">
          <w:rPr>
            <w:noProof/>
            <w:webHidden/>
            <w:sz w:val="20"/>
            <w:szCs w:val="20"/>
          </w:rPr>
          <w:fldChar w:fldCharType="end"/>
        </w:r>
      </w:hyperlink>
    </w:p>
    <w:p w14:paraId="5BF115B5" w14:textId="0915486E" w:rsidR="00356AE4" w:rsidRPr="00F508CC" w:rsidRDefault="00356AE4">
      <w:pPr>
        <w:pStyle w:val="TOC4"/>
        <w:rPr>
          <w:rFonts w:eastAsiaTheme="minorEastAsia"/>
          <w:noProof/>
          <w:sz w:val="20"/>
          <w:szCs w:val="20"/>
        </w:rPr>
      </w:pPr>
      <w:hyperlink w:anchor="_Toc121993789" w:history="1">
        <w:r w:rsidRPr="00F508CC">
          <w:rPr>
            <w:rStyle w:val="Hyperlink"/>
            <w:noProof/>
            <w:sz w:val="20"/>
            <w:szCs w:val="20"/>
            <w:u w:val="none"/>
          </w:rPr>
          <w:t>10.4.3.5</w:t>
        </w:r>
        <w:r w:rsidRPr="00F508CC">
          <w:rPr>
            <w:rFonts w:eastAsiaTheme="minorEastAsia"/>
            <w:noProof/>
            <w:sz w:val="20"/>
            <w:szCs w:val="20"/>
          </w:rPr>
          <w:tab/>
        </w:r>
        <w:r w:rsidRPr="00F508CC">
          <w:rPr>
            <w:rStyle w:val="Hyperlink"/>
            <w:noProof/>
            <w:sz w:val="20"/>
            <w:szCs w:val="20"/>
            <w:u w:val="none"/>
          </w:rPr>
          <w:t>Changes to Approved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_Toc121993789 \h </w:instrText>
        </w:r>
        <w:r w:rsidRPr="00F508CC">
          <w:rPr>
            <w:noProof/>
            <w:webHidden/>
            <w:sz w:val="20"/>
            <w:szCs w:val="20"/>
          </w:rPr>
        </w:r>
        <w:r w:rsidRPr="00F508CC">
          <w:rPr>
            <w:noProof/>
            <w:webHidden/>
            <w:sz w:val="20"/>
            <w:szCs w:val="20"/>
          </w:rPr>
          <w:fldChar w:fldCharType="separate"/>
        </w:r>
        <w:r w:rsidR="00E40618">
          <w:rPr>
            <w:noProof/>
            <w:webHidden/>
            <w:sz w:val="20"/>
            <w:szCs w:val="20"/>
          </w:rPr>
          <w:t>10-24</w:t>
        </w:r>
        <w:r w:rsidRPr="00F508CC">
          <w:rPr>
            <w:noProof/>
            <w:webHidden/>
            <w:sz w:val="20"/>
            <w:szCs w:val="20"/>
          </w:rPr>
          <w:fldChar w:fldCharType="end"/>
        </w:r>
      </w:hyperlink>
    </w:p>
    <w:p w14:paraId="4ADAAF6C" w14:textId="0E53C9E6" w:rsidR="00356AE4" w:rsidRPr="00F508CC" w:rsidRDefault="00356AE4">
      <w:pPr>
        <w:pStyle w:val="TOC4"/>
        <w:rPr>
          <w:rFonts w:eastAsiaTheme="minorEastAsia"/>
          <w:noProof/>
          <w:sz w:val="20"/>
          <w:szCs w:val="20"/>
        </w:rPr>
      </w:pPr>
      <w:hyperlink w:anchor="_Toc121993790" w:history="1">
        <w:r w:rsidRPr="00F508CC">
          <w:rPr>
            <w:rStyle w:val="Hyperlink"/>
            <w:noProof/>
            <w:sz w:val="20"/>
            <w:szCs w:val="20"/>
            <w:u w:val="none"/>
          </w:rPr>
          <w:t>10.4.3.6</w:t>
        </w:r>
        <w:r w:rsidRPr="00F508CC">
          <w:rPr>
            <w:rFonts w:eastAsiaTheme="minorEastAsia"/>
            <w:noProof/>
            <w:sz w:val="20"/>
            <w:szCs w:val="20"/>
          </w:rPr>
          <w:tab/>
        </w:r>
        <w:r w:rsidRPr="00F508CC">
          <w:rPr>
            <w:rStyle w:val="Hyperlink"/>
            <w:noProof/>
            <w:sz w:val="20"/>
            <w:szCs w:val="20"/>
            <w:u w:val="none"/>
          </w:rPr>
          <w:t>Confirmation of Certification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_Toc121993790 \h </w:instrText>
        </w:r>
        <w:r w:rsidRPr="00F508CC">
          <w:rPr>
            <w:noProof/>
            <w:webHidden/>
            <w:sz w:val="20"/>
            <w:szCs w:val="20"/>
          </w:rPr>
        </w:r>
        <w:r w:rsidRPr="00F508CC">
          <w:rPr>
            <w:noProof/>
            <w:webHidden/>
            <w:sz w:val="20"/>
            <w:szCs w:val="20"/>
          </w:rPr>
          <w:fldChar w:fldCharType="separate"/>
        </w:r>
        <w:r w:rsidR="00E40618">
          <w:rPr>
            <w:noProof/>
            <w:webHidden/>
            <w:sz w:val="20"/>
            <w:szCs w:val="20"/>
          </w:rPr>
          <w:t>10-24</w:t>
        </w:r>
        <w:r w:rsidRPr="00F508CC">
          <w:rPr>
            <w:noProof/>
            <w:webHidden/>
            <w:sz w:val="20"/>
            <w:szCs w:val="20"/>
          </w:rPr>
          <w:fldChar w:fldCharType="end"/>
        </w:r>
      </w:hyperlink>
    </w:p>
    <w:p w14:paraId="4288A6F0" w14:textId="7805F234" w:rsidR="00356AE4" w:rsidRPr="00F508CC" w:rsidRDefault="00356AE4">
      <w:pPr>
        <w:pStyle w:val="TOC2"/>
        <w:rPr>
          <w:rFonts w:eastAsiaTheme="minorEastAsia"/>
          <w:noProof/>
        </w:rPr>
      </w:pPr>
      <w:hyperlink w:anchor="_Toc121993791" w:history="1">
        <w:r w:rsidRPr="00F508CC">
          <w:rPr>
            <w:rStyle w:val="Hyperlink"/>
            <w:noProof/>
            <w:u w:val="none"/>
          </w:rPr>
          <w:t>10.5</w:t>
        </w:r>
        <w:r w:rsidRPr="00F508CC">
          <w:rPr>
            <w:rFonts w:eastAsiaTheme="minorEastAsia"/>
            <w:noProof/>
          </w:rPr>
          <w:tab/>
        </w:r>
        <w:r w:rsidRPr="00F508CC">
          <w:rPr>
            <w:rStyle w:val="Hyperlink"/>
            <w:noProof/>
            <w:u w:val="none"/>
          </w:rPr>
          <w:t>TSP and DSP EPS Meter Inspectors</w:t>
        </w:r>
        <w:r w:rsidRPr="00F508CC">
          <w:rPr>
            <w:noProof/>
            <w:webHidden/>
          </w:rPr>
          <w:tab/>
        </w:r>
        <w:r w:rsidRPr="00F508CC">
          <w:rPr>
            <w:noProof/>
            <w:webHidden/>
          </w:rPr>
          <w:fldChar w:fldCharType="begin"/>
        </w:r>
        <w:r w:rsidRPr="00F508CC">
          <w:rPr>
            <w:noProof/>
            <w:webHidden/>
          </w:rPr>
          <w:instrText xml:space="preserve"> PAGEREF _Toc121993791 \h </w:instrText>
        </w:r>
        <w:r w:rsidRPr="00F508CC">
          <w:rPr>
            <w:noProof/>
            <w:webHidden/>
          </w:rPr>
        </w:r>
        <w:r w:rsidRPr="00F508CC">
          <w:rPr>
            <w:noProof/>
            <w:webHidden/>
          </w:rPr>
          <w:fldChar w:fldCharType="separate"/>
        </w:r>
        <w:r w:rsidR="00E40618">
          <w:rPr>
            <w:noProof/>
            <w:webHidden/>
          </w:rPr>
          <w:t>10-24</w:t>
        </w:r>
        <w:r w:rsidRPr="00F508CC">
          <w:rPr>
            <w:noProof/>
            <w:webHidden/>
          </w:rPr>
          <w:fldChar w:fldCharType="end"/>
        </w:r>
      </w:hyperlink>
    </w:p>
    <w:p w14:paraId="0F7923D3" w14:textId="00EEE3A5" w:rsidR="00356AE4" w:rsidRPr="00F508CC" w:rsidRDefault="00356AE4" w:rsidP="008660CD">
      <w:pPr>
        <w:pStyle w:val="TOC3"/>
        <w:rPr>
          <w:rFonts w:eastAsiaTheme="minorEastAsia"/>
          <w:i w:val="0"/>
          <w:iCs w:val="0"/>
          <w:noProof/>
        </w:rPr>
      </w:pPr>
      <w:hyperlink w:anchor="_Toc121993792" w:history="1">
        <w:r w:rsidRPr="00F508CC">
          <w:rPr>
            <w:rStyle w:val="Hyperlink"/>
            <w:i w:val="0"/>
            <w:iCs w:val="0"/>
            <w:noProof/>
            <w:u w:val="none"/>
          </w:rPr>
          <w:t>10.5.1</w:t>
        </w:r>
        <w:r w:rsidRPr="00F508CC">
          <w:rPr>
            <w:rFonts w:eastAsiaTheme="minorEastAsia"/>
            <w:i w:val="0"/>
            <w:iCs w:val="0"/>
            <w:noProof/>
          </w:rPr>
          <w:tab/>
        </w:r>
        <w:r w:rsidRPr="00F508CC">
          <w:rPr>
            <w:rStyle w:val="Hyperlink"/>
            <w:i w:val="0"/>
            <w:iCs w:val="0"/>
            <w:noProof/>
            <w:u w:val="none"/>
          </w:rPr>
          <w:t>List of TSP and DSP EPS Meter Inspectors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_Toc121993792 \h </w:instrText>
        </w:r>
        <w:r w:rsidRPr="00F508CC">
          <w:rPr>
            <w:i w:val="0"/>
            <w:iCs w:val="0"/>
            <w:noProof/>
            <w:webHidden/>
          </w:rPr>
        </w:r>
        <w:r w:rsidRPr="00F508CC">
          <w:rPr>
            <w:i w:val="0"/>
            <w:iCs w:val="0"/>
            <w:noProof/>
            <w:webHidden/>
          </w:rPr>
          <w:fldChar w:fldCharType="separate"/>
        </w:r>
        <w:r w:rsidR="00E40618">
          <w:rPr>
            <w:i w:val="0"/>
            <w:iCs w:val="0"/>
            <w:noProof/>
            <w:webHidden/>
          </w:rPr>
          <w:t>10-24</w:t>
        </w:r>
        <w:r w:rsidRPr="00F508CC">
          <w:rPr>
            <w:i w:val="0"/>
            <w:iCs w:val="0"/>
            <w:noProof/>
            <w:webHidden/>
          </w:rPr>
          <w:fldChar w:fldCharType="end"/>
        </w:r>
      </w:hyperlink>
    </w:p>
    <w:p w14:paraId="356018F0" w14:textId="6849E2F9" w:rsidR="00356AE4" w:rsidRPr="00F508CC" w:rsidRDefault="00356AE4" w:rsidP="008660CD">
      <w:pPr>
        <w:pStyle w:val="TOC3"/>
        <w:rPr>
          <w:rFonts w:eastAsiaTheme="minorEastAsia"/>
          <w:i w:val="0"/>
          <w:iCs w:val="0"/>
          <w:noProof/>
        </w:rPr>
      </w:pPr>
      <w:hyperlink w:anchor="_Toc121993793" w:history="1">
        <w:r w:rsidRPr="00F508CC">
          <w:rPr>
            <w:rStyle w:val="Hyperlink"/>
            <w:i w:val="0"/>
            <w:iCs w:val="0"/>
            <w:noProof/>
            <w:u w:val="none"/>
          </w:rPr>
          <w:t>10.5.2</w:t>
        </w:r>
        <w:r w:rsidRPr="00F508CC">
          <w:rPr>
            <w:rFonts w:eastAsiaTheme="minorEastAsia"/>
            <w:i w:val="0"/>
            <w:iCs w:val="0"/>
            <w:noProof/>
          </w:rPr>
          <w:tab/>
        </w:r>
        <w:r w:rsidRPr="00F508CC">
          <w:rPr>
            <w:rStyle w:val="Hyperlink"/>
            <w:i w:val="0"/>
            <w:iCs w:val="0"/>
            <w:noProof/>
            <w:u w:val="none"/>
          </w:rPr>
          <w:t>EPS Meter Inspector Approval Process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_Toc121993793 \h </w:instrText>
        </w:r>
        <w:r w:rsidRPr="00F508CC">
          <w:rPr>
            <w:i w:val="0"/>
            <w:iCs w:val="0"/>
            <w:noProof/>
            <w:webHidden/>
          </w:rPr>
        </w:r>
        <w:r w:rsidRPr="00F508CC">
          <w:rPr>
            <w:i w:val="0"/>
            <w:iCs w:val="0"/>
            <w:noProof/>
            <w:webHidden/>
          </w:rPr>
          <w:fldChar w:fldCharType="separate"/>
        </w:r>
        <w:r w:rsidR="00E40618">
          <w:rPr>
            <w:i w:val="0"/>
            <w:iCs w:val="0"/>
            <w:noProof/>
            <w:webHidden/>
          </w:rPr>
          <w:t>10-24</w:t>
        </w:r>
        <w:r w:rsidRPr="00F508CC">
          <w:rPr>
            <w:i w:val="0"/>
            <w:iCs w:val="0"/>
            <w:noProof/>
            <w:webHidden/>
          </w:rPr>
          <w:fldChar w:fldCharType="end"/>
        </w:r>
      </w:hyperlink>
    </w:p>
    <w:p w14:paraId="42A98D5F" w14:textId="438E3B30" w:rsidR="00356AE4" w:rsidRPr="00F508CC" w:rsidRDefault="00356AE4">
      <w:pPr>
        <w:pStyle w:val="TOC4"/>
        <w:rPr>
          <w:rFonts w:eastAsiaTheme="minorEastAsia"/>
          <w:noProof/>
          <w:sz w:val="20"/>
          <w:szCs w:val="20"/>
        </w:rPr>
      </w:pPr>
      <w:hyperlink w:anchor="_Toc121993794" w:history="1">
        <w:r w:rsidRPr="00F508CC">
          <w:rPr>
            <w:rStyle w:val="Hyperlink"/>
            <w:noProof/>
            <w:sz w:val="20"/>
            <w:szCs w:val="20"/>
            <w:u w:val="none"/>
          </w:rPr>
          <w:t>10.5.2.1</w:t>
        </w:r>
        <w:r w:rsidRPr="00F508CC">
          <w:rPr>
            <w:rFonts w:eastAsiaTheme="minorEastAsia"/>
            <w:noProof/>
            <w:sz w:val="20"/>
            <w:szCs w:val="20"/>
          </w:rPr>
          <w:tab/>
        </w:r>
        <w:r w:rsidRPr="00F508CC">
          <w:rPr>
            <w:rStyle w:val="Hyperlink"/>
            <w:noProof/>
            <w:sz w:val="20"/>
            <w:szCs w:val="20"/>
            <w:u w:val="none"/>
          </w:rPr>
          <w:t>TSP and DSP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_Toc121993794 \h </w:instrText>
        </w:r>
        <w:r w:rsidRPr="00F508CC">
          <w:rPr>
            <w:noProof/>
            <w:webHidden/>
            <w:sz w:val="20"/>
            <w:szCs w:val="20"/>
          </w:rPr>
        </w:r>
        <w:r w:rsidRPr="00F508CC">
          <w:rPr>
            <w:noProof/>
            <w:webHidden/>
            <w:sz w:val="20"/>
            <w:szCs w:val="20"/>
          </w:rPr>
          <w:fldChar w:fldCharType="separate"/>
        </w:r>
        <w:r w:rsidR="00E40618">
          <w:rPr>
            <w:noProof/>
            <w:webHidden/>
            <w:sz w:val="20"/>
            <w:szCs w:val="20"/>
          </w:rPr>
          <w:t>10-24</w:t>
        </w:r>
        <w:r w:rsidRPr="00F508CC">
          <w:rPr>
            <w:noProof/>
            <w:webHidden/>
            <w:sz w:val="20"/>
            <w:szCs w:val="20"/>
          </w:rPr>
          <w:fldChar w:fldCharType="end"/>
        </w:r>
      </w:hyperlink>
    </w:p>
    <w:p w14:paraId="7DA15BB6" w14:textId="032F7900" w:rsidR="00356AE4" w:rsidRPr="00F508CC" w:rsidRDefault="00356AE4">
      <w:pPr>
        <w:pStyle w:val="TOC4"/>
        <w:rPr>
          <w:rFonts w:eastAsiaTheme="minorEastAsia"/>
          <w:noProof/>
          <w:sz w:val="20"/>
          <w:szCs w:val="20"/>
        </w:rPr>
      </w:pPr>
      <w:hyperlink w:anchor="_Toc121993795" w:history="1">
        <w:r w:rsidRPr="00F508CC">
          <w:rPr>
            <w:rStyle w:val="Hyperlink"/>
            <w:noProof/>
            <w:sz w:val="20"/>
            <w:szCs w:val="20"/>
            <w:u w:val="none"/>
          </w:rPr>
          <w:t>10.5.2.2</w:t>
        </w:r>
        <w:r w:rsidRPr="00F508CC">
          <w:rPr>
            <w:rFonts w:eastAsiaTheme="minorEastAsia"/>
            <w:noProof/>
            <w:sz w:val="20"/>
            <w:szCs w:val="20"/>
          </w:rPr>
          <w:tab/>
        </w:r>
        <w:r w:rsidRPr="00F508CC">
          <w:rPr>
            <w:rStyle w:val="Hyperlink"/>
            <w:noProof/>
            <w:sz w:val="20"/>
            <w:szCs w:val="20"/>
            <w:u w:val="none"/>
          </w:rPr>
          <w:t>ERCOT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_Toc121993795 \h </w:instrText>
        </w:r>
        <w:r w:rsidRPr="00F508CC">
          <w:rPr>
            <w:noProof/>
            <w:webHidden/>
            <w:sz w:val="20"/>
            <w:szCs w:val="20"/>
          </w:rPr>
        </w:r>
        <w:r w:rsidRPr="00F508CC">
          <w:rPr>
            <w:noProof/>
            <w:webHidden/>
            <w:sz w:val="20"/>
            <w:szCs w:val="20"/>
          </w:rPr>
          <w:fldChar w:fldCharType="separate"/>
        </w:r>
        <w:r w:rsidR="00E40618">
          <w:rPr>
            <w:noProof/>
            <w:webHidden/>
            <w:sz w:val="20"/>
            <w:szCs w:val="20"/>
          </w:rPr>
          <w:t>10-25</w:t>
        </w:r>
        <w:r w:rsidRPr="00F508CC">
          <w:rPr>
            <w:noProof/>
            <w:webHidden/>
            <w:sz w:val="20"/>
            <w:szCs w:val="20"/>
          </w:rPr>
          <w:fldChar w:fldCharType="end"/>
        </w:r>
      </w:hyperlink>
    </w:p>
    <w:p w14:paraId="32484C08" w14:textId="0E03FAD6" w:rsidR="00356AE4" w:rsidRPr="00F508CC" w:rsidRDefault="00356AE4">
      <w:pPr>
        <w:pStyle w:val="TOC2"/>
        <w:rPr>
          <w:rFonts w:eastAsiaTheme="minorEastAsia"/>
          <w:noProof/>
        </w:rPr>
      </w:pPr>
      <w:hyperlink w:anchor="_Toc121993796" w:history="1">
        <w:r w:rsidRPr="00F508CC">
          <w:rPr>
            <w:rStyle w:val="Hyperlink"/>
            <w:noProof/>
            <w:u w:val="none"/>
          </w:rPr>
          <w:t>10.6</w:t>
        </w:r>
        <w:r w:rsidRPr="00F508CC">
          <w:rPr>
            <w:rFonts w:eastAsiaTheme="minorEastAsia"/>
            <w:noProof/>
          </w:rPr>
          <w:tab/>
        </w:r>
        <w:r w:rsidRPr="00F508CC">
          <w:rPr>
            <w:rStyle w:val="Hyperlink"/>
            <w:noProof/>
            <w:u w:val="none"/>
          </w:rPr>
          <w:t>Auditing and Testing of Metering Facilities</w:t>
        </w:r>
        <w:r w:rsidRPr="00F508CC">
          <w:rPr>
            <w:noProof/>
            <w:webHidden/>
          </w:rPr>
          <w:tab/>
        </w:r>
        <w:r w:rsidRPr="00F508CC">
          <w:rPr>
            <w:noProof/>
            <w:webHidden/>
          </w:rPr>
          <w:fldChar w:fldCharType="begin"/>
        </w:r>
        <w:r w:rsidRPr="00F508CC">
          <w:rPr>
            <w:noProof/>
            <w:webHidden/>
          </w:rPr>
          <w:instrText xml:space="preserve"> PAGEREF _Toc121993796 \h </w:instrText>
        </w:r>
        <w:r w:rsidRPr="00F508CC">
          <w:rPr>
            <w:noProof/>
            <w:webHidden/>
          </w:rPr>
        </w:r>
        <w:r w:rsidRPr="00F508CC">
          <w:rPr>
            <w:noProof/>
            <w:webHidden/>
          </w:rPr>
          <w:fldChar w:fldCharType="separate"/>
        </w:r>
        <w:r w:rsidR="00E40618">
          <w:rPr>
            <w:noProof/>
            <w:webHidden/>
          </w:rPr>
          <w:t>10-26</w:t>
        </w:r>
        <w:r w:rsidRPr="00F508CC">
          <w:rPr>
            <w:noProof/>
            <w:webHidden/>
          </w:rPr>
          <w:fldChar w:fldCharType="end"/>
        </w:r>
      </w:hyperlink>
    </w:p>
    <w:p w14:paraId="1A998C93" w14:textId="3AE86600" w:rsidR="00356AE4" w:rsidRPr="00F508CC" w:rsidRDefault="00356AE4" w:rsidP="008660CD">
      <w:pPr>
        <w:pStyle w:val="TOC3"/>
        <w:rPr>
          <w:rFonts w:eastAsiaTheme="minorEastAsia"/>
          <w:i w:val="0"/>
          <w:iCs w:val="0"/>
          <w:noProof/>
        </w:rPr>
      </w:pPr>
      <w:hyperlink w:anchor="_Toc121993797" w:history="1">
        <w:r w:rsidRPr="00F508CC">
          <w:rPr>
            <w:rStyle w:val="Hyperlink"/>
            <w:i w:val="0"/>
            <w:iCs w:val="0"/>
            <w:noProof/>
            <w:u w:val="none"/>
          </w:rPr>
          <w:t>10.6.1</w:t>
        </w:r>
        <w:r w:rsidRPr="00F508CC">
          <w:rPr>
            <w:rFonts w:eastAsiaTheme="minorEastAsia"/>
            <w:i w:val="0"/>
            <w:iCs w:val="0"/>
            <w:noProof/>
          </w:rPr>
          <w:tab/>
        </w:r>
        <w:r w:rsidRPr="00F508CC">
          <w:rPr>
            <w:rStyle w:val="Hyperlink"/>
            <w:i w:val="0"/>
            <w:iCs w:val="0"/>
            <w:noProof/>
            <w:u w:val="none"/>
          </w:rPr>
          <w:t>EPS Meter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_Toc121993797 \h </w:instrText>
        </w:r>
        <w:r w:rsidRPr="00F508CC">
          <w:rPr>
            <w:i w:val="0"/>
            <w:iCs w:val="0"/>
            <w:noProof/>
            <w:webHidden/>
          </w:rPr>
        </w:r>
        <w:r w:rsidRPr="00F508CC">
          <w:rPr>
            <w:i w:val="0"/>
            <w:iCs w:val="0"/>
            <w:noProof/>
            <w:webHidden/>
          </w:rPr>
          <w:fldChar w:fldCharType="separate"/>
        </w:r>
        <w:r w:rsidR="00E40618">
          <w:rPr>
            <w:i w:val="0"/>
            <w:iCs w:val="0"/>
            <w:noProof/>
            <w:webHidden/>
          </w:rPr>
          <w:t>10-26</w:t>
        </w:r>
        <w:r w:rsidRPr="00F508CC">
          <w:rPr>
            <w:i w:val="0"/>
            <w:iCs w:val="0"/>
            <w:noProof/>
            <w:webHidden/>
          </w:rPr>
          <w:fldChar w:fldCharType="end"/>
        </w:r>
      </w:hyperlink>
    </w:p>
    <w:p w14:paraId="0FB2A9B0" w14:textId="4FA53601" w:rsidR="00356AE4" w:rsidRPr="00F508CC" w:rsidRDefault="00356AE4">
      <w:pPr>
        <w:pStyle w:val="TOC4"/>
        <w:rPr>
          <w:rFonts w:eastAsiaTheme="minorEastAsia"/>
          <w:noProof/>
          <w:sz w:val="20"/>
          <w:szCs w:val="20"/>
        </w:rPr>
      </w:pPr>
      <w:hyperlink w:anchor="_Toc121993798" w:history="1">
        <w:r w:rsidRPr="00F508CC">
          <w:rPr>
            <w:rStyle w:val="Hyperlink"/>
            <w:noProof/>
            <w:sz w:val="20"/>
            <w:szCs w:val="20"/>
            <w:u w:val="none"/>
          </w:rPr>
          <w:t>10.6.1.1</w:t>
        </w:r>
        <w:r w:rsidRPr="00F508CC">
          <w:rPr>
            <w:rFonts w:eastAsiaTheme="minorEastAsia"/>
            <w:noProof/>
            <w:sz w:val="20"/>
            <w:szCs w:val="20"/>
          </w:rPr>
          <w:tab/>
        </w:r>
        <w:r w:rsidRPr="00F508CC">
          <w:rPr>
            <w:rStyle w:val="Hyperlink"/>
            <w:noProof/>
            <w:sz w:val="20"/>
            <w:szCs w:val="20"/>
            <w:u w:val="none"/>
          </w:rPr>
          <w:t>ERCOT Requirement for Audits and Tests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_Toc121993798 \h </w:instrText>
        </w:r>
        <w:r w:rsidRPr="00F508CC">
          <w:rPr>
            <w:noProof/>
            <w:webHidden/>
            <w:sz w:val="20"/>
            <w:szCs w:val="20"/>
          </w:rPr>
        </w:r>
        <w:r w:rsidRPr="00F508CC">
          <w:rPr>
            <w:noProof/>
            <w:webHidden/>
            <w:sz w:val="20"/>
            <w:szCs w:val="20"/>
          </w:rPr>
          <w:fldChar w:fldCharType="separate"/>
        </w:r>
        <w:r w:rsidR="00E40618">
          <w:rPr>
            <w:noProof/>
            <w:webHidden/>
            <w:sz w:val="20"/>
            <w:szCs w:val="20"/>
          </w:rPr>
          <w:t>10-26</w:t>
        </w:r>
        <w:r w:rsidRPr="00F508CC">
          <w:rPr>
            <w:noProof/>
            <w:webHidden/>
            <w:sz w:val="20"/>
            <w:szCs w:val="20"/>
          </w:rPr>
          <w:fldChar w:fldCharType="end"/>
        </w:r>
      </w:hyperlink>
    </w:p>
    <w:p w14:paraId="542486F3" w14:textId="297D7ECD" w:rsidR="00356AE4" w:rsidRPr="00F508CC" w:rsidRDefault="00356AE4">
      <w:pPr>
        <w:pStyle w:val="TOC4"/>
        <w:rPr>
          <w:rFonts w:eastAsiaTheme="minorEastAsia"/>
          <w:noProof/>
          <w:sz w:val="20"/>
          <w:szCs w:val="20"/>
        </w:rPr>
      </w:pPr>
      <w:hyperlink w:anchor="_Toc121993799" w:history="1">
        <w:r w:rsidRPr="00F508CC">
          <w:rPr>
            <w:rStyle w:val="Hyperlink"/>
            <w:noProof/>
            <w:sz w:val="20"/>
            <w:szCs w:val="20"/>
            <w:u w:val="none"/>
          </w:rPr>
          <w:t>10.6.1.2</w:t>
        </w:r>
        <w:r w:rsidRPr="00F508CC">
          <w:rPr>
            <w:rFonts w:eastAsiaTheme="minorEastAsia"/>
            <w:noProof/>
            <w:sz w:val="20"/>
            <w:szCs w:val="20"/>
          </w:rPr>
          <w:tab/>
        </w:r>
        <w:r w:rsidRPr="00F508CC">
          <w:rPr>
            <w:rStyle w:val="Hyperlink"/>
            <w:noProof/>
            <w:sz w:val="20"/>
            <w:szCs w:val="20"/>
            <w:u w:val="none"/>
          </w:rPr>
          <w:t>TSP and DSP Testing Requirements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_Toc121993799 \h </w:instrText>
        </w:r>
        <w:r w:rsidRPr="00F508CC">
          <w:rPr>
            <w:noProof/>
            <w:webHidden/>
            <w:sz w:val="20"/>
            <w:szCs w:val="20"/>
          </w:rPr>
        </w:r>
        <w:r w:rsidRPr="00F508CC">
          <w:rPr>
            <w:noProof/>
            <w:webHidden/>
            <w:sz w:val="20"/>
            <w:szCs w:val="20"/>
          </w:rPr>
          <w:fldChar w:fldCharType="separate"/>
        </w:r>
        <w:r w:rsidR="00E40618">
          <w:rPr>
            <w:noProof/>
            <w:webHidden/>
            <w:sz w:val="20"/>
            <w:szCs w:val="20"/>
          </w:rPr>
          <w:t>10-26</w:t>
        </w:r>
        <w:r w:rsidRPr="00F508CC">
          <w:rPr>
            <w:noProof/>
            <w:webHidden/>
            <w:sz w:val="20"/>
            <w:szCs w:val="20"/>
          </w:rPr>
          <w:fldChar w:fldCharType="end"/>
        </w:r>
      </w:hyperlink>
    </w:p>
    <w:p w14:paraId="1859F318" w14:textId="070B17FD" w:rsidR="00356AE4" w:rsidRPr="00F508CC" w:rsidRDefault="00356AE4">
      <w:pPr>
        <w:pStyle w:val="TOC4"/>
        <w:rPr>
          <w:rFonts w:eastAsiaTheme="minorEastAsia"/>
          <w:noProof/>
          <w:sz w:val="20"/>
          <w:szCs w:val="20"/>
        </w:rPr>
      </w:pPr>
      <w:hyperlink w:anchor="_Toc121993800" w:history="1">
        <w:r w:rsidRPr="00F508CC">
          <w:rPr>
            <w:rStyle w:val="Hyperlink"/>
            <w:noProof/>
            <w:sz w:val="20"/>
            <w:szCs w:val="20"/>
            <w:u w:val="none"/>
          </w:rPr>
          <w:t>10.6.1.3</w:t>
        </w:r>
        <w:r w:rsidRPr="00F508CC">
          <w:rPr>
            <w:rFonts w:eastAsiaTheme="minorEastAsia"/>
            <w:noProof/>
            <w:sz w:val="20"/>
            <w:szCs w:val="20"/>
          </w:rPr>
          <w:tab/>
        </w:r>
        <w:r w:rsidRPr="00F508CC">
          <w:rPr>
            <w:rStyle w:val="Hyperlink"/>
            <w:noProof/>
            <w:sz w:val="20"/>
            <w:szCs w:val="20"/>
            <w:u w:val="none"/>
          </w:rPr>
          <w:t>Failure to Comply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_Toc121993800 \h </w:instrText>
        </w:r>
        <w:r w:rsidRPr="00F508CC">
          <w:rPr>
            <w:noProof/>
            <w:webHidden/>
            <w:sz w:val="20"/>
            <w:szCs w:val="20"/>
          </w:rPr>
        </w:r>
        <w:r w:rsidRPr="00F508CC">
          <w:rPr>
            <w:noProof/>
            <w:webHidden/>
            <w:sz w:val="20"/>
            <w:szCs w:val="20"/>
          </w:rPr>
          <w:fldChar w:fldCharType="separate"/>
        </w:r>
        <w:r w:rsidR="00E40618">
          <w:rPr>
            <w:noProof/>
            <w:webHidden/>
            <w:sz w:val="20"/>
            <w:szCs w:val="20"/>
          </w:rPr>
          <w:t>10-26</w:t>
        </w:r>
        <w:r w:rsidRPr="00F508CC">
          <w:rPr>
            <w:noProof/>
            <w:webHidden/>
            <w:sz w:val="20"/>
            <w:szCs w:val="20"/>
          </w:rPr>
          <w:fldChar w:fldCharType="end"/>
        </w:r>
      </w:hyperlink>
    </w:p>
    <w:p w14:paraId="4DCF98E3" w14:textId="37EB33F8" w:rsidR="00356AE4" w:rsidRPr="00F508CC" w:rsidRDefault="00356AE4">
      <w:pPr>
        <w:pStyle w:val="TOC4"/>
        <w:rPr>
          <w:rFonts w:eastAsiaTheme="minorEastAsia"/>
          <w:noProof/>
          <w:sz w:val="20"/>
          <w:szCs w:val="20"/>
        </w:rPr>
      </w:pPr>
      <w:hyperlink w:anchor="_Toc121993801" w:history="1">
        <w:r w:rsidRPr="00F508CC">
          <w:rPr>
            <w:rStyle w:val="Hyperlink"/>
            <w:noProof/>
            <w:sz w:val="20"/>
            <w:szCs w:val="20"/>
            <w:u w:val="none"/>
          </w:rPr>
          <w:t>10.6.1.4</w:t>
        </w:r>
        <w:r w:rsidRPr="00F508CC">
          <w:rPr>
            <w:rFonts w:eastAsiaTheme="minorEastAsia"/>
            <w:noProof/>
            <w:sz w:val="20"/>
            <w:szCs w:val="20"/>
          </w:rPr>
          <w:tab/>
        </w:r>
        <w:r w:rsidRPr="00F508CC">
          <w:rPr>
            <w:rStyle w:val="Hyperlink"/>
            <w:noProof/>
            <w:sz w:val="20"/>
            <w:szCs w:val="20"/>
            <w:u w:val="none"/>
          </w:rPr>
          <w:t>Requests by Market Participants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_Toc121993801 \h </w:instrText>
        </w:r>
        <w:r w:rsidRPr="00F508CC">
          <w:rPr>
            <w:noProof/>
            <w:webHidden/>
            <w:sz w:val="20"/>
            <w:szCs w:val="20"/>
          </w:rPr>
        </w:r>
        <w:r w:rsidRPr="00F508CC">
          <w:rPr>
            <w:noProof/>
            <w:webHidden/>
            <w:sz w:val="20"/>
            <w:szCs w:val="20"/>
          </w:rPr>
          <w:fldChar w:fldCharType="separate"/>
        </w:r>
        <w:r w:rsidR="00E40618">
          <w:rPr>
            <w:noProof/>
            <w:webHidden/>
            <w:sz w:val="20"/>
            <w:szCs w:val="20"/>
          </w:rPr>
          <w:t>10-27</w:t>
        </w:r>
        <w:r w:rsidRPr="00F508CC">
          <w:rPr>
            <w:noProof/>
            <w:webHidden/>
            <w:sz w:val="20"/>
            <w:szCs w:val="20"/>
          </w:rPr>
          <w:fldChar w:fldCharType="end"/>
        </w:r>
      </w:hyperlink>
    </w:p>
    <w:p w14:paraId="30292D02" w14:textId="6CFCA14A" w:rsidR="00356AE4" w:rsidRPr="00F508CC" w:rsidRDefault="00356AE4" w:rsidP="008660CD">
      <w:pPr>
        <w:pStyle w:val="TOC3"/>
        <w:rPr>
          <w:rFonts w:eastAsiaTheme="minorEastAsia"/>
          <w:i w:val="0"/>
          <w:iCs w:val="0"/>
          <w:noProof/>
        </w:rPr>
      </w:pPr>
      <w:hyperlink w:anchor="_Toc121993802" w:history="1">
        <w:r w:rsidRPr="00F508CC">
          <w:rPr>
            <w:rStyle w:val="Hyperlink"/>
            <w:i w:val="0"/>
            <w:iCs w:val="0"/>
            <w:noProof/>
            <w:u w:val="none"/>
          </w:rPr>
          <w:t>10.6.2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_Toc121993802 \h </w:instrText>
        </w:r>
        <w:r w:rsidRPr="00F508CC">
          <w:rPr>
            <w:i w:val="0"/>
            <w:iCs w:val="0"/>
            <w:noProof/>
            <w:webHidden/>
          </w:rPr>
        </w:r>
        <w:r w:rsidRPr="00F508CC">
          <w:rPr>
            <w:i w:val="0"/>
            <w:iCs w:val="0"/>
            <w:noProof/>
            <w:webHidden/>
          </w:rPr>
          <w:fldChar w:fldCharType="separate"/>
        </w:r>
        <w:r w:rsidR="00E40618">
          <w:rPr>
            <w:i w:val="0"/>
            <w:iCs w:val="0"/>
            <w:noProof/>
            <w:webHidden/>
          </w:rPr>
          <w:t>10-27</w:t>
        </w:r>
        <w:r w:rsidRPr="00F508CC">
          <w:rPr>
            <w:i w:val="0"/>
            <w:iCs w:val="0"/>
            <w:noProof/>
            <w:webHidden/>
          </w:rPr>
          <w:fldChar w:fldCharType="end"/>
        </w:r>
      </w:hyperlink>
    </w:p>
    <w:p w14:paraId="36B078D3" w14:textId="140C5867" w:rsidR="00356AE4" w:rsidRPr="00F508CC" w:rsidRDefault="00356AE4">
      <w:pPr>
        <w:pStyle w:val="TOC4"/>
        <w:rPr>
          <w:rFonts w:eastAsiaTheme="minorEastAsia"/>
          <w:noProof/>
          <w:sz w:val="20"/>
          <w:szCs w:val="20"/>
        </w:rPr>
      </w:pPr>
      <w:hyperlink w:anchor="_Toc121993803" w:history="1">
        <w:r w:rsidRPr="00F508CC">
          <w:rPr>
            <w:rStyle w:val="Hyperlink"/>
            <w:noProof/>
            <w:sz w:val="20"/>
            <w:szCs w:val="20"/>
            <w:u w:val="none"/>
          </w:rPr>
          <w:t>10.6.2.1</w:t>
        </w:r>
        <w:r w:rsidRPr="00F508CC">
          <w:rPr>
            <w:rFonts w:eastAsiaTheme="minorEastAsia"/>
            <w:noProof/>
            <w:sz w:val="20"/>
            <w:szCs w:val="20"/>
          </w:rPr>
          <w:tab/>
        </w:r>
        <w:r w:rsidRPr="00F508CC">
          <w:rPr>
            <w:rStyle w:val="Hyperlink"/>
            <w:noProof/>
            <w:sz w:val="20"/>
            <w:szCs w:val="20"/>
            <w:u w:val="none"/>
          </w:rPr>
          <w:t>Requirement for Audit and Testing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_Toc121993803 \h </w:instrText>
        </w:r>
        <w:r w:rsidRPr="00F508CC">
          <w:rPr>
            <w:noProof/>
            <w:webHidden/>
            <w:sz w:val="20"/>
            <w:szCs w:val="20"/>
          </w:rPr>
        </w:r>
        <w:r w:rsidRPr="00F508CC">
          <w:rPr>
            <w:noProof/>
            <w:webHidden/>
            <w:sz w:val="20"/>
            <w:szCs w:val="20"/>
          </w:rPr>
          <w:fldChar w:fldCharType="separate"/>
        </w:r>
        <w:r w:rsidR="00E40618">
          <w:rPr>
            <w:noProof/>
            <w:webHidden/>
            <w:sz w:val="20"/>
            <w:szCs w:val="20"/>
          </w:rPr>
          <w:t>10-27</w:t>
        </w:r>
        <w:r w:rsidRPr="00F508CC">
          <w:rPr>
            <w:noProof/>
            <w:webHidden/>
            <w:sz w:val="20"/>
            <w:szCs w:val="20"/>
          </w:rPr>
          <w:fldChar w:fldCharType="end"/>
        </w:r>
      </w:hyperlink>
    </w:p>
    <w:p w14:paraId="2B17FAFD" w14:textId="4BFBB30D" w:rsidR="00356AE4" w:rsidRPr="00F508CC" w:rsidRDefault="00356AE4">
      <w:pPr>
        <w:pStyle w:val="TOC4"/>
        <w:rPr>
          <w:rFonts w:eastAsiaTheme="minorEastAsia"/>
          <w:noProof/>
          <w:sz w:val="20"/>
          <w:szCs w:val="20"/>
        </w:rPr>
      </w:pPr>
      <w:hyperlink w:anchor="_Toc121993804" w:history="1">
        <w:r w:rsidRPr="00F508CC">
          <w:rPr>
            <w:rStyle w:val="Hyperlink"/>
            <w:noProof/>
            <w:sz w:val="20"/>
            <w:szCs w:val="20"/>
            <w:u w:val="none"/>
          </w:rPr>
          <w:t>10.6.2.2</w:t>
        </w:r>
        <w:r w:rsidRPr="00F508CC">
          <w:rPr>
            <w:rFonts w:eastAsiaTheme="minorEastAsia"/>
            <w:noProof/>
            <w:sz w:val="20"/>
            <w:szCs w:val="20"/>
          </w:rPr>
          <w:tab/>
        </w:r>
        <w:r w:rsidRPr="00F508CC">
          <w:rPr>
            <w:rStyle w:val="Hyperlink"/>
            <w:noProof/>
            <w:sz w:val="20"/>
            <w:szCs w:val="20"/>
            <w:u w:val="none"/>
          </w:rPr>
          <w:t>TSP and DSP Requirement to Certify per Governmental Authorities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_Toc121993804 \h </w:instrText>
        </w:r>
        <w:r w:rsidRPr="00F508CC">
          <w:rPr>
            <w:noProof/>
            <w:webHidden/>
            <w:sz w:val="20"/>
            <w:szCs w:val="20"/>
          </w:rPr>
        </w:r>
        <w:r w:rsidRPr="00F508CC">
          <w:rPr>
            <w:noProof/>
            <w:webHidden/>
            <w:sz w:val="20"/>
            <w:szCs w:val="20"/>
          </w:rPr>
          <w:fldChar w:fldCharType="separate"/>
        </w:r>
        <w:r w:rsidR="00E40618">
          <w:rPr>
            <w:noProof/>
            <w:webHidden/>
            <w:sz w:val="20"/>
            <w:szCs w:val="20"/>
          </w:rPr>
          <w:t>10-27</w:t>
        </w:r>
        <w:r w:rsidRPr="00F508CC">
          <w:rPr>
            <w:noProof/>
            <w:webHidden/>
            <w:sz w:val="20"/>
            <w:szCs w:val="20"/>
          </w:rPr>
          <w:fldChar w:fldCharType="end"/>
        </w:r>
      </w:hyperlink>
    </w:p>
    <w:p w14:paraId="52048890" w14:textId="222CD905" w:rsidR="00356AE4" w:rsidRPr="00F508CC" w:rsidRDefault="00356AE4">
      <w:pPr>
        <w:pStyle w:val="TOC2"/>
        <w:rPr>
          <w:rFonts w:eastAsiaTheme="minorEastAsia"/>
          <w:noProof/>
        </w:rPr>
      </w:pPr>
      <w:hyperlink w:anchor="_Toc121993805" w:history="1">
        <w:r w:rsidRPr="00F508CC">
          <w:rPr>
            <w:rStyle w:val="Hyperlink"/>
            <w:noProof/>
            <w:u w:val="none"/>
          </w:rPr>
          <w:t>10.7</w:t>
        </w:r>
        <w:r w:rsidRPr="00F508CC">
          <w:rPr>
            <w:rFonts w:eastAsiaTheme="minorEastAsia"/>
            <w:noProof/>
          </w:rPr>
          <w:tab/>
        </w:r>
        <w:r w:rsidRPr="00F508CC">
          <w:rPr>
            <w:rStyle w:val="Hyperlink"/>
            <w:noProof/>
            <w:u w:val="none"/>
          </w:rPr>
          <w:t>ERCOT Request for Installation of EPS Metering Facilities</w:t>
        </w:r>
        <w:r w:rsidRPr="00F508CC">
          <w:rPr>
            <w:noProof/>
            <w:webHidden/>
          </w:rPr>
          <w:tab/>
        </w:r>
        <w:r w:rsidRPr="00F508CC">
          <w:rPr>
            <w:noProof/>
            <w:webHidden/>
          </w:rPr>
          <w:fldChar w:fldCharType="begin"/>
        </w:r>
        <w:r w:rsidRPr="00F508CC">
          <w:rPr>
            <w:noProof/>
            <w:webHidden/>
          </w:rPr>
          <w:instrText xml:space="preserve"> PAGEREF _Toc121993805 \h </w:instrText>
        </w:r>
        <w:r w:rsidRPr="00F508CC">
          <w:rPr>
            <w:noProof/>
            <w:webHidden/>
          </w:rPr>
        </w:r>
        <w:r w:rsidRPr="00F508CC">
          <w:rPr>
            <w:noProof/>
            <w:webHidden/>
          </w:rPr>
          <w:fldChar w:fldCharType="separate"/>
        </w:r>
        <w:r w:rsidR="00E40618">
          <w:rPr>
            <w:noProof/>
            <w:webHidden/>
          </w:rPr>
          <w:t>10-27</w:t>
        </w:r>
        <w:r w:rsidRPr="00F508CC">
          <w:rPr>
            <w:noProof/>
            <w:webHidden/>
          </w:rPr>
          <w:fldChar w:fldCharType="end"/>
        </w:r>
      </w:hyperlink>
    </w:p>
    <w:p w14:paraId="12F7CF30" w14:textId="22685705" w:rsidR="00356AE4" w:rsidRPr="00F508CC" w:rsidRDefault="00356AE4" w:rsidP="008660CD">
      <w:pPr>
        <w:pStyle w:val="TOC3"/>
        <w:rPr>
          <w:rFonts w:eastAsiaTheme="minorEastAsia"/>
          <w:i w:val="0"/>
          <w:iCs w:val="0"/>
          <w:noProof/>
        </w:rPr>
      </w:pPr>
      <w:hyperlink w:anchor="_Toc121993806" w:history="1">
        <w:r w:rsidRPr="00F508CC">
          <w:rPr>
            <w:rStyle w:val="Hyperlink"/>
            <w:i w:val="0"/>
            <w:iCs w:val="0"/>
            <w:noProof/>
            <w:u w:val="none"/>
          </w:rPr>
          <w:t>10.7.1</w:t>
        </w:r>
        <w:r w:rsidRPr="00F508CC">
          <w:rPr>
            <w:rFonts w:eastAsiaTheme="minorEastAsia"/>
            <w:i w:val="0"/>
            <w:iCs w:val="0"/>
            <w:noProof/>
          </w:rPr>
          <w:tab/>
        </w:r>
        <w:r w:rsidRPr="00F508CC">
          <w:rPr>
            <w:rStyle w:val="Hyperlink"/>
            <w:i w:val="0"/>
            <w:iCs w:val="0"/>
            <w:noProof/>
            <w:u w:val="none"/>
          </w:rPr>
          <w:t>Additional EPS Metering Installations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_Toc121993806 \h </w:instrText>
        </w:r>
        <w:r w:rsidRPr="00F508CC">
          <w:rPr>
            <w:i w:val="0"/>
            <w:iCs w:val="0"/>
            <w:noProof/>
            <w:webHidden/>
          </w:rPr>
        </w:r>
        <w:r w:rsidRPr="00F508CC">
          <w:rPr>
            <w:i w:val="0"/>
            <w:iCs w:val="0"/>
            <w:noProof/>
            <w:webHidden/>
          </w:rPr>
          <w:fldChar w:fldCharType="separate"/>
        </w:r>
        <w:r w:rsidR="00E40618">
          <w:rPr>
            <w:i w:val="0"/>
            <w:iCs w:val="0"/>
            <w:noProof/>
            <w:webHidden/>
          </w:rPr>
          <w:t>10-27</w:t>
        </w:r>
        <w:r w:rsidRPr="00F508CC">
          <w:rPr>
            <w:i w:val="0"/>
            <w:iCs w:val="0"/>
            <w:noProof/>
            <w:webHidden/>
          </w:rPr>
          <w:fldChar w:fldCharType="end"/>
        </w:r>
      </w:hyperlink>
    </w:p>
    <w:p w14:paraId="47D413DE" w14:textId="2F41B6B7" w:rsidR="00356AE4" w:rsidRPr="00F508CC" w:rsidRDefault="00356AE4" w:rsidP="008660CD">
      <w:pPr>
        <w:pStyle w:val="TOC3"/>
        <w:rPr>
          <w:rFonts w:eastAsiaTheme="minorEastAsia"/>
          <w:i w:val="0"/>
          <w:iCs w:val="0"/>
          <w:noProof/>
        </w:rPr>
      </w:pPr>
      <w:hyperlink w:anchor="_Toc121993807" w:history="1">
        <w:r w:rsidRPr="00F508CC">
          <w:rPr>
            <w:rStyle w:val="Hyperlink"/>
            <w:i w:val="0"/>
            <w:iCs w:val="0"/>
            <w:noProof/>
            <w:u w:val="none"/>
          </w:rPr>
          <w:t>10.7.2</w:t>
        </w:r>
        <w:r w:rsidRPr="00F508CC">
          <w:rPr>
            <w:rFonts w:eastAsiaTheme="minorEastAsia"/>
            <w:i w:val="0"/>
            <w:iCs w:val="0"/>
            <w:noProof/>
          </w:rPr>
          <w:tab/>
        </w:r>
        <w:r w:rsidRPr="00F508CC">
          <w:rPr>
            <w:rStyle w:val="Hyperlink"/>
            <w:i w:val="0"/>
            <w:iCs w:val="0"/>
            <w:noProof/>
            <w:u w:val="none"/>
          </w:rPr>
          <w:t>Approval or Rejection of Waiver Request for Installation of EPS Metering Facilities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_Toc121993807 \h </w:instrText>
        </w:r>
        <w:r w:rsidRPr="00F508CC">
          <w:rPr>
            <w:i w:val="0"/>
            <w:iCs w:val="0"/>
            <w:noProof/>
            <w:webHidden/>
          </w:rPr>
        </w:r>
        <w:r w:rsidRPr="00F508CC">
          <w:rPr>
            <w:i w:val="0"/>
            <w:iCs w:val="0"/>
            <w:noProof/>
            <w:webHidden/>
          </w:rPr>
          <w:fldChar w:fldCharType="separate"/>
        </w:r>
        <w:r w:rsidR="00E40618">
          <w:rPr>
            <w:i w:val="0"/>
            <w:iCs w:val="0"/>
            <w:noProof/>
            <w:webHidden/>
          </w:rPr>
          <w:t>10-28</w:t>
        </w:r>
        <w:r w:rsidRPr="00F508CC">
          <w:rPr>
            <w:i w:val="0"/>
            <w:iCs w:val="0"/>
            <w:noProof/>
            <w:webHidden/>
          </w:rPr>
          <w:fldChar w:fldCharType="end"/>
        </w:r>
      </w:hyperlink>
    </w:p>
    <w:p w14:paraId="2E0B04AA" w14:textId="54D2CFCD" w:rsidR="00356AE4" w:rsidRPr="00F508CC" w:rsidRDefault="00356AE4">
      <w:pPr>
        <w:pStyle w:val="TOC4"/>
        <w:rPr>
          <w:rFonts w:eastAsiaTheme="minorEastAsia"/>
          <w:noProof/>
          <w:sz w:val="20"/>
          <w:szCs w:val="20"/>
        </w:rPr>
      </w:pPr>
      <w:hyperlink w:anchor="_Toc121993808" w:history="1">
        <w:r w:rsidRPr="00F508CC">
          <w:rPr>
            <w:rStyle w:val="Hyperlink"/>
            <w:noProof/>
            <w:sz w:val="20"/>
            <w:szCs w:val="20"/>
            <w:u w:val="none"/>
          </w:rPr>
          <w:t>10.7.2.1</w:t>
        </w:r>
        <w:r w:rsidRPr="00F508CC">
          <w:rPr>
            <w:rFonts w:eastAsiaTheme="minorEastAsia"/>
            <w:noProof/>
            <w:sz w:val="20"/>
            <w:szCs w:val="20"/>
          </w:rPr>
          <w:tab/>
        </w:r>
        <w:r w:rsidRPr="00F508CC">
          <w:rPr>
            <w:rStyle w:val="Hyperlink"/>
            <w:noProof/>
            <w:sz w:val="20"/>
            <w:szCs w:val="20"/>
            <w:u w:val="none"/>
          </w:rPr>
          <w:t>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_Toc121993808 \h </w:instrText>
        </w:r>
        <w:r w:rsidRPr="00F508CC">
          <w:rPr>
            <w:noProof/>
            <w:webHidden/>
            <w:sz w:val="20"/>
            <w:szCs w:val="20"/>
          </w:rPr>
        </w:r>
        <w:r w:rsidRPr="00F508CC">
          <w:rPr>
            <w:noProof/>
            <w:webHidden/>
            <w:sz w:val="20"/>
            <w:szCs w:val="20"/>
          </w:rPr>
          <w:fldChar w:fldCharType="separate"/>
        </w:r>
        <w:r w:rsidR="00E40618">
          <w:rPr>
            <w:noProof/>
            <w:webHidden/>
            <w:sz w:val="20"/>
            <w:szCs w:val="20"/>
          </w:rPr>
          <w:t>10-28</w:t>
        </w:r>
        <w:r w:rsidRPr="00F508CC">
          <w:rPr>
            <w:noProof/>
            <w:webHidden/>
            <w:sz w:val="20"/>
            <w:szCs w:val="20"/>
          </w:rPr>
          <w:fldChar w:fldCharType="end"/>
        </w:r>
      </w:hyperlink>
    </w:p>
    <w:p w14:paraId="77BEBF80" w14:textId="593D5898" w:rsidR="00356AE4" w:rsidRPr="00F508CC" w:rsidRDefault="00356AE4">
      <w:pPr>
        <w:pStyle w:val="TOC4"/>
        <w:rPr>
          <w:rFonts w:eastAsiaTheme="minorEastAsia"/>
          <w:noProof/>
          <w:sz w:val="20"/>
          <w:szCs w:val="20"/>
        </w:rPr>
      </w:pPr>
      <w:hyperlink w:anchor="_Toc121993809" w:history="1">
        <w:r w:rsidRPr="00F508CC">
          <w:rPr>
            <w:rStyle w:val="Hyperlink"/>
            <w:noProof/>
            <w:sz w:val="20"/>
            <w:szCs w:val="20"/>
            <w:u w:val="none"/>
          </w:rPr>
          <w:t>10.7.2.2</w:t>
        </w:r>
        <w:r w:rsidRPr="00F508CC">
          <w:rPr>
            <w:rFonts w:eastAsiaTheme="minorEastAsia"/>
            <w:noProof/>
            <w:sz w:val="20"/>
            <w:szCs w:val="20"/>
          </w:rPr>
          <w:tab/>
        </w:r>
        <w:r w:rsidRPr="00F508CC">
          <w:rPr>
            <w:rStyle w:val="Hyperlink"/>
            <w:noProof/>
            <w:sz w:val="20"/>
            <w:szCs w:val="20"/>
            <w:u w:val="none"/>
          </w:rPr>
          <w:t>Rejection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_Toc121993809 \h </w:instrText>
        </w:r>
        <w:r w:rsidRPr="00F508CC">
          <w:rPr>
            <w:noProof/>
            <w:webHidden/>
            <w:sz w:val="20"/>
            <w:szCs w:val="20"/>
          </w:rPr>
        </w:r>
        <w:r w:rsidRPr="00F508CC">
          <w:rPr>
            <w:noProof/>
            <w:webHidden/>
            <w:sz w:val="20"/>
            <w:szCs w:val="20"/>
          </w:rPr>
          <w:fldChar w:fldCharType="separate"/>
        </w:r>
        <w:r w:rsidR="00E40618">
          <w:rPr>
            <w:noProof/>
            <w:webHidden/>
            <w:sz w:val="20"/>
            <w:szCs w:val="20"/>
          </w:rPr>
          <w:t>10-28</w:t>
        </w:r>
        <w:r w:rsidRPr="00F508CC">
          <w:rPr>
            <w:noProof/>
            <w:webHidden/>
            <w:sz w:val="20"/>
            <w:szCs w:val="20"/>
          </w:rPr>
          <w:fldChar w:fldCharType="end"/>
        </w:r>
      </w:hyperlink>
    </w:p>
    <w:p w14:paraId="6BC59838" w14:textId="31A2280C" w:rsidR="00356AE4" w:rsidRPr="00F508CC" w:rsidRDefault="00356AE4">
      <w:pPr>
        <w:pStyle w:val="TOC2"/>
        <w:rPr>
          <w:rFonts w:eastAsiaTheme="minorEastAsia"/>
          <w:noProof/>
        </w:rPr>
      </w:pPr>
      <w:hyperlink w:anchor="_Toc121993810" w:history="1">
        <w:r w:rsidRPr="00F508CC">
          <w:rPr>
            <w:rStyle w:val="Hyperlink"/>
            <w:noProof/>
            <w:u w:val="none"/>
          </w:rPr>
          <w:t>10.8</w:t>
        </w:r>
        <w:r w:rsidRPr="00F508CC">
          <w:rPr>
            <w:rFonts w:eastAsiaTheme="minorEastAsia"/>
            <w:noProof/>
          </w:rPr>
          <w:tab/>
        </w:r>
        <w:r w:rsidRPr="00F508CC">
          <w:rPr>
            <w:rStyle w:val="Hyperlink"/>
            <w:noProof/>
            <w:u w:val="none"/>
          </w:rPr>
          <w:t>Maintenance of Metering Facilities</w:t>
        </w:r>
        <w:r w:rsidRPr="00F508CC">
          <w:rPr>
            <w:noProof/>
            <w:webHidden/>
          </w:rPr>
          <w:tab/>
        </w:r>
        <w:r w:rsidRPr="00F508CC">
          <w:rPr>
            <w:noProof/>
            <w:webHidden/>
          </w:rPr>
          <w:fldChar w:fldCharType="begin"/>
        </w:r>
        <w:r w:rsidRPr="00F508CC">
          <w:rPr>
            <w:noProof/>
            <w:webHidden/>
          </w:rPr>
          <w:instrText xml:space="preserve"> PAGEREF _Toc121993810 \h </w:instrText>
        </w:r>
        <w:r w:rsidRPr="00F508CC">
          <w:rPr>
            <w:noProof/>
            <w:webHidden/>
          </w:rPr>
        </w:r>
        <w:r w:rsidRPr="00F508CC">
          <w:rPr>
            <w:noProof/>
            <w:webHidden/>
          </w:rPr>
          <w:fldChar w:fldCharType="separate"/>
        </w:r>
        <w:r w:rsidR="00E40618">
          <w:rPr>
            <w:noProof/>
            <w:webHidden/>
          </w:rPr>
          <w:t>10-28</w:t>
        </w:r>
        <w:r w:rsidRPr="00F508CC">
          <w:rPr>
            <w:noProof/>
            <w:webHidden/>
          </w:rPr>
          <w:fldChar w:fldCharType="end"/>
        </w:r>
      </w:hyperlink>
    </w:p>
    <w:p w14:paraId="166D8CF7" w14:textId="3B8C17B9" w:rsidR="00356AE4" w:rsidRPr="00F508CC" w:rsidRDefault="00356AE4" w:rsidP="008660CD">
      <w:pPr>
        <w:pStyle w:val="TOC3"/>
        <w:rPr>
          <w:rFonts w:eastAsiaTheme="minorEastAsia"/>
          <w:i w:val="0"/>
          <w:iCs w:val="0"/>
          <w:noProof/>
        </w:rPr>
      </w:pPr>
      <w:hyperlink w:anchor="_Toc121993811" w:history="1">
        <w:r w:rsidRPr="00F508CC">
          <w:rPr>
            <w:rStyle w:val="Hyperlink"/>
            <w:i w:val="0"/>
            <w:iCs w:val="0"/>
            <w:noProof/>
            <w:u w:val="none"/>
          </w:rPr>
          <w:t>10.8.1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_Toc121993811 \h </w:instrText>
        </w:r>
        <w:r w:rsidRPr="00F508CC">
          <w:rPr>
            <w:i w:val="0"/>
            <w:iCs w:val="0"/>
            <w:noProof/>
            <w:webHidden/>
          </w:rPr>
        </w:r>
        <w:r w:rsidRPr="00F508CC">
          <w:rPr>
            <w:i w:val="0"/>
            <w:iCs w:val="0"/>
            <w:noProof/>
            <w:webHidden/>
          </w:rPr>
          <w:fldChar w:fldCharType="separate"/>
        </w:r>
        <w:r w:rsidR="00E40618">
          <w:rPr>
            <w:i w:val="0"/>
            <w:iCs w:val="0"/>
            <w:noProof/>
            <w:webHidden/>
          </w:rPr>
          <w:t>10-28</w:t>
        </w:r>
        <w:r w:rsidRPr="00F508CC">
          <w:rPr>
            <w:i w:val="0"/>
            <w:iCs w:val="0"/>
            <w:noProof/>
            <w:webHidden/>
          </w:rPr>
          <w:fldChar w:fldCharType="end"/>
        </w:r>
      </w:hyperlink>
    </w:p>
    <w:p w14:paraId="03C59383" w14:textId="5E2085D0" w:rsidR="00356AE4" w:rsidRPr="00F508CC" w:rsidRDefault="00356AE4">
      <w:pPr>
        <w:pStyle w:val="TOC4"/>
        <w:rPr>
          <w:rFonts w:eastAsiaTheme="minorEastAsia"/>
          <w:noProof/>
          <w:sz w:val="20"/>
          <w:szCs w:val="20"/>
        </w:rPr>
      </w:pPr>
      <w:hyperlink w:anchor="_Toc121993812" w:history="1">
        <w:r w:rsidRPr="00F508CC">
          <w:rPr>
            <w:rStyle w:val="Hyperlink"/>
            <w:noProof/>
            <w:sz w:val="20"/>
            <w:szCs w:val="20"/>
            <w:u w:val="none"/>
          </w:rPr>
          <w:t>10.8.1.1</w:t>
        </w:r>
        <w:r w:rsidRPr="00F508CC">
          <w:rPr>
            <w:rFonts w:eastAsiaTheme="minorEastAsia"/>
            <w:noProof/>
            <w:sz w:val="20"/>
            <w:szCs w:val="20"/>
          </w:rPr>
          <w:tab/>
        </w:r>
        <w:r w:rsidRPr="00F508CC">
          <w:rPr>
            <w:rStyle w:val="Hyperlink"/>
            <w:noProof/>
            <w:sz w:val="20"/>
            <w:szCs w:val="20"/>
            <w:u w:val="none"/>
          </w:rPr>
          <w:t>Duty to Maintain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_Toc121993812 \h </w:instrText>
        </w:r>
        <w:r w:rsidRPr="00F508CC">
          <w:rPr>
            <w:noProof/>
            <w:webHidden/>
            <w:sz w:val="20"/>
            <w:szCs w:val="20"/>
          </w:rPr>
        </w:r>
        <w:r w:rsidRPr="00F508CC">
          <w:rPr>
            <w:noProof/>
            <w:webHidden/>
            <w:sz w:val="20"/>
            <w:szCs w:val="20"/>
          </w:rPr>
          <w:fldChar w:fldCharType="separate"/>
        </w:r>
        <w:r w:rsidR="00E40618">
          <w:rPr>
            <w:noProof/>
            <w:webHidden/>
            <w:sz w:val="20"/>
            <w:szCs w:val="20"/>
          </w:rPr>
          <w:t>10-28</w:t>
        </w:r>
        <w:r w:rsidRPr="00F508CC">
          <w:rPr>
            <w:noProof/>
            <w:webHidden/>
            <w:sz w:val="20"/>
            <w:szCs w:val="20"/>
          </w:rPr>
          <w:fldChar w:fldCharType="end"/>
        </w:r>
      </w:hyperlink>
    </w:p>
    <w:p w14:paraId="4DB8A968" w14:textId="67077726" w:rsidR="00356AE4" w:rsidRPr="00F508CC" w:rsidRDefault="00356AE4">
      <w:pPr>
        <w:pStyle w:val="TOC4"/>
        <w:rPr>
          <w:rFonts w:eastAsiaTheme="minorEastAsia"/>
          <w:noProof/>
          <w:sz w:val="20"/>
          <w:szCs w:val="20"/>
        </w:rPr>
      </w:pPr>
      <w:hyperlink w:anchor="_Toc121993813" w:history="1">
        <w:r w:rsidRPr="00F508CC">
          <w:rPr>
            <w:rStyle w:val="Hyperlink"/>
            <w:noProof/>
            <w:sz w:val="20"/>
            <w:szCs w:val="20"/>
            <w:u w:val="none"/>
          </w:rPr>
          <w:t>10.8.1.2</w:t>
        </w:r>
        <w:r w:rsidRPr="00F508CC">
          <w:rPr>
            <w:rFonts w:eastAsiaTheme="minorEastAsia"/>
            <w:noProof/>
            <w:sz w:val="20"/>
            <w:szCs w:val="20"/>
          </w:rPr>
          <w:tab/>
        </w:r>
        <w:r w:rsidRPr="00F508CC">
          <w:rPr>
            <w:rStyle w:val="Hyperlink"/>
            <w:noProof/>
            <w:sz w:val="20"/>
            <w:szCs w:val="20"/>
            <w:u w:val="none"/>
          </w:rPr>
          <w:t>EPS Metering Facilities Repairs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_Toc121993813 \h </w:instrText>
        </w:r>
        <w:r w:rsidRPr="00F508CC">
          <w:rPr>
            <w:noProof/>
            <w:webHidden/>
            <w:sz w:val="20"/>
            <w:szCs w:val="20"/>
          </w:rPr>
        </w:r>
        <w:r w:rsidRPr="00F508CC">
          <w:rPr>
            <w:noProof/>
            <w:webHidden/>
            <w:sz w:val="20"/>
            <w:szCs w:val="20"/>
          </w:rPr>
          <w:fldChar w:fldCharType="separate"/>
        </w:r>
        <w:r w:rsidR="00E40618">
          <w:rPr>
            <w:noProof/>
            <w:webHidden/>
            <w:sz w:val="20"/>
            <w:szCs w:val="20"/>
          </w:rPr>
          <w:t>10-29</w:t>
        </w:r>
        <w:r w:rsidRPr="00F508CC">
          <w:rPr>
            <w:noProof/>
            <w:webHidden/>
            <w:sz w:val="20"/>
            <w:szCs w:val="20"/>
          </w:rPr>
          <w:fldChar w:fldCharType="end"/>
        </w:r>
      </w:hyperlink>
    </w:p>
    <w:p w14:paraId="4047EA0D" w14:textId="099D592D" w:rsidR="00356AE4" w:rsidRPr="00F508CC" w:rsidRDefault="00356AE4" w:rsidP="008660CD">
      <w:pPr>
        <w:pStyle w:val="TOC3"/>
        <w:rPr>
          <w:rFonts w:eastAsiaTheme="minorEastAsia"/>
          <w:i w:val="0"/>
          <w:iCs w:val="0"/>
          <w:noProof/>
        </w:rPr>
      </w:pPr>
      <w:hyperlink w:anchor="_Toc121993814" w:history="1">
        <w:r w:rsidRPr="00F508CC">
          <w:rPr>
            <w:rStyle w:val="Hyperlink"/>
            <w:i w:val="0"/>
            <w:iCs w:val="0"/>
            <w:noProof/>
            <w:u w:val="none"/>
          </w:rPr>
          <w:t>10.8.2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_Toc121993814 \h </w:instrText>
        </w:r>
        <w:r w:rsidRPr="00F508CC">
          <w:rPr>
            <w:i w:val="0"/>
            <w:iCs w:val="0"/>
            <w:noProof/>
            <w:webHidden/>
          </w:rPr>
        </w:r>
        <w:r w:rsidRPr="00F508CC">
          <w:rPr>
            <w:i w:val="0"/>
            <w:iCs w:val="0"/>
            <w:noProof/>
            <w:webHidden/>
          </w:rPr>
          <w:fldChar w:fldCharType="separate"/>
        </w:r>
        <w:r w:rsidR="00E40618">
          <w:rPr>
            <w:i w:val="0"/>
            <w:iCs w:val="0"/>
            <w:noProof/>
            <w:webHidden/>
          </w:rPr>
          <w:t>10-29</w:t>
        </w:r>
        <w:r w:rsidRPr="00F508CC">
          <w:rPr>
            <w:i w:val="0"/>
            <w:iCs w:val="0"/>
            <w:noProof/>
            <w:webHidden/>
          </w:rPr>
          <w:fldChar w:fldCharType="end"/>
        </w:r>
      </w:hyperlink>
    </w:p>
    <w:p w14:paraId="21EAC473" w14:textId="7BA623C4" w:rsidR="00356AE4" w:rsidRPr="00F508CC" w:rsidRDefault="00356AE4">
      <w:pPr>
        <w:pStyle w:val="TOC2"/>
        <w:rPr>
          <w:rFonts w:eastAsiaTheme="minorEastAsia"/>
          <w:noProof/>
        </w:rPr>
      </w:pPr>
      <w:hyperlink w:anchor="_Toc121993815" w:history="1">
        <w:r w:rsidRPr="00F508CC">
          <w:rPr>
            <w:rStyle w:val="Hyperlink"/>
            <w:noProof/>
            <w:u w:val="none"/>
          </w:rPr>
          <w:t>10.9</w:t>
        </w:r>
        <w:r w:rsidRPr="00F508CC">
          <w:rPr>
            <w:rFonts w:eastAsiaTheme="minorEastAsia"/>
            <w:noProof/>
          </w:rPr>
          <w:tab/>
        </w:r>
        <w:r w:rsidRPr="00F508CC">
          <w:rPr>
            <w:rStyle w:val="Hyperlink"/>
            <w:noProof/>
            <w:u w:val="none"/>
          </w:rPr>
          <w:t>Standards for Metering Facilities</w:t>
        </w:r>
        <w:r w:rsidRPr="00F508CC">
          <w:rPr>
            <w:noProof/>
            <w:webHidden/>
          </w:rPr>
          <w:tab/>
        </w:r>
        <w:r w:rsidRPr="00F508CC">
          <w:rPr>
            <w:noProof/>
            <w:webHidden/>
          </w:rPr>
          <w:fldChar w:fldCharType="begin"/>
        </w:r>
        <w:r w:rsidRPr="00F508CC">
          <w:rPr>
            <w:noProof/>
            <w:webHidden/>
          </w:rPr>
          <w:instrText xml:space="preserve"> PAGEREF _Toc121993815 \h </w:instrText>
        </w:r>
        <w:r w:rsidRPr="00F508CC">
          <w:rPr>
            <w:noProof/>
            <w:webHidden/>
          </w:rPr>
        </w:r>
        <w:r w:rsidRPr="00F508CC">
          <w:rPr>
            <w:noProof/>
            <w:webHidden/>
          </w:rPr>
          <w:fldChar w:fldCharType="separate"/>
        </w:r>
        <w:r w:rsidR="00E40618">
          <w:rPr>
            <w:noProof/>
            <w:webHidden/>
          </w:rPr>
          <w:t>10-30</w:t>
        </w:r>
        <w:r w:rsidRPr="00F508CC">
          <w:rPr>
            <w:noProof/>
            <w:webHidden/>
          </w:rPr>
          <w:fldChar w:fldCharType="end"/>
        </w:r>
      </w:hyperlink>
    </w:p>
    <w:p w14:paraId="467F2D71" w14:textId="5525CD25" w:rsidR="00356AE4" w:rsidRPr="00F508CC" w:rsidRDefault="00356AE4" w:rsidP="008660CD">
      <w:pPr>
        <w:pStyle w:val="TOC3"/>
        <w:rPr>
          <w:rFonts w:eastAsiaTheme="minorEastAsia"/>
          <w:i w:val="0"/>
          <w:iCs w:val="0"/>
          <w:noProof/>
        </w:rPr>
      </w:pPr>
      <w:hyperlink w:anchor="_Toc121993816" w:history="1">
        <w:r w:rsidRPr="00F508CC">
          <w:rPr>
            <w:rStyle w:val="Hyperlink"/>
            <w:i w:val="0"/>
            <w:iCs w:val="0"/>
            <w:noProof/>
            <w:u w:val="none"/>
          </w:rPr>
          <w:t>10.9.1</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_Toc121993816 \h </w:instrText>
        </w:r>
        <w:r w:rsidRPr="00F508CC">
          <w:rPr>
            <w:i w:val="0"/>
            <w:iCs w:val="0"/>
            <w:noProof/>
            <w:webHidden/>
          </w:rPr>
        </w:r>
        <w:r w:rsidRPr="00F508CC">
          <w:rPr>
            <w:i w:val="0"/>
            <w:iCs w:val="0"/>
            <w:noProof/>
            <w:webHidden/>
          </w:rPr>
          <w:fldChar w:fldCharType="separate"/>
        </w:r>
        <w:r w:rsidR="00E40618">
          <w:rPr>
            <w:i w:val="0"/>
            <w:iCs w:val="0"/>
            <w:noProof/>
            <w:webHidden/>
          </w:rPr>
          <w:t>10-30</w:t>
        </w:r>
        <w:r w:rsidRPr="00F508CC">
          <w:rPr>
            <w:i w:val="0"/>
            <w:iCs w:val="0"/>
            <w:noProof/>
            <w:webHidden/>
          </w:rPr>
          <w:fldChar w:fldCharType="end"/>
        </w:r>
      </w:hyperlink>
    </w:p>
    <w:p w14:paraId="17FF34B3" w14:textId="0BFBC473" w:rsidR="00356AE4" w:rsidRPr="00F508CC" w:rsidRDefault="00356AE4" w:rsidP="008660CD">
      <w:pPr>
        <w:pStyle w:val="TOC3"/>
        <w:rPr>
          <w:rFonts w:eastAsiaTheme="minorEastAsia"/>
          <w:i w:val="0"/>
          <w:iCs w:val="0"/>
          <w:noProof/>
        </w:rPr>
      </w:pPr>
      <w:hyperlink w:anchor="_Toc121993817" w:history="1">
        <w:r w:rsidRPr="00F508CC">
          <w:rPr>
            <w:rStyle w:val="Hyperlink"/>
            <w:i w:val="0"/>
            <w:iCs w:val="0"/>
            <w:noProof/>
            <w:u w:val="none"/>
          </w:rPr>
          <w:t>10.9.2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_Toc121993817 \h </w:instrText>
        </w:r>
        <w:r w:rsidRPr="00F508CC">
          <w:rPr>
            <w:i w:val="0"/>
            <w:iCs w:val="0"/>
            <w:noProof/>
            <w:webHidden/>
          </w:rPr>
        </w:r>
        <w:r w:rsidRPr="00F508CC">
          <w:rPr>
            <w:i w:val="0"/>
            <w:iCs w:val="0"/>
            <w:noProof/>
            <w:webHidden/>
          </w:rPr>
          <w:fldChar w:fldCharType="separate"/>
        </w:r>
        <w:r w:rsidR="00E40618">
          <w:rPr>
            <w:i w:val="0"/>
            <w:iCs w:val="0"/>
            <w:noProof/>
            <w:webHidden/>
          </w:rPr>
          <w:t>10-31</w:t>
        </w:r>
        <w:r w:rsidRPr="00F508CC">
          <w:rPr>
            <w:i w:val="0"/>
            <w:iCs w:val="0"/>
            <w:noProof/>
            <w:webHidden/>
          </w:rPr>
          <w:fldChar w:fldCharType="end"/>
        </w:r>
      </w:hyperlink>
    </w:p>
    <w:p w14:paraId="3495790A" w14:textId="59B5B8B3" w:rsidR="00356AE4" w:rsidRPr="00F508CC" w:rsidRDefault="00356AE4" w:rsidP="008660CD">
      <w:pPr>
        <w:pStyle w:val="TOC3"/>
        <w:rPr>
          <w:rFonts w:eastAsiaTheme="minorEastAsia"/>
          <w:i w:val="0"/>
          <w:iCs w:val="0"/>
          <w:noProof/>
        </w:rPr>
      </w:pPr>
      <w:hyperlink w:anchor="_Toc121993818" w:history="1">
        <w:r w:rsidRPr="00F508CC">
          <w:rPr>
            <w:rStyle w:val="Hyperlink"/>
            <w:i w:val="0"/>
            <w:iCs w:val="0"/>
            <w:noProof/>
            <w:u w:val="none"/>
          </w:rPr>
          <w:t>10.9.3</w:t>
        </w:r>
        <w:r w:rsidRPr="00F508CC">
          <w:rPr>
            <w:rFonts w:eastAsiaTheme="minorEastAsia"/>
            <w:i w:val="0"/>
            <w:iCs w:val="0"/>
            <w:noProof/>
          </w:rPr>
          <w:tab/>
        </w:r>
        <w:r w:rsidRPr="00F508CC">
          <w:rPr>
            <w:rStyle w:val="Hyperlink"/>
            <w:i w:val="0"/>
            <w:iCs w:val="0"/>
            <w:noProof/>
            <w:u w:val="none"/>
          </w:rPr>
          <w:t>Failure to Comply with Standards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_Toc121993818 \h </w:instrText>
        </w:r>
        <w:r w:rsidRPr="00F508CC">
          <w:rPr>
            <w:i w:val="0"/>
            <w:iCs w:val="0"/>
            <w:noProof/>
            <w:webHidden/>
          </w:rPr>
        </w:r>
        <w:r w:rsidRPr="00F508CC">
          <w:rPr>
            <w:i w:val="0"/>
            <w:iCs w:val="0"/>
            <w:noProof/>
            <w:webHidden/>
          </w:rPr>
          <w:fldChar w:fldCharType="separate"/>
        </w:r>
        <w:r w:rsidR="00E40618">
          <w:rPr>
            <w:i w:val="0"/>
            <w:iCs w:val="0"/>
            <w:noProof/>
            <w:webHidden/>
          </w:rPr>
          <w:t>10-32</w:t>
        </w:r>
        <w:r w:rsidRPr="00F508CC">
          <w:rPr>
            <w:i w:val="0"/>
            <w:iCs w:val="0"/>
            <w:noProof/>
            <w:webHidden/>
          </w:rPr>
          <w:fldChar w:fldCharType="end"/>
        </w:r>
      </w:hyperlink>
    </w:p>
    <w:p w14:paraId="65514F72" w14:textId="2A3B9D0B" w:rsidR="00356AE4" w:rsidRPr="00F508CC" w:rsidRDefault="00356AE4">
      <w:pPr>
        <w:pStyle w:val="TOC2"/>
        <w:rPr>
          <w:rFonts w:eastAsiaTheme="minorEastAsia"/>
          <w:noProof/>
        </w:rPr>
      </w:pPr>
      <w:hyperlink w:anchor="_Toc121993819" w:history="1">
        <w:r w:rsidRPr="00F508CC">
          <w:rPr>
            <w:rStyle w:val="Hyperlink"/>
            <w:noProof/>
            <w:u w:val="none"/>
          </w:rPr>
          <w:t>10.10</w:t>
        </w:r>
        <w:r w:rsidRPr="00F508CC">
          <w:rPr>
            <w:rFonts w:eastAsiaTheme="minorEastAsia"/>
            <w:noProof/>
          </w:rPr>
          <w:tab/>
        </w:r>
        <w:r w:rsidRPr="00F508CC">
          <w:rPr>
            <w:rStyle w:val="Hyperlink"/>
            <w:noProof/>
            <w:u w:val="none"/>
          </w:rPr>
          <w:t>Security of Meter Data</w:t>
        </w:r>
        <w:r w:rsidRPr="00F508CC">
          <w:rPr>
            <w:noProof/>
            <w:webHidden/>
          </w:rPr>
          <w:tab/>
        </w:r>
        <w:r w:rsidRPr="00F508CC">
          <w:rPr>
            <w:noProof/>
            <w:webHidden/>
          </w:rPr>
          <w:fldChar w:fldCharType="begin"/>
        </w:r>
        <w:r w:rsidRPr="00F508CC">
          <w:rPr>
            <w:noProof/>
            <w:webHidden/>
          </w:rPr>
          <w:instrText xml:space="preserve"> PAGEREF _Toc121993819 \h </w:instrText>
        </w:r>
        <w:r w:rsidRPr="00F508CC">
          <w:rPr>
            <w:noProof/>
            <w:webHidden/>
          </w:rPr>
        </w:r>
        <w:r w:rsidRPr="00F508CC">
          <w:rPr>
            <w:noProof/>
            <w:webHidden/>
          </w:rPr>
          <w:fldChar w:fldCharType="separate"/>
        </w:r>
        <w:r w:rsidR="00E40618">
          <w:rPr>
            <w:noProof/>
            <w:webHidden/>
          </w:rPr>
          <w:t>10-32</w:t>
        </w:r>
        <w:r w:rsidRPr="00F508CC">
          <w:rPr>
            <w:noProof/>
            <w:webHidden/>
          </w:rPr>
          <w:fldChar w:fldCharType="end"/>
        </w:r>
      </w:hyperlink>
    </w:p>
    <w:p w14:paraId="7B61A7F2" w14:textId="14963EA4" w:rsidR="00356AE4" w:rsidRPr="00F508CC" w:rsidRDefault="00356AE4" w:rsidP="008660CD">
      <w:pPr>
        <w:pStyle w:val="TOC3"/>
        <w:rPr>
          <w:rFonts w:eastAsiaTheme="minorEastAsia"/>
          <w:i w:val="0"/>
          <w:iCs w:val="0"/>
          <w:noProof/>
        </w:rPr>
      </w:pPr>
      <w:hyperlink w:anchor="_Toc121993820" w:history="1">
        <w:r w:rsidRPr="00F508CC">
          <w:rPr>
            <w:rStyle w:val="Hyperlink"/>
            <w:i w:val="0"/>
            <w:iCs w:val="0"/>
            <w:noProof/>
            <w:u w:val="none"/>
          </w:rPr>
          <w:t>10.10.1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_Toc121993820 \h </w:instrText>
        </w:r>
        <w:r w:rsidRPr="00F508CC">
          <w:rPr>
            <w:i w:val="0"/>
            <w:iCs w:val="0"/>
            <w:noProof/>
            <w:webHidden/>
          </w:rPr>
        </w:r>
        <w:r w:rsidRPr="00F508CC">
          <w:rPr>
            <w:i w:val="0"/>
            <w:iCs w:val="0"/>
            <w:noProof/>
            <w:webHidden/>
          </w:rPr>
          <w:fldChar w:fldCharType="separate"/>
        </w:r>
        <w:r w:rsidR="00E40618">
          <w:rPr>
            <w:i w:val="0"/>
            <w:iCs w:val="0"/>
            <w:noProof/>
            <w:webHidden/>
          </w:rPr>
          <w:t>10-32</w:t>
        </w:r>
        <w:r w:rsidRPr="00F508CC">
          <w:rPr>
            <w:i w:val="0"/>
            <w:iCs w:val="0"/>
            <w:noProof/>
            <w:webHidden/>
          </w:rPr>
          <w:fldChar w:fldCharType="end"/>
        </w:r>
      </w:hyperlink>
    </w:p>
    <w:p w14:paraId="6C74DF74" w14:textId="51F1AE7F" w:rsidR="00356AE4" w:rsidRPr="00F508CC" w:rsidRDefault="00356AE4">
      <w:pPr>
        <w:pStyle w:val="TOC4"/>
        <w:rPr>
          <w:rFonts w:eastAsiaTheme="minorEastAsia"/>
          <w:noProof/>
          <w:sz w:val="20"/>
          <w:szCs w:val="20"/>
        </w:rPr>
      </w:pPr>
      <w:hyperlink w:anchor="_Toc121993821" w:history="1">
        <w:r w:rsidRPr="00F508CC">
          <w:rPr>
            <w:rStyle w:val="Hyperlink"/>
            <w:noProof/>
            <w:sz w:val="20"/>
            <w:szCs w:val="20"/>
            <w:u w:val="none"/>
          </w:rPr>
          <w:t>10.10.1.1</w:t>
        </w:r>
        <w:r w:rsidRPr="00F508CC">
          <w:rPr>
            <w:rFonts w:eastAsiaTheme="minorEastAsia"/>
            <w:noProof/>
            <w:sz w:val="20"/>
            <w:szCs w:val="20"/>
          </w:rPr>
          <w:tab/>
        </w:r>
        <w:r w:rsidRPr="00F508CC">
          <w:rPr>
            <w:rStyle w:val="Hyperlink"/>
            <w:noProof/>
            <w:sz w:val="20"/>
            <w:szCs w:val="20"/>
            <w:u w:val="none"/>
          </w:rPr>
          <w:t>TSP and DSP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_Toc121993821 \h </w:instrText>
        </w:r>
        <w:r w:rsidRPr="00F508CC">
          <w:rPr>
            <w:noProof/>
            <w:webHidden/>
            <w:sz w:val="20"/>
            <w:szCs w:val="20"/>
          </w:rPr>
        </w:r>
        <w:r w:rsidRPr="00F508CC">
          <w:rPr>
            <w:noProof/>
            <w:webHidden/>
            <w:sz w:val="20"/>
            <w:szCs w:val="20"/>
          </w:rPr>
          <w:fldChar w:fldCharType="separate"/>
        </w:r>
        <w:r w:rsidR="00E40618">
          <w:rPr>
            <w:noProof/>
            <w:webHidden/>
            <w:sz w:val="20"/>
            <w:szCs w:val="20"/>
          </w:rPr>
          <w:t>10-32</w:t>
        </w:r>
        <w:r w:rsidRPr="00F508CC">
          <w:rPr>
            <w:noProof/>
            <w:webHidden/>
            <w:sz w:val="20"/>
            <w:szCs w:val="20"/>
          </w:rPr>
          <w:fldChar w:fldCharType="end"/>
        </w:r>
      </w:hyperlink>
    </w:p>
    <w:p w14:paraId="5AAD5EBF" w14:textId="7736B8F0" w:rsidR="00356AE4" w:rsidRPr="00F508CC" w:rsidRDefault="00356AE4">
      <w:pPr>
        <w:pStyle w:val="TOC4"/>
        <w:rPr>
          <w:rFonts w:eastAsiaTheme="minorEastAsia"/>
          <w:noProof/>
          <w:sz w:val="20"/>
          <w:szCs w:val="20"/>
        </w:rPr>
      </w:pPr>
      <w:hyperlink w:anchor="_Toc121993822" w:history="1">
        <w:r w:rsidRPr="00F508CC">
          <w:rPr>
            <w:rStyle w:val="Hyperlink"/>
            <w:noProof/>
            <w:sz w:val="20"/>
            <w:szCs w:val="20"/>
            <w:u w:val="none"/>
          </w:rPr>
          <w:t>10.10.1.2</w:t>
        </w:r>
        <w:r w:rsidRPr="00F508CC">
          <w:rPr>
            <w:rFonts w:eastAsiaTheme="minorEastAsia"/>
            <w:noProof/>
            <w:sz w:val="20"/>
            <w:szCs w:val="20"/>
          </w:rPr>
          <w:tab/>
        </w:r>
        <w:r w:rsidRPr="00F508CC">
          <w:rPr>
            <w:rStyle w:val="Hyperlink"/>
            <w:noProof/>
            <w:sz w:val="20"/>
            <w:szCs w:val="20"/>
            <w:u w:val="none"/>
          </w:rPr>
          <w:t>ERCOT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_Toc121993822 \h </w:instrText>
        </w:r>
        <w:r w:rsidRPr="00F508CC">
          <w:rPr>
            <w:noProof/>
            <w:webHidden/>
            <w:sz w:val="20"/>
            <w:szCs w:val="20"/>
          </w:rPr>
        </w:r>
        <w:r w:rsidRPr="00F508CC">
          <w:rPr>
            <w:noProof/>
            <w:webHidden/>
            <w:sz w:val="20"/>
            <w:szCs w:val="20"/>
          </w:rPr>
          <w:fldChar w:fldCharType="separate"/>
        </w:r>
        <w:r w:rsidR="00E40618">
          <w:rPr>
            <w:noProof/>
            <w:webHidden/>
            <w:sz w:val="20"/>
            <w:szCs w:val="20"/>
          </w:rPr>
          <w:t>10-33</w:t>
        </w:r>
        <w:r w:rsidRPr="00F508CC">
          <w:rPr>
            <w:noProof/>
            <w:webHidden/>
            <w:sz w:val="20"/>
            <w:szCs w:val="20"/>
          </w:rPr>
          <w:fldChar w:fldCharType="end"/>
        </w:r>
      </w:hyperlink>
    </w:p>
    <w:p w14:paraId="4818BE19" w14:textId="122F94CE" w:rsidR="00356AE4" w:rsidRPr="00F508CC" w:rsidRDefault="00356AE4">
      <w:pPr>
        <w:pStyle w:val="TOC4"/>
        <w:rPr>
          <w:rFonts w:eastAsiaTheme="minorEastAsia"/>
          <w:noProof/>
          <w:sz w:val="20"/>
          <w:szCs w:val="20"/>
        </w:rPr>
      </w:pPr>
      <w:hyperlink w:anchor="_Toc121993823" w:history="1">
        <w:r w:rsidRPr="00F508CC">
          <w:rPr>
            <w:rStyle w:val="Hyperlink"/>
            <w:noProof/>
            <w:sz w:val="20"/>
            <w:szCs w:val="20"/>
            <w:u w:val="none"/>
          </w:rPr>
          <w:t>10.10.1.3</w:t>
        </w:r>
        <w:r w:rsidRPr="00F508CC">
          <w:rPr>
            <w:rFonts w:eastAsiaTheme="minorEastAsia"/>
            <w:noProof/>
            <w:sz w:val="20"/>
            <w:szCs w:val="20"/>
          </w:rPr>
          <w:tab/>
        </w:r>
        <w:r w:rsidRPr="00F508CC">
          <w:rPr>
            <w:rStyle w:val="Hyperlink"/>
            <w:noProof/>
            <w:sz w:val="20"/>
            <w:szCs w:val="20"/>
            <w:u w:val="none"/>
          </w:rPr>
          <w:t>Resource Entity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_Toc121993823 \h </w:instrText>
        </w:r>
        <w:r w:rsidRPr="00F508CC">
          <w:rPr>
            <w:noProof/>
            <w:webHidden/>
            <w:sz w:val="20"/>
            <w:szCs w:val="20"/>
          </w:rPr>
        </w:r>
        <w:r w:rsidRPr="00F508CC">
          <w:rPr>
            <w:noProof/>
            <w:webHidden/>
            <w:sz w:val="20"/>
            <w:szCs w:val="20"/>
          </w:rPr>
          <w:fldChar w:fldCharType="separate"/>
        </w:r>
        <w:r w:rsidR="00E40618">
          <w:rPr>
            <w:noProof/>
            <w:webHidden/>
            <w:sz w:val="20"/>
            <w:szCs w:val="20"/>
          </w:rPr>
          <w:t>10-33</w:t>
        </w:r>
        <w:r w:rsidRPr="00F508CC">
          <w:rPr>
            <w:noProof/>
            <w:webHidden/>
            <w:sz w:val="20"/>
            <w:szCs w:val="20"/>
          </w:rPr>
          <w:fldChar w:fldCharType="end"/>
        </w:r>
      </w:hyperlink>
    </w:p>
    <w:p w14:paraId="78419075" w14:textId="5C6D7423" w:rsidR="00356AE4" w:rsidRPr="00F508CC" w:rsidRDefault="00356AE4">
      <w:pPr>
        <w:pStyle w:val="TOC4"/>
        <w:rPr>
          <w:rFonts w:eastAsiaTheme="minorEastAsia"/>
          <w:noProof/>
          <w:sz w:val="20"/>
          <w:szCs w:val="20"/>
        </w:rPr>
      </w:pPr>
      <w:hyperlink w:anchor="_Toc121993824" w:history="1">
        <w:r w:rsidRPr="00F508CC">
          <w:rPr>
            <w:rStyle w:val="Hyperlink"/>
            <w:noProof/>
            <w:sz w:val="20"/>
            <w:szCs w:val="20"/>
            <w:u w:val="none"/>
          </w:rPr>
          <w:t>10.10.1.4</w:t>
        </w:r>
        <w:r w:rsidRPr="00F508CC">
          <w:rPr>
            <w:rFonts w:eastAsiaTheme="minorEastAsia"/>
            <w:noProof/>
            <w:sz w:val="20"/>
            <w:szCs w:val="20"/>
          </w:rPr>
          <w:tab/>
        </w:r>
        <w:r w:rsidRPr="00F508CC">
          <w:rPr>
            <w:rStyle w:val="Hyperlink"/>
            <w:noProof/>
            <w:sz w:val="20"/>
            <w:szCs w:val="20"/>
            <w:u w:val="none"/>
          </w:rPr>
          <w:t>Third Party Access Withdrawn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_Toc121993824 \h </w:instrText>
        </w:r>
        <w:r w:rsidRPr="00F508CC">
          <w:rPr>
            <w:noProof/>
            <w:webHidden/>
            <w:sz w:val="20"/>
            <w:szCs w:val="20"/>
          </w:rPr>
        </w:r>
        <w:r w:rsidRPr="00F508CC">
          <w:rPr>
            <w:noProof/>
            <w:webHidden/>
            <w:sz w:val="20"/>
            <w:szCs w:val="20"/>
          </w:rPr>
          <w:fldChar w:fldCharType="separate"/>
        </w:r>
        <w:r w:rsidR="00E40618">
          <w:rPr>
            <w:noProof/>
            <w:webHidden/>
            <w:sz w:val="20"/>
            <w:szCs w:val="20"/>
          </w:rPr>
          <w:t>10-33</w:t>
        </w:r>
        <w:r w:rsidRPr="00F508CC">
          <w:rPr>
            <w:noProof/>
            <w:webHidden/>
            <w:sz w:val="20"/>
            <w:szCs w:val="20"/>
          </w:rPr>
          <w:fldChar w:fldCharType="end"/>
        </w:r>
      </w:hyperlink>
    </w:p>
    <w:p w14:paraId="064FCE5F" w14:textId="6BADA13B" w:rsidR="00356AE4" w:rsidRPr="00F508CC" w:rsidRDefault="00356AE4">
      <w:pPr>
        <w:pStyle w:val="TOC4"/>
        <w:rPr>
          <w:rFonts w:eastAsiaTheme="minorEastAsia"/>
          <w:noProof/>
          <w:sz w:val="20"/>
          <w:szCs w:val="20"/>
        </w:rPr>
      </w:pPr>
      <w:hyperlink w:anchor="_Toc121993825" w:history="1">
        <w:r w:rsidRPr="00F508CC">
          <w:rPr>
            <w:rStyle w:val="Hyperlink"/>
            <w:noProof/>
            <w:sz w:val="20"/>
            <w:szCs w:val="20"/>
            <w:u w:val="none"/>
          </w:rPr>
          <w:t>10.10.1.5</w:t>
        </w:r>
        <w:r w:rsidRPr="00F508CC">
          <w:rPr>
            <w:rFonts w:eastAsiaTheme="minorEastAsia"/>
            <w:noProof/>
            <w:sz w:val="20"/>
            <w:szCs w:val="20"/>
          </w:rPr>
          <w:tab/>
        </w:r>
        <w:r w:rsidRPr="00F508CC">
          <w:rPr>
            <w:rStyle w:val="Hyperlink"/>
            <w:noProof/>
            <w:sz w:val="20"/>
            <w:szCs w:val="20"/>
            <w:u w:val="none"/>
          </w:rPr>
          <w:t>Meter Site Security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_Toc121993825 \h </w:instrText>
        </w:r>
        <w:r w:rsidRPr="00F508CC">
          <w:rPr>
            <w:noProof/>
            <w:webHidden/>
            <w:sz w:val="20"/>
            <w:szCs w:val="20"/>
          </w:rPr>
        </w:r>
        <w:r w:rsidRPr="00F508CC">
          <w:rPr>
            <w:noProof/>
            <w:webHidden/>
            <w:sz w:val="20"/>
            <w:szCs w:val="20"/>
          </w:rPr>
          <w:fldChar w:fldCharType="separate"/>
        </w:r>
        <w:r w:rsidR="00E40618">
          <w:rPr>
            <w:noProof/>
            <w:webHidden/>
            <w:sz w:val="20"/>
            <w:szCs w:val="20"/>
          </w:rPr>
          <w:t>10-34</w:t>
        </w:r>
        <w:r w:rsidRPr="00F508CC">
          <w:rPr>
            <w:noProof/>
            <w:webHidden/>
            <w:sz w:val="20"/>
            <w:szCs w:val="20"/>
          </w:rPr>
          <w:fldChar w:fldCharType="end"/>
        </w:r>
      </w:hyperlink>
    </w:p>
    <w:p w14:paraId="3EACBB59" w14:textId="7BAA4BBB" w:rsidR="00356AE4" w:rsidRPr="00F508CC" w:rsidRDefault="00356AE4" w:rsidP="008660CD">
      <w:pPr>
        <w:pStyle w:val="TOC3"/>
        <w:rPr>
          <w:rFonts w:eastAsiaTheme="minorEastAsia"/>
          <w:i w:val="0"/>
          <w:iCs w:val="0"/>
          <w:noProof/>
        </w:rPr>
      </w:pPr>
      <w:hyperlink w:anchor="_Toc121993826" w:history="1">
        <w:r w:rsidRPr="00F508CC">
          <w:rPr>
            <w:rStyle w:val="Hyperlink"/>
            <w:i w:val="0"/>
            <w:iCs w:val="0"/>
            <w:noProof/>
            <w:u w:val="none"/>
          </w:rPr>
          <w:t>10.10.2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_Toc121993826 \h </w:instrText>
        </w:r>
        <w:r w:rsidRPr="00F508CC">
          <w:rPr>
            <w:i w:val="0"/>
            <w:iCs w:val="0"/>
            <w:noProof/>
            <w:webHidden/>
          </w:rPr>
        </w:r>
        <w:r w:rsidRPr="00F508CC">
          <w:rPr>
            <w:i w:val="0"/>
            <w:iCs w:val="0"/>
            <w:noProof/>
            <w:webHidden/>
          </w:rPr>
          <w:fldChar w:fldCharType="separate"/>
        </w:r>
        <w:r w:rsidR="00E40618">
          <w:rPr>
            <w:i w:val="0"/>
            <w:iCs w:val="0"/>
            <w:noProof/>
            <w:webHidden/>
          </w:rPr>
          <w:t>10-34</w:t>
        </w:r>
        <w:r w:rsidRPr="00F508CC">
          <w:rPr>
            <w:i w:val="0"/>
            <w:iCs w:val="0"/>
            <w:noProof/>
            <w:webHidden/>
          </w:rPr>
          <w:fldChar w:fldCharType="end"/>
        </w:r>
      </w:hyperlink>
    </w:p>
    <w:p w14:paraId="039C1EF3" w14:textId="32BFFC69" w:rsidR="00356AE4" w:rsidRPr="00F508CC" w:rsidRDefault="00356AE4">
      <w:pPr>
        <w:pStyle w:val="TOC2"/>
        <w:rPr>
          <w:rFonts w:eastAsiaTheme="minorEastAsia"/>
          <w:noProof/>
        </w:rPr>
      </w:pPr>
      <w:hyperlink w:anchor="_Toc121993827" w:history="1">
        <w:r w:rsidRPr="00F508CC">
          <w:rPr>
            <w:rStyle w:val="Hyperlink"/>
            <w:noProof/>
            <w:u w:val="none"/>
          </w:rPr>
          <w:t>10.11</w:t>
        </w:r>
        <w:r w:rsidRPr="00F508CC">
          <w:rPr>
            <w:rFonts w:eastAsiaTheme="minorEastAsia"/>
            <w:noProof/>
          </w:rPr>
          <w:tab/>
        </w:r>
        <w:r w:rsidRPr="00F508CC">
          <w:rPr>
            <w:rStyle w:val="Hyperlink"/>
            <w:noProof/>
            <w:u w:val="none"/>
          </w:rPr>
          <w:t>Validating, Editing, and Estimating of Meter Data</w:t>
        </w:r>
        <w:r w:rsidRPr="00F508CC">
          <w:rPr>
            <w:noProof/>
            <w:webHidden/>
          </w:rPr>
          <w:tab/>
        </w:r>
        <w:r w:rsidRPr="00F508CC">
          <w:rPr>
            <w:noProof/>
            <w:webHidden/>
          </w:rPr>
          <w:fldChar w:fldCharType="begin"/>
        </w:r>
        <w:r w:rsidRPr="00F508CC">
          <w:rPr>
            <w:noProof/>
            <w:webHidden/>
          </w:rPr>
          <w:instrText xml:space="preserve"> PAGEREF _Toc121993827 \h </w:instrText>
        </w:r>
        <w:r w:rsidRPr="00F508CC">
          <w:rPr>
            <w:noProof/>
            <w:webHidden/>
          </w:rPr>
        </w:r>
        <w:r w:rsidRPr="00F508CC">
          <w:rPr>
            <w:noProof/>
            <w:webHidden/>
          </w:rPr>
          <w:fldChar w:fldCharType="separate"/>
        </w:r>
        <w:r w:rsidR="00E40618">
          <w:rPr>
            <w:noProof/>
            <w:webHidden/>
          </w:rPr>
          <w:t>10-34</w:t>
        </w:r>
        <w:r w:rsidRPr="00F508CC">
          <w:rPr>
            <w:noProof/>
            <w:webHidden/>
          </w:rPr>
          <w:fldChar w:fldCharType="end"/>
        </w:r>
      </w:hyperlink>
    </w:p>
    <w:p w14:paraId="175C0D0C" w14:textId="39133C95" w:rsidR="00356AE4" w:rsidRPr="00F508CC" w:rsidRDefault="00356AE4" w:rsidP="008660CD">
      <w:pPr>
        <w:pStyle w:val="TOC3"/>
        <w:rPr>
          <w:rFonts w:eastAsiaTheme="minorEastAsia"/>
          <w:i w:val="0"/>
          <w:iCs w:val="0"/>
          <w:noProof/>
        </w:rPr>
      </w:pPr>
      <w:hyperlink w:anchor="_Toc121993828" w:history="1">
        <w:r w:rsidRPr="00F508CC">
          <w:rPr>
            <w:rStyle w:val="Hyperlink"/>
            <w:i w:val="0"/>
            <w:iCs w:val="0"/>
            <w:noProof/>
            <w:u w:val="none"/>
          </w:rPr>
          <w:t>10.11.1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_Toc121993828 \h </w:instrText>
        </w:r>
        <w:r w:rsidRPr="00F508CC">
          <w:rPr>
            <w:i w:val="0"/>
            <w:iCs w:val="0"/>
            <w:noProof/>
            <w:webHidden/>
          </w:rPr>
        </w:r>
        <w:r w:rsidRPr="00F508CC">
          <w:rPr>
            <w:i w:val="0"/>
            <w:iCs w:val="0"/>
            <w:noProof/>
            <w:webHidden/>
          </w:rPr>
          <w:fldChar w:fldCharType="separate"/>
        </w:r>
        <w:r w:rsidR="00E40618">
          <w:rPr>
            <w:i w:val="0"/>
            <w:iCs w:val="0"/>
            <w:noProof/>
            <w:webHidden/>
          </w:rPr>
          <w:t>10-34</w:t>
        </w:r>
        <w:r w:rsidRPr="00F508CC">
          <w:rPr>
            <w:i w:val="0"/>
            <w:iCs w:val="0"/>
            <w:noProof/>
            <w:webHidden/>
          </w:rPr>
          <w:fldChar w:fldCharType="end"/>
        </w:r>
      </w:hyperlink>
    </w:p>
    <w:p w14:paraId="416D44C0" w14:textId="3266A5B0" w:rsidR="00356AE4" w:rsidRPr="00F508CC" w:rsidRDefault="00356AE4" w:rsidP="008660CD">
      <w:pPr>
        <w:pStyle w:val="TOC3"/>
        <w:rPr>
          <w:rFonts w:eastAsiaTheme="minorEastAsia"/>
          <w:i w:val="0"/>
          <w:iCs w:val="0"/>
          <w:noProof/>
        </w:rPr>
      </w:pPr>
      <w:hyperlink w:anchor="_Toc121993829" w:history="1">
        <w:r w:rsidRPr="00F508CC">
          <w:rPr>
            <w:rStyle w:val="Hyperlink"/>
            <w:i w:val="0"/>
            <w:iCs w:val="0"/>
            <w:noProof/>
            <w:u w:val="none"/>
          </w:rPr>
          <w:t>10.11.2</w:t>
        </w:r>
        <w:r w:rsidRPr="00F508CC">
          <w:rPr>
            <w:rFonts w:eastAsiaTheme="minorEastAsia"/>
            <w:i w:val="0"/>
            <w:iCs w:val="0"/>
            <w:noProof/>
          </w:rPr>
          <w:tab/>
        </w:r>
        <w:r w:rsidRPr="00F508CC">
          <w:rPr>
            <w:rStyle w:val="Hyperlink"/>
            <w:i w:val="0"/>
            <w:iCs w:val="0"/>
            <w:noProof/>
            <w:u w:val="none"/>
          </w:rPr>
          <w:t>Obligation to Assist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_Toc121993829 \h </w:instrText>
        </w:r>
        <w:r w:rsidRPr="00F508CC">
          <w:rPr>
            <w:i w:val="0"/>
            <w:iCs w:val="0"/>
            <w:noProof/>
            <w:webHidden/>
          </w:rPr>
        </w:r>
        <w:r w:rsidRPr="00F508CC">
          <w:rPr>
            <w:i w:val="0"/>
            <w:iCs w:val="0"/>
            <w:noProof/>
            <w:webHidden/>
          </w:rPr>
          <w:fldChar w:fldCharType="separate"/>
        </w:r>
        <w:r w:rsidR="00E40618">
          <w:rPr>
            <w:i w:val="0"/>
            <w:iCs w:val="0"/>
            <w:noProof/>
            <w:webHidden/>
          </w:rPr>
          <w:t>10-34</w:t>
        </w:r>
        <w:r w:rsidRPr="00F508CC">
          <w:rPr>
            <w:i w:val="0"/>
            <w:iCs w:val="0"/>
            <w:noProof/>
            <w:webHidden/>
          </w:rPr>
          <w:fldChar w:fldCharType="end"/>
        </w:r>
      </w:hyperlink>
    </w:p>
    <w:p w14:paraId="17F346DB" w14:textId="3C998D7D" w:rsidR="00356AE4" w:rsidRPr="00F508CC" w:rsidRDefault="00356AE4" w:rsidP="008660CD">
      <w:pPr>
        <w:pStyle w:val="TOC3"/>
        <w:rPr>
          <w:rFonts w:eastAsiaTheme="minorEastAsia"/>
          <w:i w:val="0"/>
          <w:iCs w:val="0"/>
          <w:noProof/>
        </w:rPr>
      </w:pPr>
      <w:hyperlink w:anchor="_Toc121993830" w:history="1">
        <w:r w:rsidRPr="00F508CC">
          <w:rPr>
            <w:rStyle w:val="Hyperlink"/>
            <w:i w:val="0"/>
            <w:iCs w:val="0"/>
            <w:noProof/>
            <w:u w:val="none"/>
          </w:rPr>
          <w:t>10.11.3</w:t>
        </w:r>
        <w:r w:rsidRPr="00F508CC">
          <w:rPr>
            <w:rFonts w:eastAsiaTheme="minorEastAsia"/>
            <w:i w:val="0"/>
            <w:iCs w:val="0"/>
            <w:noProof/>
          </w:rPr>
          <w:tab/>
        </w:r>
        <w:r w:rsidRPr="00F508CC">
          <w:rPr>
            <w:rStyle w:val="Hyperlink"/>
            <w:i w:val="0"/>
            <w:iCs w:val="0"/>
            <w:noProof/>
            <w:u w:val="none"/>
          </w:rPr>
          <w:t>TSP or DSP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_Toc121993830 \h </w:instrText>
        </w:r>
        <w:r w:rsidRPr="00F508CC">
          <w:rPr>
            <w:i w:val="0"/>
            <w:iCs w:val="0"/>
            <w:noProof/>
            <w:webHidden/>
          </w:rPr>
        </w:r>
        <w:r w:rsidRPr="00F508CC">
          <w:rPr>
            <w:i w:val="0"/>
            <w:iCs w:val="0"/>
            <w:noProof/>
            <w:webHidden/>
          </w:rPr>
          <w:fldChar w:fldCharType="separate"/>
        </w:r>
        <w:r w:rsidR="00E40618">
          <w:rPr>
            <w:i w:val="0"/>
            <w:iCs w:val="0"/>
            <w:noProof/>
            <w:webHidden/>
          </w:rPr>
          <w:t>10-34</w:t>
        </w:r>
        <w:r w:rsidRPr="00F508CC">
          <w:rPr>
            <w:i w:val="0"/>
            <w:iCs w:val="0"/>
            <w:noProof/>
            <w:webHidden/>
          </w:rPr>
          <w:fldChar w:fldCharType="end"/>
        </w:r>
      </w:hyperlink>
    </w:p>
    <w:p w14:paraId="6AF1EF83" w14:textId="7BF8846A" w:rsidR="00356AE4" w:rsidRPr="00F508CC" w:rsidRDefault="00356AE4">
      <w:pPr>
        <w:pStyle w:val="TOC2"/>
        <w:rPr>
          <w:rFonts w:eastAsiaTheme="minorEastAsia"/>
          <w:noProof/>
        </w:rPr>
      </w:pPr>
      <w:hyperlink w:anchor="_Toc121993831" w:history="1">
        <w:r w:rsidRPr="00F508CC">
          <w:rPr>
            <w:rStyle w:val="Hyperlink"/>
            <w:noProof/>
            <w:u w:val="none"/>
          </w:rPr>
          <w:t>10.12</w:t>
        </w:r>
        <w:r w:rsidRPr="00F508CC">
          <w:rPr>
            <w:rFonts w:eastAsiaTheme="minorEastAsia"/>
            <w:noProof/>
          </w:rPr>
          <w:tab/>
        </w:r>
        <w:r w:rsidRPr="00F508CC">
          <w:rPr>
            <w:rStyle w:val="Hyperlink"/>
            <w:noProof/>
            <w:u w:val="none"/>
          </w:rPr>
          <w:t>Communications</w:t>
        </w:r>
        <w:r w:rsidRPr="00F508CC">
          <w:rPr>
            <w:noProof/>
            <w:webHidden/>
          </w:rPr>
          <w:tab/>
        </w:r>
        <w:r w:rsidRPr="00F508CC">
          <w:rPr>
            <w:noProof/>
            <w:webHidden/>
          </w:rPr>
          <w:fldChar w:fldCharType="begin"/>
        </w:r>
        <w:r w:rsidRPr="00F508CC">
          <w:rPr>
            <w:noProof/>
            <w:webHidden/>
          </w:rPr>
          <w:instrText xml:space="preserve"> PAGEREF _Toc121993831 \h </w:instrText>
        </w:r>
        <w:r w:rsidRPr="00F508CC">
          <w:rPr>
            <w:noProof/>
            <w:webHidden/>
          </w:rPr>
        </w:r>
        <w:r w:rsidRPr="00F508CC">
          <w:rPr>
            <w:noProof/>
            <w:webHidden/>
          </w:rPr>
          <w:fldChar w:fldCharType="separate"/>
        </w:r>
        <w:r w:rsidR="00E40618">
          <w:rPr>
            <w:noProof/>
            <w:webHidden/>
          </w:rPr>
          <w:t>10-35</w:t>
        </w:r>
        <w:r w:rsidRPr="00F508CC">
          <w:rPr>
            <w:noProof/>
            <w:webHidden/>
          </w:rPr>
          <w:fldChar w:fldCharType="end"/>
        </w:r>
      </w:hyperlink>
    </w:p>
    <w:p w14:paraId="5E7E5805" w14:textId="1AA6FD0D" w:rsidR="00356AE4" w:rsidRPr="00F508CC" w:rsidRDefault="00356AE4" w:rsidP="008660CD">
      <w:pPr>
        <w:pStyle w:val="TOC3"/>
        <w:rPr>
          <w:rFonts w:eastAsiaTheme="minorEastAsia"/>
          <w:i w:val="0"/>
          <w:iCs w:val="0"/>
          <w:noProof/>
        </w:rPr>
      </w:pPr>
      <w:hyperlink w:anchor="_Toc121993832" w:history="1">
        <w:r w:rsidRPr="00F508CC">
          <w:rPr>
            <w:rStyle w:val="Hyperlink"/>
            <w:i w:val="0"/>
            <w:iCs w:val="0"/>
            <w:noProof/>
            <w:u w:val="none"/>
          </w:rPr>
          <w:t>10.12.1</w:t>
        </w:r>
        <w:r w:rsidRPr="00F508CC">
          <w:rPr>
            <w:rFonts w:eastAsiaTheme="minorEastAsia"/>
            <w:i w:val="0"/>
            <w:iCs w:val="0"/>
            <w:noProof/>
          </w:rPr>
          <w:tab/>
        </w:r>
        <w:r w:rsidRPr="00F508CC">
          <w:rPr>
            <w:rStyle w:val="Hyperlink"/>
            <w:i w:val="0"/>
            <w:iCs w:val="0"/>
            <w:noProof/>
            <w:u w:val="none"/>
          </w:rPr>
          <w:t>ERCOT Acquisition of ERCOT-Polled Settlement (EPS)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_Toc121993832 \h </w:instrText>
        </w:r>
        <w:r w:rsidRPr="00F508CC">
          <w:rPr>
            <w:i w:val="0"/>
            <w:iCs w:val="0"/>
            <w:noProof/>
            <w:webHidden/>
          </w:rPr>
        </w:r>
        <w:r w:rsidRPr="00F508CC">
          <w:rPr>
            <w:i w:val="0"/>
            <w:iCs w:val="0"/>
            <w:noProof/>
            <w:webHidden/>
          </w:rPr>
          <w:fldChar w:fldCharType="separate"/>
        </w:r>
        <w:r w:rsidR="00E40618">
          <w:rPr>
            <w:i w:val="0"/>
            <w:iCs w:val="0"/>
            <w:noProof/>
            <w:webHidden/>
          </w:rPr>
          <w:t>10-35</w:t>
        </w:r>
        <w:r w:rsidRPr="00F508CC">
          <w:rPr>
            <w:i w:val="0"/>
            <w:iCs w:val="0"/>
            <w:noProof/>
            <w:webHidden/>
          </w:rPr>
          <w:fldChar w:fldCharType="end"/>
        </w:r>
      </w:hyperlink>
    </w:p>
    <w:p w14:paraId="30039328" w14:textId="1942E542" w:rsidR="00356AE4" w:rsidRPr="00F508CC" w:rsidRDefault="00356AE4" w:rsidP="008660CD">
      <w:pPr>
        <w:pStyle w:val="TOC3"/>
        <w:rPr>
          <w:rFonts w:eastAsiaTheme="minorEastAsia"/>
          <w:i w:val="0"/>
          <w:iCs w:val="0"/>
          <w:noProof/>
        </w:rPr>
      </w:pPr>
      <w:hyperlink w:anchor="_Toc121993833" w:history="1">
        <w:r w:rsidRPr="00F508CC">
          <w:rPr>
            <w:rStyle w:val="Hyperlink"/>
            <w:i w:val="0"/>
            <w:iCs w:val="0"/>
            <w:noProof/>
            <w:u w:val="none"/>
          </w:rPr>
          <w:t>10.12.2</w:t>
        </w:r>
        <w:r w:rsidRPr="00F508CC">
          <w:rPr>
            <w:rFonts w:eastAsiaTheme="minorEastAsia"/>
            <w:i w:val="0"/>
            <w:iCs w:val="0"/>
            <w:noProof/>
          </w:rPr>
          <w:tab/>
        </w:r>
        <w:r w:rsidRPr="00F508CC">
          <w:rPr>
            <w:rStyle w:val="Hyperlink"/>
            <w:i w:val="0"/>
            <w:iCs w:val="0"/>
            <w:noProof/>
            <w:u w:val="none"/>
          </w:rPr>
          <w:t>TSP or DSP Meter Data Submittal to ERCOT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_Toc121993833 \h </w:instrText>
        </w:r>
        <w:r w:rsidRPr="00F508CC">
          <w:rPr>
            <w:i w:val="0"/>
            <w:iCs w:val="0"/>
            <w:noProof/>
            <w:webHidden/>
          </w:rPr>
        </w:r>
        <w:r w:rsidRPr="00F508CC">
          <w:rPr>
            <w:i w:val="0"/>
            <w:iCs w:val="0"/>
            <w:noProof/>
            <w:webHidden/>
          </w:rPr>
          <w:fldChar w:fldCharType="separate"/>
        </w:r>
        <w:r w:rsidR="00E40618">
          <w:rPr>
            <w:i w:val="0"/>
            <w:iCs w:val="0"/>
            <w:noProof/>
            <w:webHidden/>
          </w:rPr>
          <w:t>10-35</w:t>
        </w:r>
        <w:r w:rsidRPr="00F508CC">
          <w:rPr>
            <w:i w:val="0"/>
            <w:iCs w:val="0"/>
            <w:noProof/>
            <w:webHidden/>
          </w:rPr>
          <w:fldChar w:fldCharType="end"/>
        </w:r>
      </w:hyperlink>
    </w:p>
    <w:p w14:paraId="1431291F" w14:textId="089786B8" w:rsidR="00356AE4" w:rsidRPr="00F508CC" w:rsidRDefault="00356AE4" w:rsidP="008660CD">
      <w:pPr>
        <w:pStyle w:val="TOC3"/>
        <w:rPr>
          <w:rFonts w:eastAsiaTheme="minorEastAsia"/>
          <w:i w:val="0"/>
          <w:iCs w:val="0"/>
          <w:noProof/>
        </w:rPr>
      </w:pPr>
      <w:hyperlink w:anchor="_Toc121993834" w:history="1">
        <w:r w:rsidRPr="00F508CC">
          <w:rPr>
            <w:rStyle w:val="Hyperlink"/>
            <w:i w:val="0"/>
            <w:iCs w:val="0"/>
            <w:noProof/>
            <w:u w:val="none"/>
          </w:rPr>
          <w:t>10.12.3</w:t>
        </w:r>
        <w:r w:rsidRPr="00F508CC">
          <w:rPr>
            <w:rFonts w:eastAsiaTheme="minorEastAsia"/>
            <w:i w:val="0"/>
            <w:iCs w:val="0"/>
            <w:noProof/>
          </w:rPr>
          <w:tab/>
        </w:r>
        <w:r w:rsidRPr="00F508CC">
          <w:rPr>
            <w:rStyle w:val="Hyperlink"/>
            <w:i w:val="0"/>
            <w:iCs w:val="0"/>
            <w:noProof/>
            <w:u w:val="none"/>
          </w:rPr>
          <w:t>ERCOT Distribution of Settlement Quality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_Toc121993834 \h </w:instrText>
        </w:r>
        <w:r w:rsidRPr="00F508CC">
          <w:rPr>
            <w:i w:val="0"/>
            <w:iCs w:val="0"/>
            <w:noProof/>
            <w:webHidden/>
          </w:rPr>
        </w:r>
        <w:r w:rsidRPr="00F508CC">
          <w:rPr>
            <w:i w:val="0"/>
            <w:iCs w:val="0"/>
            <w:noProof/>
            <w:webHidden/>
          </w:rPr>
          <w:fldChar w:fldCharType="separate"/>
        </w:r>
        <w:r w:rsidR="00E40618">
          <w:rPr>
            <w:i w:val="0"/>
            <w:iCs w:val="0"/>
            <w:noProof/>
            <w:webHidden/>
          </w:rPr>
          <w:t>10-35</w:t>
        </w:r>
        <w:r w:rsidRPr="00F508CC">
          <w:rPr>
            <w:i w:val="0"/>
            <w:iCs w:val="0"/>
            <w:noProof/>
            <w:webHidden/>
          </w:rPr>
          <w:fldChar w:fldCharType="end"/>
        </w:r>
      </w:hyperlink>
    </w:p>
    <w:p w14:paraId="3D033798" w14:textId="4ABCD877" w:rsidR="00356AE4" w:rsidRPr="00F508CC" w:rsidRDefault="00356AE4">
      <w:pPr>
        <w:pStyle w:val="TOC2"/>
        <w:rPr>
          <w:rFonts w:eastAsiaTheme="minorEastAsia"/>
          <w:noProof/>
        </w:rPr>
      </w:pPr>
      <w:hyperlink w:anchor="_Toc121993835" w:history="1">
        <w:r w:rsidRPr="00F508CC">
          <w:rPr>
            <w:rStyle w:val="Hyperlink"/>
            <w:noProof/>
            <w:u w:val="none"/>
          </w:rPr>
          <w:t>10.13</w:t>
        </w:r>
        <w:r w:rsidRPr="00F508CC">
          <w:rPr>
            <w:rFonts w:eastAsiaTheme="minorEastAsia"/>
            <w:noProof/>
          </w:rPr>
          <w:tab/>
        </w:r>
        <w:r w:rsidRPr="00F508CC">
          <w:rPr>
            <w:rStyle w:val="Hyperlink"/>
            <w:noProof/>
            <w:u w:val="none"/>
          </w:rPr>
          <w:t>Meter Identification</w:t>
        </w:r>
        <w:r w:rsidRPr="00F508CC">
          <w:rPr>
            <w:noProof/>
            <w:webHidden/>
          </w:rPr>
          <w:tab/>
        </w:r>
        <w:r w:rsidRPr="00F508CC">
          <w:rPr>
            <w:noProof/>
            <w:webHidden/>
          </w:rPr>
          <w:fldChar w:fldCharType="begin"/>
        </w:r>
        <w:r w:rsidRPr="00F508CC">
          <w:rPr>
            <w:noProof/>
            <w:webHidden/>
          </w:rPr>
          <w:instrText xml:space="preserve"> PAGEREF _Toc121993835 \h </w:instrText>
        </w:r>
        <w:r w:rsidRPr="00F508CC">
          <w:rPr>
            <w:noProof/>
            <w:webHidden/>
          </w:rPr>
        </w:r>
        <w:r w:rsidRPr="00F508CC">
          <w:rPr>
            <w:noProof/>
            <w:webHidden/>
          </w:rPr>
          <w:fldChar w:fldCharType="separate"/>
        </w:r>
        <w:r w:rsidR="00E40618">
          <w:rPr>
            <w:noProof/>
            <w:webHidden/>
          </w:rPr>
          <w:t>10-36</w:t>
        </w:r>
        <w:r w:rsidRPr="00F508CC">
          <w:rPr>
            <w:noProof/>
            <w:webHidden/>
          </w:rPr>
          <w:fldChar w:fldCharType="end"/>
        </w:r>
      </w:hyperlink>
    </w:p>
    <w:p w14:paraId="3F7897F0" w14:textId="5DD41D83" w:rsidR="00356AE4" w:rsidRPr="00F508CC" w:rsidRDefault="00356AE4">
      <w:pPr>
        <w:pStyle w:val="TOC2"/>
        <w:rPr>
          <w:rFonts w:eastAsiaTheme="minorEastAsia"/>
          <w:noProof/>
        </w:rPr>
      </w:pPr>
      <w:hyperlink w:anchor="_Toc121993836" w:history="1">
        <w:r w:rsidRPr="00F508CC">
          <w:rPr>
            <w:rStyle w:val="Hyperlink"/>
            <w:noProof/>
            <w:u w:val="none"/>
          </w:rPr>
          <w:t>10.14</w:t>
        </w:r>
        <w:r w:rsidRPr="00F508CC">
          <w:rPr>
            <w:rFonts w:eastAsiaTheme="minorEastAsia"/>
            <w:noProof/>
          </w:rPr>
          <w:tab/>
        </w:r>
        <w:r w:rsidRPr="00F508CC">
          <w:rPr>
            <w:rStyle w:val="Hyperlink"/>
            <w:noProof/>
            <w:u w:val="none"/>
          </w:rPr>
          <w:t>Exemptions from Compliance to Metering Protocols</w:t>
        </w:r>
        <w:r w:rsidRPr="00F508CC">
          <w:rPr>
            <w:noProof/>
            <w:webHidden/>
          </w:rPr>
          <w:tab/>
        </w:r>
        <w:r w:rsidRPr="00F508CC">
          <w:rPr>
            <w:noProof/>
            <w:webHidden/>
          </w:rPr>
          <w:fldChar w:fldCharType="begin"/>
        </w:r>
        <w:r w:rsidRPr="00F508CC">
          <w:rPr>
            <w:noProof/>
            <w:webHidden/>
          </w:rPr>
          <w:instrText xml:space="preserve"> PAGEREF _Toc121993836 \h </w:instrText>
        </w:r>
        <w:r w:rsidRPr="00F508CC">
          <w:rPr>
            <w:noProof/>
            <w:webHidden/>
          </w:rPr>
        </w:r>
        <w:r w:rsidRPr="00F508CC">
          <w:rPr>
            <w:noProof/>
            <w:webHidden/>
          </w:rPr>
          <w:fldChar w:fldCharType="separate"/>
        </w:r>
        <w:r w:rsidR="00E40618">
          <w:rPr>
            <w:noProof/>
            <w:webHidden/>
          </w:rPr>
          <w:t>10-36</w:t>
        </w:r>
        <w:r w:rsidRPr="00F508CC">
          <w:rPr>
            <w:noProof/>
            <w:webHidden/>
          </w:rPr>
          <w:fldChar w:fldCharType="end"/>
        </w:r>
      </w:hyperlink>
    </w:p>
    <w:p w14:paraId="1069A43D" w14:textId="2E3AD87F" w:rsidR="00356AE4" w:rsidRPr="00F508CC" w:rsidRDefault="00356AE4" w:rsidP="008660CD">
      <w:pPr>
        <w:pStyle w:val="TOC3"/>
        <w:rPr>
          <w:rFonts w:eastAsiaTheme="minorEastAsia"/>
          <w:i w:val="0"/>
          <w:iCs w:val="0"/>
          <w:noProof/>
        </w:rPr>
      </w:pPr>
      <w:hyperlink w:anchor="_Toc121993837" w:history="1">
        <w:r w:rsidRPr="00F508CC">
          <w:rPr>
            <w:rStyle w:val="Hyperlink"/>
            <w:i w:val="0"/>
            <w:iCs w:val="0"/>
            <w:noProof/>
            <w:u w:val="none"/>
          </w:rPr>
          <w:t>10.14.1</w:t>
        </w:r>
        <w:r w:rsidRPr="00F508CC">
          <w:rPr>
            <w:rFonts w:eastAsiaTheme="minorEastAsia"/>
            <w:i w:val="0"/>
            <w:iCs w:val="0"/>
            <w:noProof/>
          </w:rPr>
          <w:tab/>
        </w:r>
        <w:r w:rsidRPr="00F508CC">
          <w:rPr>
            <w:rStyle w:val="Hyperlink"/>
            <w:i w:val="0"/>
            <w:iCs w:val="0"/>
            <w:noProof/>
            <w:u w:val="none"/>
          </w:rPr>
          <w:t>Authority to Grant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_Toc121993837 \h </w:instrText>
        </w:r>
        <w:r w:rsidRPr="00F508CC">
          <w:rPr>
            <w:i w:val="0"/>
            <w:iCs w:val="0"/>
            <w:noProof/>
            <w:webHidden/>
          </w:rPr>
        </w:r>
        <w:r w:rsidRPr="00F508CC">
          <w:rPr>
            <w:i w:val="0"/>
            <w:iCs w:val="0"/>
            <w:noProof/>
            <w:webHidden/>
          </w:rPr>
          <w:fldChar w:fldCharType="separate"/>
        </w:r>
        <w:r w:rsidR="00E40618">
          <w:rPr>
            <w:i w:val="0"/>
            <w:iCs w:val="0"/>
            <w:noProof/>
            <w:webHidden/>
          </w:rPr>
          <w:t>10-36</w:t>
        </w:r>
        <w:r w:rsidRPr="00F508CC">
          <w:rPr>
            <w:i w:val="0"/>
            <w:iCs w:val="0"/>
            <w:noProof/>
            <w:webHidden/>
          </w:rPr>
          <w:fldChar w:fldCharType="end"/>
        </w:r>
      </w:hyperlink>
    </w:p>
    <w:p w14:paraId="3FCE67AA" w14:textId="2917DDAB" w:rsidR="00356AE4" w:rsidRPr="00F508CC" w:rsidRDefault="00356AE4" w:rsidP="008660CD">
      <w:pPr>
        <w:pStyle w:val="TOC3"/>
        <w:rPr>
          <w:rFonts w:eastAsiaTheme="minorEastAsia"/>
          <w:i w:val="0"/>
          <w:iCs w:val="0"/>
          <w:noProof/>
        </w:rPr>
      </w:pPr>
      <w:hyperlink w:anchor="_Toc121993838" w:history="1">
        <w:r w:rsidRPr="00F508CC">
          <w:rPr>
            <w:rStyle w:val="Hyperlink"/>
            <w:i w:val="0"/>
            <w:iCs w:val="0"/>
            <w:noProof/>
            <w:u w:val="none"/>
          </w:rPr>
          <w:t>10.14.2</w:t>
        </w:r>
        <w:r w:rsidRPr="00F508CC">
          <w:rPr>
            <w:rFonts w:eastAsiaTheme="minorEastAsia"/>
            <w:i w:val="0"/>
            <w:iCs w:val="0"/>
            <w:noProof/>
          </w:rPr>
          <w:tab/>
        </w:r>
        <w:r w:rsidRPr="00F508CC">
          <w:rPr>
            <w:rStyle w:val="Hyperlink"/>
            <w:i w:val="0"/>
            <w:iCs w:val="0"/>
            <w:noProof/>
            <w:u w:val="none"/>
          </w:rPr>
          <w:t>Guidelines for Granting Temporary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_Toc121993838 \h </w:instrText>
        </w:r>
        <w:r w:rsidRPr="00F508CC">
          <w:rPr>
            <w:i w:val="0"/>
            <w:iCs w:val="0"/>
            <w:noProof/>
            <w:webHidden/>
          </w:rPr>
        </w:r>
        <w:r w:rsidRPr="00F508CC">
          <w:rPr>
            <w:i w:val="0"/>
            <w:iCs w:val="0"/>
            <w:noProof/>
            <w:webHidden/>
          </w:rPr>
          <w:fldChar w:fldCharType="separate"/>
        </w:r>
        <w:r w:rsidR="00E40618">
          <w:rPr>
            <w:i w:val="0"/>
            <w:iCs w:val="0"/>
            <w:noProof/>
            <w:webHidden/>
          </w:rPr>
          <w:t>10-36</w:t>
        </w:r>
        <w:r w:rsidRPr="00F508CC">
          <w:rPr>
            <w:i w:val="0"/>
            <w:iCs w:val="0"/>
            <w:noProof/>
            <w:webHidden/>
          </w:rPr>
          <w:fldChar w:fldCharType="end"/>
        </w:r>
      </w:hyperlink>
    </w:p>
    <w:p w14:paraId="6C6BC4BD" w14:textId="6A5DA564" w:rsidR="00356AE4" w:rsidRPr="00F508CC" w:rsidRDefault="00356AE4" w:rsidP="008660CD">
      <w:pPr>
        <w:pStyle w:val="TOC3"/>
        <w:rPr>
          <w:rFonts w:eastAsiaTheme="minorEastAsia"/>
          <w:i w:val="0"/>
          <w:iCs w:val="0"/>
          <w:noProof/>
        </w:rPr>
      </w:pPr>
      <w:hyperlink w:anchor="_Toc121993839" w:history="1">
        <w:r w:rsidRPr="00F508CC">
          <w:rPr>
            <w:rStyle w:val="Hyperlink"/>
            <w:i w:val="0"/>
            <w:iCs w:val="0"/>
            <w:noProof/>
            <w:u w:val="none"/>
          </w:rPr>
          <w:t>10.14.3</w:t>
        </w:r>
        <w:r w:rsidRPr="00F508CC">
          <w:rPr>
            <w:rFonts w:eastAsiaTheme="minorEastAsia"/>
            <w:i w:val="0"/>
            <w:iCs w:val="0"/>
            <w:noProof/>
          </w:rPr>
          <w:tab/>
        </w:r>
        <w:r w:rsidRPr="00F508CC">
          <w:rPr>
            <w:rStyle w:val="Hyperlink"/>
            <w:i w:val="0"/>
            <w:iCs w:val="0"/>
            <w:noProof/>
            <w:u w:val="none"/>
          </w:rPr>
          <w:t>Procedure for Applying for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_Toc121993839 \h </w:instrText>
        </w:r>
        <w:r w:rsidRPr="00F508CC">
          <w:rPr>
            <w:i w:val="0"/>
            <w:iCs w:val="0"/>
            <w:noProof/>
            <w:webHidden/>
          </w:rPr>
        </w:r>
        <w:r w:rsidRPr="00F508CC">
          <w:rPr>
            <w:i w:val="0"/>
            <w:iCs w:val="0"/>
            <w:noProof/>
            <w:webHidden/>
          </w:rPr>
          <w:fldChar w:fldCharType="separate"/>
        </w:r>
        <w:r w:rsidR="00E40618">
          <w:rPr>
            <w:i w:val="0"/>
            <w:iCs w:val="0"/>
            <w:noProof/>
            <w:webHidden/>
          </w:rPr>
          <w:t>10-36</w:t>
        </w:r>
        <w:r w:rsidRPr="00F508CC">
          <w:rPr>
            <w:i w:val="0"/>
            <w:iCs w:val="0"/>
            <w:noProof/>
            <w:webHidden/>
          </w:rPr>
          <w:fldChar w:fldCharType="end"/>
        </w:r>
      </w:hyperlink>
    </w:p>
    <w:p w14:paraId="7D677AA5" w14:textId="2C77ACF4" w:rsidR="00356AE4" w:rsidRPr="00F508CC" w:rsidRDefault="00356AE4">
      <w:pPr>
        <w:pStyle w:val="TOC4"/>
        <w:rPr>
          <w:rFonts w:eastAsiaTheme="minorEastAsia"/>
          <w:noProof/>
          <w:sz w:val="20"/>
          <w:szCs w:val="20"/>
        </w:rPr>
      </w:pPr>
      <w:hyperlink w:anchor="_Toc121993840" w:history="1">
        <w:r w:rsidRPr="00F508CC">
          <w:rPr>
            <w:rStyle w:val="Hyperlink"/>
            <w:noProof/>
            <w:sz w:val="20"/>
            <w:szCs w:val="20"/>
            <w:u w:val="none"/>
          </w:rPr>
          <w:t>10.14.3.1</w:t>
        </w:r>
        <w:r w:rsidRPr="00F508CC">
          <w:rPr>
            <w:rFonts w:eastAsiaTheme="minorEastAsia"/>
            <w:noProof/>
            <w:sz w:val="20"/>
            <w:szCs w:val="20"/>
          </w:rPr>
          <w:tab/>
        </w:r>
        <w:r w:rsidRPr="00F508CC">
          <w:rPr>
            <w:rStyle w:val="Hyperlink"/>
            <w:noProof/>
            <w:sz w:val="20"/>
            <w:szCs w:val="20"/>
            <w:u w:val="none"/>
          </w:rPr>
          <w:t>Information to be Included in the Application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_Toc121993840 \h </w:instrText>
        </w:r>
        <w:r w:rsidRPr="00F508CC">
          <w:rPr>
            <w:noProof/>
            <w:webHidden/>
            <w:sz w:val="20"/>
            <w:szCs w:val="20"/>
          </w:rPr>
        </w:r>
        <w:r w:rsidRPr="00F508CC">
          <w:rPr>
            <w:noProof/>
            <w:webHidden/>
            <w:sz w:val="20"/>
            <w:szCs w:val="20"/>
          </w:rPr>
          <w:fldChar w:fldCharType="separate"/>
        </w:r>
        <w:r w:rsidR="00E40618">
          <w:rPr>
            <w:noProof/>
            <w:webHidden/>
            <w:sz w:val="20"/>
            <w:szCs w:val="20"/>
          </w:rPr>
          <w:t>10-37</w:t>
        </w:r>
        <w:r w:rsidRPr="00F508CC">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5D70" w:rsidRPr="004B32CF" w14:paraId="12F23F5A" w14:textId="77777777" w:rsidTr="007E5638">
        <w:trPr>
          <w:trHeight w:val="386"/>
        </w:trPr>
        <w:tc>
          <w:tcPr>
            <w:tcW w:w="9350" w:type="dxa"/>
            <w:shd w:val="pct12" w:color="auto" w:fill="auto"/>
          </w:tcPr>
          <w:p w14:paraId="622FA169" w14:textId="1139FD2C" w:rsidR="00BE5D70" w:rsidRPr="004B32CF" w:rsidRDefault="00BE5D70" w:rsidP="007E5638">
            <w:pPr>
              <w:spacing w:before="120" w:after="240"/>
              <w:rPr>
                <w:b/>
                <w:i/>
                <w:iCs/>
              </w:rPr>
            </w:pPr>
            <w:r>
              <w:rPr>
                <w:b/>
                <w:i/>
                <w:iCs/>
              </w:rPr>
              <w:t>[NPRR1265:  Replace paragraph (iii</w:t>
            </w:r>
            <w:r w:rsidRPr="004B32CF">
              <w:rPr>
                <w:b/>
                <w:i/>
                <w:iCs/>
              </w:rPr>
              <w:t>) above with the following upon system implementation:]</w:t>
            </w:r>
          </w:p>
          <w:p w14:paraId="585012E8" w14:textId="1E60024E" w:rsidR="00BE5D70" w:rsidRPr="004B32CF" w:rsidRDefault="00BE5D70" w:rsidP="00BE5D70">
            <w:pPr>
              <w:pStyle w:val="List2"/>
            </w:pPr>
            <w:r w:rsidRPr="00BE5D70">
              <w:t>(iii)</w:t>
            </w:r>
            <w:r w:rsidRPr="00BE5D70">
              <w:tab/>
              <w:t>Unregistered Distributed Generator (UDG) interconnected to a DSP behind a registered NOIE boundary metering point.</w:t>
            </w:r>
          </w:p>
        </w:tc>
      </w:tr>
    </w:tbl>
    <w:p w14:paraId="756D689D" w14:textId="5F2BDAFB" w:rsidR="00BB2C06" w:rsidRDefault="00F10176" w:rsidP="00A27E38">
      <w:pPr>
        <w:pStyle w:val="List"/>
        <w:spacing w:before="240"/>
      </w:pPr>
      <w:r w:rsidRPr="00770CC1">
        <w:t>(c)</w:t>
      </w:r>
      <w:r w:rsidRPr="00770CC1">
        <w:tab/>
        <w:t>NOIE or External Load Serving Entity (ELSE) points of delivery where metering points are radial Loads and are uni</w:t>
      </w:r>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14918A3A" w14:textId="77777777" w:rsidTr="00194BF0">
        <w:tc>
          <w:tcPr>
            <w:tcW w:w="9766" w:type="dxa"/>
            <w:shd w:val="pct12" w:color="auto" w:fill="auto"/>
          </w:tcPr>
          <w:p w14:paraId="4DC010F3" w14:textId="24648E2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5C571A1C" w14:textId="5C540CEB" w:rsidR="001376B4" w:rsidRPr="00BC66E2" w:rsidRDefault="001376B4" w:rsidP="001376B4">
            <w:pPr>
              <w:spacing w:after="240"/>
              <w:ind w:left="1440" w:hanging="720"/>
            </w:pPr>
            <w:r w:rsidRPr="00812ECB">
              <w:lastRenderedPageBreak/>
              <w:t>(e)</w:t>
            </w:r>
            <w:r w:rsidRPr="00812ECB">
              <w:tab/>
              <w:t>Load that has TDSP read meter(s) and is participating as a Controllable Load Resource (CLR) that is not an Aggregate Load Resource (ALR).  The CLR must be metered separately from all other Loads and generation.</w:t>
            </w:r>
          </w:p>
        </w:tc>
      </w:tr>
    </w:tbl>
    <w:p w14:paraId="74F6BEC3" w14:textId="6343962F" w:rsidR="00BB2C06" w:rsidRDefault="005F3F58" w:rsidP="00F508CC">
      <w:pPr>
        <w:pStyle w:val="List"/>
        <w:spacing w:before="240"/>
        <w:ind w:left="720"/>
      </w:pPr>
      <w:r>
        <w:lastRenderedPageBreak/>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22B173AA" w:rsidR="00BB2C06" w:rsidRDefault="005F3F58">
      <w:pPr>
        <w:pStyle w:val="List"/>
      </w:pPr>
      <w:r>
        <w:t>(c)</w:t>
      </w:r>
      <w:r>
        <w:tab/>
      </w:r>
      <w:r w:rsidR="00FB10B4" w:rsidRPr="003E0C7B">
        <w:t xml:space="preserve">Costs incurred in the installation and maintenance of these Metering Facilities and communications except for incremental costs incurred for functions not required for the Settlement of the Load or Generation Resource, </w:t>
      </w:r>
      <w:r w:rsidR="00FB10B4">
        <w:t xml:space="preserve">Energy Storage Resource (ESR), </w:t>
      </w:r>
      <w:r w:rsidR="00FB10B4" w:rsidRPr="003E0C7B">
        <w:t>Settlement Only Generator (SOG), or Load Resource.  These incremental costs shall be borne by the Entities requesting the service pursuant to the TSP or DSP tariffs; and</w:t>
      </w:r>
    </w:p>
    <w:p w14:paraId="594F2423" w14:textId="48B6939B" w:rsidR="00BB2C06" w:rsidRDefault="005F3F58" w:rsidP="00E40618">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xml:space="preserve">, unless the bi-directional energy flows are the sole result of generation interconnected to a </w:t>
      </w:r>
      <w:r>
        <w:lastRenderedPageBreak/>
        <w:t>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0AB92024" w14:textId="77777777" w:rsidTr="00194BF0">
        <w:tc>
          <w:tcPr>
            <w:tcW w:w="9766" w:type="dxa"/>
            <w:shd w:val="pct12" w:color="auto" w:fill="auto"/>
          </w:tcPr>
          <w:p w14:paraId="142659BA" w14:textId="0308DD91"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(j) below upon </w:t>
            </w:r>
            <w:r w:rsidRPr="00E566EB">
              <w:rPr>
                <w:b/>
                <w:i/>
                <w:iCs/>
              </w:rPr>
              <w:t>system implementation:]</w:t>
            </w:r>
          </w:p>
          <w:p w14:paraId="1E4CFE01" w14:textId="0D9100B0" w:rsidR="001376B4" w:rsidRPr="00BC66E2" w:rsidRDefault="001376B4" w:rsidP="001376B4">
            <w:pPr>
              <w:spacing w:after="240"/>
              <w:ind w:left="1440" w:hanging="720"/>
            </w:pPr>
            <w:r w:rsidRPr="00812ECB">
              <w:t>(j)</w:t>
            </w:r>
            <w:r w:rsidRPr="00812ECB">
              <w:tab/>
            </w:r>
            <w:bookmarkStart w:id="19" w:name="_Hlk97022315"/>
            <w:bookmarkStart w:id="20" w:name="_Hlk127518325"/>
            <w:r w:rsidRPr="00812ECB">
              <w:t xml:space="preserve">Metering required to measure the consumption of a Load that has registered as a </w:t>
            </w:r>
            <w:bookmarkEnd w:id="19"/>
            <w:r w:rsidRPr="00812ECB">
              <w:t xml:space="preserve">CLR with ERCOT and is not an ALR, </w:t>
            </w:r>
            <w:bookmarkStart w:id="21" w:name="_Hlk127184945"/>
            <w:r w:rsidRPr="00812ECB">
              <w:t>where the CLR</w:t>
            </w:r>
            <w:bookmarkEnd w:id="21"/>
            <w:r w:rsidRPr="00812ECB">
              <w:t xml:space="preserve"> is behind the Point of Interconnection (POI) of a generator, as reflected in an ERCOT-approved EPS Design Proposal.  The CLR must be metered separately from all other Loads and generation through a single EPS metering point</w:t>
            </w:r>
            <w:bookmarkEnd w:id="20"/>
            <w:r>
              <w:t>.</w:t>
            </w:r>
          </w:p>
        </w:tc>
      </w:tr>
    </w:tbl>
    <w:p w14:paraId="7A4D5AF9" w14:textId="4058E961" w:rsidR="00BB2C06" w:rsidRDefault="005F3F58" w:rsidP="00F508CC">
      <w:pPr>
        <w:pStyle w:val="List"/>
        <w:spacing w:before="240"/>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w:t>
      </w:r>
      <w:r w:rsidR="001376B4">
        <w:t>ten</w:t>
      </w:r>
      <w:r w:rsidR="008A2A17" w:rsidRPr="009C7388">
        <w:t xml:space="preserve">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68A773DE" w14:textId="77777777" w:rsidTr="00194BF0">
        <w:tc>
          <w:tcPr>
            <w:tcW w:w="9766" w:type="dxa"/>
            <w:shd w:val="pct12" w:color="auto" w:fill="auto"/>
          </w:tcPr>
          <w:p w14:paraId="4EC1E737" w14:textId="138094EF" w:rsidR="001376B4" w:rsidRPr="00E566EB" w:rsidRDefault="001376B4" w:rsidP="00194BF0">
            <w:pPr>
              <w:spacing w:before="120" w:after="240"/>
              <w:rPr>
                <w:b/>
                <w:i/>
                <w:iCs/>
              </w:rPr>
            </w:pPr>
            <w:bookmarkStart w:id="22" w:name="_Toc148169974"/>
            <w:bookmarkStart w:id="23" w:name="_Toc157587939"/>
            <w:bookmarkStart w:id="24" w:name="_Toc121993751"/>
            <w:bookmarkStart w:id="25" w:name="_Toc148170046"/>
            <w:r>
              <w:rPr>
                <w:b/>
                <w:i/>
                <w:iCs/>
              </w:rPr>
              <w:t>[NPRR1188</w:t>
            </w:r>
            <w:r w:rsidRPr="00E566EB">
              <w:rPr>
                <w:b/>
                <w:i/>
                <w:iCs/>
              </w:rPr>
              <w:t xml:space="preserve">: </w:t>
            </w:r>
            <w:r>
              <w:rPr>
                <w:b/>
                <w:i/>
                <w:iCs/>
              </w:rPr>
              <w:t xml:space="preserve"> Replace paragraph (2) above with the following upon </w:t>
            </w:r>
            <w:r w:rsidRPr="00E566EB">
              <w:rPr>
                <w:b/>
                <w:i/>
                <w:iCs/>
              </w:rPr>
              <w:t>system implementation:]</w:t>
            </w:r>
          </w:p>
          <w:p w14:paraId="7FCFF99A" w14:textId="6B4756CD" w:rsidR="001376B4" w:rsidRPr="00BC66E2" w:rsidRDefault="001376B4" w:rsidP="001376B4">
            <w:pPr>
              <w:spacing w:after="240"/>
              <w:ind w:left="720" w:hanging="720"/>
            </w:pPr>
            <w:r w:rsidRPr="00812ECB">
              <w:t>(2)</w:t>
            </w:r>
            <w:r w:rsidRPr="00812ECB">
              <w:tab/>
              <w:t xml:space="preserve">Additionally, ERCOT shall poll any 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w:t>
            </w:r>
            <w:r>
              <w:t>ten</w:t>
            </w:r>
            <w:r w:rsidRPr="00812ECB">
              <w:t xml:space="preserve"> MW or more and the CLR is the only Load behind the Service Delivery Point such that it can be separately metered at its Service Delivery Point, may, at their option have an EPS Meter.</w:t>
            </w:r>
          </w:p>
        </w:tc>
      </w:tr>
    </w:tbl>
    <w:p w14:paraId="04A7F626" w14:textId="77777777" w:rsidR="00BB2C06" w:rsidRDefault="005F3F58" w:rsidP="00F508CC">
      <w:pPr>
        <w:pStyle w:val="H4"/>
        <w:spacing w:before="480"/>
      </w:pPr>
      <w:r>
        <w:lastRenderedPageBreak/>
        <w:t>10.2.3.1</w:t>
      </w:r>
      <w:r>
        <w:tab/>
        <w:t>Entity EPS Responsibilities</w:t>
      </w:r>
      <w:bookmarkEnd w:id="22"/>
      <w:bookmarkEnd w:id="23"/>
      <w:bookmarkEnd w:id="24"/>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t>(d)</w:t>
      </w:r>
      <w:r>
        <w:tab/>
        <w:t xml:space="preserve">Each TSP and DSP shall install and maintain a Back-up Meter(s) at each EPS Meter location for Resources, auxiliary netting, and bi-directional meter points.  A “Back-up Meter” is defined as a redundant revenue quality EPS Meter connected </w:t>
      </w:r>
      <w:r>
        <w:lastRenderedPageBreak/>
        <w:t>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6" w:name="_Toc121993752"/>
      <w:r w:rsidRPr="00C36FCC">
        <w:rPr>
          <w:b/>
          <w:bCs/>
          <w:i/>
        </w:rPr>
        <w:t>10.2.4</w:t>
      </w:r>
      <w:r w:rsidRPr="00C36FCC">
        <w:rPr>
          <w:b/>
          <w:bCs/>
          <w:i/>
        </w:rPr>
        <w:tab/>
        <w:t>Resource Entity Calculation and Telemetry of ESR Auxiliary Load Values</w:t>
      </w:r>
      <w:bookmarkEnd w:id="26"/>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7" w:name="_Toc148169975"/>
            <w:bookmarkStart w:id="28"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9" w:name="_Toc121993753"/>
            <w:bookmarkStart w:id="30" w:name="_Hlk81121873"/>
            <w:r w:rsidRPr="00F14877">
              <w:rPr>
                <w:b/>
                <w:bCs/>
                <w:i/>
              </w:rPr>
              <w:lastRenderedPageBreak/>
              <w:t>10.2.4</w:t>
            </w:r>
            <w:r w:rsidRPr="00F14877">
              <w:rPr>
                <w:b/>
                <w:bCs/>
                <w:i/>
              </w:rPr>
              <w:tab/>
              <w:t>Resource Entity Calculation and Telemetry of ESR, SODESS, or SOTESS Auxiliary Load Values</w:t>
            </w:r>
            <w:bookmarkEnd w:id="29"/>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30"/>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31"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31"/>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w:t>
      </w:r>
      <w:r w:rsidRPr="00CE5D56">
        <w:rPr>
          <w:szCs w:val="24"/>
        </w:rPr>
        <w:lastRenderedPageBreak/>
        <w:t xml:space="preserve">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lastRenderedPageBreak/>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32"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32"/>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 xml:space="preserve">Use an EPS Meter to calculate 15 minute energy values from the Resource Real-Time telemetry signal for the auxiliary Load and store the data in the </w:t>
            </w:r>
            <w:r w:rsidRPr="00082122">
              <w:lastRenderedPageBreak/>
              <w:t>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3" w:name="_Toc121993756"/>
      <w:r>
        <w:lastRenderedPageBreak/>
        <w:t>10.3</w:t>
      </w:r>
      <w:r>
        <w:tab/>
        <w:t>Meter Data Acquisition System (MDAS)</w:t>
      </w:r>
      <w:bookmarkEnd w:id="27"/>
      <w:bookmarkEnd w:id="28"/>
      <w:bookmarkEnd w:id="33"/>
    </w:p>
    <w:p w14:paraId="50C5B628" w14:textId="77777777" w:rsidR="00BB2C06" w:rsidRDefault="005F3F58">
      <w:pPr>
        <w:pStyle w:val="H3"/>
      </w:pPr>
      <w:bookmarkStart w:id="34" w:name="_Toc148169976"/>
      <w:bookmarkStart w:id="35" w:name="_Toc157587941"/>
      <w:bookmarkStart w:id="36" w:name="_Toc121993757"/>
      <w:r>
        <w:t>10.3.1</w:t>
      </w:r>
      <w:r>
        <w:tab/>
        <w:t>Purpose</w:t>
      </w:r>
      <w:bookmarkEnd w:id="34"/>
      <w:bookmarkEnd w:id="35"/>
      <w:bookmarkEnd w:id="36"/>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7" w:name="_Toc100568204"/>
      <w:bookmarkStart w:id="38" w:name="_Toc148169977"/>
      <w:bookmarkStart w:id="39" w:name="_Toc157587942"/>
      <w:bookmarkStart w:id="40" w:name="_Toc121993758"/>
      <w:r>
        <w:t>10.3.2</w:t>
      </w:r>
      <w:r>
        <w:tab/>
        <w:t>ERCOT-Polled Settlement Meters</w:t>
      </w:r>
      <w:bookmarkEnd w:id="37"/>
      <w:bookmarkEnd w:id="38"/>
      <w:bookmarkEnd w:id="39"/>
      <w:bookmarkEnd w:id="40"/>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lastRenderedPageBreak/>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41" w:name="_Toc148169978"/>
      <w:bookmarkStart w:id="42" w:name="_Toc157587943"/>
      <w:bookmarkStart w:id="43" w:name="_Toc121993759"/>
      <w:r>
        <w:t>10.3.2.1</w:t>
      </w:r>
      <w:r>
        <w:tab/>
        <w:t xml:space="preserve">Generation </w:t>
      </w:r>
      <w:r w:rsidR="003F18B4">
        <w:t xml:space="preserve">Resource </w:t>
      </w:r>
      <w:r>
        <w:t>Meter Splitting</w:t>
      </w:r>
      <w:bookmarkEnd w:id="41"/>
      <w:bookmarkEnd w:id="42"/>
      <w:bookmarkEnd w:id="43"/>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net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4" w:name="_Toc148169979"/>
      <w:bookmarkStart w:id="45" w:name="_Toc157587944"/>
      <w:bookmarkStart w:id="46" w:name="_Toc121993760"/>
      <w:r>
        <w:t>10.3.2.1.1</w:t>
      </w:r>
      <w:r>
        <w:tab/>
      </w:r>
      <w:r w:rsidR="00202666">
        <w:t xml:space="preserve">Split Generation Resource </w:t>
      </w:r>
      <w:r>
        <w:t>Metering Real-Time Signal</w:t>
      </w:r>
      <w:bookmarkEnd w:id="44"/>
      <w:bookmarkEnd w:id="45"/>
      <w:bookmarkEnd w:id="46"/>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w:t>
      </w:r>
      <w:r>
        <w:lastRenderedPageBreak/>
        <w:t xml:space="preserve">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7" w:name="_Toc148169980"/>
      <w:bookmarkStart w:id="48" w:name="_Toc157587945"/>
      <w:bookmarkStart w:id="49" w:name="_Toc121993761"/>
      <w:r>
        <w:t>10.3.2.1.2</w:t>
      </w:r>
      <w:r>
        <w:tab/>
        <w:t xml:space="preserve">Allocating EPS Metered Data to </w:t>
      </w:r>
      <w:r w:rsidR="00202666">
        <w:t xml:space="preserve">Split Generation Resource </w:t>
      </w:r>
      <w:r>
        <w:t>Meters</w:t>
      </w:r>
      <w:bookmarkEnd w:id="47"/>
      <w:bookmarkEnd w:id="48"/>
      <w:bookmarkEnd w:id="49"/>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50" w:name="_Toc148169986"/>
      <w:bookmarkStart w:id="51" w:name="_Toc157587946"/>
      <w:bookmarkStart w:id="52" w:name="_Toc121993762"/>
      <w:r>
        <w:t>10.3.2.1.3</w:t>
      </w:r>
      <w:r>
        <w:tab/>
        <w:t xml:space="preserve">Processing for Missing Dynamic </w:t>
      </w:r>
      <w:r w:rsidR="0048343A">
        <w:t xml:space="preserve">Split Generation Resource </w:t>
      </w:r>
      <w:r>
        <w:t>Signal</w:t>
      </w:r>
      <w:bookmarkEnd w:id="50"/>
      <w:bookmarkEnd w:id="51"/>
      <w:bookmarkEnd w:id="52"/>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3" w:name="_Toc148169994"/>
      <w:bookmarkStart w:id="54" w:name="_Toc157587947"/>
      <w:bookmarkStart w:id="55" w:name="_Toc121993763"/>
      <w:r>
        <w:lastRenderedPageBreak/>
        <w:t>10.3.2.1.4</w:t>
      </w:r>
      <w:r>
        <w:tab/>
        <w:t xml:space="preserve">Calculating the </w:t>
      </w:r>
      <w:r w:rsidR="0048343A">
        <w:t>Split Generation Resource</w:t>
      </w:r>
      <w:r>
        <w:t xml:space="preserve"> Ratio</w:t>
      </w:r>
      <w:bookmarkEnd w:id="53"/>
      <w:bookmarkEnd w:id="54"/>
      <w:bookmarkEnd w:id="55"/>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6" w:name="_Toc148169995"/>
      <w:bookmarkStart w:id="57" w:name="_Toc157587948"/>
      <w:bookmarkStart w:id="58" w:name="_Toc121993764"/>
      <w:r>
        <w:t>10.3.2.1.5</w:t>
      </w:r>
      <w:r>
        <w:tab/>
      </w:r>
      <w:r w:rsidR="0048343A">
        <w:t>Split Generation Resource</w:t>
      </w:r>
      <w:r>
        <w:t xml:space="preserve"> Data Made Available to Market Participants</w:t>
      </w:r>
      <w:bookmarkEnd w:id="56"/>
      <w:bookmarkEnd w:id="57"/>
      <w:bookmarkEnd w:id="58"/>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9" w:name="_Toc148169996"/>
      <w:bookmarkStart w:id="60" w:name="_Toc157587949"/>
      <w:bookmarkStart w:id="61" w:name="_Toc121993765"/>
      <w:r>
        <w:t>10.3.2.1.6</w:t>
      </w:r>
      <w:r>
        <w:tab/>
        <w:t>Allocating EPS Metered Data to Generator Owners When It Is Net Load</w:t>
      </w:r>
      <w:bookmarkEnd w:id="59"/>
      <w:bookmarkEnd w:id="60"/>
      <w:bookmarkEnd w:id="61"/>
    </w:p>
    <w:p w14:paraId="0CC8637F" w14:textId="26B61ABA" w:rsidR="00BB2C06" w:rsidRDefault="00E607C7" w:rsidP="00F05913">
      <w:pPr>
        <w:pStyle w:val="List"/>
        <w:ind w:left="720"/>
      </w:pPr>
      <w:r>
        <w:t>(1)</w:t>
      </w:r>
      <w:r>
        <w:tab/>
      </w:r>
      <w:r w:rsidR="00FB10B4" w:rsidRPr="003E0C7B">
        <w:t>EPS Generation Resource</w:t>
      </w:r>
      <w:r w:rsidR="00FB10B4">
        <w:t xml:space="preserve"> and Energy Storage Resource (ESR)</w:t>
      </w:r>
      <w:r w:rsidR="00FB10B4" w:rsidRPr="003E0C7B">
        <w:t xml:space="preserve"> sites that are netted by ERCOT may have multiple Competitive Retailers (CRs) associated with the Load.  ERCOT shall poll the EPS metering facilities related to the actual Generation Resource </w:t>
      </w:r>
      <w:r w:rsidR="00FB10B4">
        <w:t xml:space="preserve">or ESR </w:t>
      </w:r>
      <w:r w:rsidR="00FB10B4" w:rsidRPr="003E0C7B">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r w:rsidR="00FB10B4">
        <w:t>.</w:t>
      </w:r>
    </w:p>
    <w:p w14:paraId="7E9DBFCC" w14:textId="77777777" w:rsidR="00BB2C06" w:rsidRDefault="005F3F58" w:rsidP="00E40618">
      <w:pPr>
        <w:pStyle w:val="H4"/>
      </w:pPr>
      <w:bookmarkStart w:id="62" w:name="_Toc148169997"/>
      <w:bookmarkStart w:id="63" w:name="_Toc157587950"/>
      <w:bookmarkStart w:id="64" w:name="_Toc121993766"/>
      <w:r>
        <w:t>10.3.2.2</w:t>
      </w:r>
      <w:r>
        <w:tab/>
        <w:t>Loss Compensation of EPS Meter Data</w:t>
      </w:r>
      <w:bookmarkEnd w:id="62"/>
      <w:bookmarkEnd w:id="63"/>
      <w:bookmarkEnd w:id="64"/>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5" w:name="_Toc121993767"/>
      <w:bookmarkStart w:id="66" w:name="_Toc148169998"/>
      <w:bookmarkStart w:id="67" w:name="_Toc157587951"/>
      <w:bookmarkStart w:id="68" w:name="_Hlk130464641"/>
      <w:r>
        <w:lastRenderedPageBreak/>
        <w:t>10.3.2.3</w:t>
      </w:r>
      <w:r>
        <w:tab/>
        <w:t>Generation Netting for ERCOT-Polled Settlement Meters</w:t>
      </w:r>
      <w:bookmarkEnd w:id="65"/>
    </w:p>
    <w:p w14:paraId="75223C4A" w14:textId="7829E9DC" w:rsidR="003472BA" w:rsidRDefault="003472BA" w:rsidP="003472BA">
      <w:pPr>
        <w:pStyle w:val="List"/>
        <w:ind w:left="720"/>
      </w:pPr>
      <w:r>
        <w:t>(1)</w:t>
      </w:r>
      <w:r>
        <w:tab/>
      </w:r>
      <w:r w:rsidR="00FB10B4" w:rsidRPr="003E0C7B">
        <w:t>Each Generation Resource</w:t>
      </w:r>
      <w:r w:rsidR="00FB10B4">
        <w:t>, ESR,</w:t>
      </w:r>
      <w:r w:rsidR="00FB10B4" w:rsidRPr="003E0C7B">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1BDAD5F9" w:rsidR="003472BA" w:rsidRDefault="003472BA" w:rsidP="00E40618">
      <w:pPr>
        <w:pStyle w:val="List"/>
        <w:ind w:left="720"/>
      </w:pPr>
      <w:r>
        <w:t>(2)</w:t>
      </w:r>
      <w:r>
        <w:tab/>
      </w:r>
      <w:r w:rsidR="00FB10B4" w:rsidRPr="003E0C7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r w:rsidR="00FB10B4">
        <w:t>, ESR(s),</w:t>
      </w:r>
      <w:r w:rsidR="00FB10B4" w:rsidRPr="003E0C7B">
        <w:t xml:space="preserve"> or SOG</w:t>
      </w:r>
      <w:r w:rsidR="00FB10B4">
        <w:t>(</w:t>
      </w:r>
      <w:r w:rsidR="00FB10B4" w:rsidRPr="003E0C7B">
        <w:t>s</w:t>
      </w:r>
      <w:r w:rsidR="00FB10B4">
        <w:t>)</w:t>
      </w:r>
      <w:r w:rsidR="00FB10B4" w:rsidRPr="003E0C7B">
        <w:t xml:space="preserve"> complies with Public Utility Regulatory Act (PURA) or the Public Utility Commission of Texas (PUCT) Substantive Rules, and ERCOT’s approval of a metering proposal for such a site is not a verification of the legality of that arrangement:</w:t>
      </w:r>
    </w:p>
    <w:p w14:paraId="6B67E12F" w14:textId="6DCF8F59" w:rsidR="003472BA" w:rsidRDefault="003472BA" w:rsidP="00E40618">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xml:space="preserve">, the meters at the interconnections </w:t>
      </w:r>
      <w:r>
        <w:lastRenderedPageBreak/>
        <w:t>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04BA16F7" w:rsidR="006B5F85" w:rsidRPr="00F95884" w:rsidRDefault="003472BA" w:rsidP="006F72A0">
      <w:pPr>
        <w:spacing w:after="240"/>
        <w:ind w:left="720" w:hanging="720"/>
      </w:pPr>
      <w:r>
        <w:t>(3)</w:t>
      </w:r>
      <w:r>
        <w:tab/>
      </w:r>
      <w:r w:rsidR="006B5F85" w:rsidRPr="00F95884">
        <w:t>For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lastRenderedPageBreak/>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39519D15" w14:textId="77777777" w:rsidR="001376B4" w:rsidRDefault="001376B4"/>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258A3FB8" w14:textId="77777777" w:rsidTr="00194BF0">
        <w:tc>
          <w:tcPr>
            <w:tcW w:w="9766" w:type="dxa"/>
            <w:shd w:val="pct12" w:color="auto" w:fill="auto"/>
          </w:tcPr>
          <w:p w14:paraId="40B0484A" w14:textId="1750D4D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45D20803" w14:textId="4277A7D6" w:rsidR="001376B4" w:rsidRPr="00BC66E2" w:rsidRDefault="001376B4" w:rsidP="001376B4">
            <w:pPr>
              <w:pStyle w:val="List"/>
              <w:ind w:left="720"/>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all of the Entities consuming energy 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72807FB5" w14:textId="64AB1809" w:rsidR="003472BA" w:rsidRDefault="003472BA" w:rsidP="005B72D1">
      <w:pPr>
        <w:pStyle w:val="List"/>
        <w:spacing w:before="240"/>
        <w:ind w:left="72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6C716714" w:rsidR="009A2542" w:rsidRDefault="003472BA" w:rsidP="00DD648D">
      <w:pPr>
        <w:pStyle w:val="List"/>
        <w:ind w:left="720"/>
      </w:pPr>
      <w:r w:rsidRPr="00864D5B">
        <w:t>(</w:t>
      </w:r>
      <w:r w:rsidR="00F90197">
        <w:t>7</w:t>
      </w:r>
      <w:r w:rsidRPr="00864D5B">
        <w:t>)</w:t>
      </w:r>
      <w:r w:rsidRPr="00864D5B">
        <w:tab/>
      </w:r>
      <w:bookmarkEnd w:id="66"/>
      <w:bookmarkEnd w:id="67"/>
      <w:r w:rsidR="00FB10B4" w:rsidRPr="003E0C7B">
        <w:t xml:space="preserve">For purposes of this Section, a common switchyard is defined as an electric substation Facility where the POI for Load and Generation Resources </w:t>
      </w:r>
      <w:r w:rsidR="00FB10B4">
        <w:t xml:space="preserve">or ESRs </w:t>
      </w:r>
      <w:r w:rsidR="00FB10B4" w:rsidRPr="003E0C7B">
        <w:t xml:space="preserve">are located at the same Facility but where the interconnection points are physically not greater than 400 yards apart.  The physical connections of the Load to its POI and the Generation Resource </w:t>
      </w:r>
      <w:r w:rsidR="00FB10B4">
        <w:t xml:space="preserve">or ESR </w:t>
      </w:r>
      <w:r w:rsidR="00FB10B4" w:rsidRPr="003E0C7B">
        <w:t>to its POI cannot be Facilities that have been placed in a TSP’s or DSP’s rate base.</w:t>
      </w:r>
    </w:p>
    <w:p w14:paraId="75983096" w14:textId="5AD02261" w:rsidR="00597929" w:rsidRDefault="00597929" w:rsidP="00E40618">
      <w:pPr>
        <w:spacing w:after="240"/>
        <w:ind w:left="720" w:hanging="720"/>
      </w:pPr>
      <w:r w:rsidRPr="002935C8">
        <w:lastRenderedPageBreak/>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p w14:paraId="117D939E" w14:textId="34558C9E" w:rsidR="00B65FD7" w:rsidRPr="002935C8" w:rsidRDefault="00B65FD7" w:rsidP="00597929">
      <w:pPr>
        <w:spacing w:after="240"/>
        <w:ind w:left="720" w:hanging="720"/>
      </w:pPr>
      <w:r w:rsidRPr="009B4D4B">
        <w:t>(</w:t>
      </w:r>
      <w:r>
        <w:t>9</w:t>
      </w:r>
      <w:r w:rsidRPr="009B4D4B">
        <w:t>)</w:t>
      </w:r>
      <w:r w:rsidRPr="009B4D4B">
        <w:tab/>
      </w:r>
      <w:r w:rsidR="00FB10B4" w:rsidRPr="003E0C7B">
        <w:t xml:space="preserve">ERCOT </w:t>
      </w:r>
      <w:r w:rsidR="00FB10B4" w:rsidRPr="003E0C7B">
        <w:rPr>
          <w:iCs/>
        </w:rPr>
        <w:t>shall</w:t>
      </w:r>
      <w:r w:rsidR="00FB10B4" w:rsidRPr="003E0C7B">
        <w:t xml:space="preserve"> post on the ERCOT website a report listing all Generation Resources</w:t>
      </w:r>
      <w:r w:rsidR="00FB10B4">
        <w:t>, ESRs,</w:t>
      </w:r>
      <w:r w:rsidR="00FB10B4" w:rsidRPr="003E0C7B">
        <w:t xml:space="preserve"> or SOGs that have achieved commercial operations, excluding Decommissioned Generation Resources</w:t>
      </w:r>
      <w:r w:rsidR="00FB10B4">
        <w:t xml:space="preserve"> or decommissioned ESRs</w:t>
      </w:r>
      <w:r w:rsidR="00FB10B4" w:rsidRPr="003E0C7B">
        <w:t>, Mothballed Generation Resources</w:t>
      </w:r>
      <w:r w:rsidR="00FB10B4">
        <w:t xml:space="preserve"> or Mothballed ESRs</w:t>
      </w:r>
      <w:r w:rsidR="00FB10B4" w:rsidRPr="003E0C7B">
        <w:t>, and decommissioned SOGs, whose Resource Registration data indicates that the Generation Resource</w:t>
      </w:r>
      <w:r w:rsidR="00FB10B4">
        <w:t>, ESR,</w:t>
      </w:r>
      <w:r w:rsidR="00FB10B4" w:rsidRPr="003E0C7B">
        <w:t xml:space="preserve"> or SOG is part of a Private Use Network.  The report must identify the name of the Generation Resource</w:t>
      </w:r>
      <w:r w:rsidR="00FB10B4">
        <w:t>, ESR,</w:t>
      </w:r>
      <w:r w:rsidR="00FB10B4" w:rsidRPr="003E0C7B">
        <w:t xml:space="preserve"> or SOG site, its nameplate capacity, and the date the Generation Resource</w:t>
      </w:r>
      <w:r w:rsidR="00FB10B4">
        <w:t>, ESR,</w:t>
      </w:r>
      <w:r w:rsidR="00FB10B4" w:rsidRPr="003E0C7B">
        <w:t xml:space="preserve"> or SOG was added to the report.  The report shall not identify any confidential, customer-specific information regarding netted loads.  ERCOT shall update the list at least monthly.</w:t>
      </w:r>
    </w:p>
    <w:p w14:paraId="21BC8EFB" w14:textId="2991F393" w:rsidR="00181416" w:rsidRDefault="00181416" w:rsidP="00E40618">
      <w:pPr>
        <w:spacing w:after="240"/>
        <w:ind w:left="720" w:hanging="720"/>
        <w:rPr>
          <w:snapToGrid w:val="0"/>
        </w:rPr>
      </w:pPr>
      <w:bookmarkStart w:id="69" w:name="_Toc148169999"/>
      <w:bookmarkStart w:id="70" w:name="_Toc157587952"/>
      <w:bookmarkStart w:id="71" w:name="_Toc121993768"/>
      <w:bookmarkEnd w:id="68"/>
      <w:r>
        <w:t>(</w:t>
      </w:r>
      <w:r w:rsidR="00B65FD7">
        <w:t>10</w:t>
      </w:r>
      <w:r>
        <w:t>)</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9"/>
      <w:bookmarkEnd w:id="70"/>
      <w:bookmarkEnd w:id="71"/>
    </w:p>
    <w:p w14:paraId="619E5F2D" w14:textId="01AD1C7A" w:rsidR="00BB2C06" w:rsidRDefault="00A16716" w:rsidP="00B076C9">
      <w:pPr>
        <w:pStyle w:val="List"/>
        <w:ind w:left="720"/>
      </w:pPr>
      <w:r>
        <w:t>(1)</w:t>
      </w:r>
      <w:r>
        <w:tab/>
      </w:r>
      <w:r w:rsidR="00FB10B4" w:rsidRPr="003E0C7B">
        <w:t>Each Resource Entity with either a Generation Resource</w:t>
      </w:r>
      <w:r w:rsidR="00FB10B4">
        <w:t>, ESR,</w:t>
      </w:r>
      <w:r w:rsidR="00FB10B4" w:rsidRPr="003E0C7B">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FB10B4" w:rsidRPr="003E0C7B">
        <w:rPr>
          <w:color w:val="000000"/>
        </w:rPr>
        <w:t xml:space="preserve"> will use the aggregated capacity forecasts for the Report on Capacity, Demand and Reserves in the ERCOT Region</w:t>
      </w:r>
      <w:r w:rsidR="00577485">
        <w:rPr>
          <w:color w:val="000000"/>
        </w:rPr>
        <w:t xml:space="preserve"> (CDR)</w:t>
      </w:r>
      <w:r w:rsidR="00FB10B4" w:rsidRPr="003E0C7B">
        <w:rPr>
          <w:color w:val="000000"/>
        </w:rPr>
        <w:t>, pursuant to Section 3.2.6.2.2,</w:t>
      </w:r>
      <w:r w:rsidR="00FB10B4" w:rsidRPr="003E0C7B">
        <w:t xml:space="preserve"> </w:t>
      </w:r>
      <w:r w:rsidR="00FB10B4" w:rsidRPr="003E0C7B">
        <w:rPr>
          <w:color w:val="000000"/>
        </w:rPr>
        <w:t>Total Capacity Estimate.</w:t>
      </w:r>
    </w:p>
    <w:p w14:paraId="13B63078" w14:textId="77777777" w:rsidR="00BB2C06" w:rsidRDefault="005F3F58" w:rsidP="00E40618">
      <w:pPr>
        <w:pStyle w:val="H3"/>
      </w:pPr>
      <w:bookmarkStart w:id="72" w:name="_Toc148170000"/>
      <w:bookmarkStart w:id="73" w:name="_Toc157587953"/>
      <w:bookmarkStart w:id="74" w:name="_Toc121993769"/>
      <w:r>
        <w:lastRenderedPageBreak/>
        <w:t>10.3.3</w:t>
      </w:r>
      <w:r>
        <w:tab/>
        <w:t>TSP or DSP Metered Entities</w:t>
      </w:r>
      <w:bookmarkEnd w:id="72"/>
      <w:bookmarkEnd w:id="73"/>
      <w:bookmarkEnd w:id="74"/>
    </w:p>
    <w:p w14:paraId="4F6E2D61" w14:textId="77777777" w:rsidR="00BB2C06" w:rsidRDefault="005F3F58">
      <w:pPr>
        <w:pStyle w:val="H4"/>
      </w:pPr>
      <w:bookmarkStart w:id="75" w:name="_Toc148170001"/>
      <w:bookmarkStart w:id="76" w:name="_Toc157587954"/>
      <w:bookmarkStart w:id="77" w:name="_Toc121993770"/>
      <w:r>
        <w:t>10.3.3.1</w:t>
      </w:r>
      <w:r>
        <w:tab/>
        <w:t>Data Responsibilities</w:t>
      </w:r>
      <w:bookmarkEnd w:id="75"/>
      <w:bookmarkEnd w:id="76"/>
      <w:bookmarkEnd w:id="77"/>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8" w:name="_Toc148170002"/>
      <w:bookmarkStart w:id="79" w:name="_Toc157587955"/>
      <w:bookmarkStart w:id="80" w:name="_Toc121993771"/>
      <w:r>
        <w:t>10.3.3.2</w:t>
      </w:r>
      <w:r>
        <w:tab/>
        <w:t>Retail Load Meter Splitting</w:t>
      </w:r>
      <w:bookmarkEnd w:id="78"/>
      <w:bookmarkEnd w:id="79"/>
      <w:bookmarkEnd w:id="80"/>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81" w:name="_Toc148170003"/>
      <w:bookmarkStart w:id="82" w:name="_Toc157587956"/>
      <w:bookmarkStart w:id="83" w:name="_Toc121993772"/>
      <w:r>
        <w:lastRenderedPageBreak/>
        <w:t>10.3.3.2.1</w:t>
      </w:r>
      <w:r>
        <w:tab/>
        <w:t>Retail Customer Load Splitting Mechanism</w:t>
      </w:r>
      <w:bookmarkEnd w:id="81"/>
      <w:bookmarkEnd w:id="82"/>
      <w:bookmarkEnd w:id="83"/>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4" w:name="_Toc148170004"/>
      <w:bookmarkStart w:id="85" w:name="_Toc157587957"/>
      <w:bookmarkStart w:id="86" w:name="_Toc121993773"/>
      <w:r>
        <w:t>10.3.3.2.2</w:t>
      </w:r>
      <w:r>
        <w:tab/>
        <w:t>TSP and DSP Responsibilities Associated with Retail Customer Load Splitting</w:t>
      </w:r>
      <w:bookmarkEnd w:id="84"/>
      <w:bookmarkEnd w:id="85"/>
      <w:bookmarkEnd w:id="86"/>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7" w:name="_Toc148170005"/>
      <w:bookmarkStart w:id="88" w:name="_Toc157587958"/>
      <w:bookmarkStart w:id="89" w:name="_Toc121993774"/>
      <w:r>
        <w:t>10.3.3.2.3</w:t>
      </w:r>
      <w:r>
        <w:tab/>
        <w:t>ERCOT Requirements for Retail Load Splitting</w:t>
      </w:r>
      <w:bookmarkEnd w:id="87"/>
      <w:bookmarkEnd w:id="88"/>
      <w:bookmarkEnd w:id="89"/>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lastRenderedPageBreak/>
        <w:t>(2)</w:t>
      </w:r>
      <w:r>
        <w:tab/>
        <w:t>ERCOT shall not receive or process the IDR data associated with the master meter.</w:t>
      </w:r>
    </w:p>
    <w:p w14:paraId="6AED3257" w14:textId="77777777" w:rsidR="00BB2C06" w:rsidRDefault="005F3F58">
      <w:pPr>
        <w:pStyle w:val="H4"/>
      </w:pPr>
      <w:bookmarkStart w:id="90" w:name="_Toc148170006"/>
      <w:bookmarkStart w:id="91" w:name="_Toc157587959"/>
      <w:bookmarkStart w:id="92" w:name="_Toc121993775"/>
      <w:r>
        <w:t>10.3.3.3</w:t>
      </w:r>
      <w:r>
        <w:tab/>
      </w:r>
      <w:bookmarkEnd w:id="90"/>
      <w:bookmarkEnd w:id="91"/>
      <w:r>
        <w:t>Submission of Settlement Quality Meter Data to ERCOT</w:t>
      </w:r>
      <w:bookmarkEnd w:id="92"/>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The Settlement Quality Meter Data submitted by TSP or DSP must be in kWh and kV</w:t>
      </w:r>
      <w:r w:rsidR="00CA20D2">
        <w:t>A</w:t>
      </w:r>
      <w:r>
        <w:t>rh values (as applicable).</w:t>
      </w:r>
    </w:p>
    <w:p w14:paraId="08B4E506" w14:textId="77777777" w:rsidR="00BB2C06" w:rsidRDefault="005F3F58">
      <w:pPr>
        <w:pStyle w:val="Heading5"/>
        <w:numPr>
          <w:ilvl w:val="0"/>
          <w:numId w:val="0"/>
        </w:numPr>
      </w:pPr>
      <w:bookmarkStart w:id="93" w:name="_Toc148170007"/>
      <w:bookmarkStart w:id="94" w:name="_Toc157587960"/>
      <w:bookmarkStart w:id="95" w:name="_Toc121993776"/>
      <w:r>
        <w:t>10.3.3.3.1</w:t>
      </w:r>
      <w:r>
        <w:tab/>
        <w:t>Past Due Data Submission</w:t>
      </w:r>
      <w:bookmarkEnd w:id="93"/>
      <w:bookmarkEnd w:id="94"/>
      <w:bookmarkEnd w:id="95"/>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6" w:name="_Toc148170008"/>
      <w:bookmarkStart w:id="97" w:name="_Toc157587961"/>
      <w:bookmarkStart w:id="98" w:name="_Toc121993777"/>
      <w:r>
        <w:t>10.4</w:t>
      </w:r>
      <w:r>
        <w:tab/>
        <w:t>Certification of EPS Metering Facilities</w:t>
      </w:r>
      <w:bookmarkEnd w:id="96"/>
      <w:bookmarkEnd w:id="97"/>
      <w:bookmarkEnd w:id="98"/>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9" w:name="_Toc148170009"/>
      <w:bookmarkStart w:id="100" w:name="_Toc157587962"/>
      <w:bookmarkStart w:id="101" w:name="_Toc121993778"/>
      <w:r>
        <w:lastRenderedPageBreak/>
        <w:t>10.4.1</w:t>
      </w:r>
      <w:r>
        <w:tab/>
        <w:t>Overview</w:t>
      </w:r>
      <w:bookmarkEnd w:id="99"/>
      <w:bookmarkEnd w:id="100"/>
      <w:bookmarkEnd w:id="101"/>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102" w:name="_Toc100568208"/>
      <w:bookmarkStart w:id="103" w:name="_Toc148170010"/>
      <w:bookmarkStart w:id="104" w:name="_Toc157587963"/>
      <w:bookmarkStart w:id="105" w:name="_Toc121993779"/>
      <w:r>
        <w:t>10.4.2</w:t>
      </w:r>
      <w:r>
        <w:tab/>
        <w:t>EPS Design Proposal Documentation Required from the TSP or DSP</w:t>
      </w:r>
      <w:bookmarkEnd w:id="102"/>
      <w:bookmarkEnd w:id="103"/>
      <w:bookmarkEnd w:id="104"/>
      <w:bookmarkEnd w:id="105"/>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6" w:name="_Toc100568209"/>
      <w:bookmarkStart w:id="107" w:name="_Toc148170011"/>
      <w:bookmarkStart w:id="108" w:name="_Toc157587964"/>
      <w:bookmarkStart w:id="109" w:name="_Toc121993780"/>
      <w:r>
        <w:t>10.4.2.1</w:t>
      </w:r>
      <w:r>
        <w:tab/>
        <w:t>Approval or Rejection of an EPS Design Proposal for EPS Metering Facilities</w:t>
      </w:r>
      <w:bookmarkEnd w:id="106"/>
      <w:bookmarkEnd w:id="107"/>
      <w:bookmarkEnd w:id="108"/>
      <w:bookmarkEnd w:id="109"/>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10" w:name="_Toc148170012"/>
      <w:bookmarkStart w:id="111" w:name="_Toc157587965"/>
      <w:bookmarkStart w:id="112" w:name="_Toc121993781"/>
      <w:r>
        <w:t>10.4.2.1.1</w:t>
      </w:r>
      <w:r>
        <w:tab/>
        <w:t>Unconditional Approval</w:t>
      </w:r>
      <w:bookmarkEnd w:id="110"/>
      <w:bookmarkEnd w:id="111"/>
      <w:bookmarkEnd w:id="112"/>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3" w:name="_Toc148170013"/>
      <w:bookmarkStart w:id="114" w:name="_Toc157587966"/>
      <w:bookmarkStart w:id="115" w:name="_Toc121993782"/>
      <w:r>
        <w:t>10.4.2.1.2</w:t>
      </w:r>
      <w:r>
        <w:tab/>
        <w:t>Conditional Approval</w:t>
      </w:r>
      <w:bookmarkEnd w:id="113"/>
      <w:bookmarkEnd w:id="114"/>
      <w:bookmarkEnd w:id="115"/>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 xml:space="preserve">If the TSP or DSP disputes any condition imposed by ERCOT, the TSP or DSP must promptly notify ERCOT of its concerns and provide ERCOT with the reasons for its concerns.  If the TSP or DSP provides ERCOT such Notice, ERCOT may amend or </w:t>
      </w:r>
      <w:r>
        <w:lastRenderedPageBreak/>
        <w:t>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6" w:name="_Toc148170014"/>
      <w:bookmarkStart w:id="117" w:name="_Toc157587967"/>
      <w:bookmarkStart w:id="118" w:name="_Toc121993783"/>
      <w:r>
        <w:t>10.4.2.1.3</w:t>
      </w:r>
      <w:r>
        <w:tab/>
        <w:t>Rejection</w:t>
      </w:r>
      <w:bookmarkEnd w:id="116"/>
      <w:bookmarkEnd w:id="117"/>
      <w:bookmarkEnd w:id="118"/>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9" w:name="_Toc100568210"/>
      <w:bookmarkStart w:id="120" w:name="_Toc148170015"/>
      <w:bookmarkStart w:id="121" w:name="_Toc157587968"/>
      <w:bookmarkStart w:id="122" w:name="_Toc121993784"/>
      <w:r>
        <w:t>10.4.3</w:t>
      </w:r>
      <w:r>
        <w:tab/>
        <w:t>Site Certification Documentation Required from the TSP or DSP EPS Meter Inspector</w:t>
      </w:r>
      <w:bookmarkEnd w:id="119"/>
      <w:bookmarkEnd w:id="120"/>
      <w:bookmarkEnd w:id="121"/>
      <w:bookmarkEnd w:id="122"/>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lastRenderedPageBreak/>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3" w:name="_Toc148170016"/>
      <w:bookmarkStart w:id="124" w:name="_Toc157587969"/>
      <w:bookmarkStart w:id="125" w:name="_Toc121993785"/>
      <w:r>
        <w:t>10.4.3.1</w:t>
      </w:r>
      <w:r>
        <w:tab/>
        <w:t>Review by ERCOT</w:t>
      </w:r>
      <w:bookmarkEnd w:id="123"/>
      <w:bookmarkEnd w:id="124"/>
      <w:bookmarkEnd w:id="125"/>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6" w:name="_Toc148170017"/>
      <w:bookmarkStart w:id="127" w:name="_Toc157587970"/>
      <w:bookmarkStart w:id="128" w:name="_Toc121993786"/>
      <w:r>
        <w:t>10.4.3.2</w:t>
      </w:r>
      <w:r>
        <w:tab/>
        <w:t>Provisional Approval</w:t>
      </w:r>
      <w:bookmarkEnd w:id="126"/>
      <w:bookmarkEnd w:id="127"/>
      <w:bookmarkEnd w:id="128"/>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9" w:name="_Toc148170018"/>
      <w:bookmarkStart w:id="130" w:name="_Toc157587971"/>
      <w:bookmarkStart w:id="131" w:name="_Toc121993787"/>
      <w:r>
        <w:t>10.4.3.3</w:t>
      </w:r>
      <w:r>
        <w:tab/>
        <w:t>Obligation to Maintain Approval</w:t>
      </w:r>
      <w:bookmarkEnd w:id="129"/>
      <w:bookmarkEnd w:id="130"/>
      <w:bookmarkEnd w:id="131"/>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32" w:name="_Toc148170019"/>
      <w:bookmarkStart w:id="133" w:name="_Toc157587972"/>
      <w:bookmarkStart w:id="134" w:name="_Toc121993788"/>
      <w:r>
        <w:t>10.4.3.4</w:t>
      </w:r>
      <w:r>
        <w:tab/>
        <w:t>Revocation of Approval</w:t>
      </w:r>
      <w:bookmarkEnd w:id="132"/>
      <w:bookmarkEnd w:id="133"/>
      <w:bookmarkEnd w:id="134"/>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lastRenderedPageBreak/>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5" w:name="_Toc148170020"/>
      <w:bookmarkStart w:id="136" w:name="_Toc157587973"/>
      <w:bookmarkStart w:id="137" w:name="_Toc121993789"/>
      <w:r>
        <w:t>10.4.3.5</w:t>
      </w:r>
      <w:r>
        <w:tab/>
        <w:t>Changes to Approved EPS Metering Facilities</w:t>
      </w:r>
      <w:bookmarkEnd w:id="135"/>
      <w:bookmarkEnd w:id="136"/>
      <w:bookmarkEnd w:id="137"/>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8" w:name="_Toc148170021"/>
      <w:bookmarkStart w:id="139" w:name="_Toc157587974"/>
      <w:bookmarkStart w:id="140" w:name="_Toc121993790"/>
      <w:r>
        <w:t>10.4.3.6</w:t>
      </w:r>
      <w:r>
        <w:tab/>
        <w:t>Confirmation of Certification</w:t>
      </w:r>
      <w:bookmarkEnd w:id="138"/>
      <w:bookmarkEnd w:id="139"/>
      <w:bookmarkEnd w:id="140"/>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41" w:name="_Toc148170022"/>
      <w:bookmarkStart w:id="142" w:name="_Toc157587975"/>
      <w:bookmarkStart w:id="143" w:name="_Toc121993791"/>
      <w:r>
        <w:t>10.5</w:t>
      </w:r>
      <w:r>
        <w:tab/>
        <w:t>TSP and DSP EPS Meter Inspectors</w:t>
      </w:r>
      <w:bookmarkEnd w:id="141"/>
      <w:bookmarkEnd w:id="142"/>
      <w:bookmarkEnd w:id="143"/>
    </w:p>
    <w:p w14:paraId="705FD69C" w14:textId="77777777" w:rsidR="00BB2C06" w:rsidRDefault="005F3F58">
      <w:pPr>
        <w:pStyle w:val="H3"/>
      </w:pPr>
      <w:bookmarkStart w:id="144" w:name="_Toc148170023"/>
      <w:bookmarkStart w:id="145" w:name="_Toc157587976"/>
      <w:bookmarkStart w:id="146" w:name="_Toc121993792"/>
      <w:r>
        <w:t>10.5.1</w:t>
      </w:r>
      <w:r>
        <w:tab/>
        <w:t>List of TSP and DSP EPS Meter Inspectors</w:t>
      </w:r>
      <w:bookmarkEnd w:id="144"/>
      <w:bookmarkEnd w:id="145"/>
      <w:bookmarkEnd w:id="146"/>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7" w:name="_Toc148170024"/>
      <w:bookmarkStart w:id="148" w:name="_Toc157587977"/>
      <w:bookmarkStart w:id="149" w:name="_Toc121993793"/>
      <w:r>
        <w:t>10.5.2</w:t>
      </w:r>
      <w:r>
        <w:tab/>
        <w:t>EPS Meter Inspector Approval Process</w:t>
      </w:r>
      <w:bookmarkEnd w:id="147"/>
      <w:bookmarkEnd w:id="148"/>
      <w:bookmarkEnd w:id="149"/>
    </w:p>
    <w:p w14:paraId="5E349AED" w14:textId="77777777" w:rsidR="00BB2C06" w:rsidRDefault="005F3F58">
      <w:pPr>
        <w:pStyle w:val="H4"/>
      </w:pPr>
      <w:bookmarkStart w:id="150" w:name="_Toc148170025"/>
      <w:bookmarkStart w:id="151" w:name="_Toc157587978"/>
      <w:bookmarkStart w:id="152" w:name="_Toc121993794"/>
      <w:r>
        <w:t>10.5.2.1</w:t>
      </w:r>
      <w:r>
        <w:tab/>
        <w:t>TSP and DSP Responsibilities</w:t>
      </w:r>
      <w:bookmarkEnd w:id="150"/>
      <w:bookmarkEnd w:id="151"/>
      <w:bookmarkEnd w:id="152"/>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w:t>
      </w:r>
      <w:r>
        <w:lastRenderedPageBreak/>
        <w:t xml:space="preserve">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3" w:name="_Toc148170026"/>
      <w:bookmarkStart w:id="154" w:name="_Toc157587979"/>
      <w:bookmarkStart w:id="155" w:name="_Toc121993795"/>
      <w:r>
        <w:t>10.5.2.2</w:t>
      </w:r>
      <w:r>
        <w:tab/>
        <w:t>ERCOT Responsibilities</w:t>
      </w:r>
      <w:bookmarkEnd w:id="153"/>
      <w:bookmarkEnd w:id="154"/>
      <w:bookmarkEnd w:id="155"/>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6" w:name="_Toc148170027"/>
      <w:bookmarkStart w:id="157" w:name="_Toc157587980"/>
      <w:bookmarkStart w:id="158" w:name="_Toc121993796"/>
      <w:r>
        <w:lastRenderedPageBreak/>
        <w:t>10.6</w:t>
      </w:r>
      <w:r>
        <w:tab/>
        <w:t>Auditing and Testing of Metering Facilities</w:t>
      </w:r>
      <w:bookmarkEnd w:id="156"/>
      <w:bookmarkEnd w:id="157"/>
      <w:bookmarkEnd w:id="158"/>
    </w:p>
    <w:p w14:paraId="020DD32F" w14:textId="77777777" w:rsidR="00BB2C06" w:rsidRDefault="005F3F58">
      <w:pPr>
        <w:pStyle w:val="H3"/>
      </w:pPr>
      <w:bookmarkStart w:id="159" w:name="_Toc148170028"/>
      <w:bookmarkStart w:id="160" w:name="_Toc157587981"/>
      <w:bookmarkStart w:id="161" w:name="_Toc121993797"/>
      <w:r>
        <w:t>10.6.1</w:t>
      </w:r>
      <w:r>
        <w:tab/>
        <w:t>EPS Meter Entities</w:t>
      </w:r>
      <w:bookmarkEnd w:id="159"/>
      <w:bookmarkEnd w:id="160"/>
      <w:bookmarkEnd w:id="161"/>
    </w:p>
    <w:p w14:paraId="676B5703" w14:textId="77777777" w:rsidR="00BB2C06" w:rsidRDefault="005F3F58">
      <w:pPr>
        <w:pStyle w:val="H4"/>
      </w:pPr>
      <w:bookmarkStart w:id="162" w:name="_Toc148170029"/>
      <w:bookmarkStart w:id="163" w:name="_Toc157587982"/>
      <w:bookmarkStart w:id="164" w:name="_Toc121993798"/>
      <w:r>
        <w:t>10.6.1.1</w:t>
      </w:r>
      <w:r>
        <w:tab/>
        <w:t>ERCOT Requirement for Audits and Tests</w:t>
      </w:r>
      <w:bookmarkEnd w:id="162"/>
      <w:bookmarkEnd w:id="163"/>
      <w:bookmarkEnd w:id="164"/>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5" w:name="_Toc148170030"/>
      <w:bookmarkStart w:id="166" w:name="_Toc157587983"/>
      <w:bookmarkStart w:id="167" w:name="_Toc121993799"/>
      <w:r>
        <w:t>10.6.1.2</w:t>
      </w:r>
      <w:r>
        <w:tab/>
        <w:t>TSP and DSP Testing Requirements for EPS Metering Facilities</w:t>
      </w:r>
      <w:bookmarkEnd w:id="165"/>
      <w:bookmarkEnd w:id="166"/>
      <w:bookmarkEnd w:id="167"/>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8" w:name="_Toc148170031"/>
      <w:bookmarkStart w:id="169" w:name="_Toc157587984"/>
      <w:bookmarkStart w:id="170" w:name="_Toc121993800"/>
      <w:r>
        <w:t>10.6.1.3</w:t>
      </w:r>
      <w:r>
        <w:tab/>
        <w:t>Failure to Comply</w:t>
      </w:r>
      <w:bookmarkEnd w:id="168"/>
      <w:bookmarkEnd w:id="169"/>
      <w:bookmarkEnd w:id="170"/>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71" w:name="_Toc148170032"/>
      <w:bookmarkStart w:id="172" w:name="_Toc157587985"/>
      <w:bookmarkStart w:id="173" w:name="_Toc121993801"/>
      <w:r>
        <w:lastRenderedPageBreak/>
        <w:t>10.6.1.4</w:t>
      </w:r>
      <w:r>
        <w:tab/>
        <w:t>Requests by Market Participants</w:t>
      </w:r>
      <w:bookmarkEnd w:id="171"/>
      <w:bookmarkEnd w:id="172"/>
      <w:bookmarkEnd w:id="173"/>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4" w:name="_Toc148170033"/>
      <w:bookmarkStart w:id="175" w:name="_Toc157587986"/>
      <w:bookmarkStart w:id="176" w:name="_Toc121993802"/>
      <w:r>
        <w:t>10.6.2</w:t>
      </w:r>
      <w:r>
        <w:tab/>
        <w:t>TSP and DSP Metered Entities</w:t>
      </w:r>
      <w:bookmarkEnd w:id="174"/>
      <w:bookmarkEnd w:id="175"/>
      <w:bookmarkEnd w:id="176"/>
    </w:p>
    <w:p w14:paraId="475F0FCD" w14:textId="77777777" w:rsidR="00BB2C06" w:rsidRDefault="005F3F58">
      <w:pPr>
        <w:pStyle w:val="H4"/>
      </w:pPr>
      <w:bookmarkStart w:id="177" w:name="_Toc148170034"/>
      <w:bookmarkStart w:id="178" w:name="_Toc157587987"/>
      <w:bookmarkStart w:id="179" w:name="_Toc121993803"/>
      <w:r>
        <w:t>10.6.2.1</w:t>
      </w:r>
      <w:r>
        <w:tab/>
        <w:t>Requirement for Audit and Testing</w:t>
      </w:r>
      <w:bookmarkEnd w:id="177"/>
      <w:bookmarkEnd w:id="178"/>
      <w:bookmarkEnd w:id="179"/>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80" w:name="_Toc148170035"/>
      <w:bookmarkStart w:id="181" w:name="_Toc157587988"/>
      <w:bookmarkStart w:id="182" w:name="_Toc121993804"/>
      <w:r>
        <w:t>10.6.2.2</w:t>
      </w:r>
      <w:r>
        <w:tab/>
        <w:t>TSP and DSP Requirement to Certify per Governmental Authorities</w:t>
      </w:r>
      <w:bookmarkEnd w:id="180"/>
      <w:bookmarkEnd w:id="181"/>
      <w:bookmarkEnd w:id="182"/>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3" w:name="_Toc100568217"/>
      <w:bookmarkStart w:id="184" w:name="_Toc148170036"/>
      <w:bookmarkStart w:id="185" w:name="_Toc157587989"/>
      <w:bookmarkStart w:id="186" w:name="_Toc121993805"/>
      <w:r>
        <w:t>10.7</w:t>
      </w:r>
      <w:r>
        <w:tab/>
        <w:t>ERCOT Request for Installation of EPS Metering Facilities</w:t>
      </w:r>
      <w:bookmarkEnd w:id="183"/>
      <w:bookmarkEnd w:id="184"/>
      <w:bookmarkEnd w:id="185"/>
      <w:bookmarkEnd w:id="186"/>
    </w:p>
    <w:p w14:paraId="208821CF" w14:textId="77777777" w:rsidR="00BB2C06" w:rsidRDefault="005F3F58">
      <w:pPr>
        <w:pStyle w:val="H3"/>
      </w:pPr>
      <w:bookmarkStart w:id="187" w:name="_Toc100568218"/>
      <w:bookmarkStart w:id="188" w:name="_Toc148170037"/>
      <w:bookmarkStart w:id="189" w:name="_Toc157587990"/>
      <w:bookmarkStart w:id="190" w:name="_Toc121993806"/>
      <w:r>
        <w:t>10.7.1</w:t>
      </w:r>
      <w:r>
        <w:tab/>
        <w:t>Additional EPS Metering Installations</w:t>
      </w:r>
      <w:bookmarkEnd w:id="187"/>
      <w:bookmarkEnd w:id="188"/>
      <w:bookmarkEnd w:id="189"/>
      <w:bookmarkEnd w:id="190"/>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lastRenderedPageBreak/>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91" w:name="_Toc100568219"/>
      <w:bookmarkStart w:id="192" w:name="_Toc148170038"/>
      <w:bookmarkStart w:id="193" w:name="_Toc157587991"/>
      <w:bookmarkStart w:id="194" w:name="_Toc121993807"/>
      <w:r>
        <w:t>10.7.2</w:t>
      </w:r>
      <w:r>
        <w:tab/>
        <w:t>Approval or Rejection of Waiver Request for Installation of EPS Metering Facilities</w:t>
      </w:r>
      <w:bookmarkEnd w:id="191"/>
      <w:bookmarkEnd w:id="192"/>
      <w:bookmarkEnd w:id="193"/>
      <w:bookmarkEnd w:id="194"/>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5" w:name="_Toc148170039"/>
      <w:bookmarkStart w:id="196" w:name="_Toc157587992"/>
      <w:bookmarkStart w:id="197" w:name="_Toc121993808"/>
      <w:r>
        <w:t>10.7.2.1</w:t>
      </w:r>
      <w:r>
        <w:tab/>
        <w:t>Approval</w:t>
      </w:r>
      <w:bookmarkEnd w:id="195"/>
      <w:bookmarkEnd w:id="196"/>
      <w:bookmarkEnd w:id="197"/>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8" w:name="_Toc148170040"/>
      <w:bookmarkStart w:id="199" w:name="_Toc157587993"/>
      <w:bookmarkStart w:id="200" w:name="_Toc121993809"/>
      <w:r>
        <w:t>10.7.2.2</w:t>
      </w:r>
      <w:r>
        <w:tab/>
        <w:t>Rejection</w:t>
      </w:r>
      <w:bookmarkEnd w:id="198"/>
      <w:bookmarkEnd w:id="199"/>
      <w:bookmarkEnd w:id="200"/>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201" w:name="_Toc148170041"/>
      <w:bookmarkStart w:id="202" w:name="_Toc157587994"/>
      <w:bookmarkStart w:id="203" w:name="_Toc121993810"/>
      <w:r>
        <w:t>10.8</w:t>
      </w:r>
      <w:r>
        <w:tab/>
        <w:t>Maintenance of Metering Facilities</w:t>
      </w:r>
      <w:bookmarkEnd w:id="201"/>
      <w:bookmarkEnd w:id="202"/>
      <w:bookmarkEnd w:id="203"/>
    </w:p>
    <w:p w14:paraId="62DBCEEF" w14:textId="77777777" w:rsidR="00BB2C06" w:rsidRDefault="005F3F58">
      <w:pPr>
        <w:pStyle w:val="H3"/>
      </w:pPr>
      <w:bookmarkStart w:id="204" w:name="_Toc148170042"/>
      <w:bookmarkStart w:id="205" w:name="_Toc157587995"/>
      <w:bookmarkStart w:id="206" w:name="_Toc121993811"/>
      <w:r>
        <w:t>10.8.1</w:t>
      </w:r>
      <w:r>
        <w:tab/>
        <w:t>EPS Meters</w:t>
      </w:r>
      <w:bookmarkEnd w:id="204"/>
      <w:bookmarkEnd w:id="205"/>
      <w:bookmarkEnd w:id="206"/>
    </w:p>
    <w:p w14:paraId="259E8E3A" w14:textId="77777777" w:rsidR="00BB2C06" w:rsidRDefault="005F3F58">
      <w:pPr>
        <w:pStyle w:val="H4"/>
      </w:pPr>
      <w:bookmarkStart w:id="207" w:name="_Toc148170043"/>
      <w:bookmarkStart w:id="208" w:name="_Toc157587996"/>
      <w:bookmarkStart w:id="209" w:name="_Toc121993812"/>
      <w:r>
        <w:t>10.8.1.1</w:t>
      </w:r>
      <w:r>
        <w:tab/>
        <w:t>Duty to Maintain EPS Metering Facilities</w:t>
      </w:r>
      <w:bookmarkEnd w:id="207"/>
      <w:bookmarkEnd w:id="208"/>
      <w:bookmarkEnd w:id="209"/>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w:t>
      </w:r>
      <w:r w:rsidR="005F3F58">
        <w:lastRenderedPageBreak/>
        <w:t xml:space="preserve">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10" w:name="_Toc148170044"/>
      <w:bookmarkStart w:id="211" w:name="_Toc157587997"/>
      <w:bookmarkStart w:id="212" w:name="_Toc121993813"/>
      <w:r>
        <w:t>10.8.1.2</w:t>
      </w:r>
      <w:r>
        <w:tab/>
        <w:t>EPS Metering Facilities Repairs</w:t>
      </w:r>
      <w:bookmarkEnd w:id="210"/>
      <w:bookmarkEnd w:id="211"/>
      <w:bookmarkEnd w:id="212"/>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3" w:name="_Toc148170045"/>
      <w:bookmarkStart w:id="214" w:name="_Toc157587998"/>
      <w:bookmarkStart w:id="215" w:name="_Toc121993814"/>
      <w:r>
        <w:t>10.8.2</w:t>
      </w:r>
      <w:r>
        <w:tab/>
        <w:t>TSP or DSP Metered Entities</w:t>
      </w:r>
      <w:bookmarkEnd w:id="213"/>
      <w:bookmarkEnd w:id="214"/>
      <w:bookmarkEnd w:id="215"/>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6" w:name="_Toc157587999"/>
      <w:bookmarkStart w:id="217" w:name="_Toc121993815"/>
      <w:r>
        <w:lastRenderedPageBreak/>
        <w:t>10.9</w:t>
      </w:r>
      <w:r>
        <w:tab/>
        <w:t>Standards for Metering Facilities</w:t>
      </w:r>
      <w:bookmarkEnd w:id="25"/>
      <w:bookmarkEnd w:id="216"/>
      <w:bookmarkEnd w:id="217"/>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8" w:name="_Toc100568224"/>
      <w:bookmarkStart w:id="219" w:name="_Toc148170047"/>
      <w:bookmarkStart w:id="220" w:name="_Toc157588000"/>
      <w:bookmarkStart w:id="221" w:name="_Toc100568238"/>
      <w:bookmarkStart w:id="222"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3" w:name="_Toc121993816"/>
      <w:r>
        <w:t>10.9.1</w:t>
      </w:r>
      <w:r>
        <w:tab/>
        <w:t>ERCOT-Polled Settlement Meters</w:t>
      </w:r>
      <w:bookmarkEnd w:id="218"/>
      <w:bookmarkEnd w:id="219"/>
      <w:bookmarkEnd w:id="220"/>
      <w:bookmarkEnd w:id="223"/>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lastRenderedPageBreak/>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4" w:name="_Toc100568225"/>
      <w:bookmarkStart w:id="225" w:name="_Toc148170048"/>
      <w:bookmarkStart w:id="226" w:name="_Toc157588001"/>
      <w:bookmarkStart w:id="227" w:name="_Toc121993817"/>
      <w:r>
        <w:t>10.9.2</w:t>
      </w:r>
      <w:r>
        <w:tab/>
        <w:t>TSP or DSP Metered Entities</w:t>
      </w:r>
      <w:bookmarkEnd w:id="224"/>
      <w:bookmarkEnd w:id="225"/>
      <w:bookmarkEnd w:id="226"/>
      <w:bookmarkEnd w:id="227"/>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lastRenderedPageBreak/>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8" w:name="_Toc100568226"/>
      <w:bookmarkStart w:id="229" w:name="_Toc148170049"/>
      <w:bookmarkStart w:id="230" w:name="_Toc157588002"/>
      <w:bookmarkStart w:id="231" w:name="_Toc121993818"/>
      <w:r>
        <w:t>10.9.3</w:t>
      </w:r>
      <w:r>
        <w:tab/>
        <w:t>Failure to Comply with Standards</w:t>
      </w:r>
      <w:bookmarkEnd w:id="228"/>
      <w:bookmarkEnd w:id="229"/>
      <w:bookmarkEnd w:id="230"/>
      <w:bookmarkEnd w:id="231"/>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32" w:name="_Toc148170050"/>
      <w:bookmarkStart w:id="233" w:name="_Toc157588003"/>
      <w:bookmarkStart w:id="234" w:name="_Toc121993819"/>
      <w:r>
        <w:t>10.10</w:t>
      </w:r>
      <w:r>
        <w:tab/>
        <w:t>Security of Meter Data</w:t>
      </w:r>
      <w:bookmarkEnd w:id="232"/>
      <w:bookmarkEnd w:id="233"/>
      <w:bookmarkEnd w:id="234"/>
    </w:p>
    <w:p w14:paraId="07F7CEAB" w14:textId="77777777" w:rsidR="00BB2C06" w:rsidRDefault="005F3F58">
      <w:pPr>
        <w:pStyle w:val="H3"/>
      </w:pPr>
      <w:bookmarkStart w:id="235" w:name="_Toc148170051"/>
      <w:bookmarkStart w:id="236" w:name="_Toc157588004"/>
      <w:bookmarkStart w:id="237" w:name="_Toc121993820"/>
      <w:r>
        <w:t>10.10.1</w:t>
      </w:r>
      <w:r>
        <w:tab/>
        <w:t>EPS Meters</w:t>
      </w:r>
      <w:bookmarkEnd w:id="235"/>
      <w:bookmarkEnd w:id="236"/>
      <w:bookmarkEnd w:id="237"/>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8" w:name="_Toc148170052"/>
      <w:bookmarkStart w:id="239" w:name="_Toc157588005"/>
      <w:bookmarkStart w:id="240" w:name="_Toc121993821"/>
      <w:r>
        <w:t>10.10.1.1</w:t>
      </w:r>
      <w:r>
        <w:tab/>
        <w:t>TSP and DSP Data Security Responsibilities</w:t>
      </w:r>
      <w:bookmarkEnd w:id="238"/>
      <w:bookmarkEnd w:id="239"/>
      <w:bookmarkEnd w:id="240"/>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lastRenderedPageBreak/>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41" w:name="_Toc148170053"/>
      <w:bookmarkStart w:id="242" w:name="_Toc157588006"/>
      <w:bookmarkStart w:id="243" w:name="_Toc121993822"/>
      <w:r>
        <w:t>10.10.1.2</w:t>
      </w:r>
      <w:r>
        <w:tab/>
        <w:t>ERCOT Data Security Responsibilities</w:t>
      </w:r>
      <w:bookmarkEnd w:id="241"/>
      <w:bookmarkEnd w:id="242"/>
      <w:bookmarkEnd w:id="243"/>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4" w:name="_Toc148170054"/>
      <w:bookmarkStart w:id="245" w:name="_Toc157588007"/>
      <w:bookmarkStart w:id="246" w:name="_Toc121993823"/>
      <w:r>
        <w:t>10.10.1.3</w:t>
      </w:r>
      <w:r>
        <w:tab/>
        <w:t>Resource Entity Data Security Responsibilities</w:t>
      </w:r>
      <w:bookmarkEnd w:id="244"/>
      <w:bookmarkEnd w:id="245"/>
      <w:bookmarkEnd w:id="246"/>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7" w:name="_Toc148170055"/>
      <w:bookmarkStart w:id="248" w:name="_Toc157588008"/>
      <w:bookmarkStart w:id="249" w:name="_Toc121993824"/>
      <w:r>
        <w:t>10.10.1.4</w:t>
      </w:r>
      <w:r>
        <w:tab/>
        <w:t>Third Party Access Withdrawn</w:t>
      </w:r>
      <w:bookmarkEnd w:id="247"/>
      <w:bookmarkEnd w:id="248"/>
      <w:bookmarkEnd w:id="249"/>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50" w:name="_Toc148170056"/>
      <w:bookmarkStart w:id="251" w:name="_Toc157588009"/>
      <w:bookmarkStart w:id="252" w:name="_Toc121993825"/>
      <w:r>
        <w:lastRenderedPageBreak/>
        <w:t>10.10.1.5</w:t>
      </w:r>
      <w:r>
        <w:tab/>
        <w:t>Meter Site Security</w:t>
      </w:r>
      <w:bookmarkEnd w:id="250"/>
      <w:bookmarkEnd w:id="251"/>
      <w:bookmarkEnd w:id="252"/>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3" w:name="_Toc148170057"/>
      <w:bookmarkStart w:id="254" w:name="_Toc157588010"/>
      <w:bookmarkStart w:id="255" w:name="_Toc121993826"/>
      <w:r>
        <w:t>10.10.2</w:t>
      </w:r>
      <w:r>
        <w:tab/>
        <w:t>TSP or DSP Metered Entities</w:t>
      </w:r>
      <w:bookmarkEnd w:id="253"/>
      <w:bookmarkEnd w:id="254"/>
      <w:bookmarkEnd w:id="255"/>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6" w:name="_Toc100568230"/>
      <w:bookmarkStart w:id="257" w:name="_Toc148170058"/>
      <w:bookmarkStart w:id="258" w:name="_Toc157588011"/>
      <w:bookmarkStart w:id="259" w:name="_Toc121993827"/>
      <w:r>
        <w:t>10.11</w:t>
      </w:r>
      <w:r>
        <w:tab/>
        <w:t>Validating, Editing, and Estimating of Meter Data</w:t>
      </w:r>
      <w:bookmarkEnd w:id="256"/>
      <w:bookmarkEnd w:id="257"/>
      <w:bookmarkEnd w:id="258"/>
      <w:bookmarkEnd w:id="259"/>
    </w:p>
    <w:p w14:paraId="07184AC8" w14:textId="77777777" w:rsidR="00BB2C06" w:rsidRDefault="005F3F58">
      <w:pPr>
        <w:pStyle w:val="H3"/>
      </w:pPr>
      <w:bookmarkStart w:id="260" w:name="_Toc100568231"/>
      <w:bookmarkStart w:id="261" w:name="_Toc148170059"/>
      <w:bookmarkStart w:id="262" w:name="_Toc157588012"/>
      <w:bookmarkStart w:id="263" w:name="_Toc121993828"/>
      <w:r>
        <w:t>10.11.1</w:t>
      </w:r>
      <w:r>
        <w:tab/>
        <w:t>EPS Meters</w:t>
      </w:r>
      <w:bookmarkEnd w:id="260"/>
      <w:bookmarkEnd w:id="261"/>
      <w:bookmarkEnd w:id="262"/>
      <w:bookmarkEnd w:id="263"/>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4" w:name="_Toc148170060"/>
      <w:bookmarkStart w:id="265" w:name="_Toc157588013"/>
      <w:bookmarkStart w:id="266" w:name="_Toc121993829"/>
      <w:r>
        <w:t>10.11.2</w:t>
      </w:r>
      <w:r>
        <w:tab/>
        <w:t>Obligation to Assist</w:t>
      </w:r>
      <w:bookmarkEnd w:id="264"/>
      <w:bookmarkEnd w:id="265"/>
      <w:bookmarkEnd w:id="266"/>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7" w:name="_Toc100568233"/>
      <w:bookmarkStart w:id="268" w:name="_Toc148170061"/>
      <w:bookmarkStart w:id="269" w:name="_Toc157588014"/>
      <w:bookmarkStart w:id="270" w:name="_Toc121993830"/>
      <w:r>
        <w:t>10.11.3</w:t>
      </w:r>
      <w:r>
        <w:tab/>
        <w:t>TSP or DSP Settlement Meters</w:t>
      </w:r>
      <w:bookmarkEnd w:id="267"/>
      <w:bookmarkEnd w:id="268"/>
      <w:bookmarkEnd w:id="269"/>
      <w:bookmarkEnd w:id="270"/>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w:t>
      </w:r>
      <w:r>
        <w:lastRenderedPageBreak/>
        <w:t>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71" w:name="_Toc148170062"/>
      <w:bookmarkStart w:id="272" w:name="_Toc157588015"/>
      <w:bookmarkStart w:id="273" w:name="_Toc121993831"/>
      <w:r>
        <w:t>10.12</w:t>
      </w:r>
      <w:r>
        <w:tab/>
        <w:t>Communications</w:t>
      </w:r>
      <w:bookmarkEnd w:id="271"/>
      <w:bookmarkEnd w:id="272"/>
      <w:bookmarkEnd w:id="273"/>
    </w:p>
    <w:p w14:paraId="5467CC1B" w14:textId="4E1787E4" w:rsidR="00BB2C06" w:rsidRDefault="005F3F58">
      <w:pPr>
        <w:pStyle w:val="H3"/>
      </w:pPr>
      <w:bookmarkStart w:id="274" w:name="_Toc148170063"/>
      <w:bookmarkStart w:id="275" w:name="_Toc157588016"/>
      <w:bookmarkStart w:id="276" w:name="_Toc121993832"/>
      <w:r>
        <w:t>10.12.1</w:t>
      </w:r>
      <w:r>
        <w:tab/>
        <w:t>ERCOT Acquisition of</w:t>
      </w:r>
      <w:r w:rsidR="00DF0297" w:rsidRPr="00DF0297">
        <w:t xml:space="preserve"> </w:t>
      </w:r>
      <w:r w:rsidR="00DF0297">
        <w:t>ERCOT-Polled Settlement (EPS)</w:t>
      </w:r>
      <w:r>
        <w:t xml:space="preserve"> Meter Data</w:t>
      </w:r>
      <w:bookmarkEnd w:id="274"/>
      <w:bookmarkEnd w:id="275"/>
      <w:bookmarkEnd w:id="276"/>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7" w:name="_Toc100568237"/>
      <w:bookmarkStart w:id="278" w:name="_Toc148170064"/>
      <w:bookmarkStart w:id="279" w:name="_Toc157588017"/>
      <w:bookmarkStart w:id="280" w:name="_Toc121993833"/>
      <w:r>
        <w:t>10.12.2</w:t>
      </w:r>
      <w:r>
        <w:tab/>
        <w:t>TSP or DSP Meter Data Submittal to ERCOT</w:t>
      </w:r>
      <w:bookmarkEnd w:id="277"/>
      <w:bookmarkEnd w:id="278"/>
      <w:bookmarkEnd w:id="279"/>
      <w:bookmarkEnd w:id="280"/>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81" w:name="_Toc157588018"/>
      <w:bookmarkStart w:id="282" w:name="_Toc121993834"/>
      <w:bookmarkEnd w:id="221"/>
      <w:bookmarkEnd w:id="222"/>
      <w:r>
        <w:t>10.12.3</w:t>
      </w:r>
      <w:r>
        <w:tab/>
        <w:t>ERCOT Distribution of Settlement Quality Meter Data</w:t>
      </w:r>
      <w:bookmarkEnd w:id="281"/>
      <w:bookmarkEnd w:id="282"/>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lastRenderedPageBreak/>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3" w:name="_Toc148170066"/>
      <w:bookmarkStart w:id="284" w:name="_Toc157588019"/>
      <w:bookmarkStart w:id="285" w:name="_Toc121993835"/>
      <w:r>
        <w:t>10.13</w:t>
      </w:r>
      <w:r>
        <w:tab/>
        <w:t>Meter Identification</w:t>
      </w:r>
      <w:bookmarkEnd w:id="283"/>
      <w:bookmarkEnd w:id="284"/>
      <w:bookmarkEnd w:id="285"/>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6" w:name="_Toc148170067"/>
      <w:bookmarkStart w:id="287" w:name="_Toc157588020"/>
      <w:bookmarkStart w:id="288" w:name="_Toc121993836"/>
      <w:r>
        <w:t>10.14</w:t>
      </w:r>
      <w:r>
        <w:tab/>
        <w:t>Exemptions from Compliance to Metering Protocols</w:t>
      </w:r>
      <w:bookmarkEnd w:id="286"/>
      <w:bookmarkEnd w:id="287"/>
      <w:bookmarkEnd w:id="288"/>
    </w:p>
    <w:p w14:paraId="3BE28111" w14:textId="77777777" w:rsidR="00BB2C06" w:rsidRDefault="005F3F58">
      <w:pPr>
        <w:pStyle w:val="H3"/>
      </w:pPr>
      <w:bookmarkStart w:id="289" w:name="_Toc148170068"/>
      <w:bookmarkStart w:id="290" w:name="_Toc157588021"/>
      <w:bookmarkStart w:id="291" w:name="_Toc121993837"/>
      <w:r>
        <w:t>10.14.1</w:t>
      </w:r>
      <w:r>
        <w:tab/>
        <w:t>Authority to Grant Exemptions</w:t>
      </w:r>
      <w:bookmarkEnd w:id="289"/>
      <w:bookmarkEnd w:id="290"/>
      <w:bookmarkEnd w:id="291"/>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92" w:name="_Toc148170069"/>
      <w:bookmarkStart w:id="293" w:name="_Toc157588022"/>
      <w:bookmarkStart w:id="294" w:name="_Toc121993838"/>
      <w:r>
        <w:t>10.14.2</w:t>
      </w:r>
      <w:r>
        <w:tab/>
        <w:t>Guidelines for Granting Temporary Exemptions</w:t>
      </w:r>
      <w:bookmarkEnd w:id="292"/>
      <w:bookmarkEnd w:id="293"/>
      <w:bookmarkEnd w:id="294"/>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5" w:name="_Toc148170070"/>
      <w:bookmarkStart w:id="296" w:name="_Toc157588023"/>
      <w:bookmarkStart w:id="297" w:name="_Toc121993839"/>
      <w:r>
        <w:t>10.14.3</w:t>
      </w:r>
      <w:r>
        <w:tab/>
        <w:t>Procedure for Applying for Exemptions</w:t>
      </w:r>
      <w:bookmarkEnd w:id="295"/>
      <w:bookmarkEnd w:id="296"/>
      <w:bookmarkEnd w:id="297"/>
    </w:p>
    <w:p w14:paraId="3DD32814" w14:textId="77777777" w:rsidR="00BB2C06" w:rsidRDefault="005F3F58">
      <w:pPr>
        <w:pStyle w:val="List"/>
        <w:ind w:left="720"/>
      </w:pPr>
      <w:r>
        <w:t>(1)</w:t>
      </w:r>
      <w:r>
        <w:tab/>
        <w:t xml:space="preserve">All applications to ERCOT for exemptions from compliance with the requirements of this Section must be submitted in writing.  ERCOT shall confirm receipt of an application </w:t>
      </w:r>
      <w:r>
        <w:lastRenderedPageBreak/>
        <w:t>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8" w:name="_Toc148170071"/>
      <w:bookmarkStart w:id="299" w:name="_Toc157588024"/>
      <w:bookmarkStart w:id="300" w:name="_Toc121993840"/>
      <w:r>
        <w:t>10.14.3.1</w:t>
      </w:r>
      <w:r>
        <w:tab/>
        <w:t>Information to be Included in the Application</w:t>
      </w:r>
      <w:bookmarkEnd w:id="298"/>
      <w:bookmarkEnd w:id="299"/>
      <w:bookmarkEnd w:id="300"/>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F14BC" w14:textId="6EDD6DE1" w:rsidR="006C4F48" w:rsidRDefault="006C4F48">
    <w:pPr>
      <w:pStyle w:val="Footer"/>
      <w:spacing w:before="0" w:after="0"/>
    </w:pPr>
    <w:r>
      <w:t xml:space="preserve">ERCOT Nodal Protocols – </w:t>
    </w:r>
    <w:r w:rsidR="00BE5D70">
      <w:t>December</w:t>
    </w:r>
    <w:r w:rsidR="008E085C">
      <w:t xml:space="preserve"> </w:t>
    </w:r>
    <w:r w:rsidR="00FB10B4">
      <w:t>5</w:t>
    </w:r>
    <w:r>
      <w:t>, 202</w:t>
    </w:r>
    <w:r w:rsidR="00B65FD7">
      <w:t>5</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2070D" w14:textId="60456B46" w:rsidR="006C4F48" w:rsidRDefault="006C4F48">
    <w:pPr>
      <w:pStyle w:val="Footer"/>
      <w:spacing w:before="0" w:after="0"/>
    </w:pPr>
    <w:r>
      <w:t xml:space="preserve">ERCOT Nodal Protocols – </w:t>
    </w:r>
    <w:r w:rsidR="00BE5D70">
      <w:t>December</w:t>
    </w:r>
    <w:r w:rsidR="008E085C">
      <w:t xml:space="preserve"> </w:t>
    </w:r>
    <w:r w:rsidR="00FB10B4">
      <w:t>5</w:t>
    </w:r>
    <w:r>
      <w:t>, 202</w:t>
    </w:r>
    <w:r w:rsidR="00B65FD7">
      <w:t>5</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80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109E"/>
    <w:rsid w:val="000C485C"/>
    <w:rsid w:val="000D0C3C"/>
    <w:rsid w:val="000E5506"/>
    <w:rsid w:val="000E63CC"/>
    <w:rsid w:val="000F7BE0"/>
    <w:rsid w:val="001006A1"/>
    <w:rsid w:val="0010086C"/>
    <w:rsid w:val="00100D18"/>
    <w:rsid w:val="0010418B"/>
    <w:rsid w:val="00114125"/>
    <w:rsid w:val="00114B44"/>
    <w:rsid w:val="001244EF"/>
    <w:rsid w:val="00124BCE"/>
    <w:rsid w:val="00127B98"/>
    <w:rsid w:val="00132B2F"/>
    <w:rsid w:val="001376B4"/>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1E62"/>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9566A"/>
    <w:rsid w:val="003A19CD"/>
    <w:rsid w:val="003A7F68"/>
    <w:rsid w:val="003B53AB"/>
    <w:rsid w:val="003D5680"/>
    <w:rsid w:val="003D6DA9"/>
    <w:rsid w:val="003D7F0E"/>
    <w:rsid w:val="003E01DF"/>
    <w:rsid w:val="003F06B9"/>
    <w:rsid w:val="003F18B4"/>
    <w:rsid w:val="003F3354"/>
    <w:rsid w:val="003F7CB0"/>
    <w:rsid w:val="00403397"/>
    <w:rsid w:val="00406AD4"/>
    <w:rsid w:val="004105FF"/>
    <w:rsid w:val="0041354A"/>
    <w:rsid w:val="00430E08"/>
    <w:rsid w:val="004345FC"/>
    <w:rsid w:val="004532B6"/>
    <w:rsid w:val="00462BEA"/>
    <w:rsid w:val="00477617"/>
    <w:rsid w:val="00482B83"/>
    <w:rsid w:val="0048343A"/>
    <w:rsid w:val="00483963"/>
    <w:rsid w:val="004934DB"/>
    <w:rsid w:val="004A36B2"/>
    <w:rsid w:val="004A5662"/>
    <w:rsid w:val="004A6D94"/>
    <w:rsid w:val="004B2187"/>
    <w:rsid w:val="004D16AD"/>
    <w:rsid w:val="004E164D"/>
    <w:rsid w:val="004F0455"/>
    <w:rsid w:val="004F144E"/>
    <w:rsid w:val="004F7D9E"/>
    <w:rsid w:val="00501658"/>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15B8"/>
    <w:rsid w:val="00571A25"/>
    <w:rsid w:val="005726E3"/>
    <w:rsid w:val="005755F9"/>
    <w:rsid w:val="00577485"/>
    <w:rsid w:val="00582B4C"/>
    <w:rsid w:val="005843C0"/>
    <w:rsid w:val="00585E83"/>
    <w:rsid w:val="00592FEE"/>
    <w:rsid w:val="00597929"/>
    <w:rsid w:val="005A27E4"/>
    <w:rsid w:val="005A48A7"/>
    <w:rsid w:val="005A6ECB"/>
    <w:rsid w:val="005A7EFB"/>
    <w:rsid w:val="005B37FE"/>
    <w:rsid w:val="005B66C8"/>
    <w:rsid w:val="005B72D1"/>
    <w:rsid w:val="005D143B"/>
    <w:rsid w:val="005D1FCB"/>
    <w:rsid w:val="005E1CC9"/>
    <w:rsid w:val="005E58FE"/>
    <w:rsid w:val="005E5E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08E7"/>
    <w:rsid w:val="007B48AB"/>
    <w:rsid w:val="007B627B"/>
    <w:rsid w:val="007C2F5E"/>
    <w:rsid w:val="007C3FBD"/>
    <w:rsid w:val="007C57ED"/>
    <w:rsid w:val="007C6C23"/>
    <w:rsid w:val="007D1835"/>
    <w:rsid w:val="007E25C8"/>
    <w:rsid w:val="007E5BCD"/>
    <w:rsid w:val="007F0EF3"/>
    <w:rsid w:val="00812207"/>
    <w:rsid w:val="008162E8"/>
    <w:rsid w:val="008307E9"/>
    <w:rsid w:val="00831D09"/>
    <w:rsid w:val="0083251D"/>
    <w:rsid w:val="00834AB1"/>
    <w:rsid w:val="00836CA5"/>
    <w:rsid w:val="00837475"/>
    <w:rsid w:val="00840381"/>
    <w:rsid w:val="00843421"/>
    <w:rsid w:val="008439DE"/>
    <w:rsid w:val="00844FE1"/>
    <w:rsid w:val="00846854"/>
    <w:rsid w:val="00854556"/>
    <w:rsid w:val="00855A1A"/>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085C"/>
    <w:rsid w:val="008E2FD7"/>
    <w:rsid w:val="008F48E4"/>
    <w:rsid w:val="00902465"/>
    <w:rsid w:val="009037CB"/>
    <w:rsid w:val="009104A6"/>
    <w:rsid w:val="00912151"/>
    <w:rsid w:val="00912BD2"/>
    <w:rsid w:val="00924BF1"/>
    <w:rsid w:val="00925645"/>
    <w:rsid w:val="00927CBD"/>
    <w:rsid w:val="0093056B"/>
    <w:rsid w:val="00936469"/>
    <w:rsid w:val="00936664"/>
    <w:rsid w:val="00947742"/>
    <w:rsid w:val="009501F6"/>
    <w:rsid w:val="00971516"/>
    <w:rsid w:val="00971DD5"/>
    <w:rsid w:val="00976316"/>
    <w:rsid w:val="00980684"/>
    <w:rsid w:val="00980EC7"/>
    <w:rsid w:val="009839A1"/>
    <w:rsid w:val="009916A0"/>
    <w:rsid w:val="00995B2F"/>
    <w:rsid w:val="009A1717"/>
    <w:rsid w:val="009A2542"/>
    <w:rsid w:val="009A3034"/>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27E38"/>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E3BC6"/>
    <w:rsid w:val="00B027B9"/>
    <w:rsid w:val="00B02A42"/>
    <w:rsid w:val="00B03A32"/>
    <w:rsid w:val="00B076C9"/>
    <w:rsid w:val="00B10E7B"/>
    <w:rsid w:val="00B11498"/>
    <w:rsid w:val="00B12B44"/>
    <w:rsid w:val="00B2736F"/>
    <w:rsid w:val="00B27514"/>
    <w:rsid w:val="00B337DC"/>
    <w:rsid w:val="00B36BA6"/>
    <w:rsid w:val="00B65FD7"/>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1FAE"/>
    <w:rsid w:val="00BD7019"/>
    <w:rsid w:val="00BE0523"/>
    <w:rsid w:val="00BE5D70"/>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45D63"/>
    <w:rsid w:val="00D519CB"/>
    <w:rsid w:val="00D530F7"/>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C3788"/>
    <w:rsid w:val="00DD0E49"/>
    <w:rsid w:val="00DD648D"/>
    <w:rsid w:val="00DE4F1E"/>
    <w:rsid w:val="00DE6A79"/>
    <w:rsid w:val="00DF0297"/>
    <w:rsid w:val="00E073B3"/>
    <w:rsid w:val="00E14F26"/>
    <w:rsid w:val="00E1575A"/>
    <w:rsid w:val="00E40618"/>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17878"/>
    <w:rsid w:val="00F21AAA"/>
    <w:rsid w:val="00F2595E"/>
    <w:rsid w:val="00F31861"/>
    <w:rsid w:val="00F35E73"/>
    <w:rsid w:val="00F3745F"/>
    <w:rsid w:val="00F401D1"/>
    <w:rsid w:val="00F47EE0"/>
    <w:rsid w:val="00F508CC"/>
    <w:rsid w:val="00F658E5"/>
    <w:rsid w:val="00F73632"/>
    <w:rsid w:val="00F84FF3"/>
    <w:rsid w:val="00F85FCC"/>
    <w:rsid w:val="00F90197"/>
    <w:rsid w:val="00F95580"/>
    <w:rsid w:val="00F95884"/>
    <w:rsid w:val="00FA0F58"/>
    <w:rsid w:val="00FA5157"/>
    <w:rsid w:val="00FB10B4"/>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128001"/>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13893</Words>
  <Characters>79193</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92901</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Market Rules</cp:lastModifiedBy>
  <cp:revision>3</cp:revision>
  <cp:lastPrinted>2018-12-21T14:45:00Z</cp:lastPrinted>
  <dcterms:created xsi:type="dcterms:W3CDTF">2025-11-24T20:04:00Z</dcterms:created>
  <dcterms:modified xsi:type="dcterms:W3CDTF">2025-11-24T20:07:00Z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