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057"/>
        <w:gridCol w:w="1530"/>
        <w:gridCol w:w="6233"/>
      </w:tblGrid>
      <w:tr w:rsidR="00067FE2" w14:paraId="3C6642E3" w14:textId="77777777" w:rsidTr="00C10C27">
        <w:tc>
          <w:tcPr>
            <w:tcW w:w="1620" w:type="dxa"/>
            <w:tcBorders>
              <w:bottom w:val="single" w:sz="4" w:space="0" w:color="auto"/>
            </w:tcBorders>
            <w:shd w:val="clear" w:color="auto" w:fill="FFFFFF" w:themeFill="background1"/>
            <w:vAlign w:val="center"/>
          </w:tcPr>
          <w:p w14:paraId="1DB23675" w14:textId="4B90465A" w:rsidR="00067FE2" w:rsidRDefault="00C10C27" w:rsidP="00866A37">
            <w:pPr>
              <w:pStyle w:val="Header"/>
              <w:spacing w:before="120" w:after="120"/>
            </w:pPr>
            <w:r w:rsidRPr="00C10C27">
              <w:t>COPM</w:t>
            </w:r>
            <w:r w:rsidR="00E61EFB" w:rsidRPr="00C10C27">
              <w:t>GRR</w:t>
            </w:r>
            <w:r w:rsidR="00067FE2">
              <w:t xml:space="preserve"> Number</w:t>
            </w:r>
          </w:p>
        </w:tc>
        <w:tc>
          <w:tcPr>
            <w:tcW w:w="1057" w:type="dxa"/>
            <w:tcBorders>
              <w:bottom w:val="single" w:sz="4" w:space="0" w:color="auto"/>
            </w:tcBorders>
            <w:vAlign w:val="center"/>
          </w:tcPr>
          <w:p w14:paraId="58DFDEEC" w14:textId="487A1359" w:rsidR="00067FE2" w:rsidRDefault="00A2052E" w:rsidP="00866A37">
            <w:pPr>
              <w:pStyle w:val="Header"/>
              <w:spacing w:before="120" w:after="120"/>
              <w:jc w:val="center"/>
            </w:pPr>
            <w:r>
              <w:fldChar w:fldCharType="begin"/>
            </w:r>
            <w:r>
              <w:instrText>HYPERLINK "https://www.ercot.com/mktrules/issues/COPMGRR053"</w:instrText>
            </w:r>
            <w:r>
              <w:fldChar w:fldCharType="separate"/>
            </w:r>
            <w:r w:rsidRPr="00A2052E">
              <w:rPr>
                <w:rStyle w:val="Hyperlink"/>
              </w:rPr>
              <w:t>053</w:t>
            </w:r>
            <w:r>
              <w:fldChar w:fldCharType="end"/>
            </w:r>
          </w:p>
        </w:tc>
        <w:tc>
          <w:tcPr>
            <w:tcW w:w="1530" w:type="dxa"/>
            <w:tcBorders>
              <w:bottom w:val="single" w:sz="4" w:space="0" w:color="auto"/>
            </w:tcBorders>
            <w:shd w:val="clear" w:color="auto" w:fill="FFFFFF" w:themeFill="background1"/>
            <w:vAlign w:val="center"/>
          </w:tcPr>
          <w:p w14:paraId="1F77FB52" w14:textId="712F1EA9" w:rsidR="00067FE2" w:rsidRDefault="00C10C27" w:rsidP="00866A37">
            <w:pPr>
              <w:pStyle w:val="Header"/>
              <w:spacing w:before="120" w:after="120"/>
            </w:pPr>
            <w:r w:rsidRPr="00C10C27">
              <w:t>COP</w:t>
            </w:r>
            <w:r w:rsidR="00E61EFB" w:rsidRPr="00C10C27">
              <w:t>MGRR</w:t>
            </w:r>
            <w:r w:rsidR="00067FE2">
              <w:t xml:space="preserve"> Title</w:t>
            </w:r>
          </w:p>
        </w:tc>
        <w:tc>
          <w:tcPr>
            <w:tcW w:w="6233" w:type="dxa"/>
            <w:tcBorders>
              <w:bottom w:val="single" w:sz="4" w:space="0" w:color="auto"/>
            </w:tcBorders>
            <w:vAlign w:val="center"/>
          </w:tcPr>
          <w:p w14:paraId="58F14EBB" w14:textId="6EF4E38A" w:rsidR="00067FE2" w:rsidRDefault="007A38B8" w:rsidP="00866A37">
            <w:pPr>
              <w:pStyle w:val="Header"/>
              <w:spacing w:before="120" w:after="120"/>
            </w:pPr>
            <w:r w:rsidRPr="00C10C27">
              <w:t xml:space="preserve">Administrative Change for </w:t>
            </w:r>
            <w:r w:rsidR="00C10C27" w:rsidRPr="00C10C27">
              <w:t xml:space="preserve">Commercial Operations </w:t>
            </w:r>
            <w:r w:rsidRPr="00C10C27">
              <w:t>Market Guide</w:t>
            </w:r>
            <w:r>
              <w:t xml:space="preserve"> – </w:t>
            </w:r>
            <w:r w:rsidR="00E61EFB">
              <w:t xml:space="preserve"> </w:t>
            </w:r>
            <w:r w:rsidR="0081647A">
              <w:t>NPRR1298</w:t>
            </w:r>
          </w:p>
        </w:tc>
      </w:tr>
      <w:tr w:rsidR="00067FE2" w:rsidRPr="00E01925" w14:paraId="398BCBF4" w14:textId="77777777" w:rsidTr="00E61EFB">
        <w:trPr>
          <w:trHeight w:val="518"/>
        </w:trPr>
        <w:tc>
          <w:tcPr>
            <w:tcW w:w="2677" w:type="dxa"/>
            <w:gridSpan w:val="2"/>
            <w:shd w:val="clear" w:color="auto" w:fill="FFFFFF" w:themeFill="background1"/>
            <w:vAlign w:val="center"/>
          </w:tcPr>
          <w:p w14:paraId="3A20C7F8" w14:textId="77777777" w:rsidR="00067FE2" w:rsidRPr="00067B86" w:rsidRDefault="00067FE2" w:rsidP="00866A37">
            <w:pPr>
              <w:pStyle w:val="Header"/>
              <w:spacing w:before="120" w:after="120"/>
              <w:rPr>
                <w:bCs w:val="0"/>
                <w:highlight w:val="yellow"/>
              </w:rPr>
            </w:pPr>
            <w:r w:rsidRPr="00C10C27">
              <w:rPr>
                <w:bCs w:val="0"/>
              </w:rPr>
              <w:t>Date Posted</w:t>
            </w:r>
          </w:p>
        </w:tc>
        <w:tc>
          <w:tcPr>
            <w:tcW w:w="7763" w:type="dxa"/>
            <w:gridSpan w:val="2"/>
            <w:vAlign w:val="center"/>
          </w:tcPr>
          <w:p w14:paraId="16A45634" w14:textId="624C0506" w:rsidR="00067FE2" w:rsidRPr="00067B86" w:rsidRDefault="007A38B8" w:rsidP="00866A37">
            <w:pPr>
              <w:pStyle w:val="NormalArial"/>
              <w:spacing w:before="120" w:after="120"/>
              <w:rPr>
                <w:highlight w:val="yellow"/>
              </w:rPr>
            </w:pPr>
            <w:r w:rsidRPr="00C10C27">
              <w:t>November 25</w:t>
            </w:r>
            <w:r w:rsidR="51101ABF" w:rsidRPr="00C10C27">
              <w:t>, 2025</w:t>
            </w:r>
          </w:p>
        </w:tc>
      </w:tr>
      <w:tr w:rsidR="007A38B8" w:rsidRPr="00E01925" w14:paraId="65C49D5E" w14:textId="77777777" w:rsidTr="00E61EFB">
        <w:trPr>
          <w:trHeight w:val="518"/>
        </w:trPr>
        <w:tc>
          <w:tcPr>
            <w:tcW w:w="2677" w:type="dxa"/>
            <w:gridSpan w:val="2"/>
            <w:shd w:val="clear" w:color="auto" w:fill="FFFFFF" w:themeFill="background1"/>
            <w:vAlign w:val="center"/>
          </w:tcPr>
          <w:p w14:paraId="2C67CA27" w14:textId="30316AA3" w:rsidR="007A38B8" w:rsidRPr="00067B86" w:rsidRDefault="007A38B8" w:rsidP="00866A37">
            <w:pPr>
              <w:pStyle w:val="Header"/>
              <w:spacing w:before="120" w:after="120"/>
              <w:rPr>
                <w:bCs w:val="0"/>
                <w:highlight w:val="yellow"/>
              </w:rPr>
            </w:pPr>
            <w:r w:rsidRPr="00C10C27">
              <w:rPr>
                <w:bCs w:val="0"/>
              </w:rPr>
              <w:t>Status</w:t>
            </w:r>
          </w:p>
        </w:tc>
        <w:tc>
          <w:tcPr>
            <w:tcW w:w="7763" w:type="dxa"/>
            <w:gridSpan w:val="2"/>
            <w:vAlign w:val="center"/>
          </w:tcPr>
          <w:p w14:paraId="24C2F1D7" w14:textId="40956592" w:rsidR="007A38B8" w:rsidRPr="00067B86" w:rsidRDefault="007A38B8" w:rsidP="00866A37">
            <w:pPr>
              <w:pStyle w:val="NormalArial"/>
              <w:spacing w:before="120" w:after="120"/>
              <w:rPr>
                <w:highlight w:val="yellow"/>
              </w:rPr>
            </w:pPr>
            <w:r w:rsidRPr="00C10C27">
              <w:t>Administrative Change</w:t>
            </w:r>
          </w:p>
        </w:tc>
      </w:tr>
      <w:tr w:rsidR="00067FE2" w14:paraId="788C839C" w14:textId="77777777" w:rsidTr="00E61EFB">
        <w:trPr>
          <w:trHeight w:val="323"/>
        </w:trPr>
        <w:tc>
          <w:tcPr>
            <w:tcW w:w="2677" w:type="dxa"/>
            <w:gridSpan w:val="2"/>
            <w:tcBorders>
              <w:top w:val="single" w:sz="4" w:space="0" w:color="auto"/>
              <w:left w:val="nil"/>
              <w:bottom w:val="nil"/>
              <w:right w:val="nil"/>
            </w:tcBorders>
            <w:shd w:val="clear" w:color="auto" w:fill="FFFFFF" w:themeFill="background1"/>
            <w:vAlign w:val="center"/>
          </w:tcPr>
          <w:p w14:paraId="431C18EC" w14:textId="77777777" w:rsidR="00067FE2" w:rsidRDefault="00067FE2" w:rsidP="00F44236">
            <w:pPr>
              <w:pStyle w:val="NormalArial"/>
            </w:pPr>
          </w:p>
        </w:tc>
        <w:tc>
          <w:tcPr>
            <w:tcW w:w="7763"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17EEC9D" w14:textId="77777777" w:rsidTr="00E61EFB">
        <w:trPr>
          <w:trHeight w:val="773"/>
        </w:trPr>
        <w:tc>
          <w:tcPr>
            <w:tcW w:w="2677" w:type="dxa"/>
            <w:gridSpan w:val="2"/>
            <w:tcBorders>
              <w:top w:val="single" w:sz="4" w:space="0" w:color="auto"/>
              <w:bottom w:val="single" w:sz="4" w:space="0" w:color="auto"/>
            </w:tcBorders>
            <w:shd w:val="clear" w:color="auto" w:fill="FFFFFF" w:themeFill="background1"/>
            <w:vAlign w:val="center"/>
          </w:tcPr>
          <w:p w14:paraId="598A8D29" w14:textId="56CFD4C4" w:rsidR="009D17F0" w:rsidRDefault="00C10C27" w:rsidP="00866A37">
            <w:pPr>
              <w:pStyle w:val="Header"/>
              <w:spacing w:before="120" w:after="120"/>
            </w:pPr>
            <w:r w:rsidRPr="00C10C27">
              <w:t>Commercial Operations</w:t>
            </w:r>
            <w:r w:rsidR="003D6A16" w:rsidRPr="00C10C27">
              <w:t xml:space="preserve"> Market Guide</w:t>
            </w:r>
            <w:r w:rsidR="0007682E">
              <w:t xml:space="preserve"> Sections</w:t>
            </w:r>
            <w:r w:rsidR="009D17F0">
              <w:t xml:space="preserve"> Requiring Revision </w:t>
            </w:r>
          </w:p>
        </w:tc>
        <w:tc>
          <w:tcPr>
            <w:tcW w:w="7763" w:type="dxa"/>
            <w:gridSpan w:val="2"/>
            <w:tcBorders>
              <w:top w:val="single" w:sz="4" w:space="0" w:color="auto"/>
            </w:tcBorders>
            <w:vAlign w:val="center"/>
          </w:tcPr>
          <w:p w14:paraId="14147AB0" w14:textId="77777777" w:rsidR="00C10C27" w:rsidRDefault="00C10C27" w:rsidP="00C10C27">
            <w:pPr>
              <w:pStyle w:val="NormalArial"/>
            </w:pPr>
            <w:r>
              <w:t>4.3.3, WMS Review and Action</w:t>
            </w:r>
          </w:p>
          <w:p w14:paraId="3356516F" w14:textId="2EDBB2F2" w:rsidR="009D17F0" w:rsidRPr="00FB509B" w:rsidRDefault="00C10C27" w:rsidP="00DA67DD">
            <w:pPr>
              <w:pStyle w:val="NormalArial"/>
              <w:spacing w:after="120"/>
            </w:pPr>
            <w:r>
              <w:t>4.3.4, Comments to the WMS Report</w:t>
            </w:r>
          </w:p>
        </w:tc>
      </w:tr>
      <w:tr w:rsidR="00C9766A" w14:paraId="112502C0" w14:textId="77777777" w:rsidTr="00E61EFB">
        <w:trPr>
          <w:trHeight w:val="518"/>
        </w:trPr>
        <w:tc>
          <w:tcPr>
            <w:tcW w:w="2677" w:type="dxa"/>
            <w:gridSpan w:val="2"/>
            <w:tcBorders>
              <w:bottom w:val="single" w:sz="4" w:space="0" w:color="auto"/>
            </w:tcBorders>
            <w:vAlign w:val="center"/>
          </w:tcPr>
          <w:p w14:paraId="4D47FBFB" w14:textId="77777777" w:rsidR="00C9766A" w:rsidRDefault="00625E5D" w:rsidP="00866A37">
            <w:pPr>
              <w:pStyle w:val="Header"/>
              <w:spacing w:before="120" w:after="120"/>
            </w:pPr>
            <w:r w:rsidRPr="00D06A44">
              <w:t xml:space="preserve">Related Documents </w:t>
            </w:r>
            <w:r w:rsidR="00C9766A" w:rsidRPr="00D06A44">
              <w:t xml:space="preserve">Requiring </w:t>
            </w:r>
            <w:r w:rsidRPr="00D06A44">
              <w:t>Revision/</w:t>
            </w:r>
            <w:r w:rsidR="0017783C" w:rsidRPr="00D06A44">
              <w:t>R</w:t>
            </w:r>
            <w:r w:rsidR="003069F4" w:rsidRPr="00D06A44">
              <w:t>elated Revision Request</w:t>
            </w:r>
            <w:r w:rsidR="0007682E" w:rsidRPr="00D06A44">
              <w:t>s</w:t>
            </w:r>
          </w:p>
        </w:tc>
        <w:tc>
          <w:tcPr>
            <w:tcW w:w="7763" w:type="dxa"/>
            <w:gridSpan w:val="2"/>
            <w:tcBorders>
              <w:bottom w:val="single" w:sz="4" w:space="0" w:color="auto"/>
            </w:tcBorders>
            <w:vAlign w:val="center"/>
          </w:tcPr>
          <w:p w14:paraId="5D9AA7D2" w14:textId="2B6CA9C0" w:rsidR="00E80AC3" w:rsidRPr="00FB509B" w:rsidRDefault="0081647A" w:rsidP="004C080F">
            <w:pPr>
              <w:pStyle w:val="NormalArial"/>
              <w:spacing w:after="120"/>
            </w:pPr>
            <w:r>
              <w:t>Nodal Protocol Revision Request (NPRR) 1298, Timing Requirements for Comments to Subcommittee Reports</w:t>
            </w:r>
            <w:r w:rsidR="0079483A">
              <w:t xml:space="preserve"> </w:t>
            </w:r>
          </w:p>
        </w:tc>
      </w:tr>
      <w:tr w:rsidR="009D17F0" w14:paraId="37367474" w14:textId="77777777" w:rsidTr="00E61EFB">
        <w:trPr>
          <w:trHeight w:val="518"/>
        </w:trPr>
        <w:tc>
          <w:tcPr>
            <w:tcW w:w="2677" w:type="dxa"/>
            <w:gridSpan w:val="2"/>
            <w:tcBorders>
              <w:bottom w:val="single" w:sz="4" w:space="0" w:color="auto"/>
            </w:tcBorders>
            <w:shd w:val="clear" w:color="auto" w:fill="FFFFFF" w:themeFill="background1"/>
            <w:vAlign w:val="center"/>
          </w:tcPr>
          <w:p w14:paraId="53E742F6" w14:textId="77777777" w:rsidR="009D17F0" w:rsidRDefault="009D17F0" w:rsidP="00866A37">
            <w:pPr>
              <w:pStyle w:val="Header"/>
              <w:spacing w:before="120" w:after="120"/>
            </w:pPr>
            <w:r>
              <w:t>Revision Description</w:t>
            </w:r>
          </w:p>
        </w:tc>
        <w:tc>
          <w:tcPr>
            <w:tcW w:w="7763" w:type="dxa"/>
            <w:gridSpan w:val="2"/>
            <w:tcBorders>
              <w:bottom w:val="single" w:sz="4" w:space="0" w:color="auto"/>
            </w:tcBorders>
            <w:vAlign w:val="center"/>
          </w:tcPr>
          <w:p w14:paraId="05F66313" w14:textId="6AC6F6A5" w:rsidR="009D17F0" w:rsidRDefault="00067B86" w:rsidP="00176375">
            <w:pPr>
              <w:pStyle w:val="NormalArial"/>
              <w:spacing w:before="120" w:after="120"/>
            </w:pPr>
            <w:r w:rsidRPr="00C10C27">
              <w:t xml:space="preserve">This Administrative </w:t>
            </w:r>
            <w:r w:rsidR="00C10C27" w:rsidRPr="00C10C27">
              <w:t xml:space="preserve">Commercial Operations </w:t>
            </w:r>
            <w:r w:rsidRPr="00C10C27">
              <w:t>Marke</w:t>
            </w:r>
            <w:r w:rsidR="004C080F">
              <w:t>t</w:t>
            </w:r>
            <w:r w:rsidRPr="00C10C27">
              <w:t xml:space="preserve"> Guide Revision Request (</w:t>
            </w:r>
            <w:r w:rsidR="00C10C27" w:rsidRPr="00C10C27">
              <w:t>COP</w:t>
            </w:r>
            <w:r w:rsidRPr="00C10C27">
              <w:t>MGRR)</w:t>
            </w:r>
            <w:r>
              <w:t xml:space="preserve"> </w:t>
            </w:r>
            <w:r w:rsidR="0081647A">
              <w:t>aligns the Commercial Operations Market Guide with</w:t>
            </w:r>
            <w:r w:rsidR="00D174AA">
              <w:t xml:space="preserve"> language proposed in </w:t>
            </w:r>
            <w:r w:rsidR="0081647A">
              <w:t>NPRR1298</w:t>
            </w:r>
            <w:r w:rsidR="00C80A5C">
              <w:t xml:space="preserve"> which extends discretion to review comments to the Subcommittee Report that are posted less than six days in advance of the “next regularly scheduled” Subcommittee meeting</w:t>
            </w:r>
            <w:r w:rsidR="0081647A">
              <w:t>.</w:t>
            </w:r>
          </w:p>
          <w:p w14:paraId="6A00AE95" w14:textId="56F2484D" w:rsidR="00067B86" w:rsidRPr="00FB509B" w:rsidRDefault="000B2382" w:rsidP="000B2382">
            <w:pPr>
              <w:pStyle w:val="NormalArial"/>
              <w:spacing w:before="120" w:after="120"/>
            </w:pPr>
            <w:r w:rsidRPr="000B2382">
              <w:rPr>
                <w:color w:val="000000"/>
              </w:rPr>
              <w:t>Administrative change</w:t>
            </w:r>
            <w:r w:rsidR="004C080F">
              <w:rPr>
                <w:color w:val="000000"/>
              </w:rPr>
              <w:t>s</w:t>
            </w:r>
            <w:r w:rsidRPr="000B2382">
              <w:rPr>
                <w:color w:val="000000"/>
              </w:rPr>
              <w:t xml:space="preserve"> to the </w:t>
            </w:r>
            <w:r w:rsidR="002308C1">
              <w:rPr>
                <w:color w:val="000000"/>
              </w:rPr>
              <w:t>Commercial Operations</w:t>
            </w:r>
            <w:r w:rsidRPr="002308C1">
              <w:rPr>
                <w:color w:val="000000"/>
              </w:rPr>
              <w:t xml:space="preserve"> Market Guide</w:t>
            </w:r>
            <w:r w:rsidRPr="000B2382">
              <w:rPr>
                <w:color w:val="000000"/>
              </w:rPr>
              <w:t xml:space="preserve"> to maintain consistency with Protocol Section 21, Revision Request Process, are allowed under </w:t>
            </w:r>
            <w:r w:rsidRPr="002308C1">
              <w:rPr>
                <w:color w:val="000000"/>
              </w:rPr>
              <w:t xml:space="preserve">paragraph (5) of Section </w:t>
            </w:r>
            <w:r w:rsidR="002308C1" w:rsidRPr="002308C1">
              <w:rPr>
                <w:color w:val="000000"/>
              </w:rPr>
              <w:t>4</w:t>
            </w:r>
            <w:r w:rsidRPr="002308C1">
              <w:rPr>
                <w:color w:val="000000"/>
              </w:rPr>
              <w:t>.1, Introduction.</w:t>
            </w:r>
          </w:p>
        </w:tc>
      </w:tr>
      <w:tr w:rsidR="009D17F0" w14:paraId="7C0519CA" w14:textId="77777777" w:rsidTr="00E61EFB">
        <w:trPr>
          <w:trHeight w:val="518"/>
        </w:trPr>
        <w:tc>
          <w:tcPr>
            <w:tcW w:w="2677" w:type="dxa"/>
            <w:gridSpan w:val="2"/>
            <w:shd w:val="clear" w:color="auto" w:fill="FFFFFF" w:themeFill="background1"/>
            <w:vAlign w:val="center"/>
          </w:tcPr>
          <w:p w14:paraId="3F1E5650" w14:textId="77777777" w:rsidR="009D17F0" w:rsidRDefault="009D17F0" w:rsidP="00866A37">
            <w:pPr>
              <w:pStyle w:val="Header"/>
              <w:spacing w:before="120" w:after="120"/>
            </w:pPr>
            <w:r>
              <w:t>Reason for Revision</w:t>
            </w:r>
          </w:p>
        </w:tc>
        <w:tc>
          <w:tcPr>
            <w:tcW w:w="7763" w:type="dxa"/>
            <w:gridSpan w:val="2"/>
            <w:vAlign w:val="center"/>
          </w:tcPr>
          <w:p w14:paraId="013A1B10" w14:textId="5ECD725D" w:rsidR="00CC7684" w:rsidRDefault="00A2052E" w:rsidP="00CC7684">
            <w:pPr>
              <w:pStyle w:val="NormalArial"/>
              <w:tabs>
                <w:tab w:val="left" w:pos="432"/>
              </w:tabs>
              <w:spacing w:before="120"/>
              <w:ind w:left="432" w:hanging="432"/>
              <w:rPr>
                <w:rFonts w:cs="Arial"/>
                <w:color w:val="000000"/>
              </w:rPr>
            </w:pPr>
            <w:r>
              <w:pict w14:anchorId="32FDAC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15pt">
                  <v:imagedata r:id="rId11" o:title=""/>
                </v:shape>
              </w:pict>
            </w:r>
            <w:r w:rsidR="00CC7684" w:rsidRPr="006629C8">
              <w:t xml:space="preserve">  </w:t>
            </w:r>
            <w:hyperlink r:id="rId12" w:history="1">
              <w:r w:rsidR="00CC7684" w:rsidRPr="00BD53C5">
                <w:rPr>
                  <w:rStyle w:val="Hyperlink"/>
                  <w:rFonts w:cs="Arial"/>
                </w:rPr>
                <w:t>Strategic Plan</w:t>
              </w:r>
            </w:hyperlink>
            <w:r w:rsidR="00CC7684">
              <w:rPr>
                <w:rFonts w:cs="Arial"/>
                <w:color w:val="000000"/>
              </w:rPr>
              <w:t xml:space="preserve"> Objective 1 – </w:t>
            </w:r>
            <w:r w:rsidR="00CC7684" w:rsidRPr="00BD53C5">
              <w:rPr>
                <w:rFonts w:cs="Arial"/>
                <w:color w:val="000000"/>
              </w:rPr>
              <w:t>Be an industry leader for grid reliability and resilience</w:t>
            </w:r>
          </w:p>
          <w:p w14:paraId="2D2CEA63" w14:textId="0A29A0D3" w:rsidR="00CC7684" w:rsidRPr="00BD53C5" w:rsidRDefault="00A2052E" w:rsidP="00CC7684">
            <w:pPr>
              <w:pStyle w:val="NormalArial"/>
              <w:tabs>
                <w:tab w:val="left" w:pos="432"/>
              </w:tabs>
              <w:spacing w:before="120"/>
              <w:ind w:left="432" w:hanging="432"/>
              <w:rPr>
                <w:rFonts w:cs="Arial"/>
                <w:color w:val="000000"/>
              </w:rPr>
            </w:pPr>
            <w:r>
              <w:pict w14:anchorId="48E21710">
                <v:shape id="_x0000_i1026" type="#_x0000_t75" style="width:15.6pt;height:15pt">
                  <v:imagedata r:id="rId11" o:title=""/>
                </v:shape>
              </w:pict>
            </w:r>
            <w:r w:rsidR="00CC7684" w:rsidRPr="00CD242D">
              <w:t xml:space="preserve">  </w:t>
            </w:r>
            <w:hyperlink r:id="rId13" w:history="1">
              <w:r w:rsidR="00CC7684" w:rsidRPr="00BD53C5">
                <w:rPr>
                  <w:rStyle w:val="Hyperlink"/>
                  <w:rFonts w:cs="Arial"/>
                </w:rPr>
                <w:t>Strategic Plan</w:t>
              </w:r>
            </w:hyperlink>
            <w:r w:rsidR="00CC7684">
              <w:rPr>
                <w:rFonts w:cs="Arial"/>
                <w:color w:val="000000"/>
              </w:rPr>
              <w:t xml:space="preserve"> Objective 2 - </w:t>
            </w:r>
            <w:r w:rsidR="00CC7684" w:rsidRPr="00BD53C5">
              <w:rPr>
                <w:rFonts w:cs="Arial"/>
                <w:color w:val="000000"/>
              </w:rPr>
              <w:t>Enhance the ERCOT region’s economic competitiveness</w:t>
            </w:r>
            <w:r w:rsidR="00CC7684">
              <w:rPr>
                <w:rFonts w:cs="Arial"/>
                <w:color w:val="000000"/>
              </w:rPr>
              <w:t xml:space="preserve"> </w:t>
            </w:r>
            <w:r w:rsidR="00CC7684" w:rsidRPr="00BD53C5">
              <w:rPr>
                <w:rFonts w:cs="Arial"/>
                <w:color w:val="000000"/>
              </w:rPr>
              <w:t>with respect to trends in wholesale power rates and retail</w:t>
            </w:r>
            <w:r w:rsidR="00CC7684">
              <w:rPr>
                <w:rFonts w:cs="Arial"/>
                <w:color w:val="000000"/>
              </w:rPr>
              <w:t xml:space="preserve"> </w:t>
            </w:r>
            <w:r w:rsidR="00CC7684" w:rsidRPr="00BD53C5">
              <w:rPr>
                <w:rFonts w:cs="Arial"/>
                <w:color w:val="000000"/>
              </w:rPr>
              <w:t>electricity prices to consumers</w:t>
            </w:r>
          </w:p>
          <w:p w14:paraId="2F28ACF0" w14:textId="4ABA423C" w:rsidR="00CC7684" w:rsidRPr="00BD53C5" w:rsidRDefault="00A2052E" w:rsidP="00CC7684">
            <w:pPr>
              <w:pStyle w:val="NormalArial"/>
              <w:spacing w:before="120"/>
              <w:ind w:left="432" w:hanging="432"/>
              <w:rPr>
                <w:rFonts w:cs="Arial"/>
                <w:color w:val="000000"/>
              </w:rPr>
            </w:pPr>
            <w:r>
              <w:pict w14:anchorId="249BA0A6">
                <v:shape id="_x0000_i1027" type="#_x0000_t75" style="width:15.6pt;height:15pt">
                  <v:imagedata r:id="rId11" o:title=""/>
                </v:shape>
              </w:pict>
            </w:r>
            <w:r w:rsidR="00CC7684" w:rsidRPr="006629C8">
              <w:t xml:space="preserve">  </w:t>
            </w:r>
            <w:hyperlink r:id="rId14" w:history="1">
              <w:r w:rsidR="00CC7684" w:rsidRPr="00BD53C5">
                <w:rPr>
                  <w:rStyle w:val="Hyperlink"/>
                  <w:rFonts w:cs="Arial"/>
                </w:rPr>
                <w:t>Strategic Plan</w:t>
              </w:r>
            </w:hyperlink>
            <w:r w:rsidR="00CC7684">
              <w:rPr>
                <w:rFonts w:cs="Arial"/>
                <w:color w:val="000000"/>
              </w:rPr>
              <w:t xml:space="preserve"> Objective 3 - </w:t>
            </w:r>
            <w:r w:rsidR="00CC7684" w:rsidRPr="00BD53C5">
              <w:rPr>
                <w:rFonts w:cs="Arial"/>
                <w:color w:val="000000"/>
              </w:rPr>
              <w:t>Advance ERCOT, Inc. as an</w:t>
            </w:r>
            <w:r w:rsidR="00CC7684">
              <w:rPr>
                <w:rFonts w:cs="Arial"/>
                <w:color w:val="000000"/>
              </w:rPr>
              <w:t xml:space="preserve"> </w:t>
            </w:r>
            <w:r w:rsidR="00CC7684" w:rsidRPr="00BD53C5">
              <w:rPr>
                <w:rFonts w:cs="Arial"/>
                <w:color w:val="000000"/>
              </w:rPr>
              <w:t>independent leading</w:t>
            </w:r>
            <w:r w:rsidR="00CC7684">
              <w:rPr>
                <w:rFonts w:cs="Arial"/>
                <w:color w:val="000000"/>
              </w:rPr>
              <w:t xml:space="preserve"> </w:t>
            </w:r>
            <w:r w:rsidR="00CC7684" w:rsidRPr="00BD53C5">
              <w:rPr>
                <w:rFonts w:cs="Arial"/>
                <w:color w:val="000000"/>
              </w:rPr>
              <w:t xml:space="preserve">industry expert and an </w:t>
            </w:r>
            <w:proofErr w:type="gramStart"/>
            <w:r w:rsidR="00CC7684" w:rsidRPr="00BD53C5">
              <w:rPr>
                <w:rFonts w:cs="Arial"/>
                <w:color w:val="000000"/>
              </w:rPr>
              <w:t>employer</w:t>
            </w:r>
            <w:proofErr w:type="gramEnd"/>
            <w:r w:rsidR="00CC7684" w:rsidRPr="00BD53C5">
              <w:rPr>
                <w:rFonts w:cs="Arial"/>
                <w:color w:val="000000"/>
              </w:rPr>
              <w:t xml:space="preserve"> of choice by fostering</w:t>
            </w:r>
            <w:r w:rsidR="00CC7684">
              <w:rPr>
                <w:rFonts w:cs="Arial"/>
                <w:color w:val="000000"/>
              </w:rPr>
              <w:t xml:space="preserve"> </w:t>
            </w:r>
            <w:r w:rsidR="00CC7684" w:rsidRPr="00BD53C5">
              <w:rPr>
                <w:rFonts w:cs="Arial"/>
                <w:color w:val="000000"/>
              </w:rPr>
              <w:t>innovation, investing in our people, and emphasizing the</w:t>
            </w:r>
            <w:r w:rsidR="00CC7684">
              <w:rPr>
                <w:rFonts w:cs="Arial"/>
                <w:color w:val="000000"/>
              </w:rPr>
              <w:t xml:space="preserve"> </w:t>
            </w:r>
            <w:r w:rsidR="00CC7684" w:rsidRPr="00BD53C5">
              <w:rPr>
                <w:rFonts w:cs="Arial"/>
                <w:color w:val="000000"/>
              </w:rPr>
              <w:t>importance of our mission</w:t>
            </w:r>
          </w:p>
          <w:p w14:paraId="467F316A" w14:textId="4A6DA1A5" w:rsidR="00CC7684" w:rsidRDefault="00A2052E" w:rsidP="00CC7684">
            <w:pPr>
              <w:pStyle w:val="NormalArial"/>
              <w:spacing w:before="120"/>
              <w:rPr>
                <w:iCs/>
                <w:kern w:val="24"/>
              </w:rPr>
            </w:pPr>
            <w:r>
              <w:pict w14:anchorId="016EBFFF">
                <v:shape id="_x0000_i1028" type="#_x0000_t75" style="width:15.6pt;height:15pt">
                  <v:imagedata r:id="rId15" o:title=""/>
                </v:shape>
              </w:pict>
            </w:r>
            <w:r w:rsidR="00CC7684" w:rsidRPr="006629C8">
              <w:t xml:space="preserve">  </w:t>
            </w:r>
            <w:r w:rsidR="00CC7684" w:rsidRPr="00344591">
              <w:rPr>
                <w:iCs/>
                <w:kern w:val="24"/>
              </w:rPr>
              <w:t>General system and/or process improvement(s)</w:t>
            </w:r>
          </w:p>
          <w:p w14:paraId="189796E0" w14:textId="30B1DE60" w:rsidR="00CC7684" w:rsidRDefault="00A2052E" w:rsidP="00CC7684">
            <w:pPr>
              <w:pStyle w:val="NormalArial"/>
              <w:spacing w:before="120"/>
              <w:rPr>
                <w:iCs/>
                <w:kern w:val="24"/>
              </w:rPr>
            </w:pPr>
            <w:r>
              <w:pict w14:anchorId="10C85C40">
                <v:shape id="_x0000_i1029" type="#_x0000_t75" style="width:15.6pt;height:15pt">
                  <v:imagedata r:id="rId11" o:title=""/>
                </v:shape>
              </w:pict>
            </w:r>
            <w:r w:rsidR="00CC7684" w:rsidRPr="006629C8">
              <w:t xml:space="preserve">  </w:t>
            </w:r>
            <w:r w:rsidR="00CC7684">
              <w:rPr>
                <w:iCs/>
                <w:kern w:val="24"/>
              </w:rPr>
              <w:t>Regulatory requirements</w:t>
            </w:r>
          </w:p>
          <w:p w14:paraId="0A83C5A0" w14:textId="71D2A83D" w:rsidR="00CC7684" w:rsidRPr="00CD242D" w:rsidRDefault="00A2052E" w:rsidP="00CC7684">
            <w:pPr>
              <w:pStyle w:val="NormalArial"/>
              <w:spacing w:before="120"/>
              <w:rPr>
                <w:rFonts w:cs="Arial"/>
                <w:color w:val="000000"/>
              </w:rPr>
            </w:pPr>
            <w:r>
              <w:pict w14:anchorId="7187C915">
                <v:shape id="_x0000_i1030" type="#_x0000_t75" style="width:15.6pt;height:15pt">
                  <v:imagedata r:id="rId11" o:title=""/>
                </v:shape>
              </w:pict>
            </w:r>
            <w:r w:rsidR="00CC7684" w:rsidRPr="006629C8">
              <w:t xml:space="preserve">  </w:t>
            </w:r>
            <w:r w:rsidR="00CC7684">
              <w:rPr>
                <w:rFonts w:cs="Arial"/>
                <w:color w:val="000000"/>
              </w:rPr>
              <w:t>ERCOT Board/PUCT Directive</w:t>
            </w:r>
          </w:p>
          <w:p w14:paraId="60205D72" w14:textId="77777777" w:rsidR="00CE06EA" w:rsidRPr="00CE06EA" w:rsidRDefault="00CE06EA" w:rsidP="00CE06EA"/>
          <w:p w14:paraId="4818D736" w14:textId="70F6C9FD" w:rsidR="00555554" w:rsidRPr="00176375" w:rsidRDefault="00CC7684" w:rsidP="00CC7684">
            <w:pPr>
              <w:pStyle w:val="NormalArial"/>
              <w:spacing w:after="120"/>
              <w:rPr>
                <w:i/>
                <w:sz w:val="20"/>
                <w:szCs w:val="20"/>
              </w:rPr>
            </w:pPr>
            <w:r w:rsidRPr="00CD242D">
              <w:rPr>
                <w:i/>
                <w:sz w:val="20"/>
                <w:szCs w:val="20"/>
              </w:rPr>
              <w:lastRenderedPageBreak/>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EA4C89" w14:paraId="686D976C" w14:textId="77777777" w:rsidTr="00EA4C89">
        <w:trPr>
          <w:trHeight w:val="518"/>
        </w:trPr>
        <w:tc>
          <w:tcPr>
            <w:tcW w:w="2677" w:type="dxa"/>
            <w:gridSpan w:val="2"/>
            <w:shd w:val="clear" w:color="auto" w:fill="FFFFFF" w:themeFill="background1"/>
            <w:vAlign w:val="center"/>
          </w:tcPr>
          <w:p w14:paraId="0D61F8A6" w14:textId="10DD0768" w:rsidR="00EA4C89" w:rsidRPr="00EA4C89" w:rsidRDefault="00EA4C89" w:rsidP="00EA4C89">
            <w:pPr>
              <w:pStyle w:val="Header"/>
              <w:spacing w:before="120" w:after="120"/>
              <w:rPr>
                <w:highlight w:val="yellow"/>
              </w:rPr>
            </w:pPr>
            <w:r w:rsidRPr="002308C1">
              <w:lastRenderedPageBreak/>
              <w:t>ERCOT Opinion</w:t>
            </w:r>
          </w:p>
        </w:tc>
        <w:tc>
          <w:tcPr>
            <w:tcW w:w="7763" w:type="dxa"/>
            <w:gridSpan w:val="2"/>
            <w:vAlign w:val="center"/>
          </w:tcPr>
          <w:p w14:paraId="028CA39E" w14:textId="7A1F1471" w:rsidR="00EA4C89" w:rsidRPr="00EA4C89" w:rsidRDefault="00EA4C89" w:rsidP="00EA4C89">
            <w:pPr>
              <w:pStyle w:val="NormalArial"/>
              <w:spacing w:before="120" w:after="120"/>
              <w:rPr>
                <w:highlight w:val="yellow"/>
              </w:rPr>
            </w:pPr>
            <w:r w:rsidRPr="002308C1">
              <w:t xml:space="preserve">ERCOT supports approval of </w:t>
            </w:r>
            <w:r w:rsidR="00C10C27" w:rsidRPr="002308C1">
              <w:t>COPM</w:t>
            </w:r>
            <w:r w:rsidRPr="002308C1">
              <w:t>GRR</w:t>
            </w:r>
            <w:r w:rsidR="00A2052E">
              <w:t>053</w:t>
            </w:r>
            <w:r w:rsidRPr="002308C1">
              <w:t>.</w:t>
            </w:r>
          </w:p>
        </w:tc>
      </w:tr>
      <w:tr w:rsidR="00EA4C89" w14:paraId="62B8AC30" w14:textId="77777777" w:rsidTr="00E61EFB">
        <w:trPr>
          <w:trHeight w:val="518"/>
        </w:trPr>
        <w:tc>
          <w:tcPr>
            <w:tcW w:w="2677" w:type="dxa"/>
            <w:gridSpan w:val="2"/>
            <w:tcBorders>
              <w:bottom w:val="single" w:sz="4" w:space="0" w:color="auto"/>
            </w:tcBorders>
            <w:shd w:val="clear" w:color="auto" w:fill="FFFFFF" w:themeFill="background1"/>
            <w:vAlign w:val="center"/>
          </w:tcPr>
          <w:p w14:paraId="1C40CA0F" w14:textId="4E8F1B20" w:rsidR="00EA4C89" w:rsidRDefault="00EA4C89" w:rsidP="00EA4C89">
            <w:pPr>
              <w:pStyle w:val="Header"/>
              <w:spacing w:before="120" w:after="120"/>
            </w:pPr>
            <w:r>
              <w:t>ERCOT Market Impact Statement</w:t>
            </w:r>
          </w:p>
        </w:tc>
        <w:tc>
          <w:tcPr>
            <w:tcW w:w="7763" w:type="dxa"/>
            <w:gridSpan w:val="2"/>
            <w:tcBorders>
              <w:bottom w:val="single" w:sz="4" w:space="0" w:color="auto"/>
            </w:tcBorders>
            <w:vAlign w:val="center"/>
          </w:tcPr>
          <w:p w14:paraId="7C945CCA" w14:textId="5D84D96E" w:rsidR="00EA4C89" w:rsidRDefault="00EA4C89" w:rsidP="00EA4C89">
            <w:pPr>
              <w:pStyle w:val="NormalArial"/>
              <w:spacing w:before="120" w:after="120"/>
            </w:pPr>
            <w:r w:rsidRPr="002308C1">
              <w:t xml:space="preserve">ERCOT Staff has reviewed </w:t>
            </w:r>
            <w:r w:rsidR="00C10C27" w:rsidRPr="002308C1">
              <w:t>COPM</w:t>
            </w:r>
            <w:r w:rsidRPr="002308C1">
              <w:t>GRR</w:t>
            </w:r>
            <w:r w:rsidR="00A2052E">
              <w:t>053</w:t>
            </w:r>
            <w:r w:rsidRPr="002308C1">
              <w:t xml:space="preserve"> and believes it maintains consistency between the </w:t>
            </w:r>
            <w:r w:rsidR="00C10C27" w:rsidRPr="002308C1">
              <w:t>Commercial Operations</w:t>
            </w:r>
            <w:r w:rsidRPr="002308C1">
              <w:t xml:space="preserve"> Market Guide and ERCOT Nodal Protocols.</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067B86" w14:paraId="18960E6E" w14:textId="77777777" w:rsidTr="00D176CF">
        <w:trPr>
          <w:cantSplit/>
          <w:trHeight w:val="432"/>
        </w:trPr>
        <w:tc>
          <w:tcPr>
            <w:tcW w:w="2880" w:type="dxa"/>
            <w:shd w:val="clear" w:color="auto" w:fill="FFFFFF"/>
            <w:vAlign w:val="center"/>
          </w:tcPr>
          <w:p w14:paraId="3D988A51" w14:textId="751CBC44" w:rsidR="00067B86" w:rsidRPr="00176375" w:rsidRDefault="00067B86" w:rsidP="00067B86">
            <w:pPr>
              <w:pStyle w:val="Header"/>
              <w:rPr>
                <w:bCs w:val="0"/>
              </w:rPr>
            </w:pPr>
            <w:r w:rsidRPr="00B93CA0">
              <w:rPr>
                <w:bCs w:val="0"/>
              </w:rPr>
              <w:t>Name</w:t>
            </w:r>
          </w:p>
        </w:tc>
        <w:tc>
          <w:tcPr>
            <w:tcW w:w="7560" w:type="dxa"/>
            <w:vAlign w:val="center"/>
          </w:tcPr>
          <w:p w14:paraId="1FFF1A06" w14:textId="33231928" w:rsidR="00067B86" w:rsidRDefault="00067B86" w:rsidP="00067B86">
            <w:pPr>
              <w:pStyle w:val="NormalArial"/>
            </w:pPr>
            <w:r>
              <w:t>Brittney Albracht</w:t>
            </w:r>
          </w:p>
        </w:tc>
      </w:tr>
      <w:tr w:rsidR="00067B86" w14:paraId="7FB64D61" w14:textId="77777777" w:rsidTr="00D176CF">
        <w:trPr>
          <w:cantSplit/>
          <w:trHeight w:val="432"/>
        </w:trPr>
        <w:tc>
          <w:tcPr>
            <w:tcW w:w="2880" w:type="dxa"/>
            <w:shd w:val="clear" w:color="auto" w:fill="FFFFFF"/>
            <w:vAlign w:val="center"/>
          </w:tcPr>
          <w:p w14:paraId="4FB458EB" w14:textId="77777777" w:rsidR="00067B86" w:rsidRPr="00B93CA0" w:rsidRDefault="00067B86" w:rsidP="00067B86">
            <w:pPr>
              <w:pStyle w:val="Header"/>
              <w:rPr>
                <w:bCs w:val="0"/>
              </w:rPr>
            </w:pPr>
            <w:r w:rsidRPr="00B93CA0">
              <w:rPr>
                <w:bCs w:val="0"/>
              </w:rPr>
              <w:t>E-mail Address</w:t>
            </w:r>
          </w:p>
        </w:tc>
        <w:tc>
          <w:tcPr>
            <w:tcW w:w="7560" w:type="dxa"/>
            <w:vAlign w:val="center"/>
          </w:tcPr>
          <w:p w14:paraId="54C409BC" w14:textId="6FE836A5" w:rsidR="00067B86" w:rsidRDefault="00067B86" w:rsidP="00067B86">
            <w:pPr>
              <w:pStyle w:val="NormalArial"/>
            </w:pPr>
            <w:hyperlink r:id="rId16" w:history="1">
              <w:r w:rsidRPr="00157DFD">
                <w:rPr>
                  <w:rStyle w:val="Hyperlink"/>
                </w:rPr>
                <w:t>Brittney.Albracht@ercot.com</w:t>
              </w:r>
            </w:hyperlink>
            <w:r>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39451C76" w:rsidR="009A3772" w:rsidRDefault="00067B86">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52083FAA" w:rsidR="009A3772" w:rsidRDefault="00067B86">
            <w:pPr>
              <w:pStyle w:val="NormalArial"/>
            </w:pPr>
            <w:r>
              <w:t>512-225-7027</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23816E3"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254C1115" w:rsidR="009A3772" w:rsidRDefault="00067B86">
            <w:pPr>
              <w:pStyle w:val="NormalArial"/>
            </w:pPr>
            <w:r>
              <w:t>Not Applicable</w:t>
            </w:r>
          </w:p>
        </w:tc>
      </w:tr>
      <w:bookmarkEnd w:id="0"/>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161CB46F" w14:textId="1C02EB4F" w:rsidR="003D0E73" w:rsidRDefault="002308C1" w:rsidP="003D0E73">
      <w:pPr>
        <w:pStyle w:val="H3"/>
        <w:ind w:left="0" w:firstLine="0"/>
      </w:pPr>
      <w:bookmarkStart w:id="1" w:name="_Toc118531312"/>
      <w:bookmarkStart w:id="2" w:name="_Toc254951496"/>
      <w:bookmarkStart w:id="3" w:name="_Toc135658167"/>
      <w:r>
        <w:t>4</w:t>
      </w:r>
      <w:r w:rsidR="003D0E73">
        <w:t>.3.3</w:t>
      </w:r>
      <w:r w:rsidR="003D0E73">
        <w:tab/>
      </w:r>
      <w:bookmarkEnd w:id="1"/>
      <w:bookmarkEnd w:id="2"/>
      <w:bookmarkEnd w:id="3"/>
      <w:r>
        <w:t>WMS Review and Action</w:t>
      </w:r>
    </w:p>
    <w:p w14:paraId="6642B6BA" w14:textId="68A2987E" w:rsidR="003D0E73" w:rsidRDefault="003D0E73" w:rsidP="003D0E73">
      <w:pPr>
        <w:pStyle w:val="BodyText"/>
        <w:ind w:left="720" w:hanging="720"/>
      </w:pPr>
      <w:r>
        <w:t>(1)</w:t>
      </w:r>
      <w:r>
        <w:tab/>
        <w:t xml:space="preserve">Any ERCOT Member, Market Participant, Public Utility Commission of Texas (PUCT) Staff, the Reliability Monitor, the North American Electric Reliability Corporation (NERC) Regional Entity, the Independent Market Monitor (IMM), or ERCOT may comment on the </w:t>
      </w:r>
      <w:r w:rsidR="002308C1">
        <w:t>COPMGRR</w:t>
      </w:r>
      <w:r>
        <w:t xml:space="preserve">.  </w:t>
      </w:r>
    </w:p>
    <w:p w14:paraId="2868E473" w14:textId="476267C8" w:rsidR="003D0E73" w:rsidRDefault="003D0E73" w:rsidP="003D0E73">
      <w:pPr>
        <w:pStyle w:val="BodyText"/>
        <w:ind w:left="720" w:hanging="720"/>
      </w:pPr>
      <w:r>
        <w:t>(2)</w:t>
      </w:r>
      <w:r>
        <w:tab/>
        <w:t xml:space="preserve">To receive consideration, comments must be delivered electronically to ERCOT in the designated format provided on the ERCOT website within 14 days from the posting date of the </w:t>
      </w:r>
      <w:r w:rsidR="002308C1">
        <w:t>COPMGRR</w:t>
      </w:r>
      <w:r>
        <w:t xml:space="preserve">.  Comments </w:t>
      </w:r>
      <w:del w:id="4" w:author="ERCOT" w:date="2025-11-20T09:55:00Z" w16du:dateUtc="2025-11-20T15:55:00Z">
        <w:r w:rsidDel="003D0E73">
          <w:delText xml:space="preserve">submitted </w:delText>
        </w:r>
      </w:del>
      <w:ins w:id="5" w:author="ERCOT" w:date="2025-11-20T09:55:00Z" w16du:dateUtc="2025-11-20T15:55:00Z">
        <w:r>
          <w:t xml:space="preserve">posted </w:t>
        </w:r>
      </w:ins>
      <w:r>
        <w:t xml:space="preserve">after the 14 day comment period may be considered at the discretion of the </w:t>
      </w:r>
      <w:r w:rsidR="002308C1">
        <w:t>WMS</w:t>
      </w:r>
      <w:del w:id="6" w:author="ERCOT" w:date="2025-11-20T09:55:00Z" w16du:dateUtc="2025-11-20T15:55:00Z">
        <w:r w:rsidDel="003D0E73">
          <w:delText xml:space="preserve"> after these comments have been posted</w:delText>
        </w:r>
      </w:del>
      <w:r>
        <w:t xml:space="preserve">.  Comments submitted in accordance with the instructions on the ERCOT website regardless of date of submission shall be posted on the ERCOT website and distributed to the </w:t>
      </w:r>
      <w:r w:rsidR="002308C1">
        <w:t>WMS</w:t>
      </w:r>
      <w:r>
        <w:t xml:space="preserve"> within three Business Days of submittal.  </w:t>
      </w:r>
    </w:p>
    <w:p w14:paraId="5B10D250" w14:textId="0197D211" w:rsidR="003D0E73" w:rsidRDefault="003D0E73" w:rsidP="003D0E73">
      <w:pPr>
        <w:pStyle w:val="BodyText"/>
        <w:ind w:left="720" w:hanging="720"/>
      </w:pPr>
      <w:r>
        <w:t>(3)</w:t>
      </w:r>
      <w:r>
        <w:tab/>
      </w:r>
      <w:r w:rsidR="00546978" w:rsidRPr="00546978">
        <w:t xml:space="preserve">WMS shall consider the COPMGRR at its next regularly scheduled meeting after the end of the 14 day comment period. The quorum and voting requirements for WMS action are set forth in the Technical Advisory Committee Procedures. At such meeting, WMS shall </w:t>
      </w:r>
      <w:proofErr w:type="gramStart"/>
      <w:r w:rsidR="00546978" w:rsidRPr="00546978">
        <w:t>take action</w:t>
      </w:r>
      <w:proofErr w:type="gramEnd"/>
      <w:r w:rsidR="00546978" w:rsidRPr="00546978">
        <w:t xml:space="preserve"> on the COPMGRR. In considering action on a COPMGRR, WMS shall:</w:t>
      </w:r>
    </w:p>
    <w:p w14:paraId="2F612C4B" w14:textId="69504449" w:rsidR="003D0E73" w:rsidRDefault="003D0E73" w:rsidP="003D0E73">
      <w:pPr>
        <w:pStyle w:val="List"/>
        <w:ind w:left="1440"/>
      </w:pPr>
      <w:r>
        <w:t>(a)</w:t>
      </w:r>
      <w:r>
        <w:tab/>
        <w:t xml:space="preserve">Recommend approval of the </w:t>
      </w:r>
      <w:r w:rsidR="002308C1">
        <w:t>COPMGRR</w:t>
      </w:r>
      <w:r>
        <w:t xml:space="preserve"> as submitted or as modified;</w:t>
      </w:r>
    </w:p>
    <w:p w14:paraId="3DECFBEF" w14:textId="50800D11" w:rsidR="003D0E73" w:rsidRDefault="003D0E73" w:rsidP="003D0E73">
      <w:pPr>
        <w:pStyle w:val="List"/>
        <w:ind w:left="1440"/>
      </w:pPr>
      <w:r>
        <w:t>(b)</w:t>
      </w:r>
      <w:r>
        <w:tab/>
        <w:t xml:space="preserve">Reject the </w:t>
      </w:r>
      <w:r w:rsidR="002308C1">
        <w:t>COPMGRR</w:t>
      </w:r>
      <w:r>
        <w:t xml:space="preserve">; </w:t>
      </w:r>
    </w:p>
    <w:p w14:paraId="4789CCA0" w14:textId="2962B456" w:rsidR="003D0E73" w:rsidRDefault="003D0E73" w:rsidP="003D0E73">
      <w:pPr>
        <w:pStyle w:val="List"/>
        <w:ind w:left="1440"/>
      </w:pPr>
      <w:r>
        <w:lastRenderedPageBreak/>
        <w:t>(c)</w:t>
      </w:r>
      <w:r>
        <w:tab/>
        <w:t xml:space="preserve">Table the </w:t>
      </w:r>
      <w:r w:rsidR="002308C1">
        <w:t>COPMGRR</w:t>
      </w:r>
      <w:r>
        <w:t xml:space="preserve">; or </w:t>
      </w:r>
    </w:p>
    <w:p w14:paraId="0C7BF6F0" w14:textId="69EFECF1" w:rsidR="003D0E73" w:rsidRDefault="003D0E73" w:rsidP="003D0E73">
      <w:pPr>
        <w:pStyle w:val="List"/>
        <w:ind w:left="1440"/>
        <w:rPr>
          <w:b/>
          <w:bCs/>
        </w:rPr>
      </w:pPr>
      <w:r>
        <w:t>(d)</w:t>
      </w:r>
      <w:r>
        <w:tab/>
        <w:t xml:space="preserve">Refer the </w:t>
      </w:r>
      <w:r w:rsidR="002308C1">
        <w:t>COPMGRR</w:t>
      </w:r>
      <w:r>
        <w:t xml:space="preserve"> to another </w:t>
      </w:r>
      <w:r w:rsidR="002308C1">
        <w:t>WMS</w:t>
      </w:r>
      <w:r>
        <w:t xml:space="preserve"> working group or task force, or another TAC subcommittee with instructions</w:t>
      </w:r>
      <w:r>
        <w:rPr>
          <w:bCs/>
        </w:rPr>
        <w:t>.</w:t>
      </w:r>
    </w:p>
    <w:p w14:paraId="0ABCFC61" w14:textId="542F5A6D" w:rsidR="003D0E73" w:rsidRDefault="003D0E73" w:rsidP="003D0E73">
      <w:pPr>
        <w:pStyle w:val="BodyText"/>
        <w:ind w:left="720" w:hanging="720"/>
      </w:pPr>
      <w:r w:rsidRPr="00252F0B">
        <w:t>(4)</w:t>
      </w:r>
      <w:r>
        <w:tab/>
        <w:t xml:space="preserve">If a motion is made to recommend approval of an </w:t>
      </w:r>
      <w:r w:rsidR="002308C1">
        <w:t>COPMGRR</w:t>
      </w:r>
      <w:r>
        <w:t xml:space="preserve"> and that motion fails, the </w:t>
      </w:r>
      <w:r w:rsidR="002308C1">
        <w:t>COPMGRR</w:t>
      </w:r>
      <w:r>
        <w:t xml:space="preserve"> shall be deemed rejected by </w:t>
      </w:r>
      <w:r w:rsidR="002308C1">
        <w:t>WMS</w:t>
      </w:r>
      <w:r>
        <w:t xml:space="preserve"> unless at the same meeting </w:t>
      </w:r>
      <w:r w:rsidR="002308C1">
        <w:t>WMS</w:t>
      </w:r>
      <w:r w:rsidRPr="00CA073E">
        <w:t xml:space="preserve"> later votes to recommend approval of</w:t>
      </w:r>
      <w:r w:rsidRPr="0048580B">
        <w:t xml:space="preserve">, </w:t>
      </w:r>
      <w:r>
        <w:t xml:space="preserve">table, </w:t>
      </w:r>
      <w:r w:rsidRPr="0048580B">
        <w:t>or</w:t>
      </w:r>
      <w:r>
        <w:t xml:space="preserve"> refer the </w:t>
      </w:r>
      <w:r w:rsidR="002308C1">
        <w:t>COPMGRR</w:t>
      </w:r>
      <w:r>
        <w:t xml:space="preserve">.  If a motion to recommend approval of an </w:t>
      </w:r>
      <w:r w:rsidR="002308C1">
        <w:t>COPMGRR</w:t>
      </w:r>
      <w:r>
        <w:t xml:space="preserve"> fails via e-mail vote according to the Technical Advisory Committee Procedures, the </w:t>
      </w:r>
      <w:r w:rsidR="002308C1">
        <w:t>COPMGRR</w:t>
      </w:r>
      <w:r>
        <w:t xml:space="preserve"> shall be deemed rejected by the </w:t>
      </w:r>
      <w:r w:rsidR="002308C1">
        <w:t>WMS</w:t>
      </w:r>
      <w:r>
        <w:t xml:space="preserve"> unless at the next regularly scheduled </w:t>
      </w:r>
      <w:r w:rsidR="002308C1">
        <w:t>WMS</w:t>
      </w:r>
      <w:r>
        <w:t xml:space="preserve"> meeting or in a subsequent e-mail vote prior to such meeting, </w:t>
      </w:r>
      <w:r w:rsidR="002308C1">
        <w:t>WMS</w:t>
      </w:r>
      <w:r>
        <w:t xml:space="preserve"> votes to recommend approval of, table, or </w:t>
      </w:r>
      <w:proofErr w:type="gramStart"/>
      <w:r>
        <w:t>refer</w:t>
      </w:r>
      <w:proofErr w:type="gramEnd"/>
      <w:r>
        <w:t xml:space="preserve"> the </w:t>
      </w:r>
      <w:r w:rsidR="002308C1">
        <w:t>COPMGRR</w:t>
      </w:r>
      <w:r>
        <w:t xml:space="preserve">.  The rejected </w:t>
      </w:r>
      <w:r w:rsidR="002308C1">
        <w:t>COPMGRR</w:t>
      </w:r>
      <w:r>
        <w:t xml:space="preserve"> shall be subject to appeal pursuant to Section </w:t>
      </w:r>
      <w:r w:rsidR="009928F3">
        <w:t>4</w:t>
      </w:r>
      <w:r w:rsidRPr="0043281E">
        <w:t>.4</w:t>
      </w:r>
      <w:r>
        <w:t xml:space="preserve">, </w:t>
      </w:r>
      <w:r w:rsidRPr="0043281E">
        <w:t xml:space="preserve">Appeal of </w:t>
      </w:r>
      <w:r>
        <w:t>Action.</w:t>
      </w:r>
    </w:p>
    <w:p w14:paraId="0F2AC8A4" w14:textId="5A9456A5" w:rsidR="003D0E73" w:rsidRDefault="003D0E73" w:rsidP="003D0E73">
      <w:pPr>
        <w:pStyle w:val="BodyText"/>
        <w:ind w:left="720" w:hanging="720"/>
      </w:pPr>
      <w:r>
        <w:t>(5)</w:t>
      </w:r>
      <w:r>
        <w:tab/>
        <w:t xml:space="preserve">Within three Business Days after the </w:t>
      </w:r>
      <w:r w:rsidR="002308C1">
        <w:t>WMS</w:t>
      </w:r>
      <w:r>
        <w:t xml:space="preserve"> </w:t>
      </w:r>
      <w:proofErr w:type="gramStart"/>
      <w:r>
        <w:t>takes action</w:t>
      </w:r>
      <w:proofErr w:type="gramEnd"/>
      <w:r>
        <w:t xml:space="preserve"> on the </w:t>
      </w:r>
      <w:r w:rsidR="002308C1">
        <w:t>COPMGRR</w:t>
      </w:r>
      <w:r>
        <w:t xml:space="preserve">, ERCOT shall post an </w:t>
      </w:r>
      <w:r w:rsidR="002308C1">
        <w:t>WMS</w:t>
      </w:r>
      <w:r>
        <w:t xml:space="preserve"> Report reflecting the </w:t>
      </w:r>
      <w:r w:rsidR="002308C1">
        <w:t>WMS</w:t>
      </w:r>
      <w:r>
        <w:t xml:space="preserve"> action on the ERCOT website.  The </w:t>
      </w:r>
      <w:r w:rsidR="002308C1">
        <w:t>WMS</w:t>
      </w:r>
      <w:r>
        <w:t xml:space="preserve"> Report shall contain the following items:</w:t>
      </w:r>
    </w:p>
    <w:p w14:paraId="77600647" w14:textId="5C0B041D" w:rsidR="003D0E73" w:rsidRDefault="003D0E73" w:rsidP="003D0E73">
      <w:pPr>
        <w:pStyle w:val="List"/>
        <w:ind w:left="1440"/>
      </w:pPr>
      <w:r>
        <w:t>(a)</w:t>
      </w:r>
      <w:r>
        <w:tab/>
        <w:t xml:space="preserve">Identification of submitter of the </w:t>
      </w:r>
      <w:r w:rsidR="002308C1">
        <w:t>COPMGRR</w:t>
      </w:r>
      <w:r>
        <w:t>;</w:t>
      </w:r>
    </w:p>
    <w:p w14:paraId="39DDD5AB" w14:textId="3E49C63D" w:rsidR="003D0E73" w:rsidRDefault="003D0E73" w:rsidP="003D0E73">
      <w:pPr>
        <w:pStyle w:val="List"/>
        <w:ind w:left="1440"/>
      </w:pPr>
      <w:r>
        <w:t>(b)</w:t>
      </w:r>
      <w:r>
        <w:tab/>
        <w:t xml:space="preserve">Modified RMG language recommended by the </w:t>
      </w:r>
      <w:r w:rsidR="002308C1">
        <w:t>WMS</w:t>
      </w:r>
      <w:r>
        <w:t>, if applicable;</w:t>
      </w:r>
    </w:p>
    <w:p w14:paraId="0E5ACEFA" w14:textId="77777777" w:rsidR="003D0E73" w:rsidRDefault="003D0E73" w:rsidP="003D0E73">
      <w:pPr>
        <w:pStyle w:val="List"/>
        <w:ind w:left="1440"/>
      </w:pPr>
      <w:r>
        <w:t>(c)</w:t>
      </w:r>
      <w:r>
        <w:tab/>
        <w:t>Identification of authorship of comments;</w:t>
      </w:r>
    </w:p>
    <w:p w14:paraId="4CC2F5BB" w14:textId="62F5A4CD" w:rsidR="003D0E73" w:rsidRDefault="003D0E73" w:rsidP="003D0E73">
      <w:pPr>
        <w:pStyle w:val="List"/>
        <w:ind w:left="1440"/>
      </w:pPr>
      <w:r>
        <w:t>(d)</w:t>
      </w:r>
      <w:r>
        <w:tab/>
        <w:t xml:space="preserve">Proposed effective date(s) of the </w:t>
      </w:r>
      <w:r w:rsidR="002308C1">
        <w:t>COPMGRR</w:t>
      </w:r>
      <w:r>
        <w:t xml:space="preserve">; </w:t>
      </w:r>
    </w:p>
    <w:p w14:paraId="6E59E783" w14:textId="5C288A1C" w:rsidR="003D0E73" w:rsidRDefault="003D0E73" w:rsidP="003D0E73">
      <w:pPr>
        <w:pStyle w:val="List"/>
        <w:ind w:left="1440"/>
      </w:pPr>
      <w:r>
        <w:t>(e)</w:t>
      </w:r>
      <w:r>
        <w:tab/>
        <w:t xml:space="preserve">Recommended priority and rank for any </w:t>
      </w:r>
      <w:r w:rsidR="002308C1">
        <w:t>COPMGRR</w:t>
      </w:r>
      <w:r>
        <w:t xml:space="preserve"> requiring an ERCOT project for implementation; and</w:t>
      </w:r>
    </w:p>
    <w:p w14:paraId="0A1391F7" w14:textId="4BBF315E" w:rsidR="003D0E73" w:rsidRDefault="003D0E73" w:rsidP="003D0E73">
      <w:pPr>
        <w:pStyle w:val="List"/>
        <w:ind w:left="1440"/>
      </w:pPr>
      <w:r>
        <w:t>(f)</w:t>
      </w:r>
      <w:r>
        <w:tab/>
      </w:r>
      <w:r w:rsidR="002308C1">
        <w:t>WMS</w:t>
      </w:r>
      <w:r>
        <w:t xml:space="preserve"> action.</w:t>
      </w:r>
    </w:p>
    <w:p w14:paraId="2BD3707F" w14:textId="11145A55" w:rsidR="003D0E73" w:rsidRDefault="003D0E73" w:rsidP="003D0E73">
      <w:pPr>
        <w:pStyle w:val="List"/>
      </w:pPr>
      <w:r>
        <w:t>(6)</w:t>
      </w:r>
      <w:r>
        <w:tab/>
        <w:t xml:space="preserve">The </w:t>
      </w:r>
      <w:r w:rsidR="002308C1">
        <w:t>WMS</w:t>
      </w:r>
      <w:r>
        <w:t xml:space="preserve"> chair shall notify TAC of Revision Requests rejected by </w:t>
      </w:r>
      <w:r w:rsidR="002308C1">
        <w:t>WMS</w:t>
      </w:r>
      <w:r>
        <w:t>.</w:t>
      </w:r>
    </w:p>
    <w:p w14:paraId="698F81B7" w14:textId="4FF0F884" w:rsidR="003D0E73" w:rsidRDefault="002308C1" w:rsidP="003D0E73">
      <w:pPr>
        <w:pStyle w:val="H3"/>
        <w:ind w:left="0" w:firstLine="0"/>
      </w:pPr>
      <w:bookmarkStart w:id="7" w:name="_Toc254951497"/>
      <w:bookmarkStart w:id="8" w:name="_Toc135658168"/>
      <w:r>
        <w:t>4</w:t>
      </w:r>
      <w:r w:rsidR="003D0E73">
        <w:t>.3.4</w:t>
      </w:r>
      <w:r w:rsidR="003D0E73">
        <w:tab/>
        <w:t xml:space="preserve">Comments to the </w:t>
      </w:r>
      <w:bookmarkEnd w:id="7"/>
      <w:bookmarkEnd w:id="8"/>
      <w:r>
        <w:t>WMS Report</w:t>
      </w:r>
    </w:p>
    <w:p w14:paraId="4170318E" w14:textId="3AB9985D" w:rsidR="003D0E73" w:rsidRDefault="003D0E73" w:rsidP="003D0E73">
      <w:pPr>
        <w:pStyle w:val="BodyText"/>
        <w:ind w:left="720" w:hanging="720"/>
      </w:pPr>
      <w:r>
        <w:t>(1)</w:t>
      </w:r>
      <w:r>
        <w:tab/>
        <w:t xml:space="preserve">Any ERCOT Member, Market Participant, PUCT Staff, </w:t>
      </w:r>
      <w:r>
        <w:rPr>
          <w:iCs/>
        </w:rPr>
        <w:t xml:space="preserve">the </w:t>
      </w:r>
      <w:r>
        <w:t xml:space="preserve">Reliability Monitor, the NERC Regional Entity, the IMM, or ERCOT may comment on the </w:t>
      </w:r>
      <w:r w:rsidR="002308C1">
        <w:t>WMS</w:t>
      </w:r>
      <w:r>
        <w:t xml:space="preserve"> Report.  Comments submitted in accordance with the instructions on the ERCOT website, regardless of date of submission, shall be posted on the ERCOT website </w:t>
      </w:r>
      <w:r>
        <w:rPr>
          <w:iCs/>
        </w:rPr>
        <w:t xml:space="preserve">and distributed to the working group or committee (i.e., </w:t>
      </w:r>
      <w:r w:rsidR="002308C1">
        <w:rPr>
          <w:iCs/>
        </w:rPr>
        <w:t>WMS</w:t>
      </w:r>
      <w:r>
        <w:rPr>
          <w:iCs/>
        </w:rPr>
        <w:t xml:space="preserve"> and/or TAC) considering the </w:t>
      </w:r>
      <w:r w:rsidR="002308C1">
        <w:rPr>
          <w:iCs/>
        </w:rPr>
        <w:t>COPMGRR</w:t>
      </w:r>
      <w:r>
        <w:t xml:space="preserve"> within three Business Days of submittal.</w:t>
      </w:r>
    </w:p>
    <w:p w14:paraId="6C05028C" w14:textId="4E0300E2" w:rsidR="00334C92" w:rsidRDefault="003D0E73" w:rsidP="003D0E73">
      <w:pPr>
        <w:pStyle w:val="BodyText"/>
        <w:ind w:left="720" w:hanging="720"/>
        <w:rPr>
          <w:ins w:id="9" w:author="ERCOT" w:date="2025-11-20T09:59:00Z" w16du:dateUtc="2025-11-20T15:59:00Z"/>
        </w:rPr>
      </w:pPr>
      <w:r>
        <w:t>(2)</w:t>
      </w:r>
      <w:r>
        <w:tab/>
      </w:r>
      <w:r w:rsidRPr="00B439FE">
        <w:t xml:space="preserve">The comments </w:t>
      </w:r>
      <w:del w:id="10" w:author="ERCOT" w:date="2025-11-20T09:57:00Z" w16du:dateUtc="2025-11-20T15:57:00Z">
        <w:r w:rsidRPr="00B439FE" w:rsidDel="003D0E73">
          <w:delText xml:space="preserve">on </w:delText>
        </w:r>
      </w:del>
      <w:ins w:id="11" w:author="ERCOT" w:date="2025-11-20T09:57:00Z" w16du:dateUtc="2025-11-20T15:57:00Z">
        <w:r>
          <w:t>to</w:t>
        </w:r>
        <w:r w:rsidRPr="00B439FE">
          <w:t xml:space="preserve"> </w:t>
        </w:r>
      </w:ins>
      <w:r w:rsidRPr="00B439FE">
        <w:t xml:space="preserve">the </w:t>
      </w:r>
      <w:r w:rsidR="002308C1">
        <w:t>WMS</w:t>
      </w:r>
      <w:r w:rsidRPr="00B439FE">
        <w:t xml:space="preserve"> Report will be considered at the next regularly scheduled </w:t>
      </w:r>
      <w:r w:rsidR="002308C1">
        <w:t>WMS</w:t>
      </w:r>
      <w:r w:rsidRPr="00B439FE">
        <w:t xml:space="preserve"> </w:t>
      </w:r>
      <w:ins w:id="12" w:author="ERCOT" w:date="2025-11-20T09:57:00Z" w16du:dateUtc="2025-11-20T15:57:00Z">
        <w:r>
          <w:t>meeting that is at least six da</w:t>
        </w:r>
      </w:ins>
      <w:ins w:id="13" w:author="ERCOT" w:date="2025-11-20T09:58:00Z" w16du:dateUtc="2025-11-20T15:58:00Z">
        <w:r>
          <w:t xml:space="preserve">ys from the posting date.  Comments posted less than six days prior to the next regularly scheduled </w:t>
        </w:r>
      </w:ins>
      <w:ins w:id="14" w:author="ERCOT" w:date="2025-11-20T11:19:00Z" w16du:dateUtc="2025-11-20T17:19:00Z">
        <w:r w:rsidR="00EE33E6">
          <w:t>WM</w:t>
        </w:r>
      </w:ins>
      <w:ins w:id="15" w:author="ERCOT" w:date="2025-11-20T09:58:00Z" w16du:dateUtc="2025-11-20T15:58:00Z">
        <w:r>
          <w:t xml:space="preserve">S meeting may </w:t>
        </w:r>
      </w:ins>
      <w:ins w:id="16" w:author="ERCOT" w:date="2025-11-20T09:59:00Z" w16du:dateUtc="2025-11-20T15:59:00Z">
        <w:r>
          <w:t xml:space="preserve">be considered at the discretion of the </w:t>
        </w:r>
      </w:ins>
      <w:ins w:id="17" w:author="ERCOT" w:date="2025-11-20T11:55:00Z" w16du:dateUtc="2025-11-20T17:55:00Z">
        <w:r w:rsidR="00DA2704">
          <w:t>WMS</w:t>
        </w:r>
      </w:ins>
      <w:ins w:id="18" w:author="ERCOT" w:date="2025-11-20T09:59:00Z" w16du:dateUtc="2025-11-20T15:59:00Z">
        <w:r>
          <w:t>.</w:t>
        </w:r>
      </w:ins>
      <w:del w:id="19" w:author="ERCOT" w:date="2025-11-20T09:59:00Z" w16du:dateUtc="2025-11-20T15:59:00Z">
        <w:r w:rsidDel="003D0E73">
          <w:delText xml:space="preserve">or TAC </w:delText>
        </w:r>
        <w:r w:rsidRPr="00B439FE" w:rsidDel="003D0E73">
          <w:delText xml:space="preserve">meeting where the </w:delText>
        </w:r>
      </w:del>
      <w:del w:id="20" w:author="ERCOT" w:date="2025-11-20T11:56:00Z" w16du:dateUtc="2025-11-20T17:56:00Z">
        <w:r w:rsidR="002308C1" w:rsidDel="005B30AC">
          <w:delText>COPMGRR</w:delText>
        </w:r>
      </w:del>
      <w:del w:id="21" w:author="ERCOT" w:date="2025-11-20T09:59:00Z" w16du:dateUtc="2025-11-20T15:59:00Z">
        <w:r w:rsidRPr="00B439FE" w:rsidDel="003D0E73">
          <w:delText xml:space="preserve"> is being considered</w:delText>
        </w:r>
        <w:r w:rsidDel="003D0E73">
          <w:delText>.</w:delText>
        </w:r>
      </w:del>
      <w:r>
        <w:t xml:space="preserve"> </w:t>
      </w:r>
    </w:p>
    <w:p w14:paraId="63A48CE0" w14:textId="52549866" w:rsidR="003D0E73" w:rsidRPr="00BA2009" w:rsidRDefault="003D0E73" w:rsidP="003D0E73">
      <w:pPr>
        <w:pStyle w:val="BodyText"/>
        <w:ind w:left="720" w:hanging="720"/>
      </w:pPr>
      <w:ins w:id="22" w:author="ERCOT" w:date="2025-11-20T09:59:00Z" w16du:dateUtc="2025-11-20T15:59:00Z">
        <w:r>
          <w:lastRenderedPageBreak/>
          <w:t xml:space="preserve">(3) </w:t>
        </w:r>
        <w:r>
          <w:tab/>
          <w:t xml:space="preserve">For TAC, the comments to the </w:t>
        </w:r>
      </w:ins>
      <w:ins w:id="23" w:author="ERCOT" w:date="2025-11-20T11:19:00Z" w16du:dateUtc="2025-11-20T17:19:00Z">
        <w:r w:rsidR="00EE33E6">
          <w:t>WMS</w:t>
        </w:r>
      </w:ins>
      <w:ins w:id="24" w:author="ERCOT" w:date="2025-11-20T09:59:00Z" w16du:dateUtc="2025-11-20T15:59:00Z">
        <w:r>
          <w:t xml:space="preserve"> Report will be considered at the next regularly scheduled TAC meeting </w:t>
        </w:r>
      </w:ins>
      <w:ins w:id="25" w:author="ERCOT" w:date="2025-11-20T10:00:00Z" w16du:dateUtc="2025-11-20T16:00:00Z">
        <w:r>
          <w:t>where the Revision Request is being considered.</w:t>
        </w:r>
      </w:ins>
    </w:p>
    <w:sectPr w:rsidR="003D0E73" w:rsidRPr="00BA2009">
      <w:headerReference w:type="default" r:id="rId17"/>
      <w:footerReference w:type="even" r:id="rId18"/>
      <w:footerReference w:type="default" r:id="rId19"/>
      <w:footerReference w:type="first" r:id="rId2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D19802" w14:textId="77777777" w:rsidR="003A3196" w:rsidRDefault="003A3196">
      <w:r>
        <w:separator/>
      </w:r>
    </w:p>
  </w:endnote>
  <w:endnote w:type="continuationSeparator" w:id="0">
    <w:p w14:paraId="33B15731" w14:textId="77777777" w:rsidR="003A3196" w:rsidRDefault="003A3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3C3EB1" w14:textId="141D0082" w:rsidR="00CE06EA" w:rsidRDefault="00A2052E" w:rsidP="791FA35C">
    <w:pPr>
      <w:pStyle w:val="Footer"/>
      <w:tabs>
        <w:tab w:val="clear" w:pos="4320"/>
        <w:tab w:val="clear" w:pos="8640"/>
        <w:tab w:val="right" w:pos="9360"/>
      </w:tabs>
      <w:spacing w:line="259" w:lineRule="auto"/>
      <w:rPr>
        <w:rFonts w:ascii="Arial" w:hAnsi="Arial" w:cs="Arial"/>
        <w:sz w:val="18"/>
        <w:szCs w:val="18"/>
      </w:rPr>
    </w:pPr>
    <w:r>
      <w:rPr>
        <w:rFonts w:ascii="Arial" w:hAnsi="Arial" w:cs="Arial"/>
        <w:sz w:val="18"/>
        <w:szCs w:val="18"/>
      </w:rPr>
      <w:t>053</w:t>
    </w:r>
    <w:r w:rsidR="002308C1" w:rsidRPr="002308C1">
      <w:rPr>
        <w:rFonts w:ascii="Arial" w:hAnsi="Arial" w:cs="Arial"/>
        <w:sz w:val="18"/>
        <w:szCs w:val="18"/>
      </w:rPr>
      <w:t>COPM</w:t>
    </w:r>
    <w:r w:rsidR="00067B86" w:rsidRPr="002308C1">
      <w:rPr>
        <w:rFonts w:ascii="Arial" w:hAnsi="Arial" w:cs="Arial"/>
        <w:sz w:val="18"/>
        <w:szCs w:val="18"/>
      </w:rPr>
      <w:t>G</w:t>
    </w:r>
    <w:r w:rsidR="005A5E08" w:rsidRPr="002308C1">
      <w:rPr>
        <w:rFonts w:ascii="Arial" w:hAnsi="Arial" w:cs="Arial"/>
        <w:sz w:val="18"/>
        <w:szCs w:val="18"/>
      </w:rPr>
      <w:t>RR</w:t>
    </w:r>
    <w:r w:rsidR="00866A37" w:rsidRPr="002308C1">
      <w:rPr>
        <w:rFonts w:ascii="Arial" w:hAnsi="Arial" w:cs="Arial"/>
        <w:sz w:val="18"/>
        <w:szCs w:val="18"/>
      </w:rPr>
      <w:t>-</w:t>
    </w:r>
    <w:r w:rsidR="791FA35C" w:rsidRPr="002308C1">
      <w:rPr>
        <w:rFonts w:ascii="Arial" w:hAnsi="Arial" w:cs="Arial"/>
        <w:sz w:val="18"/>
        <w:szCs w:val="18"/>
      </w:rPr>
      <w:t xml:space="preserve">01 </w:t>
    </w:r>
    <w:r w:rsidR="00067B86" w:rsidRPr="002308C1">
      <w:rPr>
        <w:rFonts w:ascii="Arial" w:hAnsi="Arial" w:cs="Arial"/>
        <w:sz w:val="18"/>
        <w:szCs w:val="18"/>
      </w:rPr>
      <w:t xml:space="preserve">Administrative Change to </w:t>
    </w:r>
    <w:r w:rsidR="002308C1" w:rsidRPr="002308C1">
      <w:rPr>
        <w:rFonts w:ascii="Arial" w:hAnsi="Arial" w:cs="Arial"/>
        <w:sz w:val="18"/>
        <w:szCs w:val="18"/>
      </w:rPr>
      <w:t>Commercial Operations</w:t>
    </w:r>
    <w:r w:rsidR="00067B86" w:rsidRPr="002308C1">
      <w:rPr>
        <w:rFonts w:ascii="Arial" w:hAnsi="Arial" w:cs="Arial"/>
        <w:sz w:val="18"/>
        <w:szCs w:val="18"/>
      </w:rPr>
      <w:t xml:space="preserve"> Market Guide – </w:t>
    </w:r>
    <w:r w:rsidR="00CE06EA">
      <w:rPr>
        <w:rFonts w:ascii="Arial" w:hAnsi="Arial" w:cs="Arial"/>
        <w:sz w:val="18"/>
        <w:szCs w:val="18"/>
      </w:rPr>
      <w:t xml:space="preserve">NPRR1298 </w:t>
    </w:r>
    <w:r w:rsidR="00067B86" w:rsidRPr="002308C1">
      <w:rPr>
        <w:rFonts w:ascii="Arial" w:hAnsi="Arial" w:cs="Arial"/>
        <w:sz w:val="18"/>
        <w:szCs w:val="18"/>
      </w:rPr>
      <w:t>1125</w:t>
    </w:r>
    <w:r w:rsidR="00866A37" w:rsidRPr="002308C1">
      <w:rPr>
        <w:rFonts w:ascii="Arial" w:hAnsi="Arial" w:cs="Arial"/>
        <w:sz w:val="18"/>
        <w:szCs w:val="18"/>
      </w:rPr>
      <w:t>25</w:t>
    </w:r>
  </w:p>
  <w:p w14:paraId="2C571CD2" w14:textId="5D802368" w:rsidR="00D176CF" w:rsidRPr="00CE06EA" w:rsidRDefault="00CE06EA" w:rsidP="00CE06EA">
    <w:pPr>
      <w:pStyle w:val="Footer"/>
      <w:tabs>
        <w:tab w:val="clear" w:pos="4320"/>
        <w:tab w:val="clear" w:pos="8640"/>
        <w:tab w:val="right" w:pos="9360"/>
      </w:tabs>
      <w:rPr>
        <w:rFonts w:ascii="Arial" w:hAnsi="Arial" w:cs="Arial"/>
        <w:sz w:val="18"/>
      </w:rPr>
    </w:pPr>
    <w:r>
      <w:rPr>
        <w:rFonts w:ascii="Arial" w:hAnsi="Arial" w:cs="Arial"/>
        <w:sz w:val="18"/>
      </w:rPr>
      <w:t>PUBLIC</w:t>
    </w:r>
    <w:r>
      <w:rPr>
        <w:rFonts w:ascii="Arial" w:hAnsi="Arial" w:cs="Arial"/>
        <w:sz w:val="18"/>
      </w:rPr>
      <w:tab/>
    </w:r>
    <w:r w:rsidR="791FA35C" w:rsidRPr="791FA35C">
      <w:rPr>
        <w:rFonts w:ascii="Arial" w:hAnsi="Arial" w:cs="Arial"/>
        <w:sz w:val="18"/>
        <w:szCs w:val="18"/>
      </w:rPr>
      <w:t xml:space="preserve">Page </w:t>
    </w:r>
    <w:r w:rsidR="00D176CF" w:rsidRPr="791FA35C">
      <w:rPr>
        <w:rFonts w:ascii="Arial" w:hAnsi="Arial" w:cs="Arial"/>
        <w:noProof/>
        <w:sz w:val="18"/>
        <w:szCs w:val="18"/>
      </w:rPr>
      <w:fldChar w:fldCharType="begin"/>
    </w:r>
    <w:r w:rsidR="00D176CF" w:rsidRPr="791FA35C">
      <w:rPr>
        <w:rFonts w:ascii="Arial" w:hAnsi="Arial" w:cs="Arial"/>
        <w:sz w:val="18"/>
        <w:szCs w:val="18"/>
      </w:rPr>
      <w:instrText xml:space="preserve"> PAGE </w:instrText>
    </w:r>
    <w:r w:rsidR="00D176CF" w:rsidRPr="791FA35C">
      <w:rPr>
        <w:rFonts w:ascii="Arial" w:hAnsi="Arial" w:cs="Arial"/>
        <w:sz w:val="18"/>
        <w:szCs w:val="18"/>
      </w:rPr>
      <w:fldChar w:fldCharType="separate"/>
    </w:r>
    <w:r w:rsidR="791FA35C" w:rsidRPr="791FA35C">
      <w:rPr>
        <w:rFonts w:ascii="Arial" w:hAnsi="Arial" w:cs="Arial"/>
        <w:noProof/>
        <w:sz w:val="18"/>
        <w:szCs w:val="18"/>
      </w:rPr>
      <w:t>1</w:t>
    </w:r>
    <w:r w:rsidR="00D176CF" w:rsidRPr="791FA35C">
      <w:rPr>
        <w:rFonts w:ascii="Arial" w:hAnsi="Arial" w:cs="Arial"/>
        <w:noProof/>
        <w:sz w:val="18"/>
        <w:szCs w:val="18"/>
      </w:rPr>
      <w:fldChar w:fldCharType="end"/>
    </w:r>
    <w:r w:rsidR="791FA35C" w:rsidRPr="791FA35C">
      <w:rPr>
        <w:rFonts w:ascii="Arial" w:hAnsi="Arial" w:cs="Arial"/>
        <w:sz w:val="18"/>
        <w:szCs w:val="18"/>
      </w:rPr>
      <w:t xml:space="preserve"> of </w:t>
    </w:r>
    <w:r w:rsidR="00D176CF" w:rsidRPr="791FA35C">
      <w:rPr>
        <w:rFonts w:ascii="Arial" w:hAnsi="Arial" w:cs="Arial"/>
        <w:noProof/>
        <w:sz w:val="18"/>
        <w:szCs w:val="18"/>
      </w:rPr>
      <w:fldChar w:fldCharType="begin"/>
    </w:r>
    <w:r w:rsidR="00D176CF" w:rsidRPr="791FA35C">
      <w:rPr>
        <w:rFonts w:ascii="Arial" w:hAnsi="Arial" w:cs="Arial"/>
        <w:sz w:val="18"/>
        <w:szCs w:val="18"/>
      </w:rPr>
      <w:instrText xml:space="preserve"> NUMPAGES </w:instrText>
    </w:r>
    <w:r w:rsidR="00D176CF" w:rsidRPr="791FA35C">
      <w:rPr>
        <w:rFonts w:ascii="Arial" w:hAnsi="Arial" w:cs="Arial"/>
        <w:sz w:val="18"/>
        <w:szCs w:val="18"/>
      </w:rPr>
      <w:fldChar w:fldCharType="separate"/>
    </w:r>
    <w:r w:rsidR="791FA35C" w:rsidRPr="791FA35C">
      <w:rPr>
        <w:rFonts w:ascii="Arial" w:hAnsi="Arial" w:cs="Arial"/>
        <w:noProof/>
        <w:sz w:val="18"/>
        <w:szCs w:val="18"/>
      </w:rPr>
      <w:t>2</w:t>
    </w:r>
    <w:r w:rsidR="00D176CF" w:rsidRPr="791FA35C">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BC8D14" w14:textId="77777777" w:rsidR="003A3196" w:rsidRDefault="003A3196">
      <w:r>
        <w:separator/>
      </w:r>
    </w:p>
  </w:footnote>
  <w:footnote w:type="continuationSeparator" w:id="0">
    <w:p w14:paraId="5E314DD2" w14:textId="77777777" w:rsidR="003A3196" w:rsidRDefault="003A31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210CBDC3" w:rsidR="00D176CF" w:rsidRPr="0026282C" w:rsidRDefault="0026282C" w:rsidP="006E4597">
    <w:pPr>
      <w:pStyle w:val="Header"/>
      <w:jc w:val="center"/>
      <w:rPr>
        <w:sz w:val="27"/>
        <w:szCs w:val="27"/>
      </w:rPr>
    </w:pPr>
    <w:r w:rsidRPr="0026282C">
      <w:rPr>
        <w:sz w:val="27"/>
        <w:szCs w:val="27"/>
      </w:rPr>
      <w:t xml:space="preserve">Administrative </w:t>
    </w:r>
    <w:r w:rsidR="00C10C27" w:rsidRPr="0026282C">
      <w:rPr>
        <w:sz w:val="27"/>
        <w:szCs w:val="27"/>
      </w:rPr>
      <w:t>Commercial Operations Market</w:t>
    </w:r>
    <w:r w:rsidR="00E61EFB" w:rsidRPr="0026282C">
      <w:rPr>
        <w:sz w:val="27"/>
        <w:szCs w:val="27"/>
      </w:rPr>
      <w:t xml:space="preserve"> Guide</w:t>
    </w:r>
    <w:r w:rsidR="00D176CF" w:rsidRPr="0026282C">
      <w:rPr>
        <w:sz w:val="27"/>
        <w:szCs w:val="27"/>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7B3151"/>
    <w:multiLevelType w:val="hybridMultilevel"/>
    <w:tmpl w:val="51662B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AB139F8"/>
    <w:multiLevelType w:val="multilevel"/>
    <w:tmpl w:val="2290303E"/>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3"/>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56367212">
    <w:abstractNumId w:val="12"/>
    <w:lvlOverride w:ilvl="0">
      <w:startOverride w:val="1"/>
    </w:lvlOverride>
  </w:num>
  <w:num w:numId="22" w16cid:durableId="69423547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669"/>
    <w:rsid w:val="00001FC2"/>
    <w:rsid w:val="00006711"/>
    <w:rsid w:val="0003468F"/>
    <w:rsid w:val="0004265E"/>
    <w:rsid w:val="00060A5A"/>
    <w:rsid w:val="000630E1"/>
    <w:rsid w:val="00064B44"/>
    <w:rsid w:val="00067B86"/>
    <w:rsid w:val="00067FE2"/>
    <w:rsid w:val="0007437D"/>
    <w:rsid w:val="000757A8"/>
    <w:rsid w:val="0007682E"/>
    <w:rsid w:val="000B2382"/>
    <w:rsid w:val="000D1AEB"/>
    <w:rsid w:val="000D3E64"/>
    <w:rsid w:val="000F13C5"/>
    <w:rsid w:val="00105A36"/>
    <w:rsid w:val="00107539"/>
    <w:rsid w:val="001169FE"/>
    <w:rsid w:val="001313B4"/>
    <w:rsid w:val="0014546D"/>
    <w:rsid w:val="001500D9"/>
    <w:rsid w:val="00154FC8"/>
    <w:rsid w:val="00156DB7"/>
    <w:rsid w:val="00157228"/>
    <w:rsid w:val="00160C3C"/>
    <w:rsid w:val="00176375"/>
    <w:rsid w:val="0017783C"/>
    <w:rsid w:val="0019314C"/>
    <w:rsid w:val="001E1082"/>
    <w:rsid w:val="001E2410"/>
    <w:rsid w:val="001F38F0"/>
    <w:rsid w:val="00204A53"/>
    <w:rsid w:val="002308C1"/>
    <w:rsid w:val="00230BDB"/>
    <w:rsid w:val="00237430"/>
    <w:rsid w:val="00243ECB"/>
    <w:rsid w:val="0026282C"/>
    <w:rsid w:val="0026307D"/>
    <w:rsid w:val="0027630B"/>
    <w:rsid w:val="00276A99"/>
    <w:rsid w:val="0028453C"/>
    <w:rsid w:val="00286AD9"/>
    <w:rsid w:val="002878CB"/>
    <w:rsid w:val="002964B6"/>
    <w:rsid w:val="002966F3"/>
    <w:rsid w:val="002B69F3"/>
    <w:rsid w:val="002B763A"/>
    <w:rsid w:val="002D1F64"/>
    <w:rsid w:val="002D382A"/>
    <w:rsid w:val="002F1EDD"/>
    <w:rsid w:val="003013F2"/>
    <w:rsid w:val="0030232A"/>
    <w:rsid w:val="0030694A"/>
    <w:rsid w:val="003069F4"/>
    <w:rsid w:val="0031243F"/>
    <w:rsid w:val="00315D99"/>
    <w:rsid w:val="003277A7"/>
    <w:rsid w:val="00332A4B"/>
    <w:rsid w:val="00334C92"/>
    <w:rsid w:val="00353CE3"/>
    <w:rsid w:val="0035727D"/>
    <w:rsid w:val="00360920"/>
    <w:rsid w:val="00377F0F"/>
    <w:rsid w:val="0038287C"/>
    <w:rsid w:val="003841F1"/>
    <w:rsid w:val="00384709"/>
    <w:rsid w:val="00386C35"/>
    <w:rsid w:val="003A20D2"/>
    <w:rsid w:val="003A3196"/>
    <w:rsid w:val="003A3CA0"/>
    <w:rsid w:val="003A3D77"/>
    <w:rsid w:val="003B5AED"/>
    <w:rsid w:val="003C6B7B"/>
    <w:rsid w:val="003D0E73"/>
    <w:rsid w:val="003D6A16"/>
    <w:rsid w:val="003E42FF"/>
    <w:rsid w:val="00403FF9"/>
    <w:rsid w:val="004135BD"/>
    <w:rsid w:val="004302A4"/>
    <w:rsid w:val="004463BA"/>
    <w:rsid w:val="004605C3"/>
    <w:rsid w:val="004626F4"/>
    <w:rsid w:val="004822D4"/>
    <w:rsid w:val="00483E06"/>
    <w:rsid w:val="0049290B"/>
    <w:rsid w:val="004A4451"/>
    <w:rsid w:val="004C080F"/>
    <w:rsid w:val="004C1938"/>
    <w:rsid w:val="004D34EF"/>
    <w:rsid w:val="004D3958"/>
    <w:rsid w:val="004F3F38"/>
    <w:rsid w:val="005008DF"/>
    <w:rsid w:val="005045D0"/>
    <w:rsid w:val="00505A2C"/>
    <w:rsid w:val="005173C5"/>
    <w:rsid w:val="00527C19"/>
    <w:rsid w:val="00534C6C"/>
    <w:rsid w:val="00540B76"/>
    <w:rsid w:val="00546978"/>
    <w:rsid w:val="00553A42"/>
    <w:rsid w:val="00555554"/>
    <w:rsid w:val="005617FF"/>
    <w:rsid w:val="00571E64"/>
    <w:rsid w:val="00583600"/>
    <w:rsid w:val="005841C0"/>
    <w:rsid w:val="00586DA1"/>
    <w:rsid w:val="0059260F"/>
    <w:rsid w:val="005A5E08"/>
    <w:rsid w:val="005B2183"/>
    <w:rsid w:val="005B30AC"/>
    <w:rsid w:val="005B5E53"/>
    <w:rsid w:val="005D1CF9"/>
    <w:rsid w:val="005E5074"/>
    <w:rsid w:val="005F3CC5"/>
    <w:rsid w:val="00612E4F"/>
    <w:rsid w:val="00613501"/>
    <w:rsid w:val="00615D5E"/>
    <w:rsid w:val="00622E99"/>
    <w:rsid w:val="00624CCE"/>
    <w:rsid w:val="00625E5D"/>
    <w:rsid w:val="00644A7D"/>
    <w:rsid w:val="00651D4D"/>
    <w:rsid w:val="00657C61"/>
    <w:rsid w:val="0066370F"/>
    <w:rsid w:val="00666738"/>
    <w:rsid w:val="006A0784"/>
    <w:rsid w:val="006A2979"/>
    <w:rsid w:val="006A2D27"/>
    <w:rsid w:val="006A697B"/>
    <w:rsid w:val="006B4DDE"/>
    <w:rsid w:val="006E4597"/>
    <w:rsid w:val="00701452"/>
    <w:rsid w:val="00702A39"/>
    <w:rsid w:val="00704CE0"/>
    <w:rsid w:val="0072054F"/>
    <w:rsid w:val="00743968"/>
    <w:rsid w:val="0075791D"/>
    <w:rsid w:val="00785415"/>
    <w:rsid w:val="00786294"/>
    <w:rsid w:val="00791CB9"/>
    <w:rsid w:val="00793130"/>
    <w:rsid w:val="0079483A"/>
    <w:rsid w:val="00797DEE"/>
    <w:rsid w:val="007A1BE1"/>
    <w:rsid w:val="007A38B8"/>
    <w:rsid w:val="007A5BB2"/>
    <w:rsid w:val="007B0680"/>
    <w:rsid w:val="007B3233"/>
    <w:rsid w:val="007B5A42"/>
    <w:rsid w:val="007C199B"/>
    <w:rsid w:val="007C2401"/>
    <w:rsid w:val="007D3073"/>
    <w:rsid w:val="007D64B9"/>
    <w:rsid w:val="007D72D4"/>
    <w:rsid w:val="007D7AB8"/>
    <w:rsid w:val="007E0452"/>
    <w:rsid w:val="007E78B2"/>
    <w:rsid w:val="007F608B"/>
    <w:rsid w:val="007F78A5"/>
    <w:rsid w:val="00805E43"/>
    <w:rsid w:val="008070C0"/>
    <w:rsid w:val="00811C12"/>
    <w:rsid w:val="0081647A"/>
    <w:rsid w:val="00843FE4"/>
    <w:rsid w:val="00845778"/>
    <w:rsid w:val="008461F7"/>
    <w:rsid w:val="00866A37"/>
    <w:rsid w:val="00881344"/>
    <w:rsid w:val="00887E28"/>
    <w:rsid w:val="00892C37"/>
    <w:rsid w:val="008A50A1"/>
    <w:rsid w:val="008D5C3A"/>
    <w:rsid w:val="008E2870"/>
    <w:rsid w:val="008E6DA2"/>
    <w:rsid w:val="008F6DD5"/>
    <w:rsid w:val="00907B1E"/>
    <w:rsid w:val="00943AFD"/>
    <w:rsid w:val="00963A51"/>
    <w:rsid w:val="00983B6E"/>
    <w:rsid w:val="009919DF"/>
    <w:rsid w:val="009928F3"/>
    <w:rsid w:val="009936F8"/>
    <w:rsid w:val="009A0607"/>
    <w:rsid w:val="009A0ECA"/>
    <w:rsid w:val="009A3772"/>
    <w:rsid w:val="009B29BA"/>
    <w:rsid w:val="009B5C23"/>
    <w:rsid w:val="009C2EE5"/>
    <w:rsid w:val="009D17F0"/>
    <w:rsid w:val="009E6D2E"/>
    <w:rsid w:val="00A2052E"/>
    <w:rsid w:val="00A42796"/>
    <w:rsid w:val="00A5311D"/>
    <w:rsid w:val="00A861DF"/>
    <w:rsid w:val="00A86480"/>
    <w:rsid w:val="00AA0427"/>
    <w:rsid w:val="00AB5EFE"/>
    <w:rsid w:val="00AC20D7"/>
    <w:rsid w:val="00AC3637"/>
    <w:rsid w:val="00AD3B58"/>
    <w:rsid w:val="00AD519D"/>
    <w:rsid w:val="00AF56C6"/>
    <w:rsid w:val="00AF7CB2"/>
    <w:rsid w:val="00B032E8"/>
    <w:rsid w:val="00B14DC7"/>
    <w:rsid w:val="00B35E4C"/>
    <w:rsid w:val="00B3784A"/>
    <w:rsid w:val="00B45748"/>
    <w:rsid w:val="00B57F96"/>
    <w:rsid w:val="00B67892"/>
    <w:rsid w:val="00B732A2"/>
    <w:rsid w:val="00B77EA3"/>
    <w:rsid w:val="00B85613"/>
    <w:rsid w:val="00B85C91"/>
    <w:rsid w:val="00BA4D33"/>
    <w:rsid w:val="00BB6C67"/>
    <w:rsid w:val="00BC2D06"/>
    <w:rsid w:val="00BE11F2"/>
    <w:rsid w:val="00BE6BE5"/>
    <w:rsid w:val="00BF337C"/>
    <w:rsid w:val="00BF3848"/>
    <w:rsid w:val="00C10C27"/>
    <w:rsid w:val="00C41683"/>
    <w:rsid w:val="00C47A15"/>
    <w:rsid w:val="00C6640F"/>
    <w:rsid w:val="00C744EB"/>
    <w:rsid w:val="00C80A5C"/>
    <w:rsid w:val="00C90702"/>
    <w:rsid w:val="00C90D49"/>
    <w:rsid w:val="00C917FF"/>
    <w:rsid w:val="00C9766A"/>
    <w:rsid w:val="00CA6F81"/>
    <w:rsid w:val="00CB3568"/>
    <w:rsid w:val="00CC4F39"/>
    <w:rsid w:val="00CC7684"/>
    <w:rsid w:val="00CD544C"/>
    <w:rsid w:val="00CE06EA"/>
    <w:rsid w:val="00CF4256"/>
    <w:rsid w:val="00CF4600"/>
    <w:rsid w:val="00D03D74"/>
    <w:rsid w:val="00D04FE8"/>
    <w:rsid w:val="00D06A44"/>
    <w:rsid w:val="00D174AA"/>
    <w:rsid w:val="00D176CF"/>
    <w:rsid w:val="00D17AD5"/>
    <w:rsid w:val="00D271E3"/>
    <w:rsid w:val="00D334BA"/>
    <w:rsid w:val="00D40B56"/>
    <w:rsid w:val="00D43779"/>
    <w:rsid w:val="00D43B2B"/>
    <w:rsid w:val="00D47A80"/>
    <w:rsid w:val="00D564A1"/>
    <w:rsid w:val="00D65468"/>
    <w:rsid w:val="00D70E5A"/>
    <w:rsid w:val="00D85807"/>
    <w:rsid w:val="00D87349"/>
    <w:rsid w:val="00D91EE9"/>
    <w:rsid w:val="00D9627A"/>
    <w:rsid w:val="00D97220"/>
    <w:rsid w:val="00DA2704"/>
    <w:rsid w:val="00DA67DD"/>
    <w:rsid w:val="00DB03C3"/>
    <w:rsid w:val="00DB3D98"/>
    <w:rsid w:val="00DB6DBA"/>
    <w:rsid w:val="00DC4525"/>
    <w:rsid w:val="00DE67AF"/>
    <w:rsid w:val="00E018B8"/>
    <w:rsid w:val="00E14D47"/>
    <w:rsid w:val="00E1641C"/>
    <w:rsid w:val="00E26708"/>
    <w:rsid w:val="00E34958"/>
    <w:rsid w:val="00E37AB0"/>
    <w:rsid w:val="00E61EFB"/>
    <w:rsid w:val="00E71C39"/>
    <w:rsid w:val="00E7446C"/>
    <w:rsid w:val="00E80AC3"/>
    <w:rsid w:val="00E9279F"/>
    <w:rsid w:val="00EA4C89"/>
    <w:rsid w:val="00EA56E6"/>
    <w:rsid w:val="00EA694D"/>
    <w:rsid w:val="00EC335F"/>
    <w:rsid w:val="00EC48FB"/>
    <w:rsid w:val="00EC764E"/>
    <w:rsid w:val="00ED3965"/>
    <w:rsid w:val="00EE33E6"/>
    <w:rsid w:val="00EE3CD7"/>
    <w:rsid w:val="00EF232A"/>
    <w:rsid w:val="00EF64D5"/>
    <w:rsid w:val="00EF7945"/>
    <w:rsid w:val="00F00265"/>
    <w:rsid w:val="00F05A69"/>
    <w:rsid w:val="00F43FFD"/>
    <w:rsid w:val="00F44236"/>
    <w:rsid w:val="00F52517"/>
    <w:rsid w:val="00F55AF8"/>
    <w:rsid w:val="00F623A7"/>
    <w:rsid w:val="00F72DDA"/>
    <w:rsid w:val="00FA57B2"/>
    <w:rsid w:val="00FB509B"/>
    <w:rsid w:val="00FB619E"/>
    <w:rsid w:val="00FB6CD9"/>
    <w:rsid w:val="00FB7395"/>
    <w:rsid w:val="00FC3D4B"/>
    <w:rsid w:val="00FC6312"/>
    <w:rsid w:val="00FE36E3"/>
    <w:rsid w:val="00FE6B01"/>
    <w:rsid w:val="00FE72FA"/>
    <w:rsid w:val="014CC243"/>
    <w:rsid w:val="041C06C6"/>
    <w:rsid w:val="05757B04"/>
    <w:rsid w:val="089C3E98"/>
    <w:rsid w:val="09121360"/>
    <w:rsid w:val="0E2D9E8F"/>
    <w:rsid w:val="18E8EBEB"/>
    <w:rsid w:val="192B8709"/>
    <w:rsid w:val="1CEBCFCB"/>
    <w:rsid w:val="1E53B67A"/>
    <w:rsid w:val="1F842B14"/>
    <w:rsid w:val="20B59BF9"/>
    <w:rsid w:val="25D1AC1D"/>
    <w:rsid w:val="27B12285"/>
    <w:rsid w:val="2A0620DB"/>
    <w:rsid w:val="2BD84B78"/>
    <w:rsid w:val="3B561111"/>
    <w:rsid w:val="42D482C8"/>
    <w:rsid w:val="44D2F2B9"/>
    <w:rsid w:val="45B5E254"/>
    <w:rsid w:val="49AC2F53"/>
    <w:rsid w:val="4C286B1D"/>
    <w:rsid w:val="4C833E0D"/>
    <w:rsid w:val="4E55F449"/>
    <w:rsid w:val="51101ABF"/>
    <w:rsid w:val="53326D7A"/>
    <w:rsid w:val="5CE15E5D"/>
    <w:rsid w:val="5D53738D"/>
    <w:rsid w:val="5DA92D01"/>
    <w:rsid w:val="63E1D7E8"/>
    <w:rsid w:val="662D76B5"/>
    <w:rsid w:val="685E3A1D"/>
    <w:rsid w:val="6CFE0F37"/>
    <w:rsid w:val="70D6523F"/>
    <w:rsid w:val="735B8ECB"/>
    <w:rsid w:val="73E929CF"/>
    <w:rsid w:val="75E7A896"/>
    <w:rsid w:val="76C70DA4"/>
    <w:rsid w:val="784A2B89"/>
    <w:rsid w:val="791FA35C"/>
    <w:rsid w:val="7D295A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1"/>
    <w:rsid w:val="00334C92"/>
    <w:pPr>
      <w:ind w:left="720" w:hanging="720"/>
    </w:pPr>
    <w:rPr>
      <w:iCs/>
      <w:szCs w:val="20"/>
    </w:rPr>
  </w:style>
  <w:style w:type="character" w:customStyle="1" w:styleId="BodyTextNumberedChar1">
    <w:name w:val="Body Text Numbered Char1"/>
    <w:link w:val="BodyTextNumbered"/>
    <w:rsid w:val="00334C92"/>
    <w:rPr>
      <w:iCs/>
      <w:sz w:val="24"/>
    </w:rPr>
  </w:style>
  <w:style w:type="character" w:customStyle="1" w:styleId="H3Char">
    <w:name w:val="H3 Char"/>
    <w:link w:val="H3"/>
    <w:rsid w:val="003841F1"/>
    <w:rPr>
      <w:b/>
      <w:bCs/>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t.com/files/docs/2023/08/25/ERCOT-Strategic-Plan-2024-2028.pdf"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ercot.com/files/docs/2023/08/25/ERCOT-Strategic-Plan-2024-2028.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Brittney.Albracht@ercot.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image" Target="media/image2.w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EBFEBFDFFD3847B45188E2352039EE" ma:contentTypeVersion="6" ma:contentTypeDescription="Create a new document." ma:contentTypeScope="" ma:versionID="20836f7abd169c95b5ee9154357b5786">
  <xsd:schema xmlns:xsd="http://www.w3.org/2001/XMLSchema" xmlns:xs="http://www.w3.org/2001/XMLSchema" xmlns:p="http://schemas.microsoft.com/office/2006/metadata/properties" xmlns:ns1="http://schemas.microsoft.com/sharepoint/v3" xmlns:ns2="0e7f0178-c4f6-49ef-8e27-5f2d3e0fd230" targetNamespace="http://schemas.microsoft.com/office/2006/metadata/properties" ma:root="true" ma:fieldsID="6d7f645f33d90d130392415d0de862ce" ns1:_="" ns2:_="">
    <xsd:import namespace="http://schemas.microsoft.com/sharepoint/v3"/>
    <xsd:import namespace="0e7f0178-c4f6-49ef-8e27-5f2d3e0fd2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e7f0178-c4f6-49ef-8e27-5f2d3e0fd2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0973B5-6266-42D8-83CA-97C7787F34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e7f0178-c4f6-49ef-8e27-5f2d3e0fd2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C5DE58-D80C-41E5-B558-60D515DE51EA}">
  <ds:schemaRefs>
    <ds:schemaRef ds:uri="http://schemas.microsoft.com/sharepoint/v3/contenttype/forms"/>
  </ds:schemaRefs>
</ds:datastoreItem>
</file>

<file path=customXml/itemProps3.xml><?xml version="1.0" encoding="utf-8"?>
<ds:datastoreItem xmlns:ds="http://schemas.openxmlformats.org/officeDocument/2006/customXml" ds:itemID="{19010546-3E47-4315-A928-0A0A02B0A18D}">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952</Words>
  <Characters>5257</Characters>
  <Application>Microsoft Office Word</Application>
  <DocSecurity>0</DocSecurity>
  <Lines>142</Lines>
  <Paragraphs>79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2013-11-15T22:11:00Z</cp:lastPrinted>
  <dcterms:created xsi:type="dcterms:W3CDTF">2025-11-25T16:25:00Z</dcterms:created>
  <dcterms:modified xsi:type="dcterms:W3CDTF">2025-11-25T16:25:00Z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0x0101004BEBFEBFDFFD3847B45188E2352039EE</vt:lpwstr>
  </property>
</Properties>
</file>