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935461" w14:paraId="408FEFE5" w14:textId="77777777" w:rsidTr="00540574">
        <w:tc>
          <w:tcPr>
            <w:tcW w:w="1620" w:type="dxa"/>
            <w:tcBorders>
              <w:bottom w:val="single" w:sz="4" w:space="0" w:color="auto"/>
            </w:tcBorders>
            <w:shd w:val="clear" w:color="auto" w:fill="FFFFFF"/>
            <w:vAlign w:val="center"/>
          </w:tcPr>
          <w:p w14:paraId="59181C7C" w14:textId="77777777" w:rsidR="00935461" w:rsidRDefault="00935461" w:rsidP="00540574">
            <w:pPr>
              <w:pStyle w:val="Header"/>
              <w:rPr>
                <w:rFonts w:ascii="Verdana" w:hAnsi="Verdana"/>
                <w:sz w:val="22"/>
              </w:rPr>
            </w:pPr>
            <w:r>
              <w:t>NPRR Number</w:t>
            </w:r>
          </w:p>
        </w:tc>
        <w:tc>
          <w:tcPr>
            <w:tcW w:w="1260" w:type="dxa"/>
            <w:tcBorders>
              <w:bottom w:val="single" w:sz="4" w:space="0" w:color="auto"/>
            </w:tcBorders>
            <w:vAlign w:val="center"/>
          </w:tcPr>
          <w:p w14:paraId="0D099725" w14:textId="77777777" w:rsidR="00935461" w:rsidRDefault="00935461" w:rsidP="00540574">
            <w:pPr>
              <w:pStyle w:val="Header"/>
            </w:pPr>
            <w:hyperlink r:id="rId8" w:history="1">
              <w:r w:rsidRPr="008113FB">
                <w:rPr>
                  <w:rStyle w:val="Hyperlink"/>
                </w:rPr>
                <w:t>1292</w:t>
              </w:r>
            </w:hyperlink>
          </w:p>
        </w:tc>
        <w:tc>
          <w:tcPr>
            <w:tcW w:w="900" w:type="dxa"/>
            <w:tcBorders>
              <w:bottom w:val="single" w:sz="4" w:space="0" w:color="auto"/>
            </w:tcBorders>
            <w:shd w:val="clear" w:color="auto" w:fill="FFFFFF"/>
            <w:vAlign w:val="center"/>
          </w:tcPr>
          <w:p w14:paraId="43F80E9A" w14:textId="77777777" w:rsidR="00935461" w:rsidRDefault="00935461" w:rsidP="00540574">
            <w:pPr>
              <w:pStyle w:val="Header"/>
            </w:pPr>
            <w:r>
              <w:t>NPRR Title</w:t>
            </w:r>
          </w:p>
        </w:tc>
        <w:tc>
          <w:tcPr>
            <w:tcW w:w="6660" w:type="dxa"/>
            <w:tcBorders>
              <w:bottom w:val="single" w:sz="4" w:space="0" w:color="auto"/>
            </w:tcBorders>
            <w:vAlign w:val="center"/>
          </w:tcPr>
          <w:p w14:paraId="1E551193" w14:textId="77777777" w:rsidR="00935461" w:rsidRDefault="00935461" w:rsidP="00540574">
            <w:pPr>
              <w:pStyle w:val="Header"/>
            </w:pPr>
            <w:r>
              <w:t>Granular Product Type for CRR TOU</w:t>
            </w:r>
          </w:p>
        </w:tc>
      </w:tr>
      <w:tr w:rsidR="00935461" w14:paraId="117D10B2" w14:textId="77777777" w:rsidTr="00540574">
        <w:trPr>
          <w:trHeight w:val="413"/>
        </w:trPr>
        <w:tc>
          <w:tcPr>
            <w:tcW w:w="2880" w:type="dxa"/>
            <w:gridSpan w:val="2"/>
            <w:tcBorders>
              <w:top w:val="nil"/>
              <w:left w:val="nil"/>
              <w:bottom w:val="single" w:sz="4" w:space="0" w:color="auto"/>
              <w:right w:val="nil"/>
            </w:tcBorders>
            <w:vAlign w:val="center"/>
          </w:tcPr>
          <w:p w14:paraId="6CF30692" w14:textId="77777777" w:rsidR="00935461" w:rsidRDefault="00935461" w:rsidP="00540574">
            <w:pPr>
              <w:pStyle w:val="NormalArial"/>
            </w:pPr>
          </w:p>
        </w:tc>
        <w:tc>
          <w:tcPr>
            <w:tcW w:w="7560" w:type="dxa"/>
            <w:gridSpan w:val="2"/>
            <w:tcBorders>
              <w:top w:val="single" w:sz="4" w:space="0" w:color="auto"/>
              <w:left w:val="nil"/>
              <w:bottom w:val="nil"/>
              <w:right w:val="nil"/>
            </w:tcBorders>
            <w:vAlign w:val="center"/>
          </w:tcPr>
          <w:p w14:paraId="424FFBD6" w14:textId="77777777" w:rsidR="00935461" w:rsidRDefault="00935461" w:rsidP="00540574">
            <w:pPr>
              <w:pStyle w:val="NormalArial"/>
            </w:pPr>
          </w:p>
        </w:tc>
      </w:tr>
      <w:tr w:rsidR="00935461" w14:paraId="1BD8CDBF" w14:textId="77777777" w:rsidTr="00540574">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05F628E0" w14:textId="77777777" w:rsidR="00935461" w:rsidRDefault="00935461" w:rsidP="00540574">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F8AD34B" w14:textId="65E2850C" w:rsidR="00935461" w:rsidRDefault="00E66A1E" w:rsidP="00540574">
            <w:pPr>
              <w:pStyle w:val="NormalArial"/>
            </w:pPr>
            <w:r>
              <w:t>October 2, 2025</w:t>
            </w:r>
          </w:p>
        </w:tc>
      </w:tr>
      <w:tr w:rsidR="00935461" w14:paraId="1B599C69" w14:textId="77777777" w:rsidTr="00540574">
        <w:trPr>
          <w:trHeight w:val="467"/>
        </w:trPr>
        <w:tc>
          <w:tcPr>
            <w:tcW w:w="2880" w:type="dxa"/>
            <w:gridSpan w:val="2"/>
            <w:tcBorders>
              <w:top w:val="single" w:sz="4" w:space="0" w:color="auto"/>
              <w:left w:val="nil"/>
              <w:bottom w:val="nil"/>
              <w:right w:val="nil"/>
            </w:tcBorders>
            <w:shd w:val="clear" w:color="auto" w:fill="FFFFFF"/>
            <w:vAlign w:val="center"/>
          </w:tcPr>
          <w:p w14:paraId="6759E8A2" w14:textId="77777777" w:rsidR="00935461" w:rsidRDefault="00935461" w:rsidP="00540574">
            <w:pPr>
              <w:pStyle w:val="NormalArial"/>
            </w:pPr>
          </w:p>
        </w:tc>
        <w:tc>
          <w:tcPr>
            <w:tcW w:w="7560" w:type="dxa"/>
            <w:gridSpan w:val="2"/>
            <w:tcBorders>
              <w:top w:val="nil"/>
              <w:left w:val="nil"/>
              <w:bottom w:val="nil"/>
              <w:right w:val="nil"/>
            </w:tcBorders>
            <w:vAlign w:val="center"/>
          </w:tcPr>
          <w:p w14:paraId="7F3E7D4B" w14:textId="77777777" w:rsidR="00935461" w:rsidRDefault="00935461" w:rsidP="00540574">
            <w:pPr>
              <w:pStyle w:val="NormalArial"/>
            </w:pPr>
          </w:p>
        </w:tc>
      </w:tr>
      <w:tr w:rsidR="00935461" w14:paraId="350F96B1" w14:textId="77777777" w:rsidTr="00540574">
        <w:trPr>
          <w:trHeight w:val="440"/>
        </w:trPr>
        <w:tc>
          <w:tcPr>
            <w:tcW w:w="10440" w:type="dxa"/>
            <w:gridSpan w:val="4"/>
            <w:tcBorders>
              <w:top w:val="single" w:sz="4" w:space="0" w:color="auto"/>
            </w:tcBorders>
            <w:shd w:val="clear" w:color="auto" w:fill="FFFFFF"/>
            <w:vAlign w:val="center"/>
          </w:tcPr>
          <w:p w14:paraId="57D22CDA" w14:textId="77777777" w:rsidR="00935461" w:rsidRDefault="00935461" w:rsidP="00540574">
            <w:pPr>
              <w:pStyle w:val="Header"/>
              <w:jc w:val="center"/>
            </w:pPr>
            <w:r>
              <w:t>Submitter’s Information</w:t>
            </w:r>
          </w:p>
        </w:tc>
      </w:tr>
      <w:tr w:rsidR="00935461" w14:paraId="7BDB535F" w14:textId="77777777" w:rsidTr="00540574">
        <w:trPr>
          <w:trHeight w:val="350"/>
        </w:trPr>
        <w:tc>
          <w:tcPr>
            <w:tcW w:w="2880" w:type="dxa"/>
            <w:gridSpan w:val="2"/>
            <w:shd w:val="clear" w:color="auto" w:fill="FFFFFF"/>
            <w:vAlign w:val="center"/>
          </w:tcPr>
          <w:p w14:paraId="3214C291" w14:textId="77777777" w:rsidR="00935461" w:rsidRPr="00EC55B3" w:rsidRDefault="00935461" w:rsidP="00540574">
            <w:pPr>
              <w:pStyle w:val="Header"/>
            </w:pPr>
            <w:r w:rsidRPr="00EC55B3">
              <w:t>Name</w:t>
            </w:r>
          </w:p>
        </w:tc>
        <w:tc>
          <w:tcPr>
            <w:tcW w:w="7560" w:type="dxa"/>
            <w:gridSpan w:val="2"/>
            <w:vAlign w:val="center"/>
          </w:tcPr>
          <w:p w14:paraId="61790C57" w14:textId="77777777" w:rsidR="00935461" w:rsidRDefault="00935461" w:rsidP="00540574">
            <w:pPr>
              <w:pStyle w:val="NormalArial"/>
            </w:pPr>
            <w:r>
              <w:t>Monica Jha; Ned Bonskowski</w:t>
            </w:r>
          </w:p>
        </w:tc>
      </w:tr>
      <w:tr w:rsidR="00935461" w14:paraId="1B47DEC4" w14:textId="77777777" w:rsidTr="00540574">
        <w:trPr>
          <w:trHeight w:val="350"/>
        </w:trPr>
        <w:tc>
          <w:tcPr>
            <w:tcW w:w="2880" w:type="dxa"/>
            <w:gridSpan w:val="2"/>
            <w:shd w:val="clear" w:color="auto" w:fill="FFFFFF"/>
            <w:vAlign w:val="center"/>
          </w:tcPr>
          <w:p w14:paraId="281A67B0" w14:textId="77777777" w:rsidR="00935461" w:rsidRPr="00EC55B3" w:rsidRDefault="00935461" w:rsidP="00540574">
            <w:pPr>
              <w:pStyle w:val="Header"/>
            </w:pPr>
            <w:r w:rsidRPr="00EC55B3">
              <w:t>E-mail Address</w:t>
            </w:r>
          </w:p>
        </w:tc>
        <w:tc>
          <w:tcPr>
            <w:tcW w:w="7560" w:type="dxa"/>
            <w:gridSpan w:val="2"/>
            <w:vAlign w:val="center"/>
          </w:tcPr>
          <w:p w14:paraId="18088E4D" w14:textId="77777777" w:rsidR="00935461" w:rsidRDefault="00935461" w:rsidP="00540574">
            <w:pPr>
              <w:pStyle w:val="NormalArial"/>
            </w:pPr>
            <w:hyperlink r:id="rId9" w:history="1">
              <w:r w:rsidRPr="007C3214">
                <w:rPr>
                  <w:rStyle w:val="Hyperlink"/>
                </w:rPr>
                <w:t>Monica.jha@vistracorp.com</w:t>
              </w:r>
            </w:hyperlink>
            <w:r>
              <w:t xml:space="preserve">; </w:t>
            </w:r>
            <w:hyperlink r:id="rId10" w:history="1">
              <w:r w:rsidRPr="007C3214">
                <w:rPr>
                  <w:rStyle w:val="Hyperlink"/>
                </w:rPr>
                <w:t>ned.bonskowski@vistracorp.com</w:t>
              </w:r>
            </w:hyperlink>
            <w:r>
              <w:t xml:space="preserve"> </w:t>
            </w:r>
          </w:p>
        </w:tc>
      </w:tr>
      <w:tr w:rsidR="00935461" w14:paraId="19928377" w14:textId="77777777" w:rsidTr="00540574">
        <w:trPr>
          <w:trHeight w:val="350"/>
        </w:trPr>
        <w:tc>
          <w:tcPr>
            <w:tcW w:w="2880" w:type="dxa"/>
            <w:gridSpan w:val="2"/>
            <w:shd w:val="clear" w:color="auto" w:fill="FFFFFF"/>
            <w:vAlign w:val="center"/>
          </w:tcPr>
          <w:p w14:paraId="2F39C0EC" w14:textId="77777777" w:rsidR="00935461" w:rsidRPr="00EC55B3" w:rsidRDefault="00935461" w:rsidP="00540574">
            <w:pPr>
              <w:pStyle w:val="Header"/>
            </w:pPr>
            <w:r w:rsidRPr="00EC55B3">
              <w:t>Company</w:t>
            </w:r>
          </w:p>
        </w:tc>
        <w:tc>
          <w:tcPr>
            <w:tcW w:w="7560" w:type="dxa"/>
            <w:gridSpan w:val="2"/>
            <w:vAlign w:val="center"/>
          </w:tcPr>
          <w:p w14:paraId="55AAEEA8" w14:textId="77777777" w:rsidR="00935461" w:rsidRDefault="00935461" w:rsidP="00540574">
            <w:pPr>
              <w:pStyle w:val="NormalArial"/>
            </w:pPr>
            <w:r>
              <w:t>Vistra Operations Company LLC</w:t>
            </w:r>
          </w:p>
        </w:tc>
      </w:tr>
      <w:tr w:rsidR="00935461" w14:paraId="49A075CC" w14:textId="77777777" w:rsidTr="00540574">
        <w:trPr>
          <w:trHeight w:val="350"/>
        </w:trPr>
        <w:tc>
          <w:tcPr>
            <w:tcW w:w="2880" w:type="dxa"/>
            <w:gridSpan w:val="2"/>
            <w:tcBorders>
              <w:bottom w:val="single" w:sz="4" w:space="0" w:color="auto"/>
            </w:tcBorders>
            <w:shd w:val="clear" w:color="auto" w:fill="FFFFFF"/>
            <w:vAlign w:val="center"/>
          </w:tcPr>
          <w:p w14:paraId="24CA3D4E" w14:textId="77777777" w:rsidR="00935461" w:rsidRPr="00EC55B3" w:rsidRDefault="00935461" w:rsidP="00540574">
            <w:pPr>
              <w:pStyle w:val="Header"/>
            </w:pPr>
            <w:r w:rsidRPr="00EC55B3">
              <w:t>Phone Number</w:t>
            </w:r>
          </w:p>
        </w:tc>
        <w:tc>
          <w:tcPr>
            <w:tcW w:w="7560" w:type="dxa"/>
            <w:gridSpan w:val="2"/>
            <w:tcBorders>
              <w:bottom w:val="single" w:sz="4" w:space="0" w:color="auto"/>
            </w:tcBorders>
            <w:vAlign w:val="center"/>
          </w:tcPr>
          <w:p w14:paraId="7D9EA157" w14:textId="77777777" w:rsidR="00935461" w:rsidRDefault="00935461" w:rsidP="00540574">
            <w:pPr>
              <w:pStyle w:val="NormalArial"/>
            </w:pPr>
          </w:p>
        </w:tc>
      </w:tr>
      <w:tr w:rsidR="00935461" w14:paraId="1393779E" w14:textId="77777777" w:rsidTr="00540574">
        <w:trPr>
          <w:trHeight w:val="350"/>
        </w:trPr>
        <w:tc>
          <w:tcPr>
            <w:tcW w:w="2880" w:type="dxa"/>
            <w:gridSpan w:val="2"/>
            <w:shd w:val="clear" w:color="auto" w:fill="FFFFFF"/>
            <w:vAlign w:val="center"/>
          </w:tcPr>
          <w:p w14:paraId="2BD4023B" w14:textId="77777777" w:rsidR="00935461" w:rsidRPr="00EC55B3" w:rsidRDefault="00935461" w:rsidP="00540574">
            <w:pPr>
              <w:pStyle w:val="Header"/>
            </w:pPr>
            <w:r>
              <w:t>Cell</w:t>
            </w:r>
            <w:r w:rsidRPr="00EC55B3">
              <w:t xml:space="preserve"> Number</w:t>
            </w:r>
          </w:p>
        </w:tc>
        <w:tc>
          <w:tcPr>
            <w:tcW w:w="7560" w:type="dxa"/>
            <w:gridSpan w:val="2"/>
            <w:vAlign w:val="center"/>
          </w:tcPr>
          <w:p w14:paraId="7F665338" w14:textId="77777777" w:rsidR="00935461" w:rsidRDefault="00935461" w:rsidP="00540574">
            <w:pPr>
              <w:pStyle w:val="NormalArial"/>
            </w:pPr>
            <w:r>
              <w:t>832-215-5713; 214-288-2456</w:t>
            </w:r>
          </w:p>
        </w:tc>
      </w:tr>
      <w:tr w:rsidR="00935461" w14:paraId="1273694B" w14:textId="77777777" w:rsidTr="00540574">
        <w:trPr>
          <w:trHeight w:val="350"/>
        </w:trPr>
        <w:tc>
          <w:tcPr>
            <w:tcW w:w="2880" w:type="dxa"/>
            <w:gridSpan w:val="2"/>
            <w:tcBorders>
              <w:bottom w:val="single" w:sz="4" w:space="0" w:color="auto"/>
            </w:tcBorders>
            <w:shd w:val="clear" w:color="auto" w:fill="FFFFFF"/>
            <w:vAlign w:val="center"/>
          </w:tcPr>
          <w:p w14:paraId="1B60AE02" w14:textId="77777777" w:rsidR="00935461" w:rsidRPr="00EC55B3" w:rsidDel="00075A94" w:rsidRDefault="00935461" w:rsidP="00540574">
            <w:pPr>
              <w:pStyle w:val="Header"/>
            </w:pPr>
            <w:r>
              <w:t>Market Segment</w:t>
            </w:r>
          </w:p>
        </w:tc>
        <w:tc>
          <w:tcPr>
            <w:tcW w:w="7560" w:type="dxa"/>
            <w:gridSpan w:val="2"/>
            <w:tcBorders>
              <w:bottom w:val="single" w:sz="4" w:space="0" w:color="auto"/>
            </w:tcBorders>
            <w:vAlign w:val="center"/>
          </w:tcPr>
          <w:p w14:paraId="670052BF" w14:textId="77777777" w:rsidR="00935461" w:rsidRDefault="00935461" w:rsidP="00540574">
            <w:pPr>
              <w:pStyle w:val="NormalArial"/>
            </w:pPr>
            <w:r>
              <w:t>Independent Generator</w:t>
            </w:r>
          </w:p>
        </w:tc>
      </w:tr>
    </w:tbl>
    <w:p w14:paraId="08F647E0" w14:textId="77777777" w:rsidR="00935461" w:rsidRDefault="00935461" w:rsidP="00935461">
      <w:pPr>
        <w:pStyle w:val="NormalArial"/>
      </w:pPr>
    </w:p>
    <w:tbl>
      <w:tblPr>
        <w:tblW w:w="11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155"/>
      </w:tblGrid>
      <w:tr w:rsidR="00935461" w:rsidRPr="00B5080A" w14:paraId="2BE8C65F" w14:textId="77777777" w:rsidTr="00540574">
        <w:trPr>
          <w:trHeight w:val="422"/>
          <w:jc w:val="center"/>
        </w:trPr>
        <w:tc>
          <w:tcPr>
            <w:tcW w:w="11155" w:type="dxa"/>
            <w:vAlign w:val="center"/>
          </w:tcPr>
          <w:p w14:paraId="6B3002D0" w14:textId="77777777" w:rsidR="00935461" w:rsidRPr="00075A94" w:rsidRDefault="00935461" w:rsidP="00540574">
            <w:pPr>
              <w:pStyle w:val="Header"/>
              <w:jc w:val="center"/>
            </w:pPr>
            <w:r w:rsidRPr="00075A94">
              <w:t>Comments</w:t>
            </w:r>
          </w:p>
        </w:tc>
      </w:tr>
    </w:tbl>
    <w:p w14:paraId="4FDF9378" w14:textId="216719B7" w:rsidR="00935461" w:rsidRDefault="00935461" w:rsidP="00935461">
      <w:pPr>
        <w:pStyle w:val="NormalArial"/>
        <w:spacing w:before="120" w:after="120"/>
      </w:pPr>
      <w:r w:rsidRPr="006C4FF0">
        <w:t>Vistra values the constructive engagement on this N</w:t>
      </w:r>
      <w:r w:rsidR="00E66A1E">
        <w:t xml:space="preserve">odal Protocol Revision Request (NPRR) </w:t>
      </w:r>
      <w:r w:rsidRPr="006C4FF0">
        <w:t xml:space="preserve">PRR during the various stakeholder meetings. </w:t>
      </w:r>
      <w:r w:rsidRPr="00E612B3">
        <w:t>The feedback received has helped refine the proposal</w:t>
      </w:r>
      <w:r>
        <w:t>,</w:t>
      </w:r>
      <w:r w:rsidRPr="00E612B3">
        <w:t xml:space="preserve"> </w:t>
      </w:r>
      <w:r w:rsidRPr="00173F76">
        <w:t xml:space="preserve">which Vistra believes will address the concerns raised and ensure that the granular </w:t>
      </w:r>
      <w:r w:rsidR="00E66A1E">
        <w:t>Congestion Revenue Right (</w:t>
      </w:r>
      <w:r w:rsidRPr="00173F76">
        <w:t>CRR</w:t>
      </w:r>
      <w:r w:rsidR="00E66A1E">
        <w:t>) Time Of Use</w:t>
      </w:r>
      <w:r w:rsidRPr="00173F76">
        <w:t xml:space="preserve"> </w:t>
      </w:r>
      <w:r w:rsidR="00E66A1E">
        <w:t>(</w:t>
      </w:r>
      <w:r w:rsidRPr="00173F76">
        <w:t>TOU</w:t>
      </w:r>
      <w:r w:rsidR="00E66A1E">
        <w:t>)</w:t>
      </w:r>
      <w:r w:rsidRPr="00173F76">
        <w:t xml:space="preserve"> blocks effectively meet stakeholder needs and deliver an enhanced hedging product to the </w:t>
      </w:r>
      <w:r w:rsidR="00E66A1E">
        <w:t>m</w:t>
      </w:r>
      <w:r w:rsidRPr="00173F76">
        <w:t>arket.</w:t>
      </w:r>
    </w:p>
    <w:p w14:paraId="7C8D19A8" w14:textId="24C79930" w:rsidR="00935461" w:rsidRDefault="00935461" w:rsidP="00935461">
      <w:pPr>
        <w:pStyle w:val="NormalArial"/>
        <w:spacing w:before="120" w:after="120"/>
      </w:pPr>
      <w:r>
        <w:t xml:space="preserve">1) </w:t>
      </w:r>
      <w:r>
        <w:tab/>
        <w:t>Retention of the current 5*16 and 2*16 TOU blocks</w:t>
      </w:r>
    </w:p>
    <w:p w14:paraId="4C1E37AB" w14:textId="77777777" w:rsidR="00935461" w:rsidRDefault="00935461" w:rsidP="00935461">
      <w:pPr>
        <w:pStyle w:val="NormalArial"/>
        <w:spacing w:before="120" w:after="120"/>
        <w:ind w:left="720"/>
      </w:pPr>
      <w:r w:rsidRPr="00EA7028">
        <w:t>Stakeholders emphasized the importance of maintaining the original on-peak TOU blocks to support their established hedging strategies</w:t>
      </w:r>
      <w:r>
        <w:t xml:space="preserve">. </w:t>
      </w:r>
      <w:r w:rsidRPr="002134E5">
        <w:t xml:space="preserve">While Vistra strongly believes that the proposed solar and non-solar TOU blocks offer a more efficient means of hedging against the evolving generation and congestion patterns within the grid, the proposal has been revised to incorporate the new TOUs </w:t>
      </w:r>
      <w:r>
        <w:t>withou</w:t>
      </w:r>
      <w:r w:rsidRPr="002134E5">
        <w:t xml:space="preserve">t eliminating the original on-peak TOU blocks. </w:t>
      </w:r>
    </w:p>
    <w:p w14:paraId="4A7E4724" w14:textId="184C8CCC" w:rsidR="00935461" w:rsidRDefault="00935461" w:rsidP="00935461">
      <w:pPr>
        <w:pStyle w:val="NormalArial"/>
        <w:spacing w:before="120" w:after="120"/>
        <w:ind w:left="720"/>
      </w:pPr>
      <w:r w:rsidRPr="00341D8B">
        <w:t xml:space="preserve">Vistra requests ERCOT’s consideration to implement the solution in such a manner that the newly proposed solar and non-solar on-peak TOUs may </w:t>
      </w:r>
      <w:r>
        <w:t xml:space="preserve">enable retirement of </w:t>
      </w:r>
      <w:r w:rsidRPr="005E39AF">
        <w:t>on-peak blocks</w:t>
      </w:r>
      <w:r>
        <w:t xml:space="preserve"> if needed. </w:t>
      </w:r>
    </w:p>
    <w:p w14:paraId="5730870F" w14:textId="4BC23717" w:rsidR="00935461" w:rsidRDefault="00935461" w:rsidP="00935461">
      <w:pPr>
        <w:pStyle w:val="NormalArial"/>
        <w:spacing w:before="120" w:after="120"/>
      </w:pPr>
      <w:r>
        <w:t>2)</w:t>
      </w:r>
      <w:r>
        <w:tab/>
        <w:t>Simplification of monthly solar and non-solar TOU blocks</w:t>
      </w:r>
    </w:p>
    <w:p w14:paraId="3022F024" w14:textId="7FE1EF22" w:rsidR="00935461" w:rsidRDefault="00935461" w:rsidP="00935461">
      <w:pPr>
        <w:pStyle w:val="NormalArial"/>
        <w:spacing w:before="120" w:after="120"/>
        <w:ind w:left="720"/>
      </w:pPr>
      <w:r>
        <w:t xml:space="preserve">Stakeholders </w:t>
      </w:r>
      <w:r w:rsidRPr="00DD5430">
        <w:t xml:space="preserve">expressed concerns about the added complexity of having variable start and end hours for TOUs each </w:t>
      </w:r>
      <w:r>
        <w:t xml:space="preserve">month. Vistra recognizes the value of having a product that is easy to use and has updated the proposal to have two sets of start and end hours for Solar and Non-solar TOUs blocks: </w:t>
      </w:r>
      <w:r w:rsidRPr="002E2648">
        <w:t>one set for April–September and another for October–March</w:t>
      </w:r>
      <w:r>
        <w:t xml:space="preserve">. </w:t>
      </w:r>
      <w:r w:rsidRPr="00602369">
        <w:t>Vistra believes that this streamlined approach will facilitate adaptability and anticipates that enhanced simplicity may encourage</w:t>
      </w:r>
      <w:r w:rsidR="0003102D">
        <w:t xml:space="preserve"> </w:t>
      </w:r>
      <w:r w:rsidR="0003102D">
        <w:t>Inter</w:t>
      </w:r>
      <w:r w:rsidR="0003102D">
        <w:t>continental</w:t>
      </w:r>
      <w:r w:rsidR="0003102D">
        <w:t xml:space="preserve"> </w:t>
      </w:r>
      <w:r w:rsidR="0003102D">
        <w:t>Exchange</w:t>
      </w:r>
      <w:r w:rsidRPr="00602369">
        <w:t xml:space="preserve"> </w:t>
      </w:r>
      <w:r w:rsidR="0003102D">
        <w:t>(“</w:t>
      </w:r>
      <w:r w:rsidRPr="00602369">
        <w:t>ICE</w:t>
      </w:r>
      <w:r w:rsidR="0003102D">
        <w:t>”)</w:t>
      </w:r>
      <w:r w:rsidRPr="00602369">
        <w:t xml:space="preserve"> to develop similar offerings.</w:t>
      </w:r>
    </w:p>
    <w:p w14:paraId="71A1B1FE" w14:textId="4D7D1EF2" w:rsidR="004434CB" w:rsidRDefault="00935461" w:rsidP="00935461">
      <w:pPr>
        <w:pStyle w:val="NormalArial"/>
        <w:spacing w:before="120" w:after="120"/>
      </w:pPr>
      <w:r w:rsidRPr="00A70B9C">
        <w:lastRenderedPageBreak/>
        <w:t xml:space="preserve">Vistra is confident these amendments address the primary concerns identified while delivering a more effective hedging product for the CRR market. </w:t>
      </w:r>
      <w:r w:rsidRPr="00956042">
        <w:t>By retaining the original on-peak TOU blocks and simplifying the new solar and non-solar options, stakeholders can maintain their current strategies while also benefiting from increased flexibility and ease of use.</w:t>
      </w:r>
      <w:r>
        <w:t xml:space="preserve"> </w:t>
      </w:r>
      <w:r w:rsidRPr="00A421F9">
        <w:t>Vistra looks forward to continued collaboration with stakeholders as this important proposal advances.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434CB" w14:paraId="1117C34D" w14:textId="77777777" w:rsidTr="00540574">
        <w:trPr>
          <w:trHeight w:val="350"/>
        </w:trPr>
        <w:tc>
          <w:tcPr>
            <w:tcW w:w="10440" w:type="dxa"/>
            <w:tcBorders>
              <w:bottom w:val="single" w:sz="4" w:space="0" w:color="auto"/>
            </w:tcBorders>
            <w:shd w:val="clear" w:color="auto" w:fill="FFFFFF"/>
            <w:vAlign w:val="center"/>
          </w:tcPr>
          <w:p w14:paraId="52E75E41" w14:textId="1C358D5E" w:rsidR="004434CB" w:rsidRDefault="004434CB" w:rsidP="00540574">
            <w:pPr>
              <w:pStyle w:val="Header"/>
              <w:jc w:val="center"/>
            </w:pPr>
            <w:r>
              <w:t>Revised Cover Page Language</w:t>
            </w:r>
          </w:p>
        </w:tc>
      </w:tr>
    </w:tbl>
    <w:p w14:paraId="36C6ED6A" w14:textId="77777777" w:rsidR="004434CB" w:rsidRDefault="004434CB" w:rsidP="004434CB">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334AB7" w:rsidRPr="00625E5D" w14:paraId="4159566F" w14:textId="77777777" w:rsidTr="00540574">
        <w:trPr>
          <w:trHeight w:val="518"/>
        </w:trPr>
        <w:tc>
          <w:tcPr>
            <w:tcW w:w="2880" w:type="dxa"/>
            <w:shd w:val="clear" w:color="auto" w:fill="FFFFFF"/>
            <w:vAlign w:val="center"/>
          </w:tcPr>
          <w:p w14:paraId="564D30D8" w14:textId="7F483AB9" w:rsidR="00334AB7" w:rsidRPr="008D4661" w:rsidRDefault="00334AB7" w:rsidP="00334AB7">
            <w:pPr>
              <w:pStyle w:val="Header"/>
              <w:spacing w:before="120" w:after="120"/>
            </w:pPr>
            <w:r>
              <w:t>Revision Description</w:t>
            </w:r>
          </w:p>
        </w:tc>
        <w:tc>
          <w:tcPr>
            <w:tcW w:w="7560" w:type="dxa"/>
            <w:vAlign w:val="center"/>
          </w:tcPr>
          <w:p w14:paraId="6A57B220" w14:textId="7AD8E28E" w:rsidR="00334AB7" w:rsidRPr="00D33A03" w:rsidRDefault="00334AB7" w:rsidP="00334AB7">
            <w:pPr>
              <w:pStyle w:val="NormalArial"/>
              <w:spacing w:before="120" w:after="120"/>
              <w:rPr>
                <w:rFonts w:cs="Arial"/>
                <w:iCs/>
                <w:kern w:val="24"/>
              </w:rPr>
            </w:pPr>
            <w:r>
              <w:t xml:space="preserve">This Nodal Protocol Revision Request (NPRR) creates the granular Congestion Revenue Right (CRR) Time Of Use (TOU) blocks to align with the current resource mix and improve auction speed and efficiency.  Currently, CRRs are traded as weekday/weekend peak and off-peak, with no opportunity to further shape hedges.  </w:t>
            </w:r>
            <w:del w:id="0" w:author="Vistra 100225" w:date="2025-10-02T15:06:00Z" w16du:dateUtc="2025-10-02T20:06:00Z">
              <w:r w:rsidDel="00334AB7">
                <w:delText xml:space="preserve">More </w:delText>
              </w:r>
            </w:del>
            <w:ins w:id="1" w:author="Vistra 100225" w:date="2025-10-02T15:06:00Z" w16du:dateUtc="2025-10-02T20:06:00Z">
              <w:r>
                <w:t xml:space="preserve">New additional </w:t>
              </w:r>
            </w:ins>
            <w:r>
              <w:t xml:space="preserve">granular CRR TOU blocks will divide weekday/weekend peak between solar and non-solar hours, </w:t>
            </w:r>
            <w:del w:id="2" w:author="Vistra 100225" w:date="2025-10-02T15:06:00Z" w16du:dateUtc="2025-10-02T20:06:00Z">
              <w:r w:rsidDel="00334AB7">
                <w:delText xml:space="preserve">providing </w:delText>
              </w:r>
            </w:del>
            <w:ins w:id="3" w:author="Vistra 100225" w:date="2025-10-02T15:06:00Z" w16du:dateUtc="2025-10-02T20:06:00Z">
              <w:r>
                <w:t xml:space="preserve">to create </w:t>
              </w:r>
            </w:ins>
            <w:r>
              <w:t>a more targeted hedging product.</w:t>
            </w:r>
          </w:p>
        </w:tc>
      </w:tr>
      <w:tr w:rsidR="004434CB" w:rsidRPr="00625E5D" w14:paraId="04FF6CB7" w14:textId="77777777" w:rsidTr="00540574">
        <w:trPr>
          <w:trHeight w:val="518"/>
        </w:trPr>
        <w:tc>
          <w:tcPr>
            <w:tcW w:w="2880" w:type="dxa"/>
            <w:shd w:val="clear" w:color="auto" w:fill="FFFFFF"/>
            <w:vAlign w:val="center"/>
          </w:tcPr>
          <w:p w14:paraId="4CD184D1" w14:textId="77777777" w:rsidR="004434CB" w:rsidRDefault="004434CB" w:rsidP="00540574">
            <w:pPr>
              <w:pStyle w:val="Header"/>
              <w:spacing w:before="120" w:after="120"/>
            </w:pPr>
            <w:r w:rsidRPr="008D4661">
              <w:t>Justification of Reason for Revision and Market Impacts</w:t>
            </w:r>
          </w:p>
        </w:tc>
        <w:tc>
          <w:tcPr>
            <w:tcW w:w="7560" w:type="dxa"/>
            <w:vAlign w:val="center"/>
          </w:tcPr>
          <w:p w14:paraId="1CE12490" w14:textId="77777777" w:rsidR="004434CB" w:rsidRPr="00D33A03" w:rsidRDefault="004434CB" w:rsidP="00540574">
            <w:pPr>
              <w:pStyle w:val="NormalArial"/>
              <w:spacing w:before="120" w:after="120"/>
              <w:rPr>
                <w:rFonts w:cs="Arial"/>
                <w:iCs/>
                <w:kern w:val="24"/>
              </w:rPr>
            </w:pPr>
            <w:r w:rsidRPr="00D33A03">
              <w:rPr>
                <w:rFonts w:cs="Arial"/>
                <w:iCs/>
                <w:kern w:val="24"/>
              </w:rPr>
              <w:t xml:space="preserve">Increase in </w:t>
            </w:r>
            <w:r>
              <w:rPr>
                <w:rFonts w:cs="Arial"/>
                <w:iCs/>
                <w:kern w:val="24"/>
              </w:rPr>
              <w:t>I</w:t>
            </w:r>
            <w:r w:rsidRPr="00D33A03">
              <w:rPr>
                <w:rFonts w:cs="Arial"/>
                <w:iCs/>
                <w:kern w:val="24"/>
              </w:rPr>
              <w:t xml:space="preserve">ntermittent </w:t>
            </w:r>
            <w:r>
              <w:rPr>
                <w:rFonts w:cs="Arial"/>
                <w:iCs/>
                <w:kern w:val="24"/>
              </w:rPr>
              <w:t>R</w:t>
            </w:r>
            <w:r w:rsidRPr="00D33A03">
              <w:rPr>
                <w:rFonts w:cs="Arial"/>
                <w:iCs/>
                <w:kern w:val="24"/>
              </w:rPr>
              <w:t>enewable</w:t>
            </w:r>
            <w:r>
              <w:rPr>
                <w:rFonts w:cs="Arial"/>
                <w:iCs/>
                <w:kern w:val="24"/>
              </w:rPr>
              <w:t xml:space="preserve"> Resources (IRRs)</w:t>
            </w:r>
            <w:r w:rsidRPr="00D33A03">
              <w:rPr>
                <w:rFonts w:cs="Arial"/>
                <w:iCs/>
                <w:kern w:val="24"/>
              </w:rPr>
              <w:t xml:space="preserve"> has changed generation and congestion patterns in the system - current blocks (especially 5x16 and 2x16) show significant price variability due to differences between solar and non-solar hours with congestion values frequently shifting between positive and negative within the block.</w:t>
            </w:r>
            <w:r>
              <w:rPr>
                <w:rFonts w:cs="Arial"/>
                <w:iCs/>
                <w:kern w:val="24"/>
              </w:rPr>
              <w:t xml:space="preserve">  </w:t>
            </w:r>
            <w:r w:rsidRPr="00D33A03">
              <w:rPr>
                <w:rFonts w:cs="Arial"/>
                <w:iCs/>
                <w:kern w:val="24"/>
              </w:rPr>
              <w:t>In addition, more granular blocks would allow market participants to hedge more efficiently with Obligations (over Options) which require fewer computational resources for CRR auction clearing, speeding up process and efficiency.</w:t>
            </w:r>
          </w:p>
          <w:p w14:paraId="04446B9A" w14:textId="26468D50" w:rsidR="004434CB" w:rsidDel="00334AB7" w:rsidRDefault="004434CB" w:rsidP="00540574">
            <w:pPr>
              <w:pStyle w:val="NormalArial"/>
              <w:spacing w:before="120" w:after="120"/>
              <w:rPr>
                <w:del w:id="4" w:author="Vistra 100225" w:date="2025-10-02T15:07:00Z" w16du:dateUtc="2025-10-02T20:07:00Z"/>
                <w:rFonts w:cs="Arial"/>
                <w:iCs/>
                <w:kern w:val="24"/>
              </w:rPr>
            </w:pPr>
            <w:del w:id="5" w:author="Vistra 100225" w:date="2025-10-02T15:07:00Z" w16du:dateUtc="2025-10-02T20:07:00Z">
              <w:r w:rsidRPr="00D33A03" w:rsidDel="00334AB7">
                <w:rPr>
                  <w:rFonts w:cs="Arial"/>
                  <w:iCs/>
                  <w:kern w:val="24"/>
                </w:rPr>
                <w:delText>Using solar capacity in the last two years, the monthly solar hour values (start and end hour) have been proposed for times when solar capacity factors are over 25%:</w:delText>
              </w:r>
            </w:del>
          </w:p>
          <w:p w14:paraId="43DCE855" w14:textId="4D0D7FC9" w:rsidR="00334AB7" w:rsidRDefault="00334AB7" w:rsidP="00540574">
            <w:pPr>
              <w:pStyle w:val="NormalArial"/>
              <w:spacing w:before="120" w:after="120"/>
              <w:rPr>
                <w:ins w:id="6" w:author="Vistra 100225" w:date="2025-10-02T15:07:00Z" w16du:dateUtc="2025-10-02T20:07:00Z"/>
                <w:rFonts w:cs="Arial"/>
                <w:iCs/>
                <w:kern w:val="24"/>
              </w:rPr>
            </w:pPr>
            <w:ins w:id="7" w:author="Vistra 100225" w:date="2025-10-02T15:07:00Z" w16du:dateUtc="2025-10-02T20:07:00Z">
              <w:r>
                <w:rPr>
                  <w:rFonts w:cs="Arial"/>
                  <w:iCs/>
                  <w:kern w:val="24"/>
                </w:rPr>
                <w:t xml:space="preserve">Proposed solar and non-solar TOU Blocks would have start and end </w:t>
              </w:r>
              <w:proofErr w:type="gramStart"/>
              <w:r>
                <w:rPr>
                  <w:rFonts w:cs="Arial"/>
                  <w:iCs/>
                  <w:kern w:val="24"/>
                </w:rPr>
                <w:t>hours</w:t>
              </w:r>
              <w:proofErr w:type="gramEnd"/>
              <w:r>
                <w:rPr>
                  <w:rFonts w:cs="Arial"/>
                  <w:iCs/>
                  <w:kern w:val="24"/>
                </w:rPr>
                <w:t xml:space="preserve"> as:</w:t>
              </w:r>
            </w:ins>
          </w:p>
          <w:p w14:paraId="4FAB9CBC" w14:textId="36B3A0B7" w:rsidR="00334AB7" w:rsidRDefault="00334AB7" w:rsidP="00540574">
            <w:pPr>
              <w:pStyle w:val="NormalArial"/>
              <w:spacing w:before="120" w:after="120"/>
              <w:rPr>
                <w:ins w:id="8" w:author="Vistra 100225" w:date="2025-10-02T15:07:00Z" w16du:dateUtc="2025-10-02T20:07:00Z"/>
                <w:rFonts w:cs="Arial"/>
                <w:iCs/>
                <w:kern w:val="24"/>
              </w:rPr>
            </w:pPr>
            <w:ins w:id="9" w:author="Vistra 100225" w:date="2025-10-02T15:07:00Z" w16du:dateUtc="2025-10-02T20:07:00Z">
              <w:r>
                <w:rPr>
                  <w:rFonts w:cs="Arial"/>
                  <w:iCs/>
                  <w:noProof/>
                  <w:kern w:val="24"/>
                </w:rPr>
                <w:drawing>
                  <wp:inline distT="0" distB="0" distL="0" distR="0" wp14:anchorId="7C439165" wp14:editId="500DA65A">
                    <wp:extent cx="3188335" cy="859790"/>
                    <wp:effectExtent l="0" t="0" r="0" b="0"/>
                    <wp:docPr id="161868280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88335" cy="859790"/>
                            </a:xfrm>
                            <a:prstGeom prst="rect">
                              <a:avLst/>
                            </a:prstGeom>
                            <a:noFill/>
                          </pic:spPr>
                        </pic:pic>
                      </a:graphicData>
                    </a:graphic>
                  </wp:inline>
                </w:drawing>
              </w:r>
            </w:ins>
          </w:p>
          <w:p w14:paraId="293DEE16" w14:textId="33CA9284" w:rsidR="00334AB7" w:rsidRPr="00D33A03" w:rsidRDefault="00334AB7" w:rsidP="00540574">
            <w:pPr>
              <w:pStyle w:val="NormalArial"/>
              <w:spacing w:before="120" w:after="120"/>
              <w:rPr>
                <w:ins w:id="10" w:author="Vistra 100225" w:date="2025-10-02T15:07:00Z" w16du:dateUtc="2025-10-02T20:07:00Z"/>
                <w:rFonts w:cs="Arial"/>
                <w:iCs/>
                <w:kern w:val="24"/>
              </w:rPr>
            </w:pPr>
            <w:ins w:id="11" w:author="Vistra 100225" w:date="2025-10-02T15:08:00Z" w16du:dateUtc="2025-10-02T20:08:00Z">
              <w:r>
                <w:rPr>
                  <w:rFonts w:cs="Arial"/>
                  <w:iCs/>
                  <w:noProof/>
                  <w:kern w:val="24"/>
                </w:rPr>
                <w:drawing>
                  <wp:inline distT="0" distB="0" distL="0" distR="0" wp14:anchorId="266B7020" wp14:editId="55E7AC51">
                    <wp:extent cx="5145405" cy="1061085"/>
                    <wp:effectExtent l="0" t="0" r="0" b="5715"/>
                    <wp:docPr id="1318564194"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145405" cy="1061085"/>
                            </a:xfrm>
                            <a:prstGeom prst="rect">
                              <a:avLst/>
                            </a:prstGeom>
                            <a:noFill/>
                          </pic:spPr>
                        </pic:pic>
                      </a:graphicData>
                    </a:graphic>
                  </wp:inline>
                </w:drawing>
              </w:r>
            </w:ins>
          </w:p>
          <w:p w14:paraId="509F4509" w14:textId="77777777" w:rsidR="00334AB7" w:rsidRDefault="00334AB7" w:rsidP="00540574">
            <w:pPr>
              <w:rPr>
                <w:ins w:id="12" w:author="Vistra 100225" w:date="2025-10-02T15:08:00Z" w16du:dateUtc="2025-10-02T20:08:00Z"/>
                <w:rFonts w:ascii="Arial" w:hAnsi="Arial" w:cs="Arial"/>
                <w:b/>
                <w:bCs/>
                <w:sz w:val="18"/>
                <w:szCs w:val="18"/>
              </w:rPr>
            </w:pPr>
          </w:p>
          <w:p w14:paraId="4FE0AAC4" w14:textId="754419D0" w:rsidR="004434CB" w:rsidRPr="00334AB7" w:rsidRDefault="004434CB" w:rsidP="00540574">
            <w:pPr>
              <w:rPr>
                <w:rFonts w:ascii="Arial" w:hAnsi="Arial" w:cs="Arial"/>
              </w:rPr>
            </w:pPr>
            <w:r w:rsidRPr="00334AB7">
              <w:rPr>
                <w:rFonts w:ascii="Arial" w:hAnsi="Arial" w:cs="Arial"/>
              </w:rPr>
              <w:lastRenderedPageBreak/>
              <w:t>TOU Mapping</w:t>
            </w:r>
          </w:p>
          <w:p w14:paraId="79040767" w14:textId="77777777" w:rsidR="004434CB" w:rsidRDefault="004434CB" w:rsidP="00540574">
            <w:pPr>
              <w:pStyle w:val="ListParagraph"/>
              <w:numPr>
                <w:ilvl w:val="0"/>
                <w:numId w:val="21"/>
              </w:numPr>
              <w:spacing w:after="160" w:line="278" w:lineRule="auto"/>
              <w:rPr>
                <w:ins w:id="13" w:author="Vistra 100225" w:date="2025-10-02T15:09:00Z" w16du:dateUtc="2025-10-02T20:09:00Z"/>
                <w:rFonts w:ascii="Arial" w:hAnsi="Arial" w:cs="Arial"/>
              </w:rPr>
            </w:pPr>
            <w:r w:rsidRPr="00334AB7">
              <w:rPr>
                <w:rFonts w:ascii="Arial" w:hAnsi="Arial" w:cs="Arial"/>
              </w:rPr>
              <w:t>Solar and Non-Solar Hours per month of the year for Monday through Friday (excluding NERC holidays) – 2 TOUs</w:t>
            </w:r>
          </w:p>
          <w:p w14:paraId="49FEB766" w14:textId="4507A2A8" w:rsidR="00334AB7" w:rsidRPr="00334AB7" w:rsidRDefault="00334AB7" w:rsidP="00540574">
            <w:pPr>
              <w:pStyle w:val="ListParagraph"/>
              <w:numPr>
                <w:ilvl w:val="0"/>
                <w:numId w:val="21"/>
              </w:numPr>
              <w:spacing w:after="160" w:line="278" w:lineRule="auto"/>
              <w:rPr>
                <w:rFonts w:ascii="Arial" w:hAnsi="Arial" w:cs="Arial"/>
              </w:rPr>
            </w:pPr>
            <w:ins w:id="14" w:author="Vistra 100225" w:date="2025-10-02T15:09:00Z" w16du:dateUtc="2025-10-02T20:09:00Z">
              <w:r>
                <w:rPr>
                  <w:rFonts w:ascii="Arial" w:hAnsi="Arial" w:cs="Arial"/>
                </w:rPr>
                <w:t>5x16 blocks for hours ending 0700-2200 for Monday through Friday (excluding NERC holidays) – 1 TOU</w:t>
              </w:r>
            </w:ins>
          </w:p>
          <w:p w14:paraId="2A9CF155" w14:textId="77777777" w:rsidR="004434CB" w:rsidRDefault="004434CB" w:rsidP="00540574">
            <w:pPr>
              <w:pStyle w:val="ListParagraph"/>
              <w:numPr>
                <w:ilvl w:val="0"/>
                <w:numId w:val="21"/>
              </w:numPr>
              <w:spacing w:after="160" w:line="278" w:lineRule="auto"/>
              <w:rPr>
                <w:ins w:id="15" w:author="Vistra 100225" w:date="2025-10-02T15:09:00Z" w16du:dateUtc="2025-10-02T20:09:00Z"/>
                <w:rFonts w:ascii="Arial" w:hAnsi="Arial" w:cs="Arial"/>
              </w:rPr>
            </w:pPr>
            <w:r w:rsidRPr="00334AB7">
              <w:rPr>
                <w:rFonts w:ascii="Arial" w:hAnsi="Arial" w:cs="Arial"/>
              </w:rPr>
              <w:t>Solar and Non-Solar Hours per month of the year for Saturday and Sunday, and NERC holidays – 2 TOUs</w:t>
            </w:r>
          </w:p>
          <w:p w14:paraId="6EB5827F" w14:textId="3A3FA024" w:rsidR="00334AB7" w:rsidRPr="00334AB7" w:rsidRDefault="00334AB7" w:rsidP="00540574">
            <w:pPr>
              <w:pStyle w:val="ListParagraph"/>
              <w:numPr>
                <w:ilvl w:val="0"/>
                <w:numId w:val="21"/>
              </w:numPr>
              <w:spacing w:after="160" w:line="278" w:lineRule="auto"/>
              <w:rPr>
                <w:rFonts w:ascii="Arial" w:hAnsi="Arial" w:cs="Arial"/>
              </w:rPr>
            </w:pPr>
            <w:ins w:id="16" w:author="Vistra 100225" w:date="2025-10-02T15:09:00Z" w16du:dateUtc="2025-10-02T20:09:00Z">
              <w:r>
                <w:rPr>
                  <w:rFonts w:ascii="Arial" w:hAnsi="Arial" w:cs="Arial"/>
                </w:rPr>
                <w:t xml:space="preserve">2x16 blocks for hours ending </w:t>
              </w:r>
            </w:ins>
            <w:ins w:id="17" w:author="Vistra 100225" w:date="2025-10-02T15:10:00Z" w16du:dateUtc="2025-10-02T20:10:00Z">
              <w:r>
                <w:rPr>
                  <w:rFonts w:ascii="Arial" w:hAnsi="Arial" w:cs="Arial"/>
                </w:rPr>
                <w:t>0700-2200 for Saturday and Sunday, and NERC holidays – 1TOU</w:t>
              </w:r>
            </w:ins>
          </w:p>
          <w:p w14:paraId="61E3078B" w14:textId="77777777" w:rsidR="004434CB" w:rsidRPr="00334AB7" w:rsidRDefault="004434CB" w:rsidP="00540574">
            <w:pPr>
              <w:pStyle w:val="ListParagraph"/>
              <w:numPr>
                <w:ilvl w:val="0"/>
                <w:numId w:val="21"/>
              </w:numPr>
              <w:spacing w:after="160" w:line="278" w:lineRule="auto"/>
              <w:rPr>
                <w:rFonts w:ascii="Arial" w:hAnsi="Arial" w:cs="Arial"/>
              </w:rPr>
            </w:pPr>
            <w:r w:rsidRPr="00334AB7">
              <w:rPr>
                <w:rFonts w:ascii="Arial" w:hAnsi="Arial" w:cs="Arial"/>
              </w:rPr>
              <w:t>7x8 blocks for hours ending 0100-0600 and hours ending 2300-2400 Sunday through Saturday (No proposed changes) – 1 TOU</w:t>
            </w:r>
          </w:p>
          <w:p w14:paraId="0B51C69F" w14:textId="77777777" w:rsidR="00334AB7" w:rsidRPr="00D33A03" w:rsidRDefault="00334AB7" w:rsidP="00334AB7">
            <w:pPr>
              <w:pStyle w:val="ListParagraph"/>
              <w:spacing w:after="160" w:line="278" w:lineRule="auto"/>
              <w:rPr>
                <w:rFonts w:ascii="Arial" w:hAnsi="Arial" w:cs="Arial"/>
                <w:sz w:val="18"/>
                <w:szCs w:val="18"/>
              </w:rPr>
            </w:pPr>
          </w:p>
          <w:p w14:paraId="5DA54C24" w14:textId="3381AA01" w:rsidR="004434CB" w:rsidRPr="00D33A03" w:rsidRDefault="004434CB" w:rsidP="00540574">
            <w:pPr>
              <w:pStyle w:val="ListParagraph"/>
              <w:spacing w:after="160" w:line="278" w:lineRule="auto"/>
              <w:rPr>
                <w:rFonts w:ascii="Arial" w:hAnsi="Arial" w:cs="Arial"/>
                <w:sz w:val="18"/>
                <w:szCs w:val="18"/>
              </w:rPr>
            </w:pPr>
            <w:del w:id="18" w:author="Vistra 100225" w:date="2025-10-02T15:11:00Z" w16du:dateUtc="2025-10-02T20:11:00Z">
              <w:r w:rsidRPr="00D33A03" w:rsidDel="00334AB7">
                <w:rPr>
                  <w:rFonts w:ascii="Arial" w:hAnsi="Arial" w:cs="Arial"/>
                  <w:noProof/>
                </w:rPr>
                <w:drawing>
                  <wp:inline distT="0" distB="0" distL="0" distR="0" wp14:anchorId="0CB546AA" wp14:editId="67CA07BA">
                    <wp:extent cx="4238971" cy="1631315"/>
                    <wp:effectExtent l="0" t="0" r="9525" b="6985"/>
                    <wp:docPr id="1017255312" name="Picture 1" descr="A yellow and grey grid with number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7255312" name="Picture 1" descr="A yellow and grey grid with numbers&#10;&#10;AI-generated content may be incorrect."/>
                            <pic:cNvPicPr/>
                          </pic:nvPicPr>
                          <pic:blipFill>
                            <a:blip r:embed="rId13"/>
                            <a:stretch>
                              <a:fillRect/>
                            </a:stretch>
                          </pic:blipFill>
                          <pic:spPr>
                            <a:xfrm>
                              <a:off x="0" y="0"/>
                              <a:ext cx="4366679" cy="1680462"/>
                            </a:xfrm>
                            <a:prstGeom prst="rect">
                              <a:avLst/>
                            </a:prstGeom>
                          </pic:spPr>
                        </pic:pic>
                      </a:graphicData>
                    </a:graphic>
                  </wp:inline>
                </w:drawing>
              </w:r>
            </w:del>
          </w:p>
          <w:p w14:paraId="54FC0C08" w14:textId="77777777" w:rsidR="00334AB7" w:rsidRDefault="00334AB7" w:rsidP="00540574">
            <w:pPr>
              <w:rPr>
                <w:rFonts w:ascii="Arial" w:hAnsi="Arial" w:cs="Arial"/>
                <w:b/>
                <w:bCs/>
                <w:sz w:val="18"/>
                <w:szCs w:val="18"/>
              </w:rPr>
            </w:pPr>
          </w:p>
          <w:p w14:paraId="467168B5" w14:textId="0641DAF0" w:rsidR="00334AB7" w:rsidRDefault="00334AB7" w:rsidP="00540574">
            <w:pPr>
              <w:rPr>
                <w:rFonts w:ascii="Arial" w:hAnsi="Arial" w:cs="Arial"/>
                <w:b/>
                <w:bCs/>
                <w:sz w:val="18"/>
                <w:szCs w:val="18"/>
              </w:rPr>
            </w:pPr>
            <w:r>
              <w:rPr>
                <w:rFonts w:ascii="Arial" w:hAnsi="Arial" w:cs="Arial"/>
                <w:b/>
                <w:bCs/>
                <w:noProof/>
                <w:sz w:val="18"/>
                <w:szCs w:val="18"/>
              </w:rPr>
              <w:drawing>
                <wp:inline distT="0" distB="0" distL="0" distR="0" wp14:anchorId="63019524" wp14:editId="0B2A1501">
                  <wp:extent cx="4692650" cy="1762125"/>
                  <wp:effectExtent l="0" t="0" r="0" b="9525"/>
                  <wp:docPr id="146206555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692650" cy="1762125"/>
                          </a:xfrm>
                          <a:prstGeom prst="rect">
                            <a:avLst/>
                          </a:prstGeom>
                          <a:noFill/>
                        </pic:spPr>
                      </pic:pic>
                    </a:graphicData>
                  </a:graphic>
                </wp:inline>
              </w:drawing>
            </w:r>
          </w:p>
          <w:p w14:paraId="085D96CD" w14:textId="77777777" w:rsidR="00334AB7" w:rsidRDefault="00334AB7" w:rsidP="00540574">
            <w:pPr>
              <w:rPr>
                <w:rFonts w:ascii="Arial" w:hAnsi="Arial" w:cs="Arial"/>
                <w:b/>
                <w:bCs/>
                <w:sz w:val="18"/>
                <w:szCs w:val="18"/>
              </w:rPr>
            </w:pPr>
          </w:p>
          <w:p w14:paraId="7D939225" w14:textId="77777777" w:rsidR="00334AB7" w:rsidRDefault="00334AB7" w:rsidP="00540574">
            <w:pPr>
              <w:rPr>
                <w:rFonts w:ascii="Arial" w:hAnsi="Arial" w:cs="Arial"/>
                <w:b/>
                <w:bCs/>
                <w:sz w:val="18"/>
                <w:szCs w:val="18"/>
              </w:rPr>
            </w:pPr>
          </w:p>
          <w:p w14:paraId="2966E974" w14:textId="096EDFFD" w:rsidR="004434CB" w:rsidRPr="00334AB7" w:rsidRDefault="004434CB" w:rsidP="00540574">
            <w:pPr>
              <w:rPr>
                <w:rFonts w:ascii="Arial" w:hAnsi="Arial" w:cs="Arial"/>
              </w:rPr>
            </w:pPr>
            <w:r w:rsidRPr="00334AB7">
              <w:rPr>
                <w:rFonts w:ascii="Arial" w:hAnsi="Arial" w:cs="Arial"/>
              </w:rPr>
              <w:t>Legend</w:t>
            </w:r>
          </w:p>
          <w:tbl>
            <w:tblPr>
              <w:tblStyle w:val="TableGrid"/>
              <w:tblW w:w="0" w:type="auto"/>
              <w:tblLook w:val="04A0" w:firstRow="1" w:lastRow="0" w:firstColumn="1" w:lastColumn="0" w:noHBand="0" w:noVBand="1"/>
            </w:tblPr>
            <w:tblGrid>
              <w:gridCol w:w="3366"/>
              <w:gridCol w:w="351"/>
            </w:tblGrid>
            <w:tr w:rsidR="004434CB" w:rsidRPr="00D33A03" w14:paraId="73BCE199" w14:textId="77777777" w:rsidTr="00540574">
              <w:trPr>
                <w:trHeight w:val="217"/>
              </w:trPr>
              <w:tc>
                <w:tcPr>
                  <w:tcW w:w="3366" w:type="dxa"/>
                </w:tcPr>
                <w:p w14:paraId="6C16E1F4" w14:textId="77777777" w:rsidR="004434CB" w:rsidRPr="00D33A03" w:rsidRDefault="004434CB" w:rsidP="00540574">
                  <w:pPr>
                    <w:rPr>
                      <w:rFonts w:ascii="Arial" w:hAnsi="Arial" w:cs="Arial"/>
                      <w:sz w:val="18"/>
                      <w:szCs w:val="18"/>
                    </w:rPr>
                  </w:pPr>
                  <w:r w:rsidRPr="00D33A03">
                    <w:rPr>
                      <w:rFonts w:ascii="Arial" w:hAnsi="Arial" w:cs="Arial"/>
                      <w:sz w:val="18"/>
                      <w:szCs w:val="18"/>
                    </w:rPr>
                    <w:t>Solar Weekday/Weekend TOUs (2 TOUs)</w:t>
                  </w:r>
                </w:p>
              </w:tc>
              <w:tc>
                <w:tcPr>
                  <w:tcW w:w="351" w:type="dxa"/>
                  <w:shd w:val="clear" w:color="auto" w:fill="FFFF00"/>
                </w:tcPr>
                <w:p w14:paraId="44E72D2D" w14:textId="77777777" w:rsidR="004434CB" w:rsidRPr="00D33A03" w:rsidRDefault="004434CB" w:rsidP="00540574">
                  <w:pPr>
                    <w:rPr>
                      <w:rFonts w:ascii="Arial" w:hAnsi="Arial" w:cs="Arial"/>
                      <w:sz w:val="18"/>
                      <w:szCs w:val="18"/>
                    </w:rPr>
                  </w:pPr>
                </w:p>
              </w:tc>
            </w:tr>
            <w:tr w:rsidR="004434CB" w:rsidRPr="00D33A03" w14:paraId="11E0071B" w14:textId="77777777" w:rsidTr="00540574">
              <w:trPr>
                <w:trHeight w:val="204"/>
              </w:trPr>
              <w:tc>
                <w:tcPr>
                  <w:tcW w:w="3366" w:type="dxa"/>
                </w:tcPr>
                <w:p w14:paraId="3027AB03" w14:textId="77777777" w:rsidR="004434CB" w:rsidRPr="00D33A03" w:rsidRDefault="004434CB" w:rsidP="00540574">
                  <w:pPr>
                    <w:rPr>
                      <w:rFonts w:ascii="Arial" w:hAnsi="Arial" w:cs="Arial"/>
                      <w:sz w:val="18"/>
                      <w:szCs w:val="18"/>
                    </w:rPr>
                  </w:pPr>
                  <w:r w:rsidRPr="00D33A03">
                    <w:rPr>
                      <w:rFonts w:ascii="Arial" w:hAnsi="Arial" w:cs="Arial"/>
                      <w:sz w:val="18"/>
                      <w:szCs w:val="18"/>
                    </w:rPr>
                    <w:t>Non-Solar Weekday/Weekend TOUs (2 TOUs)</w:t>
                  </w:r>
                </w:p>
              </w:tc>
              <w:tc>
                <w:tcPr>
                  <w:tcW w:w="351" w:type="dxa"/>
                  <w:shd w:val="clear" w:color="auto" w:fill="7F7F7F" w:themeFill="text1" w:themeFillTint="80"/>
                </w:tcPr>
                <w:p w14:paraId="7CD85273" w14:textId="77777777" w:rsidR="004434CB" w:rsidRPr="00D33A03" w:rsidRDefault="004434CB" w:rsidP="00540574">
                  <w:pPr>
                    <w:rPr>
                      <w:rFonts w:ascii="Arial" w:hAnsi="Arial" w:cs="Arial"/>
                      <w:sz w:val="18"/>
                      <w:szCs w:val="18"/>
                    </w:rPr>
                  </w:pPr>
                </w:p>
              </w:tc>
            </w:tr>
            <w:tr w:rsidR="004434CB" w:rsidRPr="00D33A03" w14:paraId="741FF853" w14:textId="77777777" w:rsidTr="00540574">
              <w:trPr>
                <w:trHeight w:val="217"/>
              </w:trPr>
              <w:tc>
                <w:tcPr>
                  <w:tcW w:w="3366" w:type="dxa"/>
                </w:tcPr>
                <w:p w14:paraId="5A7D5E10" w14:textId="77777777" w:rsidR="004434CB" w:rsidRPr="00D33A03" w:rsidRDefault="004434CB" w:rsidP="00540574">
                  <w:pPr>
                    <w:rPr>
                      <w:rFonts w:ascii="Arial" w:hAnsi="Arial" w:cs="Arial"/>
                      <w:sz w:val="18"/>
                      <w:szCs w:val="18"/>
                    </w:rPr>
                  </w:pPr>
                  <w:r w:rsidRPr="00D33A03">
                    <w:rPr>
                      <w:rFonts w:ascii="Arial" w:hAnsi="Arial" w:cs="Arial"/>
                      <w:sz w:val="18"/>
                      <w:szCs w:val="18"/>
                    </w:rPr>
                    <w:t>Off-Peak TOU (No proposed changes – 1 TOU)</w:t>
                  </w:r>
                </w:p>
              </w:tc>
              <w:tc>
                <w:tcPr>
                  <w:tcW w:w="351" w:type="dxa"/>
                  <w:shd w:val="clear" w:color="auto" w:fill="92D050"/>
                </w:tcPr>
                <w:p w14:paraId="168E820D" w14:textId="77777777" w:rsidR="004434CB" w:rsidRPr="00D33A03" w:rsidRDefault="004434CB" w:rsidP="00540574">
                  <w:pPr>
                    <w:rPr>
                      <w:rFonts w:ascii="Arial" w:hAnsi="Arial" w:cs="Arial"/>
                      <w:sz w:val="18"/>
                      <w:szCs w:val="18"/>
                    </w:rPr>
                  </w:pPr>
                </w:p>
              </w:tc>
            </w:tr>
          </w:tbl>
          <w:p w14:paraId="09866C8F" w14:textId="77777777" w:rsidR="004434CB" w:rsidRPr="00625E5D" w:rsidRDefault="004434CB" w:rsidP="00540574">
            <w:pPr>
              <w:pStyle w:val="NormalArial"/>
              <w:rPr>
                <w:iCs/>
                <w:kern w:val="24"/>
              </w:rPr>
            </w:pPr>
          </w:p>
        </w:tc>
      </w:tr>
    </w:tbl>
    <w:p w14:paraId="116D34B9" w14:textId="77777777" w:rsidR="004434CB" w:rsidRPr="00357DE3" w:rsidRDefault="004434CB" w:rsidP="00935461">
      <w:pPr>
        <w:pStyle w:val="NormalArial"/>
        <w:spacing w:before="120" w:after="120"/>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1F38AAC9" w:rsidR="009A3772" w:rsidRDefault="004434CB">
            <w:pPr>
              <w:pStyle w:val="Header"/>
              <w:jc w:val="center"/>
            </w:pPr>
            <w:r>
              <w:t xml:space="preserve">Revised </w:t>
            </w:r>
            <w:r w:rsidR="009A3772">
              <w:t>Proposed Protocol Language</w:t>
            </w:r>
          </w:p>
        </w:tc>
      </w:tr>
    </w:tbl>
    <w:p w14:paraId="4FD17D62" w14:textId="77777777" w:rsidR="0066370F" w:rsidRPr="001313B4" w:rsidRDefault="0066370F" w:rsidP="00BC2D06">
      <w:pPr>
        <w:rPr>
          <w:rFonts w:ascii="Arial" w:hAnsi="Arial" w:cs="Arial"/>
          <w:b/>
          <w:i/>
          <w:color w:val="FF0000"/>
          <w:sz w:val="22"/>
          <w:szCs w:val="22"/>
        </w:rPr>
      </w:pPr>
    </w:p>
    <w:p w14:paraId="54B45ED6" w14:textId="77777777" w:rsidR="001B1951" w:rsidRPr="00887C6A" w:rsidRDefault="001B1951" w:rsidP="001B1951">
      <w:pPr>
        <w:pStyle w:val="H2"/>
      </w:pPr>
      <w:bookmarkStart w:id="19" w:name="_Toc273526232"/>
      <w:bookmarkStart w:id="20" w:name="_Toc397670141"/>
      <w:bookmarkStart w:id="21" w:name="_Toc405558211"/>
      <w:bookmarkStart w:id="22" w:name="_Toc405805743"/>
      <w:bookmarkStart w:id="23" w:name="_Toc475961997"/>
      <w:r w:rsidRPr="00887C6A">
        <w:t>7.3</w:t>
      </w:r>
      <w:r w:rsidRPr="00887C6A">
        <w:tab/>
        <w:t>Types of Congestion Revenue Rights to Be Auctioned</w:t>
      </w:r>
      <w:bookmarkEnd w:id="19"/>
      <w:bookmarkEnd w:id="20"/>
      <w:bookmarkEnd w:id="21"/>
      <w:bookmarkEnd w:id="22"/>
      <w:bookmarkEnd w:id="23"/>
    </w:p>
    <w:p w14:paraId="26A72C42" w14:textId="77777777" w:rsidR="001B1951" w:rsidRPr="00887C6A" w:rsidRDefault="001B1951" w:rsidP="001B1951">
      <w:pPr>
        <w:pStyle w:val="BodyTextNumbered"/>
      </w:pPr>
      <w:r w:rsidRPr="00887C6A">
        <w:t>(1)</w:t>
      </w:r>
      <w:r w:rsidRPr="00887C6A">
        <w:tab/>
        <w:t>ERCOT shall auction the following types of Congestion Revenue Rights (CRRs):</w:t>
      </w:r>
    </w:p>
    <w:p w14:paraId="7659A4C2" w14:textId="77777777" w:rsidR="001B1951" w:rsidRPr="00887C6A" w:rsidRDefault="001B1951" w:rsidP="001B1951">
      <w:pPr>
        <w:pStyle w:val="List"/>
        <w:ind w:firstLine="0"/>
      </w:pPr>
      <w:r w:rsidRPr="00887C6A">
        <w:t>(a)</w:t>
      </w:r>
      <w:r w:rsidRPr="00887C6A">
        <w:tab/>
        <w:t>Point-to-Point (PTP) Options;</w:t>
      </w:r>
    </w:p>
    <w:p w14:paraId="68129CF0" w14:textId="77777777" w:rsidR="001B1951" w:rsidRPr="00887C6A" w:rsidRDefault="001B1951" w:rsidP="001B1951">
      <w:pPr>
        <w:pStyle w:val="List"/>
        <w:ind w:firstLine="0"/>
      </w:pPr>
      <w:r w:rsidRPr="00887C6A">
        <w:t>(b)</w:t>
      </w:r>
      <w:r w:rsidRPr="00887C6A">
        <w:tab/>
        <w:t>PTP Obligations; and</w:t>
      </w:r>
    </w:p>
    <w:p w14:paraId="2D1B83C6" w14:textId="77777777" w:rsidR="001B1951" w:rsidRPr="00887C6A" w:rsidRDefault="001B1951" w:rsidP="001B1951">
      <w:pPr>
        <w:pStyle w:val="List"/>
        <w:ind w:firstLine="0"/>
      </w:pPr>
      <w:r w:rsidRPr="00887C6A">
        <w:t xml:space="preserve">(c) </w:t>
      </w:r>
      <w:r w:rsidRPr="00887C6A">
        <w:tab/>
        <w:t xml:space="preserve">Flowgate Rights (FGRs) that are defined in Section 7.3.1, Flowgates. </w:t>
      </w:r>
    </w:p>
    <w:p w14:paraId="139AFB94" w14:textId="77777777" w:rsidR="001B1951" w:rsidRPr="00887C6A" w:rsidRDefault="001B1951" w:rsidP="001B1951">
      <w:pPr>
        <w:pStyle w:val="BodyTextNumbered"/>
      </w:pPr>
      <w:r w:rsidRPr="00887C6A">
        <w:t>(2)</w:t>
      </w:r>
      <w:r w:rsidRPr="00887C6A">
        <w:tab/>
        <w:t xml:space="preserve">PTP Options are evaluated hourly in each </w:t>
      </w:r>
      <w:smartTag w:uri="urn:schemas-microsoft-com:office:smarttags" w:element="stockticker">
        <w:r w:rsidRPr="00887C6A">
          <w:t>CRR</w:t>
        </w:r>
      </w:smartTag>
      <w:r w:rsidRPr="00887C6A">
        <w:t xml:space="preserve"> Auction as the positive power flows on all directional network elements created by the injection and withdrawal at the specified source and sink points in the quantity represented by the </w:t>
      </w:r>
      <w:smartTag w:uri="urn:schemas-microsoft-com:office:smarttags" w:element="stockticker">
        <w:r w:rsidRPr="00887C6A">
          <w:t>CRR</w:t>
        </w:r>
      </w:smartTag>
      <w:r w:rsidRPr="00887C6A">
        <w:t xml:space="preserve"> bid or offer (MW), excluding all negative flows on all directional network elements.  </w:t>
      </w:r>
    </w:p>
    <w:p w14:paraId="3BB21C88" w14:textId="77777777" w:rsidR="001B1951" w:rsidRPr="00887C6A" w:rsidRDefault="001B1951" w:rsidP="001B1951">
      <w:pPr>
        <w:pStyle w:val="BodyTextNumbered"/>
      </w:pPr>
      <w:r w:rsidRPr="00887C6A">
        <w:t>(3)</w:t>
      </w:r>
      <w:r w:rsidRPr="00887C6A">
        <w:tab/>
        <w:t xml:space="preserve">PTP Obligations are evaluated hourly in each </w:t>
      </w:r>
      <w:smartTag w:uri="urn:schemas-microsoft-com:office:smarttags" w:element="stockticker">
        <w:r w:rsidRPr="00887C6A">
          <w:t>CRR</w:t>
        </w:r>
      </w:smartTag>
      <w:r w:rsidRPr="00887C6A">
        <w:t xml:space="preserve"> Auction as the positive and negative power flows on all directional network elements created by the injection and withdrawal at the specified source and sink points of the quantity represented by the </w:t>
      </w:r>
      <w:smartTag w:uri="urn:schemas-microsoft-com:office:smarttags" w:element="stockticker">
        <w:r w:rsidRPr="00887C6A">
          <w:t>CRR</w:t>
        </w:r>
      </w:smartTag>
      <w:r w:rsidRPr="00887C6A">
        <w:t xml:space="preserve"> bid or offer (MW).  </w:t>
      </w:r>
    </w:p>
    <w:p w14:paraId="3AFD56FD" w14:textId="77777777" w:rsidR="001B1951" w:rsidRPr="00887C6A" w:rsidRDefault="001B1951" w:rsidP="001B1951">
      <w:pPr>
        <w:pStyle w:val="BodyTextNumbered"/>
      </w:pPr>
      <w:r w:rsidRPr="00887C6A">
        <w:t>(4)</w:t>
      </w:r>
      <w:r w:rsidRPr="00887C6A">
        <w:tab/>
        <w:t xml:space="preserve">PTP Options can only result in payments from ERCOT to the </w:t>
      </w:r>
      <w:smartTag w:uri="urn:schemas-microsoft-com:office:smarttags" w:element="stockticker">
        <w:r w:rsidRPr="00887C6A">
          <w:t>CRR</w:t>
        </w:r>
      </w:smartTag>
      <w:r w:rsidRPr="00887C6A">
        <w:t xml:space="preserve"> Owner of record.  A PTP Obligation may result in either a payment or a charge to the </w:t>
      </w:r>
      <w:smartTag w:uri="urn:schemas-microsoft-com:office:smarttags" w:element="stockticker">
        <w:r w:rsidRPr="00887C6A">
          <w:t>CRR</w:t>
        </w:r>
      </w:smartTag>
      <w:r w:rsidRPr="00887C6A">
        <w:t xml:space="preserve"> Owner of record.</w:t>
      </w:r>
    </w:p>
    <w:p w14:paraId="23FEE9A0" w14:textId="77777777" w:rsidR="001B1951" w:rsidRPr="00887C6A" w:rsidRDefault="001B1951" w:rsidP="001B1951">
      <w:pPr>
        <w:pStyle w:val="BodyTextNumbered"/>
      </w:pPr>
      <w:r w:rsidRPr="00887C6A">
        <w:t>(</w:t>
      </w:r>
      <w:r>
        <w:t>5</w:t>
      </w:r>
      <w:r w:rsidRPr="00887C6A">
        <w:t>)</w:t>
      </w:r>
      <w:r w:rsidRPr="00887C6A">
        <w:tab/>
        <w:t>CRRs must be auctioned in the following Time Of Use (TOU) blocks (having the same MW amount for each hour within the block):</w:t>
      </w:r>
    </w:p>
    <w:p w14:paraId="05BB4658" w14:textId="7444DFBF" w:rsidR="00334AB7" w:rsidRDefault="001B1951" w:rsidP="001B1951">
      <w:pPr>
        <w:pStyle w:val="List"/>
        <w:ind w:left="1440"/>
        <w:rPr>
          <w:ins w:id="24" w:author="Vistra 100225" w:date="2025-10-02T15:14:00Z" w16du:dateUtc="2025-10-02T20:14:00Z"/>
        </w:rPr>
      </w:pPr>
      <w:r w:rsidRPr="00887C6A">
        <w:t>(a)</w:t>
      </w:r>
      <w:ins w:id="25" w:author="Vistra 100225" w:date="2025-10-02T15:15:00Z" w16du:dateUtc="2025-10-02T20:15:00Z">
        <w:r w:rsidR="00334AB7">
          <w:tab/>
        </w:r>
        <w:r w:rsidR="00334AB7" w:rsidRPr="00887C6A">
          <w:t>5x16 blocks for hours ending 0700-2200, Monday through Friday (excluding North American Electric Reliability Corporation (NERC) holidays), in one-month strips;</w:t>
        </w:r>
      </w:ins>
    </w:p>
    <w:p w14:paraId="05555E12" w14:textId="70926208" w:rsidR="001B1951" w:rsidRDefault="00334AB7" w:rsidP="001B1951">
      <w:pPr>
        <w:pStyle w:val="List"/>
        <w:ind w:left="1440"/>
        <w:rPr>
          <w:ins w:id="26" w:author="Vistra" w:date="2025-07-16T15:51:00Z" w16du:dateUtc="2025-07-16T20:51:00Z"/>
        </w:rPr>
      </w:pPr>
      <w:ins w:id="27" w:author="Vistra 100225" w:date="2025-10-02T15:14:00Z" w16du:dateUtc="2025-10-02T20:14:00Z">
        <w:r>
          <w:t>(b)</w:t>
        </w:r>
        <w:r>
          <w:tab/>
        </w:r>
      </w:ins>
      <w:del w:id="28" w:author="Vistra" w:date="2025-07-16T15:55:00Z" w16du:dateUtc="2025-07-16T20:55:00Z">
        <w:r w:rsidR="001B1951" w:rsidRPr="00887C6A" w:rsidDel="00FE5658">
          <w:delText xml:space="preserve">5x16 </w:delText>
        </w:r>
      </w:del>
      <w:ins w:id="29" w:author="Vistra" w:date="2025-07-16T15:55:00Z" w16du:dateUtc="2025-07-16T20:55:00Z">
        <w:r w:rsidR="00FE5658">
          <w:t>5x</w:t>
        </w:r>
      </w:ins>
      <w:ins w:id="30" w:author="Vistra" w:date="2025-07-16T16:02:00Z" w16du:dateUtc="2025-07-16T21:02:00Z">
        <w:r w:rsidR="00FE5658">
          <w:t>h</w:t>
        </w:r>
      </w:ins>
      <w:ins w:id="31" w:author="Vistra" w:date="2025-07-16T15:55:00Z" w16du:dateUtc="2025-07-16T20:55:00Z">
        <w:r w:rsidR="00FE5658">
          <w:t xml:space="preserve">our </w:t>
        </w:r>
        <w:r w:rsidR="00FE5658" w:rsidRPr="00134EC3">
          <w:t>(5x</w:t>
        </w:r>
      </w:ins>
      <w:ins w:id="32" w:author="Vistra" w:date="2025-07-16T16:03:00Z" w16du:dateUtc="2025-07-16T21:03:00Z">
        <w:r w:rsidR="00FE5658" w:rsidRPr="00134EC3">
          <w:t>“</w:t>
        </w:r>
      </w:ins>
      <w:ins w:id="33" w:author="Vistra" w:date="2025-07-16T15:55:00Z" w16du:dateUtc="2025-07-16T20:55:00Z">
        <w:r w:rsidR="00FE5658" w:rsidRPr="00134EC3">
          <w:t>H</w:t>
        </w:r>
      </w:ins>
      <w:ins w:id="34" w:author="Vistra" w:date="2025-07-16T16:02:00Z" w16du:dateUtc="2025-07-16T21:02:00Z">
        <w:r w:rsidR="00FE5658" w:rsidRPr="00134EC3">
          <w:t>”</w:t>
        </w:r>
      </w:ins>
      <w:ins w:id="35" w:author="Vistra" w:date="2025-07-16T15:55:00Z" w16du:dateUtc="2025-07-16T20:55:00Z">
        <w:r w:rsidR="00FE5658" w:rsidRPr="00134EC3">
          <w:t xml:space="preserve">) </w:t>
        </w:r>
      </w:ins>
      <w:r w:rsidR="001B1951" w:rsidRPr="00134EC3">
        <w:t xml:space="preserve">blocks for </w:t>
      </w:r>
      <w:ins w:id="36" w:author="Vistra" w:date="2025-07-16T16:01:00Z" w16du:dateUtc="2025-07-16T21:01:00Z">
        <w:r w:rsidR="00FE5658" w:rsidRPr="00134EC3">
          <w:t>s</w:t>
        </w:r>
      </w:ins>
      <w:ins w:id="37" w:author="Vistra" w:date="2025-07-16T15:55:00Z" w16du:dateUtc="2025-07-16T20:55:00Z">
        <w:r w:rsidR="00FE5658" w:rsidRPr="00134EC3">
          <w:t xml:space="preserve">olar </w:t>
        </w:r>
      </w:ins>
      <w:ins w:id="38" w:author="Vistra" w:date="2025-07-16T15:56:00Z" w16du:dateUtc="2025-07-16T20:56:00Z">
        <w:r w:rsidR="00FE5658" w:rsidRPr="00134EC3">
          <w:t>(</w:t>
        </w:r>
      </w:ins>
      <w:ins w:id="39" w:author="Vistra" w:date="2025-07-16T16:01:00Z" w16du:dateUtc="2025-07-16T21:01:00Z">
        <w:r w:rsidR="00FE5658" w:rsidRPr="00134EC3">
          <w:t>“S”</w:t>
        </w:r>
      </w:ins>
      <w:ins w:id="40" w:author="Vistra" w:date="2025-07-16T15:56:00Z" w16du:dateUtc="2025-07-16T20:56:00Z">
        <w:r w:rsidR="00FE5658" w:rsidRPr="00134EC3">
          <w:t xml:space="preserve">) and </w:t>
        </w:r>
      </w:ins>
      <w:ins w:id="41" w:author="Vistra" w:date="2025-07-16T16:01:00Z" w16du:dateUtc="2025-07-16T21:01:00Z">
        <w:r w:rsidR="00FE5658" w:rsidRPr="00134EC3">
          <w:t>n</w:t>
        </w:r>
      </w:ins>
      <w:ins w:id="42" w:author="Vistra" w:date="2025-07-16T15:56:00Z" w16du:dateUtc="2025-07-16T20:56:00Z">
        <w:r w:rsidR="00FE5658" w:rsidRPr="00134EC3">
          <w:t>on-</w:t>
        </w:r>
      </w:ins>
      <w:ins w:id="43" w:author="Vistra" w:date="2025-07-16T16:01:00Z" w16du:dateUtc="2025-07-16T21:01:00Z">
        <w:r w:rsidR="00FE5658" w:rsidRPr="00134EC3">
          <w:t>s</w:t>
        </w:r>
      </w:ins>
      <w:ins w:id="44" w:author="Vistra" w:date="2025-07-16T15:56:00Z" w16du:dateUtc="2025-07-16T20:56:00Z">
        <w:r w:rsidR="00FE5658" w:rsidRPr="00134EC3">
          <w:t>olar (</w:t>
        </w:r>
      </w:ins>
      <w:ins w:id="45" w:author="Vistra" w:date="2025-07-16T16:01:00Z" w16du:dateUtc="2025-07-16T21:01:00Z">
        <w:r w:rsidR="00FE5658" w:rsidRPr="00134EC3">
          <w:t>“</w:t>
        </w:r>
      </w:ins>
      <w:ins w:id="46" w:author="Vistra" w:date="2025-07-16T15:56:00Z" w16du:dateUtc="2025-07-16T20:56:00Z">
        <w:r w:rsidR="00FE5658" w:rsidRPr="00134EC3">
          <w:t>NS</w:t>
        </w:r>
      </w:ins>
      <w:ins w:id="47" w:author="Vistra" w:date="2025-07-16T16:01:00Z" w16du:dateUtc="2025-07-16T21:01:00Z">
        <w:r w:rsidR="00FE5658" w:rsidRPr="00134EC3">
          <w:t>”</w:t>
        </w:r>
      </w:ins>
      <w:ins w:id="48" w:author="Vistra" w:date="2025-07-16T15:56:00Z" w16du:dateUtc="2025-07-16T20:56:00Z">
        <w:r w:rsidR="00FE5658" w:rsidRPr="00134EC3">
          <w:t>)</w:t>
        </w:r>
        <w:r w:rsidR="00FE5658">
          <w:t xml:space="preserve"> </w:t>
        </w:r>
      </w:ins>
      <w:r w:rsidR="001B1951" w:rsidRPr="00887C6A">
        <w:t xml:space="preserve">hours </w:t>
      </w:r>
      <w:del w:id="49" w:author="Vistra" w:date="2025-07-16T15:56:00Z" w16du:dateUtc="2025-07-16T20:56:00Z">
        <w:r w:rsidR="001B1951" w:rsidRPr="00887C6A" w:rsidDel="00FE5658">
          <w:delText xml:space="preserve">ending 0700-2200, </w:delText>
        </w:r>
      </w:del>
      <w:ins w:id="50" w:author="Vistra" w:date="2025-07-16T15:56:00Z" w16du:dateUtc="2025-07-16T20:56:00Z">
        <w:r w:rsidR="00FE5658">
          <w:t xml:space="preserve">per month for </w:t>
        </w:r>
      </w:ins>
      <w:r w:rsidR="001B1951" w:rsidRPr="00887C6A">
        <w:t xml:space="preserve">Monday through Friday (excluding </w:t>
      </w:r>
      <w:del w:id="51" w:author="Vistra 100225" w:date="2025-10-02T15:15:00Z" w16du:dateUtc="2025-10-02T20:15:00Z">
        <w:r w:rsidR="001B1951" w:rsidRPr="00887C6A" w:rsidDel="00A13985">
          <w:delText>North American Electric Reliability Corporation (</w:delText>
        </w:r>
      </w:del>
      <w:r w:rsidR="001B1951" w:rsidRPr="00887C6A">
        <w:t>NERC</w:t>
      </w:r>
      <w:del w:id="52" w:author="Vistra 100225" w:date="2025-10-02T15:15:00Z" w16du:dateUtc="2025-10-02T20:15:00Z">
        <w:r w:rsidR="001B1951" w:rsidRPr="00887C6A" w:rsidDel="00A13985">
          <w:delText>)</w:delText>
        </w:r>
      </w:del>
      <w:r w:rsidR="001B1951" w:rsidRPr="00887C6A">
        <w:t xml:space="preserve"> holidays), in one-month strips</w:t>
      </w:r>
      <w:ins w:id="53" w:author="Vistra" w:date="2025-07-16T16:08:00Z" w16du:dateUtc="2025-07-16T21:08:00Z">
        <w:r w:rsidR="002E3E61">
          <w:t xml:space="preserve"> as follows:</w:t>
        </w:r>
      </w:ins>
      <w:del w:id="54" w:author="Vistra" w:date="2025-07-16T16:08:00Z" w16du:dateUtc="2025-07-16T21:08:00Z">
        <w:r w:rsidR="001B1951" w:rsidRPr="00887C6A" w:rsidDel="002E3E61">
          <w:delText>;</w:delText>
        </w:r>
      </w:del>
    </w:p>
    <w:p w14:paraId="5C8640E2" w14:textId="77777777" w:rsidR="00A13985" w:rsidRDefault="00A13985" w:rsidP="00A13985">
      <w:pPr>
        <w:pStyle w:val="List"/>
        <w:ind w:left="2160"/>
        <w:rPr>
          <w:ins w:id="55" w:author="Vistra 100225" w:date="2025-10-02T15:16:00Z" w16du:dateUtc="2025-10-02T20:16:00Z"/>
        </w:rPr>
      </w:pPr>
      <w:ins w:id="56" w:author="Vistra 100225" w:date="2025-10-02T15:16:00Z" w16du:dateUtc="2025-10-02T20:16:00Z">
        <w:r>
          <w:t xml:space="preserve">(i)        For the months from April to September, </w:t>
        </w:r>
        <w:r w:rsidRPr="002C70B6">
          <w:t>5x11S blocks for hours ending 0900-1900</w:t>
        </w:r>
        <w:r>
          <w:t>;</w:t>
        </w:r>
      </w:ins>
    </w:p>
    <w:p w14:paraId="2574037B" w14:textId="2C3B1674" w:rsidR="00A13985" w:rsidRDefault="00A13985" w:rsidP="00A13985">
      <w:pPr>
        <w:pStyle w:val="List"/>
        <w:ind w:left="2160"/>
        <w:rPr>
          <w:ins w:id="57" w:author="Vistra 100225" w:date="2025-10-02T15:16:00Z" w16du:dateUtc="2025-10-02T20:16:00Z"/>
        </w:rPr>
      </w:pPr>
      <w:ins w:id="58" w:author="Vistra 100225" w:date="2025-10-02T15:16:00Z" w16du:dateUtc="2025-10-02T20:16:00Z">
        <w:r>
          <w:t xml:space="preserve">(ii)   </w:t>
        </w:r>
        <w:r>
          <w:tab/>
          <w:t xml:space="preserve">For the months from April to September, </w:t>
        </w:r>
        <w:r w:rsidRPr="002C70B6">
          <w:t>5x5NS blocks for hours ending 0700-0800</w:t>
        </w:r>
        <w:r>
          <w:t xml:space="preserve"> and</w:t>
        </w:r>
        <w:r w:rsidRPr="002C70B6">
          <w:t xml:space="preserve"> 2000-2200</w:t>
        </w:r>
        <w:r>
          <w:t>;</w:t>
        </w:r>
      </w:ins>
    </w:p>
    <w:p w14:paraId="6EB6564E" w14:textId="642D8502" w:rsidR="00A13985" w:rsidRDefault="00A13985" w:rsidP="00A13985">
      <w:pPr>
        <w:pStyle w:val="List"/>
        <w:ind w:left="2160"/>
        <w:rPr>
          <w:ins w:id="59" w:author="Vistra 100225" w:date="2025-10-02T15:16:00Z" w16du:dateUtc="2025-10-02T20:16:00Z"/>
        </w:rPr>
      </w:pPr>
      <w:ins w:id="60" w:author="Vistra 100225" w:date="2025-10-02T15:16:00Z" w16du:dateUtc="2025-10-02T20:16:00Z">
        <w:r>
          <w:t>(iii)</w:t>
        </w:r>
        <w:r>
          <w:tab/>
          <w:t xml:space="preserve">For the Months from October to March, </w:t>
        </w:r>
        <w:r w:rsidRPr="002C70B6">
          <w:t>5x8S blocks for hours ending 1000-1700</w:t>
        </w:r>
        <w:r>
          <w:t>;</w:t>
        </w:r>
      </w:ins>
    </w:p>
    <w:p w14:paraId="6419D942" w14:textId="0AA17D62" w:rsidR="00A13985" w:rsidRDefault="00A13985" w:rsidP="00A13985">
      <w:pPr>
        <w:pStyle w:val="List"/>
        <w:ind w:left="2160"/>
        <w:rPr>
          <w:ins w:id="61" w:author="Vistra 100225" w:date="2025-10-02T15:16:00Z" w16du:dateUtc="2025-10-02T20:16:00Z"/>
        </w:rPr>
      </w:pPr>
      <w:ins w:id="62" w:author="Vistra 100225" w:date="2025-10-02T15:16:00Z" w16du:dateUtc="2025-10-02T20:16:00Z">
        <w:r>
          <w:t>(iv)</w:t>
        </w:r>
        <w:r>
          <w:tab/>
          <w:t xml:space="preserve">For the Months from October to March, </w:t>
        </w:r>
        <w:r w:rsidRPr="002C70B6">
          <w:t>5x8NS blocks for hours ending 0700-0900</w:t>
        </w:r>
        <w:r>
          <w:t xml:space="preserve"> and</w:t>
        </w:r>
        <w:r w:rsidRPr="002C70B6">
          <w:t xml:space="preserve"> 1800-2200</w:t>
        </w:r>
        <w:r>
          <w:t>; and</w:t>
        </w:r>
      </w:ins>
    </w:p>
    <w:p w14:paraId="578039C4" w14:textId="1AED495A" w:rsidR="00744B36" w:rsidDel="00A13985" w:rsidRDefault="00744B36" w:rsidP="00744B36">
      <w:pPr>
        <w:pStyle w:val="List"/>
        <w:ind w:left="2160"/>
        <w:rPr>
          <w:ins w:id="63" w:author="Vistra" w:date="2025-07-16T15:51:00Z" w16du:dateUtc="2025-07-16T20:51:00Z"/>
          <w:del w:id="64" w:author="Vistra 100225" w:date="2025-10-02T15:17:00Z" w16du:dateUtc="2025-10-02T20:17:00Z"/>
        </w:rPr>
      </w:pPr>
      <w:ins w:id="65" w:author="Vistra" w:date="2025-07-16T15:51:00Z" w16du:dateUtc="2025-07-16T20:51:00Z">
        <w:del w:id="66" w:author="Vistra 100225" w:date="2025-10-02T15:17:00Z" w16du:dateUtc="2025-10-02T20:17:00Z">
          <w:r w:rsidDel="00A13985">
            <w:lastRenderedPageBreak/>
            <w:delText xml:space="preserve">(i) </w:delText>
          </w:r>
        </w:del>
      </w:ins>
      <w:del w:id="67" w:author="Vistra 100225" w:date="2025-10-02T15:17:00Z" w16du:dateUtc="2025-10-02T20:17:00Z">
        <w:r w:rsidDel="00A13985">
          <w:tab/>
        </w:r>
      </w:del>
      <w:ins w:id="68" w:author="Vistra" w:date="2025-07-16T15:51:00Z" w16du:dateUtc="2025-07-16T20:51:00Z">
        <w:del w:id="69" w:author="Vistra 100225" w:date="2025-10-02T15:17:00Z" w16du:dateUtc="2025-10-02T20:17:00Z">
          <w:r w:rsidRPr="002C70B6" w:rsidDel="00A13985">
            <w:delText xml:space="preserve">For </w:delText>
          </w:r>
          <w:r w:rsidDel="00A13985">
            <w:delText xml:space="preserve">the </w:delText>
          </w:r>
          <w:r w:rsidRPr="002C70B6" w:rsidDel="00A13985">
            <w:delText>month of January, 5x8NS blocks for hours ending 0700-0900</w:delText>
          </w:r>
          <w:r w:rsidDel="00A13985">
            <w:delText xml:space="preserve"> and</w:delText>
          </w:r>
          <w:r w:rsidRPr="002C70B6" w:rsidDel="00A13985">
            <w:delText xml:space="preserve"> 1800-2200</w:delText>
          </w:r>
        </w:del>
      </w:ins>
      <w:ins w:id="70" w:author="Vistra" w:date="2025-07-18T09:51:00Z" w16du:dateUtc="2025-07-18T14:51:00Z">
        <w:del w:id="71" w:author="Vistra 100225" w:date="2025-10-02T15:17:00Z" w16du:dateUtc="2025-10-02T20:17:00Z">
          <w:r w:rsidR="004B5772" w:rsidDel="00A13985">
            <w:delText xml:space="preserve">; </w:delText>
          </w:r>
        </w:del>
      </w:ins>
    </w:p>
    <w:p w14:paraId="6D3503B2" w14:textId="2D8F4938" w:rsidR="00744B36" w:rsidDel="00A13985" w:rsidRDefault="00744B36" w:rsidP="00744B36">
      <w:pPr>
        <w:pStyle w:val="List"/>
        <w:ind w:left="1440" w:firstLine="0"/>
        <w:rPr>
          <w:ins w:id="72" w:author="Vistra" w:date="2025-07-16T15:51:00Z" w16du:dateUtc="2025-07-16T20:51:00Z"/>
          <w:del w:id="73" w:author="Vistra 100225" w:date="2025-10-02T15:17:00Z" w16du:dateUtc="2025-10-02T20:17:00Z"/>
        </w:rPr>
      </w:pPr>
      <w:ins w:id="74" w:author="Vistra" w:date="2025-07-16T15:51:00Z" w16du:dateUtc="2025-07-16T20:51:00Z">
        <w:del w:id="75" w:author="Vistra 100225" w:date="2025-10-02T15:17:00Z" w16du:dateUtc="2025-10-02T20:17:00Z">
          <w:r w:rsidDel="00A13985">
            <w:delText xml:space="preserve">(ii) </w:delText>
          </w:r>
        </w:del>
      </w:ins>
      <w:del w:id="76" w:author="Vistra 100225" w:date="2025-10-02T15:17:00Z" w16du:dateUtc="2025-10-02T20:17:00Z">
        <w:r w:rsidDel="00A13985">
          <w:tab/>
        </w:r>
      </w:del>
      <w:ins w:id="77" w:author="Vistra" w:date="2025-07-16T15:51:00Z" w16du:dateUtc="2025-07-16T20:51:00Z">
        <w:del w:id="78" w:author="Vistra 100225" w:date="2025-10-02T15:17:00Z" w16du:dateUtc="2025-10-02T20:17:00Z">
          <w:r w:rsidRPr="002C70B6" w:rsidDel="00A13985">
            <w:delText xml:space="preserve">For </w:delText>
          </w:r>
          <w:r w:rsidDel="00A13985">
            <w:delText xml:space="preserve">the </w:delText>
          </w:r>
          <w:r w:rsidRPr="002C70B6" w:rsidDel="00A13985">
            <w:delText>month of January, 5x8S blocks for hours ending 1000-1700</w:delText>
          </w:r>
        </w:del>
      </w:ins>
      <w:ins w:id="79" w:author="Vistra" w:date="2025-07-18T09:52:00Z" w16du:dateUtc="2025-07-18T14:52:00Z">
        <w:del w:id="80" w:author="Vistra 100225" w:date="2025-10-02T15:17:00Z" w16du:dateUtc="2025-10-02T20:17:00Z">
          <w:r w:rsidR="004B5772" w:rsidDel="00A13985">
            <w:delText xml:space="preserve">; </w:delText>
          </w:r>
        </w:del>
      </w:ins>
    </w:p>
    <w:p w14:paraId="25DBA84B" w14:textId="102C7EB1" w:rsidR="00744B36" w:rsidDel="00A13985" w:rsidRDefault="00744B36" w:rsidP="00744B36">
      <w:pPr>
        <w:pStyle w:val="List"/>
        <w:ind w:left="2160"/>
        <w:rPr>
          <w:ins w:id="81" w:author="Vistra" w:date="2025-07-16T15:51:00Z" w16du:dateUtc="2025-07-16T20:51:00Z"/>
          <w:del w:id="82" w:author="Vistra 100225" w:date="2025-10-02T15:17:00Z" w16du:dateUtc="2025-10-02T20:17:00Z"/>
        </w:rPr>
      </w:pPr>
      <w:ins w:id="83" w:author="Vistra" w:date="2025-07-16T15:51:00Z" w16du:dateUtc="2025-07-16T20:51:00Z">
        <w:del w:id="84" w:author="Vistra 100225" w:date="2025-10-02T15:17:00Z" w16du:dateUtc="2025-10-02T20:17:00Z">
          <w:r w:rsidDel="00A13985">
            <w:delText>(iii)</w:delText>
          </w:r>
        </w:del>
      </w:ins>
      <w:del w:id="85" w:author="Vistra 100225" w:date="2025-10-02T15:17:00Z" w16du:dateUtc="2025-10-02T20:17:00Z">
        <w:r w:rsidDel="00A13985">
          <w:tab/>
        </w:r>
      </w:del>
      <w:ins w:id="86" w:author="Vistra" w:date="2025-07-16T15:51:00Z" w16du:dateUtc="2025-07-16T20:51:00Z">
        <w:del w:id="87" w:author="Vistra 100225" w:date="2025-10-02T15:17:00Z" w16du:dateUtc="2025-10-02T20:17:00Z">
          <w:r w:rsidRPr="002C70B6" w:rsidDel="00A13985">
            <w:delText xml:space="preserve">For </w:delText>
          </w:r>
          <w:r w:rsidDel="00A13985">
            <w:delText xml:space="preserve">the </w:delText>
          </w:r>
          <w:r w:rsidRPr="002C70B6" w:rsidDel="00A13985">
            <w:delText>month of February, 5x8NS blocks for hours ending 0700-0900</w:delText>
          </w:r>
          <w:r w:rsidDel="00A13985">
            <w:delText xml:space="preserve"> and</w:delText>
          </w:r>
          <w:r w:rsidRPr="002C70B6" w:rsidDel="00A13985">
            <w:delText>1800-2200</w:delText>
          </w:r>
        </w:del>
      </w:ins>
      <w:ins w:id="88" w:author="Vistra" w:date="2025-07-18T09:51:00Z" w16du:dateUtc="2025-07-18T14:51:00Z">
        <w:del w:id="89" w:author="Vistra 100225" w:date="2025-10-02T15:17:00Z" w16du:dateUtc="2025-10-02T20:17:00Z">
          <w:r w:rsidR="004B5772" w:rsidDel="00A13985">
            <w:delText xml:space="preserve">; </w:delText>
          </w:r>
        </w:del>
      </w:ins>
    </w:p>
    <w:p w14:paraId="76D41CFC" w14:textId="4FF8632E" w:rsidR="00744B36" w:rsidDel="00A13985" w:rsidRDefault="00744B36" w:rsidP="00744B36">
      <w:pPr>
        <w:pStyle w:val="List"/>
        <w:ind w:left="1440" w:firstLine="0"/>
        <w:rPr>
          <w:ins w:id="90" w:author="Vistra" w:date="2025-07-16T15:51:00Z" w16du:dateUtc="2025-07-16T20:51:00Z"/>
          <w:del w:id="91" w:author="Vistra 100225" w:date="2025-10-02T15:17:00Z" w16du:dateUtc="2025-10-02T20:17:00Z"/>
        </w:rPr>
      </w:pPr>
      <w:ins w:id="92" w:author="Vistra" w:date="2025-07-16T15:51:00Z" w16du:dateUtc="2025-07-16T20:51:00Z">
        <w:del w:id="93" w:author="Vistra 100225" w:date="2025-10-02T15:17:00Z" w16du:dateUtc="2025-10-02T20:17:00Z">
          <w:r w:rsidRPr="002C70B6" w:rsidDel="00A13985">
            <w:delText>(iv)</w:delText>
          </w:r>
        </w:del>
      </w:ins>
      <w:del w:id="94" w:author="Vistra 100225" w:date="2025-10-02T15:17:00Z" w16du:dateUtc="2025-10-02T20:17:00Z">
        <w:r w:rsidDel="00A13985">
          <w:tab/>
        </w:r>
      </w:del>
      <w:ins w:id="95" w:author="Vistra" w:date="2025-07-16T15:51:00Z" w16du:dateUtc="2025-07-16T20:51:00Z">
        <w:del w:id="96" w:author="Vistra 100225" w:date="2025-10-02T15:17:00Z" w16du:dateUtc="2025-10-02T20:17:00Z">
          <w:r w:rsidRPr="002C70B6" w:rsidDel="00A13985">
            <w:delText xml:space="preserve">For </w:delText>
          </w:r>
          <w:r w:rsidDel="00A13985">
            <w:delText xml:space="preserve">the </w:delText>
          </w:r>
          <w:r w:rsidRPr="002C70B6" w:rsidDel="00A13985">
            <w:delText>month of February, 5x8S blocks for hours ending 1000-1700</w:delText>
          </w:r>
        </w:del>
      </w:ins>
      <w:ins w:id="97" w:author="Vistra" w:date="2025-07-18T09:52:00Z" w16du:dateUtc="2025-07-18T14:52:00Z">
        <w:del w:id="98" w:author="Vistra 100225" w:date="2025-10-02T15:17:00Z" w16du:dateUtc="2025-10-02T20:17:00Z">
          <w:r w:rsidR="004B5772" w:rsidDel="00A13985">
            <w:delText xml:space="preserve">; </w:delText>
          </w:r>
        </w:del>
      </w:ins>
    </w:p>
    <w:p w14:paraId="4268E449" w14:textId="500E8710" w:rsidR="00744B36" w:rsidDel="00A13985" w:rsidRDefault="00744B36" w:rsidP="00744B36">
      <w:pPr>
        <w:pStyle w:val="List"/>
        <w:ind w:left="2160"/>
        <w:rPr>
          <w:ins w:id="99" w:author="Vistra" w:date="2025-07-16T15:51:00Z" w16du:dateUtc="2025-07-16T20:51:00Z"/>
          <w:del w:id="100" w:author="Vistra 100225" w:date="2025-10-02T15:17:00Z" w16du:dateUtc="2025-10-02T20:17:00Z"/>
        </w:rPr>
      </w:pPr>
      <w:ins w:id="101" w:author="Vistra" w:date="2025-07-16T15:51:00Z" w16du:dateUtc="2025-07-16T20:51:00Z">
        <w:del w:id="102" w:author="Vistra 100225" w:date="2025-10-02T15:17:00Z" w16du:dateUtc="2025-10-02T20:17:00Z">
          <w:r w:rsidDel="00A13985">
            <w:delText xml:space="preserve">(v) </w:delText>
          </w:r>
        </w:del>
      </w:ins>
      <w:del w:id="103" w:author="Vistra 100225" w:date="2025-10-02T15:17:00Z" w16du:dateUtc="2025-10-02T20:17:00Z">
        <w:r w:rsidDel="00A13985">
          <w:tab/>
        </w:r>
      </w:del>
      <w:ins w:id="104" w:author="Vistra" w:date="2025-07-16T15:51:00Z" w16du:dateUtc="2025-07-16T20:51:00Z">
        <w:del w:id="105" w:author="Vistra 100225" w:date="2025-10-02T15:17:00Z" w16du:dateUtc="2025-10-02T20:17:00Z">
          <w:r w:rsidRPr="002C70B6" w:rsidDel="00A13985">
            <w:delText xml:space="preserve">For </w:delText>
          </w:r>
          <w:r w:rsidDel="00A13985">
            <w:delText xml:space="preserve">the </w:delText>
          </w:r>
          <w:r w:rsidRPr="002C70B6" w:rsidDel="00A13985">
            <w:delText>month of March, 5x7NS blocks for hours ending 0700-0900</w:delText>
          </w:r>
          <w:r w:rsidDel="00A13985">
            <w:delText xml:space="preserve"> and</w:delText>
          </w:r>
          <w:r w:rsidRPr="002C70B6" w:rsidDel="00A13985">
            <w:delText xml:space="preserve"> 1900-2200</w:delText>
          </w:r>
        </w:del>
      </w:ins>
      <w:ins w:id="106" w:author="Vistra" w:date="2025-07-18T09:52:00Z" w16du:dateUtc="2025-07-18T14:52:00Z">
        <w:del w:id="107" w:author="Vistra 100225" w:date="2025-10-02T15:17:00Z" w16du:dateUtc="2025-10-02T20:17:00Z">
          <w:r w:rsidR="004B5772" w:rsidDel="00A13985">
            <w:delText>;</w:delText>
          </w:r>
        </w:del>
      </w:ins>
    </w:p>
    <w:p w14:paraId="4D0A9E5C" w14:textId="6F9F58C8" w:rsidR="00744B36" w:rsidDel="00A13985" w:rsidRDefault="00744B36" w:rsidP="00744B36">
      <w:pPr>
        <w:pStyle w:val="List"/>
        <w:ind w:left="1440" w:firstLine="0"/>
        <w:rPr>
          <w:ins w:id="108" w:author="Vistra" w:date="2025-07-16T15:51:00Z" w16du:dateUtc="2025-07-16T20:51:00Z"/>
          <w:del w:id="109" w:author="Vistra 100225" w:date="2025-10-02T15:17:00Z" w16du:dateUtc="2025-10-02T20:17:00Z"/>
        </w:rPr>
      </w:pPr>
      <w:ins w:id="110" w:author="Vistra" w:date="2025-07-16T15:51:00Z" w16du:dateUtc="2025-07-16T20:51:00Z">
        <w:del w:id="111" w:author="Vistra 100225" w:date="2025-10-02T15:17:00Z" w16du:dateUtc="2025-10-02T20:17:00Z">
          <w:r w:rsidDel="00A13985">
            <w:delText xml:space="preserve">(vi) </w:delText>
          </w:r>
        </w:del>
      </w:ins>
      <w:del w:id="112" w:author="Vistra 100225" w:date="2025-10-02T15:17:00Z" w16du:dateUtc="2025-10-02T20:17:00Z">
        <w:r w:rsidDel="00A13985">
          <w:tab/>
        </w:r>
      </w:del>
      <w:ins w:id="113" w:author="Vistra" w:date="2025-07-16T15:51:00Z" w16du:dateUtc="2025-07-16T20:51:00Z">
        <w:del w:id="114" w:author="Vistra 100225" w:date="2025-10-02T15:17:00Z" w16du:dateUtc="2025-10-02T20:17:00Z">
          <w:r w:rsidRPr="002C70B6" w:rsidDel="00A13985">
            <w:delText xml:space="preserve">For </w:delText>
          </w:r>
          <w:r w:rsidDel="00A13985">
            <w:delText xml:space="preserve">the </w:delText>
          </w:r>
          <w:r w:rsidRPr="002C70B6" w:rsidDel="00A13985">
            <w:delText>month of March, 5x9S blocks for hours ending 1000-1800</w:delText>
          </w:r>
        </w:del>
      </w:ins>
      <w:ins w:id="115" w:author="Vistra" w:date="2025-07-18T09:52:00Z" w16du:dateUtc="2025-07-18T14:52:00Z">
        <w:del w:id="116" w:author="Vistra 100225" w:date="2025-10-02T15:17:00Z" w16du:dateUtc="2025-10-02T20:17:00Z">
          <w:r w:rsidR="004B5772" w:rsidDel="00A13985">
            <w:delText>;</w:delText>
          </w:r>
        </w:del>
      </w:ins>
    </w:p>
    <w:p w14:paraId="2B6A0118" w14:textId="4D031666" w:rsidR="00744B36" w:rsidDel="00A13985" w:rsidRDefault="00744B36" w:rsidP="00744B36">
      <w:pPr>
        <w:pStyle w:val="List"/>
        <w:ind w:left="2160"/>
        <w:rPr>
          <w:ins w:id="117" w:author="Vistra" w:date="2025-07-16T15:51:00Z" w16du:dateUtc="2025-07-16T20:51:00Z"/>
          <w:del w:id="118" w:author="Vistra 100225" w:date="2025-10-02T15:17:00Z" w16du:dateUtc="2025-10-02T20:17:00Z"/>
        </w:rPr>
      </w:pPr>
      <w:ins w:id="119" w:author="Vistra" w:date="2025-07-16T15:51:00Z" w16du:dateUtc="2025-07-16T20:51:00Z">
        <w:del w:id="120" w:author="Vistra 100225" w:date="2025-10-02T15:17:00Z" w16du:dateUtc="2025-10-02T20:17:00Z">
          <w:r w:rsidDel="00A13985">
            <w:delText xml:space="preserve">(vii) </w:delText>
          </w:r>
        </w:del>
      </w:ins>
      <w:del w:id="121" w:author="Vistra 100225" w:date="2025-10-02T15:17:00Z" w16du:dateUtc="2025-10-02T20:17:00Z">
        <w:r w:rsidDel="00A13985">
          <w:tab/>
        </w:r>
      </w:del>
      <w:ins w:id="122" w:author="Vistra" w:date="2025-07-16T15:51:00Z" w16du:dateUtc="2025-07-16T20:51:00Z">
        <w:del w:id="123" w:author="Vistra 100225" w:date="2025-10-02T15:17:00Z" w16du:dateUtc="2025-10-02T20:17:00Z">
          <w:r w:rsidRPr="002C70B6" w:rsidDel="00A13985">
            <w:delText xml:space="preserve">For </w:delText>
          </w:r>
          <w:r w:rsidDel="00A13985">
            <w:delText xml:space="preserve">the </w:delText>
          </w:r>
          <w:r w:rsidRPr="002C70B6" w:rsidDel="00A13985">
            <w:delText>month of April, 5x5NS blocks for hours ending 0700-0800</w:delText>
          </w:r>
          <w:r w:rsidDel="00A13985">
            <w:delText xml:space="preserve"> and</w:delText>
          </w:r>
          <w:r w:rsidRPr="002C70B6" w:rsidDel="00A13985">
            <w:delText xml:space="preserve"> 2000-2200</w:delText>
          </w:r>
        </w:del>
      </w:ins>
      <w:ins w:id="124" w:author="Vistra" w:date="2025-07-18T09:52:00Z" w16du:dateUtc="2025-07-18T14:52:00Z">
        <w:del w:id="125" w:author="Vistra 100225" w:date="2025-10-02T15:17:00Z" w16du:dateUtc="2025-10-02T20:17:00Z">
          <w:r w:rsidR="004B5772" w:rsidDel="00A13985">
            <w:delText>;</w:delText>
          </w:r>
        </w:del>
      </w:ins>
    </w:p>
    <w:p w14:paraId="1CB8CF1C" w14:textId="55A9EC93" w:rsidR="00744B36" w:rsidDel="00A13985" w:rsidRDefault="00744B36" w:rsidP="00744B36">
      <w:pPr>
        <w:pStyle w:val="List"/>
        <w:ind w:left="1440" w:firstLine="0"/>
        <w:rPr>
          <w:ins w:id="126" w:author="Vistra" w:date="2025-07-16T15:51:00Z" w16du:dateUtc="2025-07-16T20:51:00Z"/>
          <w:del w:id="127" w:author="Vistra 100225" w:date="2025-10-02T15:17:00Z" w16du:dateUtc="2025-10-02T20:17:00Z"/>
        </w:rPr>
      </w:pPr>
      <w:ins w:id="128" w:author="Vistra" w:date="2025-07-16T15:51:00Z" w16du:dateUtc="2025-07-16T20:51:00Z">
        <w:del w:id="129" w:author="Vistra 100225" w:date="2025-10-02T15:17:00Z" w16du:dateUtc="2025-10-02T20:17:00Z">
          <w:r w:rsidDel="00A13985">
            <w:delText xml:space="preserve">(viii) </w:delText>
          </w:r>
        </w:del>
      </w:ins>
      <w:del w:id="130" w:author="Vistra 100225" w:date="2025-10-02T15:17:00Z" w16du:dateUtc="2025-10-02T20:17:00Z">
        <w:r w:rsidDel="00A13985">
          <w:tab/>
        </w:r>
      </w:del>
      <w:ins w:id="131" w:author="Vistra" w:date="2025-07-16T15:51:00Z" w16du:dateUtc="2025-07-16T20:51:00Z">
        <w:del w:id="132" w:author="Vistra 100225" w:date="2025-10-02T15:17:00Z" w16du:dateUtc="2025-10-02T20:17:00Z">
          <w:r w:rsidRPr="002C70B6" w:rsidDel="00A13985">
            <w:delText xml:space="preserve">For </w:delText>
          </w:r>
          <w:r w:rsidDel="00A13985">
            <w:delText xml:space="preserve">the </w:delText>
          </w:r>
          <w:r w:rsidRPr="002C70B6" w:rsidDel="00A13985">
            <w:delText>month of April, 5x11S blocks for hours ending 0900-1900</w:delText>
          </w:r>
        </w:del>
      </w:ins>
      <w:ins w:id="133" w:author="Vistra" w:date="2025-07-18T09:52:00Z" w16du:dateUtc="2025-07-18T14:52:00Z">
        <w:del w:id="134" w:author="Vistra 100225" w:date="2025-10-02T15:17:00Z" w16du:dateUtc="2025-10-02T20:17:00Z">
          <w:r w:rsidR="004B5772" w:rsidDel="00A13985">
            <w:delText>;</w:delText>
          </w:r>
        </w:del>
      </w:ins>
    </w:p>
    <w:p w14:paraId="78EE3365" w14:textId="71AEEA2B" w:rsidR="00744B36" w:rsidRPr="002C70B6" w:rsidDel="00A13985" w:rsidRDefault="00744B36" w:rsidP="00744B36">
      <w:pPr>
        <w:pStyle w:val="List"/>
        <w:ind w:left="2160"/>
        <w:rPr>
          <w:ins w:id="135" w:author="Vistra" w:date="2025-07-16T15:51:00Z" w16du:dateUtc="2025-07-16T20:51:00Z"/>
          <w:del w:id="136" w:author="Vistra 100225" w:date="2025-10-02T15:17:00Z" w16du:dateUtc="2025-10-02T20:17:00Z"/>
        </w:rPr>
      </w:pPr>
      <w:ins w:id="137" w:author="Vistra" w:date="2025-07-16T15:51:00Z" w16du:dateUtc="2025-07-16T20:51:00Z">
        <w:del w:id="138" w:author="Vistra 100225" w:date="2025-10-02T15:17:00Z" w16du:dateUtc="2025-10-02T20:17:00Z">
          <w:r w:rsidRPr="002C70B6" w:rsidDel="00A13985">
            <w:delText xml:space="preserve">(ix) </w:delText>
          </w:r>
        </w:del>
      </w:ins>
      <w:del w:id="139" w:author="Vistra 100225" w:date="2025-10-02T15:17:00Z" w16du:dateUtc="2025-10-02T20:17:00Z">
        <w:r w:rsidDel="00A13985">
          <w:tab/>
        </w:r>
      </w:del>
      <w:ins w:id="140" w:author="Vistra" w:date="2025-07-16T15:51:00Z" w16du:dateUtc="2025-07-16T20:51:00Z">
        <w:del w:id="141" w:author="Vistra 100225" w:date="2025-10-02T15:17:00Z" w16du:dateUtc="2025-10-02T20:17:00Z">
          <w:r w:rsidRPr="002C70B6" w:rsidDel="00A13985">
            <w:delText xml:space="preserve">For </w:delText>
          </w:r>
          <w:r w:rsidDel="00A13985">
            <w:delText xml:space="preserve">the </w:delText>
          </w:r>
          <w:r w:rsidRPr="002C70B6" w:rsidDel="00A13985">
            <w:delText>month of May, 5x5NS blocks for hours ending 0700-0800</w:delText>
          </w:r>
          <w:r w:rsidDel="00A13985">
            <w:delText xml:space="preserve"> and</w:delText>
          </w:r>
          <w:r w:rsidRPr="002C70B6" w:rsidDel="00A13985">
            <w:delText xml:space="preserve"> 2000-2200</w:delText>
          </w:r>
        </w:del>
      </w:ins>
      <w:ins w:id="142" w:author="Vistra" w:date="2025-07-18T09:52:00Z" w16du:dateUtc="2025-07-18T14:52:00Z">
        <w:del w:id="143" w:author="Vistra 100225" w:date="2025-10-02T15:17:00Z" w16du:dateUtc="2025-10-02T20:17:00Z">
          <w:r w:rsidR="004B5772" w:rsidDel="00A13985">
            <w:delText>;</w:delText>
          </w:r>
        </w:del>
      </w:ins>
    </w:p>
    <w:p w14:paraId="65369BCE" w14:textId="040A6116" w:rsidR="00744B36" w:rsidRPr="002C70B6" w:rsidDel="00A13985" w:rsidRDefault="00744B36" w:rsidP="00744B36">
      <w:pPr>
        <w:pStyle w:val="List"/>
        <w:ind w:left="1440" w:firstLine="0"/>
        <w:rPr>
          <w:ins w:id="144" w:author="Vistra" w:date="2025-07-16T15:51:00Z" w16du:dateUtc="2025-07-16T20:51:00Z"/>
          <w:del w:id="145" w:author="Vistra 100225" w:date="2025-10-02T15:17:00Z" w16du:dateUtc="2025-10-02T20:17:00Z"/>
        </w:rPr>
      </w:pPr>
      <w:ins w:id="146" w:author="Vistra" w:date="2025-07-16T15:51:00Z" w16du:dateUtc="2025-07-16T20:51:00Z">
        <w:del w:id="147" w:author="Vistra 100225" w:date="2025-10-02T15:17:00Z" w16du:dateUtc="2025-10-02T20:17:00Z">
          <w:r w:rsidRPr="002C70B6" w:rsidDel="00A13985">
            <w:delText xml:space="preserve">(x) </w:delText>
          </w:r>
        </w:del>
      </w:ins>
      <w:del w:id="148" w:author="Vistra 100225" w:date="2025-10-02T15:17:00Z" w16du:dateUtc="2025-10-02T20:17:00Z">
        <w:r w:rsidDel="00A13985">
          <w:tab/>
        </w:r>
      </w:del>
      <w:ins w:id="149" w:author="Vistra" w:date="2025-07-16T15:51:00Z" w16du:dateUtc="2025-07-16T20:51:00Z">
        <w:del w:id="150" w:author="Vistra 100225" w:date="2025-10-02T15:17:00Z" w16du:dateUtc="2025-10-02T20:17:00Z">
          <w:r w:rsidRPr="002C70B6" w:rsidDel="00A13985">
            <w:delText xml:space="preserve">For </w:delText>
          </w:r>
          <w:r w:rsidDel="00A13985">
            <w:delText xml:space="preserve">the </w:delText>
          </w:r>
          <w:r w:rsidRPr="002C70B6" w:rsidDel="00A13985">
            <w:delText>month of May, 5x11S blocks for hours ending 0900-1900</w:delText>
          </w:r>
        </w:del>
      </w:ins>
      <w:ins w:id="151" w:author="Vistra" w:date="2025-07-18T09:52:00Z" w16du:dateUtc="2025-07-18T14:52:00Z">
        <w:del w:id="152" w:author="Vistra 100225" w:date="2025-10-02T15:17:00Z" w16du:dateUtc="2025-10-02T20:17:00Z">
          <w:r w:rsidR="004B5772" w:rsidDel="00A13985">
            <w:delText>;</w:delText>
          </w:r>
        </w:del>
      </w:ins>
    </w:p>
    <w:p w14:paraId="7B042040" w14:textId="46195C9E" w:rsidR="00744B36" w:rsidRPr="002C70B6" w:rsidDel="00A13985" w:rsidRDefault="00744B36" w:rsidP="00744B36">
      <w:pPr>
        <w:pStyle w:val="List"/>
        <w:ind w:left="2160"/>
        <w:rPr>
          <w:ins w:id="153" w:author="Vistra" w:date="2025-07-16T15:51:00Z" w16du:dateUtc="2025-07-16T20:51:00Z"/>
          <w:del w:id="154" w:author="Vistra 100225" w:date="2025-10-02T15:17:00Z" w16du:dateUtc="2025-10-02T20:17:00Z"/>
        </w:rPr>
      </w:pPr>
      <w:ins w:id="155" w:author="Vistra" w:date="2025-07-16T15:51:00Z" w16du:dateUtc="2025-07-16T20:51:00Z">
        <w:del w:id="156" w:author="Vistra 100225" w:date="2025-10-02T15:17:00Z" w16du:dateUtc="2025-10-02T20:17:00Z">
          <w:r w:rsidRPr="002C70B6" w:rsidDel="00A13985">
            <w:delText xml:space="preserve">(xi) </w:delText>
          </w:r>
        </w:del>
      </w:ins>
      <w:del w:id="157" w:author="Vistra 100225" w:date="2025-10-02T15:17:00Z" w16du:dateUtc="2025-10-02T20:17:00Z">
        <w:r w:rsidDel="00A13985">
          <w:tab/>
        </w:r>
      </w:del>
      <w:ins w:id="158" w:author="Vistra" w:date="2025-07-16T15:51:00Z" w16du:dateUtc="2025-07-16T20:51:00Z">
        <w:del w:id="159" w:author="Vistra 100225" w:date="2025-10-02T15:17:00Z" w16du:dateUtc="2025-10-02T20:17:00Z">
          <w:r w:rsidRPr="002C70B6" w:rsidDel="00A13985">
            <w:delText xml:space="preserve">For </w:delText>
          </w:r>
          <w:r w:rsidDel="00A13985">
            <w:delText xml:space="preserve">the </w:delText>
          </w:r>
          <w:r w:rsidRPr="002C70B6" w:rsidDel="00A13985">
            <w:delText>month of June, 5x4NS blocks for hours ending 0700-0800</w:delText>
          </w:r>
          <w:r w:rsidDel="00A13985">
            <w:delText xml:space="preserve"> and</w:delText>
          </w:r>
          <w:r w:rsidRPr="002C70B6" w:rsidDel="00A13985">
            <w:delText xml:space="preserve"> 2100-2200</w:delText>
          </w:r>
        </w:del>
      </w:ins>
      <w:ins w:id="160" w:author="Vistra" w:date="2025-07-18T09:52:00Z" w16du:dateUtc="2025-07-18T14:52:00Z">
        <w:del w:id="161" w:author="Vistra 100225" w:date="2025-10-02T15:17:00Z" w16du:dateUtc="2025-10-02T20:17:00Z">
          <w:r w:rsidR="004B5772" w:rsidDel="00A13985">
            <w:delText>;</w:delText>
          </w:r>
        </w:del>
      </w:ins>
    </w:p>
    <w:p w14:paraId="68561F19" w14:textId="54015421" w:rsidR="00744B36" w:rsidRPr="002C70B6" w:rsidDel="00A13985" w:rsidRDefault="00744B36" w:rsidP="00744B36">
      <w:pPr>
        <w:pStyle w:val="List"/>
        <w:ind w:left="1440" w:firstLine="0"/>
        <w:rPr>
          <w:ins w:id="162" w:author="Vistra" w:date="2025-07-16T15:51:00Z" w16du:dateUtc="2025-07-16T20:51:00Z"/>
          <w:del w:id="163" w:author="Vistra 100225" w:date="2025-10-02T15:17:00Z" w16du:dateUtc="2025-10-02T20:17:00Z"/>
        </w:rPr>
      </w:pPr>
      <w:ins w:id="164" w:author="Vistra" w:date="2025-07-16T15:51:00Z" w16du:dateUtc="2025-07-16T20:51:00Z">
        <w:del w:id="165" w:author="Vistra 100225" w:date="2025-10-02T15:17:00Z" w16du:dateUtc="2025-10-02T20:17:00Z">
          <w:r w:rsidRPr="002C70B6" w:rsidDel="00A13985">
            <w:delText xml:space="preserve">(xii) </w:delText>
          </w:r>
        </w:del>
      </w:ins>
      <w:del w:id="166" w:author="Vistra 100225" w:date="2025-10-02T15:17:00Z" w16du:dateUtc="2025-10-02T20:17:00Z">
        <w:r w:rsidDel="00A13985">
          <w:tab/>
        </w:r>
      </w:del>
      <w:ins w:id="167" w:author="Vistra" w:date="2025-07-16T15:51:00Z" w16du:dateUtc="2025-07-16T20:51:00Z">
        <w:del w:id="168" w:author="Vistra 100225" w:date="2025-10-02T15:17:00Z" w16du:dateUtc="2025-10-02T20:17:00Z">
          <w:r w:rsidRPr="002C70B6" w:rsidDel="00A13985">
            <w:delText xml:space="preserve">For </w:delText>
          </w:r>
          <w:r w:rsidDel="00A13985">
            <w:delText xml:space="preserve">the </w:delText>
          </w:r>
          <w:r w:rsidRPr="002C70B6" w:rsidDel="00A13985">
            <w:delText>month of June, 5x12S blocks for hours ending 0900-2000</w:delText>
          </w:r>
        </w:del>
      </w:ins>
      <w:ins w:id="169" w:author="Vistra" w:date="2025-07-18T09:52:00Z" w16du:dateUtc="2025-07-18T14:52:00Z">
        <w:del w:id="170" w:author="Vistra 100225" w:date="2025-10-02T15:17:00Z" w16du:dateUtc="2025-10-02T20:17:00Z">
          <w:r w:rsidR="004B5772" w:rsidDel="00A13985">
            <w:delText>;</w:delText>
          </w:r>
        </w:del>
      </w:ins>
    </w:p>
    <w:p w14:paraId="4AF3F8FE" w14:textId="13021DA3" w:rsidR="00744B36" w:rsidRPr="002C70B6" w:rsidDel="00A13985" w:rsidRDefault="00744B36" w:rsidP="00744B36">
      <w:pPr>
        <w:pStyle w:val="List"/>
        <w:ind w:left="2160"/>
        <w:rPr>
          <w:ins w:id="171" w:author="Vistra" w:date="2025-07-16T15:51:00Z" w16du:dateUtc="2025-07-16T20:51:00Z"/>
          <w:del w:id="172" w:author="Vistra 100225" w:date="2025-10-02T15:17:00Z" w16du:dateUtc="2025-10-02T20:17:00Z"/>
        </w:rPr>
      </w:pPr>
      <w:ins w:id="173" w:author="Vistra" w:date="2025-07-16T15:51:00Z" w16du:dateUtc="2025-07-16T20:51:00Z">
        <w:del w:id="174" w:author="Vistra 100225" w:date="2025-10-02T15:17:00Z" w16du:dateUtc="2025-10-02T20:17:00Z">
          <w:r w:rsidRPr="002C70B6" w:rsidDel="00A13985">
            <w:delText xml:space="preserve">(xiii) </w:delText>
          </w:r>
        </w:del>
      </w:ins>
      <w:del w:id="175" w:author="Vistra 100225" w:date="2025-10-02T15:17:00Z" w16du:dateUtc="2025-10-02T20:17:00Z">
        <w:r w:rsidDel="00A13985">
          <w:tab/>
        </w:r>
      </w:del>
      <w:ins w:id="176" w:author="Vistra" w:date="2025-07-16T15:51:00Z" w16du:dateUtc="2025-07-16T20:51:00Z">
        <w:del w:id="177" w:author="Vistra 100225" w:date="2025-10-02T15:17:00Z" w16du:dateUtc="2025-10-02T20:17:00Z">
          <w:r w:rsidRPr="002C70B6" w:rsidDel="00A13985">
            <w:delText xml:space="preserve">For </w:delText>
          </w:r>
          <w:r w:rsidDel="00A13985">
            <w:delText xml:space="preserve">the </w:delText>
          </w:r>
          <w:r w:rsidRPr="002C70B6" w:rsidDel="00A13985">
            <w:delText>month of July, 5x4NS blocks for hours ending 0700-0800</w:delText>
          </w:r>
          <w:r w:rsidDel="00A13985">
            <w:delText xml:space="preserve"> and</w:delText>
          </w:r>
          <w:r w:rsidRPr="002C70B6" w:rsidDel="00A13985">
            <w:delText xml:space="preserve"> 2100-2200</w:delText>
          </w:r>
        </w:del>
      </w:ins>
      <w:ins w:id="178" w:author="Vistra" w:date="2025-07-18T09:52:00Z" w16du:dateUtc="2025-07-18T14:52:00Z">
        <w:del w:id="179" w:author="Vistra 100225" w:date="2025-10-02T15:17:00Z" w16du:dateUtc="2025-10-02T20:17:00Z">
          <w:r w:rsidR="004B5772" w:rsidDel="00A13985">
            <w:delText>;</w:delText>
          </w:r>
        </w:del>
      </w:ins>
    </w:p>
    <w:p w14:paraId="0CA40C3B" w14:textId="2D6E92F8" w:rsidR="00744B36" w:rsidRPr="002C70B6" w:rsidDel="00A13985" w:rsidRDefault="00744B36" w:rsidP="00744B36">
      <w:pPr>
        <w:pStyle w:val="List"/>
        <w:ind w:left="1440" w:firstLine="0"/>
        <w:rPr>
          <w:ins w:id="180" w:author="Vistra" w:date="2025-07-16T15:51:00Z" w16du:dateUtc="2025-07-16T20:51:00Z"/>
          <w:del w:id="181" w:author="Vistra 100225" w:date="2025-10-02T15:17:00Z" w16du:dateUtc="2025-10-02T20:17:00Z"/>
        </w:rPr>
      </w:pPr>
      <w:ins w:id="182" w:author="Vistra" w:date="2025-07-16T15:51:00Z" w16du:dateUtc="2025-07-16T20:51:00Z">
        <w:del w:id="183" w:author="Vistra 100225" w:date="2025-10-02T15:17:00Z" w16du:dateUtc="2025-10-02T20:17:00Z">
          <w:r w:rsidRPr="002C70B6" w:rsidDel="00A13985">
            <w:delText xml:space="preserve">(xiv) </w:delText>
          </w:r>
        </w:del>
      </w:ins>
      <w:del w:id="184" w:author="Vistra 100225" w:date="2025-10-02T15:17:00Z" w16du:dateUtc="2025-10-02T20:17:00Z">
        <w:r w:rsidDel="00A13985">
          <w:tab/>
        </w:r>
      </w:del>
      <w:ins w:id="185" w:author="Vistra" w:date="2025-07-16T15:51:00Z" w16du:dateUtc="2025-07-16T20:51:00Z">
        <w:del w:id="186" w:author="Vistra 100225" w:date="2025-10-02T15:17:00Z" w16du:dateUtc="2025-10-02T20:17:00Z">
          <w:r w:rsidRPr="002C70B6" w:rsidDel="00A13985">
            <w:delText xml:space="preserve">For </w:delText>
          </w:r>
          <w:r w:rsidDel="00A13985">
            <w:delText xml:space="preserve">the </w:delText>
          </w:r>
          <w:r w:rsidRPr="002C70B6" w:rsidDel="00A13985">
            <w:delText>month of July, 5x12S blocks for hours ending 0900-2000</w:delText>
          </w:r>
        </w:del>
      </w:ins>
      <w:ins w:id="187" w:author="Vistra" w:date="2025-07-18T09:52:00Z" w16du:dateUtc="2025-07-18T14:52:00Z">
        <w:del w:id="188" w:author="Vistra 100225" w:date="2025-10-02T15:17:00Z" w16du:dateUtc="2025-10-02T20:17:00Z">
          <w:r w:rsidR="004B5772" w:rsidDel="00A13985">
            <w:delText>;</w:delText>
          </w:r>
        </w:del>
      </w:ins>
    </w:p>
    <w:p w14:paraId="0C75F2C0" w14:textId="5FA75BCE" w:rsidR="00744B36" w:rsidRPr="002C70B6" w:rsidDel="00A13985" w:rsidRDefault="00744B36" w:rsidP="00744B36">
      <w:pPr>
        <w:pStyle w:val="List"/>
        <w:ind w:left="2160"/>
        <w:rPr>
          <w:ins w:id="189" w:author="Vistra" w:date="2025-07-16T15:51:00Z" w16du:dateUtc="2025-07-16T20:51:00Z"/>
          <w:del w:id="190" w:author="Vistra 100225" w:date="2025-10-02T15:17:00Z" w16du:dateUtc="2025-10-02T20:17:00Z"/>
        </w:rPr>
      </w:pPr>
      <w:ins w:id="191" w:author="Vistra" w:date="2025-07-16T15:51:00Z" w16du:dateUtc="2025-07-16T20:51:00Z">
        <w:del w:id="192" w:author="Vistra 100225" w:date="2025-10-02T15:17:00Z" w16du:dateUtc="2025-10-02T20:17:00Z">
          <w:r w:rsidRPr="002C70B6" w:rsidDel="00A13985">
            <w:delText xml:space="preserve">(xv) </w:delText>
          </w:r>
        </w:del>
      </w:ins>
      <w:del w:id="193" w:author="Vistra 100225" w:date="2025-10-02T15:17:00Z" w16du:dateUtc="2025-10-02T20:17:00Z">
        <w:r w:rsidDel="00A13985">
          <w:tab/>
        </w:r>
      </w:del>
      <w:ins w:id="194" w:author="Vistra" w:date="2025-07-16T15:51:00Z" w16du:dateUtc="2025-07-16T20:51:00Z">
        <w:del w:id="195" w:author="Vistra 100225" w:date="2025-10-02T15:17:00Z" w16du:dateUtc="2025-10-02T20:17:00Z">
          <w:r w:rsidRPr="002C70B6" w:rsidDel="00A13985">
            <w:delText xml:space="preserve">For </w:delText>
          </w:r>
          <w:r w:rsidDel="00A13985">
            <w:delText xml:space="preserve">the </w:delText>
          </w:r>
          <w:r w:rsidRPr="002C70B6" w:rsidDel="00A13985">
            <w:delText>month of August, 5x5NS blocks for hours ending 0700-0800</w:delText>
          </w:r>
          <w:r w:rsidDel="00A13985">
            <w:delText xml:space="preserve"> and</w:delText>
          </w:r>
          <w:r w:rsidRPr="002C70B6" w:rsidDel="00A13985">
            <w:delText xml:space="preserve"> 2000-2200</w:delText>
          </w:r>
        </w:del>
      </w:ins>
      <w:ins w:id="196" w:author="Vistra" w:date="2025-07-18T09:52:00Z" w16du:dateUtc="2025-07-18T14:52:00Z">
        <w:del w:id="197" w:author="Vistra 100225" w:date="2025-10-02T15:17:00Z" w16du:dateUtc="2025-10-02T20:17:00Z">
          <w:r w:rsidR="004B5772" w:rsidDel="00A13985">
            <w:delText xml:space="preserve">; </w:delText>
          </w:r>
        </w:del>
      </w:ins>
    </w:p>
    <w:p w14:paraId="23EE75E3" w14:textId="73F725BB" w:rsidR="00744B36" w:rsidRPr="002C70B6" w:rsidDel="00A13985" w:rsidRDefault="00744B36" w:rsidP="00744B36">
      <w:pPr>
        <w:pStyle w:val="List"/>
        <w:ind w:left="1440" w:firstLine="0"/>
        <w:rPr>
          <w:ins w:id="198" w:author="Vistra" w:date="2025-07-16T15:51:00Z" w16du:dateUtc="2025-07-16T20:51:00Z"/>
          <w:del w:id="199" w:author="Vistra 100225" w:date="2025-10-02T15:17:00Z" w16du:dateUtc="2025-10-02T20:17:00Z"/>
        </w:rPr>
      </w:pPr>
      <w:ins w:id="200" w:author="Vistra" w:date="2025-07-16T15:51:00Z" w16du:dateUtc="2025-07-16T20:51:00Z">
        <w:del w:id="201" w:author="Vistra 100225" w:date="2025-10-02T15:17:00Z" w16du:dateUtc="2025-10-02T20:17:00Z">
          <w:r w:rsidRPr="002C70B6" w:rsidDel="00A13985">
            <w:delText xml:space="preserve">(xvi) </w:delText>
          </w:r>
        </w:del>
      </w:ins>
      <w:del w:id="202" w:author="Vistra 100225" w:date="2025-10-02T15:17:00Z" w16du:dateUtc="2025-10-02T20:17:00Z">
        <w:r w:rsidDel="00A13985">
          <w:tab/>
        </w:r>
      </w:del>
      <w:ins w:id="203" w:author="Vistra" w:date="2025-07-16T15:51:00Z" w16du:dateUtc="2025-07-16T20:51:00Z">
        <w:del w:id="204" w:author="Vistra 100225" w:date="2025-10-02T15:17:00Z" w16du:dateUtc="2025-10-02T20:17:00Z">
          <w:r w:rsidRPr="002C70B6" w:rsidDel="00A13985">
            <w:delText xml:space="preserve">For </w:delText>
          </w:r>
          <w:r w:rsidDel="00A13985">
            <w:delText xml:space="preserve">the </w:delText>
          </w:r>
          <w:r w:rsidRPr="002C70B6" w:rsidDel="00A13985">
            <w:delText>month of August, 5x11S blocks for hours ending 0900-1900</w:delText>
          </w:r>
        </w:del>
      </w:ins>
      <w:ins w:id="205" w:author="Vistra" w:date="2025-07-18T09:52:00Z" w16du:dateUtc="2025-07-18T14:52:00Z">
        <w:del w:id="206" w:author="Vistra 100225" w:date="2025-10-02T15:17:00Z" w16du:dateUtc="2025-10-02T20:17:00Z">
          <w:r w:rsidR="004B5772" w:rsidDel="00A13985">
            <w:delText xml:space="preserve">; </w:delText>
          </w:r>
        </w:del>
      </w:ins>
    </w:p>
    <w:p w14:paraId="0E2D398B" w14:textId="6495963F" w:rsidR="00744B36" w:rsidRPr="002C70B6" w:rsidDel="00A13985" w:rsidRDefault="00744B36" w:rsidP="00744B36">
      <w:pPr>
        <w:pStyle w:val="List"/>
        <w:ind w:left="2160"/>
        <w:rPr>
          <w:ins w:id="207" w:author="Vistra" w:date="2025-07-16T15:51:00Z" w16du:dateUtc="2025-07-16T20:51:00Z"/>
          <w:del w:id="208" w:author="Vistra 100225" w:date="2025-10-02T15:17:00Z" w16du:dateUtc="2025-10-02T20:17:00Z"/>
        </w:rPr>
      </w:pPr>
      <w:ins w:id="209" w:author="Vistra" w:date="2025-07-16T15:51:00Z" w16du:dateUtc="2025-07-16T20:51:00Z">
        <w:del w:id="210" w:author="Vistra 100225" w:date="2025-10-02T15:17:00Z" w16du:dateUtc="2025-10-02T20:17:00Z">
          <w:r w:rsidRPr="002C70B6" w:rsidDel="00A13985">
            <w:delText xml:space="preserve">(xvii) </w:delText>
          </w:r>
        </w:del>
      </w:ins>
      <w:del w:id="211" w:author="Vistra 100225" w:date="2025-10-02T15:17:00Z" w16du:dateUtc="2025-10-02T20:17:00Z">
        <w:r w:rsidDel="00A13985">
          <w:tab/>
        </w:r>
      </w:del>
      <w:ins w:id="212" w:author="Vistra" w:date="2025-07-16T15:51:00Z" w16du:dateUtc="2025-07-16T20:51:00Z">
        <w:del w:id="213" w:author="Vistra 100225" w:date="2025-10-02T15:17:00Z" w16du:dateUtc="2025-10-02T20:17:00Z">
          <w:r w:rsidRPr="002C70B6" w:rsidDel="00A13985">
            <w:delText xml:space="preserve">For </w:delText>
          </w:r>
          <w:r w:rsidDel="00A13985">
            <w:delText xml:space="preserve">the </w:delText>
          </w:r>
          <w:r w:rsidRPr="002C70B6" w:rsidDel="00A13985">
            <w:delText>month of September, 5x5NS blocks for hours ending 0700-0800</w:delText>
          </w:r>
          <w:r w:rsidDel="00A13985">
            <w:delText xml:space="preserve"> and</w:delText>
          </w:r>
          <w:r w:rsidRPr="002C70B6" w:rsidDel="00A13985">
            <w:delText xml:space="preserve"> 2000-2200</w:delText>
          </w:r>
        </w:del>
      </w:ins>
      <w:ins w:id="214" w:author="Vistra" w:date="2025-07-18T09:52:00Z" w16du:dateUtc="2025-07-18T14:52:00Z">
        <w:del w:id="215" w:author="Vistra 100225" w:date="2025-10-02T15:17:00Z" w16du:dateUtc="2025-10-02T20:17:00Z">
          <w:r w:rsidR="004B5772" w:rsidDel="00A13985">
            <w:delText xml:space="preserve">; </w:delText>
          </w:r>
        </w:del>
      </w:ins>
    </w:p>
    <w:p w14:paraId="7805462F" w14:textId="05453C30" w:rsidR="00744B36" w:rsidRPr="002C70B6" w:rsidDel="00A13985" w:rsidRDefault="00744B36" w:rsidP="004B5772">
      <w:pPr>
        <w:pStyle w:val="List"/>
        <w:ind w:left="2160"/>
        <w:rPr>
          <w:ins w:id="216" w:author="Vistra" w:date="2025-07-16T15:51:00Z" w16du:dateUtc="2025-07-16T20:51:00Z"/>
          <w:del w:id="217" w:author="Vistra 100225" w:date="2025-10-02T15:17:00Z" w16du:dateUtc="2025-10-02T20:17:00Z"/>
        </w:rPr>
      </w:pPr>
      <w:ins w:id="218" w:author="Vistra" w:date="2025-07-16T15:51:00Z" w16du:dateUtc="2025-07-16T20:51:00Z">
        <w:del w:id="219" w:author="Vistra 100225" w:date="2025-10-02T15:17:00Z" w16du:dateUtc="2025-10-02T20:17:00Z">
          <w:r w:rsidRPr="002C70B6" w:rsidDel="00A13985">
            <w:delText xml:space="preserve">(xviii) </w:delText>
          </w:r>
          <w:r w:rsidDel="00A13985">
            <w:tab/>
          </w:r>
          <w:r w:rsidRPr="002C70B6" w:rsidDel="00A13985">
            <w:delText xml:space="preserve">For </w:delText>
          </w:r>
          <w:r w:rsidDel="00A13985">
            <w:delText xml:space="preserve">the </w:delText>
          </w:r>
          <w:r w:rsidRPr="002C70B6" w:rsidDel="00A13985">
            <w:delText>month of September, 5x11S blocks for hours ending 0900-1900</w:delText>
          </w:r>
        </w:del>
      </w:ins>
      <w:ins w:id="220" w:author="Vistra" w:date="2025-07-18T09:52:00Z" w16du:dateUtc="2025-07-18T14:52:00Z">
        <w:del w:id="221" w:author="Vistra 100225" w:date="2025-10-02T15:17:00Z" w16du:dateUtc="2025-10-02T20:17:00Z">
          <w:r w:rsidR="004B5772" w:rsidDel="00A13985">
            <w:delText xml:space="preserve">; </w:delText>
          </w:r>
        </w:del>
      </w:ins>
    </w:p>
    <w:p w14:paraId="7D627E38" w14:textId="5C75778C" w:rsidR="00744B36" w:rsidRPr="002C70B6" w:rsidDel="00A13985" w:rsidRDefault="00744B36" w:rsidP="00744B36">
      <w:pPr>
        <w:pStyle w:val="List"/>
        <w:ind w:left="2160"/>
        <w:rPr>
          <w:ins w:id="222" w:author="Vistra" w:date="2025-07-16T15:51:00Z" w16du:dateUtc="2025-07-16T20:51:00Z"/>
          <w:del w:id="223" w:author="Vistra 100225" w:date="2025-10-02T15:17:00Z" w16du:dateUtc="2025-10-02T20:17:00Z"/>
        </w:rPr>
      </w:pPr>
      <w:ins w:id="224" w:author="Vistra" w:date="2025-07-16T15:51:00Z" w16du:dateUtc="2025-07-16T20:51:00Z">
        <w:del w:id="225" w:author="Vistra 100225" w:date="2025-10-02T15:17:00Z" w16du:dateUtc="2025-10-02T20:17:00Z">
          <w:r w:rsidRPr="002C70B6" w:rsidDel="00A13985">
            <w:delText xml:space="preserve">(xix) </w:delText>
          </w:r>
        </w:del>
      </w:ins>
      <w:del w:id="226" w:author="Vistra 100225" w:date="2025-10-02T15:17:00Z" w16du:dateUtc="2025-10-02T20:17:00Z">
        <w:r w:rsidDel="00A13985">
          <w:tab/>
        </w:r>
      </w:del>
      <w:ins w:id="227" w:author="Vistra" w:date="2025-07-16T15:51:00Z" w16du:dateUtc="2025-07-16T20:51:00Z">
        <w:del w:id="228" w:author="Vistra 100225" w:date="2025-10-02T15:17:00Z" w16du:dateUtc="2025-10-02T20:17:00Z">
          <w:r w:rsidRPr="002C70B6" w:rsidDel="00A13985">
            <w:delText xml:space="preserve">For </w:delText>
          </w:r>
          <w:r w:rsidDel="00A13985">
            <w:delText xml:space="preserve">the </w:delText>
          </w:r>
          <w:r w:rsidRPr="002C70B6" w:rsidDel="00A13985">
            <w:delText>month of October, 5x7NS blocks for hours ending 0700-0900</w:delText>
          </w:r>
          <w:r w:rsidDel="00A13985">
            <w:delText xml:space="preserve"> and</w:delText>
          </w:r>
          <w:r w:rsidRPr="002C70B6" w:rsidDel="00A13985">
            <w:delText xml:space="preserve"> 1900-2200</w:delText>
          </w:r>
        </w:del>
      </w:ins>
      <w:ins w:id="229" w:author="Vistra" w:date="2025-07-18T09:53:00Z" w16du:dateUtc="2025-07-18T14:53:00Z">
        <w:del w:id="230" w:author="Vistra 100225" w:date="2025-10-02T15:17:00Z" w16du:dateUtc="2025-10-02T20:17:00Z">
          <w:r w:rsidR="004B5772" w:rsidDel="00A13985">
            <w:delText xml:space="preserve">; </w:delText>
          </w:r>
        </w:del>
      </w:ins>
    </w:p>
    <w:p w14:paraId="46912201" w14:textId="021AE619" w:rsidR="00744B36" w:rsidRPr="002C70B6" w:rsidDel="00A13985" w:rsidRDefault="00744B36" w:rsidP="00744B36">
      <w:pPr>
        <w:pStyle w:val="List"/>
        <w:ind w:left="1440" w:firstLine="0"/>
        <w:rPr>
          <w:ins w:id="231" w:author="Vistra" w:date="2025-07-16T15:51:00Z" w16du:dateUtc="2025-07-16T20:51:00Z"/>
          <w:del w:id="232" w:author="Vistra 100225" w:date="2025-10-02T15:17:00Z" w16du:dateUtc="2025-10-02T20:17:00Z"/>
        </w:rPr>
      </w:pPr>
      <w:ins w:id="233" w:author="Vistra" w:date="2025-07-16T15:51:00Z" w16du:dateUtc="2025-07-16T20:51:00Z">
        <w:del w:id="234" w:author="Vistra 100225" w:date="2025-10-02T15:17:00Z" w16du:dateUtc="2025-10-02T20:17:00Z">
          <w:r w:rsidRPr="002C70B6" w:rsidDel="00A13985">
            <w:delText xml:space="preserve">(xx) </w:delText>
          </w:r>
        </w:del>
      </w:ins>
      <w:del w:id="235" w:author="Vistra 100225" w:date="2025-10-02T15:17:00Z" w16du:dateUtc="2025-10-02T20:17:00Z">
        <w:r w:rsidDel="00A13985">
          <w:tab/>
        </w:r>
      </w:del>
      <w:ins w:id="236" w:author="Vistra" w:date="2025-07-16T15:51:00Z" w16du:dateUtc="2025-07-16T20:51:00Z">
        <w:del w:id="237" w:author="Vistra 100225" w:date="2025-10-02T15:17:00Z" w16du:dateUtc="2025-10-02T20:17:00Z">
          <w:r w:rsidRPr="002C70B6" w:rsidDel="00A13985">
            <w:delText xml:space="preserve">For </w:delText>
          </w:r>
          <w:r w:rsidDel="00A13985">
            <w:delText xml:space="preserve">the </w:delText>
          </w:r>
          <w:r w:rsidRPr="002C70B6" w:rsidDel="00A13985">
            <w:delText>month of October, 5x9S blocks for hours ending 1000-1800;</w:delText>
          </w:r>
        </w:del>
      </w:ins>
    </w:p>
    <w:p w14:paraId="48D25D59" w14:textId="6CA7177B" w:rsidR="00744B36" w:rsidRPr="002C70B6" w:rsidDel="00A13985" w:rsidRDefault="00744B36" w:rsidP="00744B36">
      <w:pPr>
        <w:pStyle w:val="List"/>
        <w:ind w:left="2160"/>
        <w:rPr>
          <w:ins w:id="238" w:author="Vistra" w:date="2025-07-16T15:51:00Z" w16du:dateUtc="2025-07-16T20:51:00Z"/>
          <w:del w:id="239" w:author="Vistra 100225" w:date="2025-10-02T15:17:00Z" w16du:dateUtc="2025-10-02T20:17:00Z"/>
        </w:rPr>
      </w:pPr>
      <w:ins w:id="240" w:author="Vistra" w:date="2025-07-16T15:51:00Z" w16du:dateUtc="2025-07-16T20:51:00Z">
        <w:del w:id="241" w:author="Vistra 100225" w:date="2025-10-02T15:17:00Z" w16du:dateUtc="2025-10-02T20:17:00Z">
          <w:r w:rsidRPr="002C70B6" w:rsidDel="00A13985">
            <w:lastRenderedPageBreak/>
            <w:delText xml:space="preserve">(xxi) </w:delText>
          </w:r>
        </w:del>
      </w:ins>
      <w:del w:id="242" w:author="Vistra 100225" w:date="2025-10-02T15:17:00Z" w16du:dateUtc="2025-10-02T20:17:00Z">
        <w:r w:rsidDel="00A13985">
          <w:tab/>
        </w:r>
      </w:del>
      <w:ins w:id="243" w:author="Vistra" w:date="2025-07-16T15:51:00Z" w16du:dateUtc="2025-07-16T20:51:00Z">
        <w:del w:id="244" w:author="Vistra 100225" w:date="2025-10-02T15:17:00Z" w16du:dateUtc="2025-10-02T20:17:00Z">
          <w:r w:rsidRPr="002C70B6" w:rsidDel="00A13985">
            <w:delText xml:space="preserve">For </w:delText>
          </w:r>
          <w:r w:rsidDel="00A13985">
            <w:delText xml:space="preserve">the </w:delText>
          </w:r>
          <w:r w:rsidRPr="002C70B6" w:rsidDel="00A13985">
            <w:delText>month of November, 5x8NS blocks for hours ending 0700-0900</w:delText>
          </w:r>
          <w:r w:rsidDel="00A13985">
            <w:delText xml:space="preserve"> and</w:delText>
          </w:r>
          <w:r w:rsidRPr="002C70B6" w:rsidDel="00A13985">
            <w:delText xml:space="preserve"> 1800-2200;</w:delText>
          </w:r>
        </w:del>
      </w:ins>
    </w:p>
    <w:p w14:paraId="49540921" w14:textId="1F042471" w:rsidR="00744B36" w:rsidRPr="002C70B6" w:rsidDel="00A13985" w:rsidRDefault="00744B36" w:rsidP="00744B36">
      <w:pPr>
        <w:pStyle w:val="List"/>
        <w:ind w:left="1440" w:firstLine="0"/>
        <w:rPr>
          <w:ins w:id="245" w:author="Vistra" w:date="2025-07-16T15:51:00Z" w16du:dateUtc="2025-07-16T20:51:00Z"/>
          <w:del w:id="246" w:author="Vistra 100225" w:date="2025-10-02T15:17:00Z" w16du:dateUtc="2025-10-02T20:17:00Z"/>
        </w:rPr>
      </w:pPr>
      <w:ins w:id="247" w:author="Vistra" w:date="2025-07-16T15:51:00Z" w16du:dateUtc="2025-07-16T20:51:00Z">
        <w:del w:id="248" w:author="Vistra 100225" w:date="2025-10-02T15:17:00Z" w16du:dateUtc="2025-10-02T20:17:00Z">
          <w:r w:rsidRPr="002C70B6" w:rsidDel="00A13985">
            <w:delText>(xxii)</w:delText>
          </w:r>
        </w:del>
      </w:ins>
      <w:del w:id="249" w:author="Vistra 100225" w:date="2025-10-02T15:17:00Z" w16du:dateUtc="2025-10-02T20:17:00Z">
        <w:r w:rsidDel="00A13985">
          <w:tab/>
        </w:r>
      </w:del>
      <w:ins w:id="250" w:author="Vistra" w:date="2025-07-16T15:51:00Z" w16du:dateUtc="2025-07-16T20:51:00Z">
        <w:del w:id="251" w:author="Vistra 100225" w:date="2025-10-02T15:17:00Z" w16du:dateUtc="2025-10-02T20:17:00Z">
          <w:r w:rsidRPr="002C70B6" w:rsidDel="00A13985">
            <w:delText xml:space="preserve"> For </w:delText>
          </w:r>
          <w:r w:rsidDel="00A13985">
            <w:delText xml:space="preserve">the </w:delText>
          </w:r>
          <w:r w:rsidRPr="002C70B6" w:rsidDel="00A13985">
            <w:delText>month of November, 5x8S blocks for hours ending 1000-1700;</w:delText>
          </w:r>
        </w:del>
      </w:ins>
    </w:p>
    <w:p w14:paraId="37EF231C" w14:textId="332BF40E" w:rsidR="00744B36" w:rsidRPr="002C70B6" w:rsidDel="00A13985" w:rsidRDefault="00744B36" w:rsidP="00744B36">
      <w:pPr>
        <w:pStyle w:val="List"/>
        <w:ind w:left="2160"/>
        <w:rPr>
          <w:ins w:id="252" w:author="Vistra" w:date="2025-07-16T15:51:00Z" w16du:dateUtc="2025-07-16T20:51:00Z"/>
          <w:del w:id="253" w:author="Vistra 100225" w:date="2025-10-02T15:17:00Z" w16du:dateUtc="2025-10-02T20:17:00Z"/>
        </w:rPr>
      </w:pPr>
      <w:ins w:id="254" w:author="Vistra" w:date="2025-07-16T15:51:00Z" w16du:dateUtc="2025-07-16T20:51:00Z">
        <w:del w:id="255" w:author="Vistra 100225" w:date="2025-10-02T15:17:00Z" w16du:dateUtc="2025-10-02T20:17:00Z">
          <w:r w:rsidRPr="002C70B6" w:rsidDel="00A13985">
            <w:delText xml:space="preserve">(xxiii) </w:delText>
          </w:r>
        </w:del>
      </w:ins>
      <w:del w:id="256" w:author="Vistra 100225" w:date="2025-10-02T15:17:00Z" w16du:dateUtc="2025-10-02T20:17:00Z">
        <w:r w:rsidDel="00A13985">
          <w:tab/>
        </w:r>
      </w:del>
      <w:ins w:id="257" w:author="Vistra" w:date="2025-07-16T15:51:00Z" w16du:dateUtc="2025-07-16T20:51:00Z">
        <w:del w:id="258" w:author="Vistra 100225" w:date="2025-10-02T15:17:00Z" w16du:dateUtc="2025-10-02T20:17:00Z">
          <w:r w:rsidRPr="002C70B6" w:rsidDel="00A13985">
            <w:delText xml:space="preserve">For </w:delText>
          </w:r>
          <w:r w:rsidDel="00A13985">
            <w:delText xml:space="preserve">the </w:delText>
          </w:r>
          <w:r w:rsidRPr="002C70B6" w:rsidDel="00A13985">
            <w:delText>month of December, 5x8NS blocks for hours ending 0700-0900</w:delText>
          </w:r>
          <w:r w:rsidDel="00A13985">
            <w:delText xml:space="preserve"> and</w:delText>
          </w:r>
          <w:r w:rsidRPr="002C70B6" w:rsidDel="00A13985">
            <w:delText xml:space="preserve"> 1800-2200;</w:delText>
          </w:r>
        </w:del>
      </w:ins>
      <w:ins w:id="259" w:author="Vistra" w:date="2025-07-18T09:54:00Z" w16du:dateUtc="2025-07-18T14:54:00Z">
        <w:del w:id="260" w:author="Vistra 100225" w:date="2025-10-02T15:17:00Z" w16du:dateUtc="2025-10-02T20:17:00Z">
          <w:r w:rsidR="004B5772" w:rsidDel="00A13985">
            <w:delText xml:space="preserve"> and</w:delText>
          </w:r>
        </w:del>
      </w:ins>
    </w:p>
    <w:p w14:paraId="21D85CDA" w14:textId="12D4FAFB" w:rsidR="00744B36" w:rsidRPr="00887C6A" w:rsidDel="00A13985" w:rsidRDefault="00744B36" w:rsidP="00744B36">
      <w:pPr>
        <w:pStyle w:val="List"/>
        <w:ind w:left="1440" w:firstLine="0"/>
        <w:rPr>
          <w:del w:id="261" w:author="Vistra 100225" w:date="2025-10-02T15:17:00Z" w16du:dateUtc="2025-10-02T20:17:00Z"/>
        </w:rPr>
      </w:pPr>
      <w:ins w:id="262" w:author="Vistra" w:date="2025-07-16T15:51:00Z" w16du:dateUtc="2025-07-16T20:51:00Z">
        <w:del w:id="263" w:author="Vistra 100225" w:date="2025-10-02T15:17:00Z" w16du:dateUtc="2025-10-02T20:17:00Z">
          <w:r w:rsidRPr="002C70B6" w:rsidDel="00A13985">
            <w:delText xml:space="preserve">(xxiv) </w:delText>
          </w:r>
        </w:del>
      </w:ins>
      <w:del w:id="264" w:author="Vistra 100225" w:date="2025-10-02T15:17:00Z" w16du:dateUtc="2025-10-02T20:17:00Z">
        <w:r w:rsidDel="00A13985">
          <w:tab/>
        </w:r>
      </w:del>
      <w:ins w:id="265" w:author="Vistra" w:date="2025-07-16T15:51:00Z" w16du:dateUtc="2025-07-16T20:51:00Z">
        <w:del w:id="266" w:author="Vistra 100225" w:date="2025-10-02T15:17:00Z" w16du:dateUtc="2025-10-02T20:17:00Z">
          <w:r w:rsidRPr="002C70B6" w:rsidDel="00A13985">
            <w:delText xml:space="preserve">For </w:delText>
          </w:r>
          <w:r w:rsidDel="00A13985">
            <w:delText xml:space="preserve">the </w:delText>
          </w:r>
          <w:r w:rsidRPr="002C70B6" w:rsidDel="00A13985">
            <w:delText>month of December, 5x8S blocks for hours ending 1000-1700</w:delText>
          </w:r>
        </w:del>
      </w:ins>
      <w:ins w:id="267" w:author="Vistra" w:date="2025-07-18T09:54:00Z" w16du:dateUtc="2025-07-18T14:54:00Z">
        <w:del w:id="268" w:author="Vistra 100225" w:date="2025-10-02T15:17:00Z" w16du:dateUtc="2025-10-02T20:17:00Z">
          <w:r w:rsidR="004B5772" w:rsidDel="00A13985">
            <w:delText>.</w:delText>
          </w:r>
        </w:del>
      </w:ins>
    </w:p>
    <w:p w14:paraId="3B708B46" w14:textId="7E493087" w:rsidR="00A13985" w:rsidRDefault="001B1951" w:rsidP="001B1951">
      <w:pPr>
        <w:pStyle w:val="List"/>
        <w:ind w:left="1440"/>
        <w:rPr>
          <w:ins w:id="269" w:author="Vistra 100225" w:date="2025-10-02T15:18:00Z" w16du:dateUtc="2025-10-02T20:18:00Z"/>
        </w:rPr>
      </w:pPr>
      <w:r w:rsidRPr="00887C6A">
        <w:t>(</w:t>
      </w:r>
      <w:del w:id="270" w:author="Vistra 100225" w:date="2025-10-02T15:17:00Z" w16du:dateUtc="2025-10-02T20:17:00Z">
        <w:r w:rsidRPr="00887C6A" w:rsidDel="00A13985">
          <w:delText>b</w:delText>
        </w:r>
      </w:del>
      <w:ins w:id="271" w:author="Vistra 100225" w:date="2025-10-02T15:18:00Z" w16du:dateUtc="2025-10-02T20:18:00Z">
        <w:r w:rsidR="00A13985">
          <w:t>c</w:t>
        </w:r>
      </w:ins>
      <w:r w:rsidRPr="00887C6A">
        <w:t>)</w:t>
      </w:r>
      <w:r w:rsidRPr="00887C6A">
        <w:tab/>
      </w:r>
      <w:ins w:id="272" w:author="Vistra 100225" w:date="2025-10-02T15:18:00Z" w16du:dateUtc="2025-10-02T20:18:00Z">
        <w:r w:rsidR="00A13985" w:rsidRPr="00887C6A">
          <w:t>2x16 blocks for hours ending 0700-2200, Saturday and Sunday, and NERC holidays in one-month strips; and</w:t>
        </w:r>
      </w:ins>
    </w:p>
    <w:p w14:paraId="37067BD5" w14:textId="149CDF18" w:rsidR="001B1951" w:rsidRDefault="00A13985" w:rsidP="001B1951">
      <w:pPr>
        <w:pStyle w:val="List"/>
        <w:ind w:left="1440"/>
        <w:rPr>
          <w:ins w:id="273" w:author="Vistra" w:date="2025-07-16T16:04:00Z" w16du:dateUtc="2025-07-16T21:04:00Z"/>
        </w:rPr>
      </w:pPr>
      <w:ins w:id="274" w:author="Vistra 100225" w:date="2025-10-02T15:18:00Z" w16du:dateUtc="2025-10-02T20:18:00Z">
        <w:r>
          <w:t>(d)</w:t>
        </w:r>
        <w:r>
          <w:tab/>
        </w:r>
      </w:ins>
      <w:del w:id="275" w:author="Vistra" w:date="2025-07-16T16:06:00Z" w16du:dateUtc="2025-07-16T21:06:00Z">
        <w:r w:rsidR="001B1951" w:rsidRPr="00887C6A" w:rsidDel="002E3E61">
          <w:delText xml:space="preserve">2x16 </w:delText>
        </w:r>
      </w:del>
      <w:ins w:id="276" w:author="Vistra" w:date="2025-07-16T16:06:00Z" w16du:dateUtc="2025-07-16T21:06:00Z">
        <w:r w:rsidR="002E3E61">
          <w:t>2xh</w:t>
        </w:r>
      </w:ins>
      <w:ins w:id="277" w:author="Vistra" w:date="2025-07-16T16:07:00Z" w16du:dateUtc="2025-07-16T21:07:00Z">
        <w:r w:rsidR="002E3E61">
          <w:t xml:space="preserve">our (2x“H”) </w:t>
        </w:r>
      </w:ins>
      <w:r w:rsidR="001B1951" w:rsidRPr="00887C6A">
        <w:t xml:space="preserve">blocks for </w:t>
      </w:r>
      <w:ins w:id="278" w:author="Vistra" w:date="2025-07-16T16:07:00Z" w16du:dateUtc="2025-07-16T21:07:00Z">
        <w:r w:rsidR="002E3E61">
          <w:t xml:space="preserve">solar (“S”) and non-solar (“NS” </w:t>
        </w:r>
      </w:ins>
      <w:r w:rsidR="001B1951" w:rsidRPr="00887C6A">
        <w:t xml:space="preserve">hours </w:t>
      </w:r>
      <w:del w:id="279" w:author="Vistra" w:date="2025-07-16T16:07:00Z" w16du:dateUtc="2025-07-16T21:07:00Z">
        <w:r w:rsidR="001B1951" w:rsidRPr="00887C6A" w:rsidDel="002E3E61">
          <w:delText xml:space="preserve">ending 0700-2200, </w:delText>
        </w:r>
      </w:del>
      <w:ins w:id="280" w:author="Vistra" w:date="2025-07-16T16:08:00Z" w16du:dateUtc="2025-07-16T21:08:00Z">
        <w:r w:rsidR="002E3E61">
          <w:t xml:space="preserve">per month </w:t>
        </w:r>
      </w:ins>
      <w:ins w:id="281" w:author="Vistra" w:date="2025-07-18T09:51:00Z" w16du:dateUtc="2025-07-18T14:51:00Z">
        <w:r w:rsidR="004B5772">
          <w:t>f</w:t>
        </w:r>
      </w:ins>
      <w:ins w:id="282" w:author="Vistra" w:date="2025-07-16T16:08:00Z" w16du:dateUtc="2025-07-16T21:08:00Z">
        <w:r w:rsidR="002E3E61">
          <w:t xml:space="preserve">or </w:t>
        </w:r>
      </w:ins>
      <w:r w:rsidR="001B1951" w:rsidRPr="00887C6A">
        <w:t>Saturday and Sunday, and NERC holidays in one-month strips</w:t>
      </w:r>
      <w:ins w:id="283" w:author="Vistra" w:date="2025-07-16T16:08:00Z" w16du:dateUtc="2025-07-16T21:08:00Z">
        <w:r w:rsidR="002E3E61">
          <w:t xml:space="preserve"> as follows:</w:t>
        </w:r>
      </w:ins>
      <w:del w:id="284" w:author="Vistra" w:date="2025-07-16T16:08:00Z" w16du:dateUtc="2025-07-16T21:08:00Z">
        <w:r w:rsidR="001B1951" w:rsidRPr="00887C6A" w:rsidDel="002E3E61">
          <w:delText>; and</w:delText>
        </w:r>
      </w:del>
    </w:p>
    <w:p w14:paraId="520E6359" w14:textId="77777777" w:rsidR="00A13985" w:rsidRDefault="00A13985" w:rsidP="00EA5C87">
      <w:pPr>
        <w:pStyle w:val="List"/>
        <w:ind w:left="2160"/>
        <w:rPr>
          <w:ins w:id="285" w:author="Vistra 100225" w:date="2025-10-02T15:18:00Z" w16du:dateUtc="2025-10-02T20:18:00Z"/>
        </w:rPr>
      </w:pPr>
      <w:ins w:id="286" w:author="Vistra 100225" w:date="2025-10-02T15:18:00Z" w16du:dateUtc="2025-10-02T20:18:00Z">
        <w:r>
          <w:t>(i)        For the months from April to September, 2</w:t>
        </w:r>
        <w:r w:rsidRPr="002C70B6">
          <w:t>x11S blocks for hours ending 0900-1900</w:t>
        </w:r>
        <w:r>
          <w:t>;</w:t>
        </w:r>
      </w:ins>
    </w:p>
    <w:p w14:paraId="0D063A5B" w14:textId="63B4A4F9" w:rsidR="00A13985" w:rsidRDefault="00A13985" w:rsidP="00A13985">
      <w:pPr>
        <w:pStyle w:val="List"/>
        <w:ind w:left="2160"/>
        <w:rPr>
          <w:ins w:id="287" w:author="Vistra 100225" w:date="2025-10-02T15:18:00Z" w16du:dateUtc="2025-10-02T20:18:00Z"/>
        </w:rPr>
      </w:pPr>
      <w:ins w:id="288" w:author="Vistra 100225" w:date="2025-10-02T15:18:00Z" w16du:dateUtc="2025-10-02T20:18:00Z">
        <w:r>
          <w:t xml:space="preserve">(ii)   </w:t>
        </w:r>
        <w:r>
          <w:tab/>
          <w:t>For the months from April to September, 2</w:t>
        </w:r>
        <w:r w:rsidRPr="002C70B6">
          <w:t>x5NS blocks for hours ending 0700-0800</w:t>
        </w:r>
        <w:r>
          <w:t xml:space="preserve"> and</w:t>
        </w:r>
        <w:r w:rsidRPr="002C70B6">
          <w:t xml:space="preserve"> 2000-2200</w:t>
        </w:r>
        <w:r>
          <w:t>;</w:t>
        </w:r>
      </w:ins>
    </w:p>
    <w:p w14:paraId="42F9738D" w14:textId="14A52CC5" w:rsidR="00A13985" w:rsidRDefault="00A13985" w:rsidP="00A13985">
      <w:pPr>
        <w:pStyle w:val="List"/>
        <w:ind w:left="2160"/>
        <w:rPr>
          <w:ins w:id="289" w:author="Vistra 100225" w:date="2025-10-02T15:18:00Z" w16du:dateUtc="2025-10-02T20:18:00Z"/>
        </w:rPr>
      </w:pPr>
      <w:ins w:id="290" w:author="Vistra 100225" w:date="2025-10-02T15:18:00Z" w16du:dateUtc="2025-10-02T20:18:00Z">
        <w:r>
          <w:t>(iii)</w:t>
        </w:r>
        <w:r>
          <w:tab/>
          <w:t>For the Months from October to March, 2</w:t>
        </w:r>
        <w:r w:rsidRPr="002C70B6">
          <w:t>x8S blocks for hours ending 1000-1700</w:t>
        </w:r>
        <w:r>
          <w:t>;</w:t>
        </w:r>
      </w:ins>
    </w:p>
    <w:p w14:paraId="12E90B6D" w14:textId="2F9D1A8D" w:rsidR="00A13985" w:rsidRDefault="00A13985" w:rsidP="00A13985">
      <w:pPr>
        <w:pStyle w:val="List"/>
        <w:ind w:left="2160"/>
        <w:rPr>
          <w:ins w:id="291" w:author="Vistra 100225" w:date="2025-10-02T15:18:00Z" w16du:dateUtc="2025-10-02T20:18:00Z"/>
        </w:rPr>
      </w:pPr>
      <w:ins w:id="292" w:author="Vistra 100225" w:date="2025-10-02T15:18:00Z" w16du:dateUtc="2025-10-02T20:18:00Z">
        <w:r>
          <w:t>(iv)</w:t>
        </w:r>
        <w:r>
          <w:tab/>
          <w:t>For the Months from October to March, 2</w:t>
        </w:r>
        <w:r w:rsidRPr="002C70B6">
          <w:t>x8NS blocks for hours ending 0700-0900</w:t>
        </w:r>
        <w:r>
          <w:t xml:space="preserve"> and</w:t>
        </w:r>
        <w:r w:rsidRPr="002C70B6">
          <w:t xml:space="preserve"> 1800-2200</w:t>
        </w:r>
        <w:r>
          <w:t>; and</w:t>
        </w:r>
        <w:r w:rsidRPr="002C70B6">
          <w:t xml:space="preserve"> </w:t>
        </w:r>
      </w:ins>
    </w:p>
    <w:p w14:paraId="2B71718A" w14:textId="2B531B9D" w:rsidR="00FE5658" w:rsidDel="00A13985" w:rsidRDefault="00FE5658" w:rsidP="00A13985">
      <w:pPr>
        <w:pStyle w:val="List"/>
        <w:ind w:left="2160"/>
        <w:rPr>
          <w:ins w:id="293" w:author="Vistra" w:date="2025-07-16T16:04:00Z" w16du:dateUtc="2025-07-16T21:04:00Z"/>
          <w:del w:id="294" w:author="Vistra 100225" w:date="2025-10-02T15:19:00Z" w16du:dateUtc="2025-10-02T20:19:00Z"/>
        </w:rPr>
      </w:pPr>
      <w:ins w:id="295" w:author="Vistra" w:date="2025-07-16T16:04:00Z" w16du:dateUtc="2025-07-16T21:04:00Z">
        <w:del w:id="296" w:author="Vistra 100225" w:date="2025-10-02T15:19:00Z" w16du:dateUtc="2025-10-02T20:19:00Z">
          <w:r w:rsidRPr="002C70B6" w:rsidDel="00A13985">
            <w:delText xml:space="preserve">(i) </w:delText>
          </w:r>
          <w:r w:rsidDel="00A13985">
            <w:tab/>
          </w:r>
          <w:r w:rsidRPr="002C70B6" w:rsidDel="00A13985">
            <w:delText xml:space="preserve">For </w:delText>
          </w:r>
          <w:r w:rsidDel="00A13985">
            <w:delText xml:space="preserve">the </w:delText>
          </w:r>
          <w:r w:rsidRPr="002C70B6" w:rsidDel="00A13985">
            <w:delText>month of January, 2x8NS blocks for hours ending 0700-0900</w:delText>
          </w:r>
          <w:r w:rsidDel="00A13985">
            <w:delText xml:space="preserve"> and</w:delText>
          </w:r>
          <w:r w:rsidRPr="002C70B6" w:rsidDel="00A13985">
            <w:delText>1800-2200</w:delText>
          </w:r>
          <w:r w:rsidDel="00A13985">
            <w:delText xml:space="preserve">; </w:delText>
          </w:r>
        </w:del>
      </w:ins>
    </w:p>
    <w:p w14:paraId="3A1D7FD8" w14:textId="5FABF0F6" w:rsidR="00FE5658" w:rsidDel="00A13985" w:rsidRDefault="00FE5658" w:rsidP="00FE5658">
      <w:pPr>
        <w:pStyle w:val="List"/>
        <w:ind w:left="1440" w:firstLine="0"/>
        <w:rPr>
          <w:ins w:id="297" w:author="Vistra" w:date="2025-07-16T16:04:00Z" w16du:dateUtc="2025-07-16T21:04:00Z"/>
          <w:del w:id="298" w:author="Vistra 100225" w:date="2025-10-02T15:19:00Z" w16du:dateUtc="2025-10-02T20:19:00Z"/>
        </w:rPr>
      </w:pPr>
      <w:ins w:id="299" w:author="Vistra" w:date="2025-07-16T16:04:00Z" w16du:dateUtc="2025-07-16T21:04:00Z">
        <w:del w:id="300" w:author="Vistra 100225" w:date="2025-10-02T15:19:00Z" w16du:dateUtc="2025-10-02T20:19:00Z">
          <w:r w:rsidDel="00A13985">
            <w:delText>(ii)</w:delText>
          </w:r>
          <w:r w:rsidDel="00A13985">
            <w:tab/>
            <w:delText xml:space="preserve"> </w:delText>
          </w:r>
          <w:r w:rsidRPr="002C70B6" w:rsidDel="00A13985">
            <w:delText xml:space="preserve">For </w:delText>
          </w:r>
          <w:r w:rsidDel="00A13985">
            <w:delText xml:space="preserve">the </w:delText>
          </w:r>
          <w:r w:rsidRPr="002C70B6" w:rsidDel="00A13985">
            <w:delText>month of January, 2x8S blocks for hours ending 1000-1700</w:delText>
          </w:r>
          <w:r w:rsidDel="00A13985">
            <w:delText xml:space="preserve">; </w:delText>
          </w:r>
        </w:del>
      </w:ins>
    </w:p>
    <w:p w14:paraId="18BE4A9A" w14:textId="6AC3C11F" w:rsidR="00FE5658" w:rsidDel="00A13985" w:rsidRDefault="00FE5658" w:rsidP="00FE5658">
      <w:pPr>
        <w:pStyle w:val="List"/>
        <w:ind w:left="2160"/>
        <w:rPr>
          <w:ins w:id="301" w:author="Vistra" w:date="2025-07-16T16:04:00Z" w16du:dateUtc="2025-07-16T21:04:00Z"/>
          <w:del w:id="302" w:author="Vistra 100225" w:date="2025-10-02T15:19:00Z" w16du:dateUtc="2025-10-02T20:19:00Z"/>
        </w:rPr>
      </w:pPr>
      <w:ins w:id="303" w:author="Vistra" w:date="2025-07-16T16:04:00Z" w16du:dateUtc="2025-07-16T21:04:00Z">
        <w:del w:id="304" w:author="Vistra 100225" w:date="2025-10-02T15:19:00Z" w16du:dateUtc="2025-10-02T20:19:00Z">
          <w:r w:rsidDel="00A13985">
            <w:delText xml:space="preserve">(iii) </w:delText>
          </w:r>
          <w:r w:rsidDel="00A13985">
            <w:tab/>
          </w:r>
          <w:r w:rsidRPr="002C70B6" w:rsidDel="00A13985">
            <w:delText xml:space="preserve">For </w:delText>
          </w:r>
          <w:r w:rsidDel="00A13985">
            <w:delText xml:space="preserve">the </w:delText>
          </w:r>
          <w:r w:rsidRPr="002C70B6" w:rsidDel="00A13985">
            <w:delText>month of February, 2x8NS blocks for hours ending 0700-0900</w:delText>
          </w:r>
          <w:r w:rsidDel="00A13985">
            <w:delText xml:space="preserve"> and</w:delText>
          </w:r>
          <w:r w:rsidRPr="002C70B6" w:rsidDel="00A13985">
            <w:delText>1800-2200</w:delText>
          </w:r>
          <w:r w:rsidDel="00A13985">
            <w:delText xml:space="preserve">; </w:delText>
          </w:r>
        </w:del>
      </w:ins>
    </w:p>
    <w:p w14:paraId="5740B436" w14:textId="5B8A05D6" w:rsidR="00FE5658" w:rsidDel="00A13985" w:rsidRDefault="00FE5658" w:rsidP="00FE5658">
      <w:pPr>
        <w:pStyle w:val="List"/>
        <w:ind w:left="1440" w:firstLine="0"/>
        <w:rPr>
          <w:ins w:id="305" w:author="Vistra" w:date="2025-07-16T16:04:00Z" w16du:dateUtc="2025-07-16T21:04:00Z"/>
          <w:del w:id="306" w:author="Vistra 100225" w:date="2025-10-02T15:19:00Z" w16du:dateUtc="2025-10-02T20:19:00Z"/>
        </w:rPr>
      </w:pPr>
      <w:ins w:id="307" w:author="Vistra" w:date="2025-07-16T16:04:00Z" w16du:dateUtc="2025-07-16T21:04:00Z">
        <w:del w:id="308" w:author="Vistra 100225" w:date="2025-10-02T15:19:00Z" w16du:dateUtc="2025-10-02T20:19:00Z">
          <w:r w:rsidDel="00A13985">
            <w:delText xml:space="preserve">(iv) </w:delText>
          </w:r>
          <w:r w:rsidDel="00A13985">
            <w:tab/>
            <w:delText>F</w:delText>
          </w:r>
          <w:r w:rsidRPr="002C70B6" w:rsidDel="00A13985">
            <w:delText xml:space="preserve">or </w:delText>
          </w:r>
          <w:r w:rsidDel="00A13985">
            <w:delText xml:space="preserve">the </w:delText>
          </w:r>
          <w:r w:rsidRPr="002C70B6" w:rsidDel="00A13985">
            <w:delText>month of February, 2x8S blocks for hours ending 1000-1700</w:delText>
          </w:r>
          <w:r w:rsidDel="00A13985">
            <w:delText xml:space="preserve">; </w:delText>
          </w:r>
        </w:del>
      </w:ins>
    </w:p>
    <w:p w14:paraId="684E5348" w14:textId="2AC83F7A" w:rsidR="00FE5658" w:rsidDel="00A13985" w:rsidRDefault="00FE5658" w:rsidP="00FE5658">
      <w:pPr>
        <w:pStyle w:val="List"/>
        <w:ind w:left="2160"/>
        <w:rPr>
          <w:ins w:id="309" w:author="Vistra" w:date="2025-07-16T16:04:00Z" w16du:dateUtc="2025-07-16T21:04:00Z"/>
          <w:del w:id="310" w:author="Vistra 100225" w:date="2025-10-02T15:19:00Z" w16du:dateUtc="2025-10-02T20:19:00Z"/>
        </w:rPr>
      </w:pPr>
      <w:ins w:id="311" w:author="Vistra" w:date="2025-07-16T16:04:00Z" w16du:dateUtc="2025-07-16T21:04:00Z">
        <w:del w:id="312" w:author="Vistra 100225" w:date="2025-10-02T15:19:00Z" w16du:dateUtc="2025-10-02T20:19:00Z">
          <w:r w:rsidDel="00A13985">
            <w:delText xml:space="preserve">(v) </w:delText>
          </w:r>
          <w:r w:rsidDel="00A13985">
            <w:tab/>
          </w:r>
          <w:r w:rsidRPr="002C70B6" w:rsidDel="00A13985">
            <w:delText xml:space="preserve">For </w:delText>
          </w:r>
          <w:r w:rsidDel="00A13985">
            <w:delText xml:space="preserve">the </w:delText>
          </w:r>
          <w:r w:rsidRPr="002C70B6" w:rsidDel="00A13985">
            <w:delText>month of March, 2x7NS blocks for hours ending 0700-0900</w:delText>
          </w:r>
          <w:r w:rsidDel="00A13985">
            <w:delText xml:space="preserve"> and </w:delText>
          </w:r>
          <w:r w:rsidRPr="002C70B6" w:rsidDel="00A13985">
            <w:delText>1900-2200</w:delText>
          </w:r>
          <w:r w:rsidDel="00A13985">
            <w:delText xml:space="preserve">; </w:delText>
          </w:r>
        </w:del>
      </w:ins>
    </w:p>
    <w:p w14:paraId="1FDDDEEE" w14:textId="0ABAF61B" w:rsidR="00FE5658" w:rsidDel="00A13985" w:rsidRDefault="00FE5658" w:rsidP="00FE5658">
      <w:pPr>
        <w:pStyle w:val="List"/>
        <w:ind w:left="1440" w:firstLine="0"/>
        <w:rPr>
          <w:ins w:id="313" w:author="Vistra" w:date="2025-07-16T16:04:00Z" w16du:dateUtc="2025-07-16T21:04:00Z"/>
          <w:del w:id="314" w:author="Vistra 100225" w:date="2025-10-02T15:19:00Z" w16du:dateUtc="2025-10-02T20:19:00Z"/>
        </w:rPr>
      </w:pPr>
      <w:ins w:id="315" w:author="Vistra" w:date="2025-07-16T16:04:00Z" w16du:dateUtc="2025-07-16T21:04:00Z">
        <w:del w:id="316" w:author="Vistra 100225" w:date="2025-10-02T15:19:00Z" w16du:dateUtc="2025-10-02T20:19:00Z">
          <w:r w:rsidDel="00A13985">
            <w:delText xml:space="preserve">(vi) </w:delText>
          </w:r>
          <w:r w:rsidDel="00A13985">
            <w:tab/>
          </w:r>
          <w:r w:rsidRPr="002C70B6" w:rsidDel="00A13985">
            <w:delText xml:space="preserve">For </w:delText>
          </w:r>
          <w:r w:rsidDel="00A13985">
            <w:delText xml:space="preserve">the </w:delText>
          </w:r>
          <w:r w:rsidRPr="002C70B6" w:rsidDel="00A13985">
            <w:delText>month of March, 2x9S blocks for hours ending 1000-1800</w:delText>
          </w:r>
          <w:r w:rsidDel="00A13985">
            <w:delText xml:space="preserve">; </w:delText>
          </w:r>
        </w:del>
      </w:ins>
    </w:p>
    <w:p w14:paraId="1DBE07E9" w14:textId="52280F98" w:rsidR="00FE5658" w:rsidDel="00A13985" w:rsidRDefault="00FE5658" w:rsidP="00FE5658">
      <w:pPr>
        <w:pStyle w:val="List"/>
        <w:ind w:left="2160"/>
        <w:rPr>
          <w:ins w:id="317" w:author="Vistra" w:date="2025-07-16T16:04:00Z" w16du:dateUtc="2025-07-16T21:04:00Z"/>
          <w:del w:id="318" w:author="Vistra 100225" w:date="2025-10-02T15:19:00Z" w16du:dateUtc="2025-10-02T20:19:00Z"/>
        </w:rPr>
      </w:pPr>
      <w:ins w:id="319" w:author="Vistra" w:date="2025-07-16T16:04:00Z" w16du:dateUtc="2025-07-16T21:04:00Z">
        <w:del w:id="320" w:author="Vistra 100225" w:date="2025-10-02T15:19:00Z" w16du:dateUtc="2025-10-02T20:19:00Z">
          <w:r w:rsidDel="00A13985">
            <w:delText xml:space="preserve">(vii) </w:delText>
          </w:r>
        </w:del>
      </w:ins>
      <w:del w:id="321" w:author="Vistra 100225" w:date="2025-10-02T15:19:00Z" w16du:dateUtc="2025-10-02T20:19:00Z">
        <w:r w:rsidDel="00A13985">
          <w:tab/>
        </w:r>
      </w:del>
      <w:ins w:id="322" w:author="Vistra" w:date="2025-07-16T16:04:00Z" w16du:dateUtc="2025-07-16T21:04:00Z">
        <w:del w:id="323" w:author="Vistra 100225" w:date="2025-10-02T15:19:00Z" w16du:dateUtc="2025-10-02T20:19:00Z">
          <w:r w:rsidRPr="002C70B6" w:rsidDel="00A13985">
            <w:delText xml:space="preserve">For </w:delText>
          </w:r>
          <w:r w:rsidDel="00A13985">
            <w:delText xml:space="preserve">the </w:delText>
          </w:r>
          <w:r w:rsidRPr="002C70B6" w:rsidDel="00A13985">
            <w:delText>month of April, 2x5NS blocks for hours ending 0700-0800</w:delText>
          </w:r>
          <w:r w:rsidDel="00A13985">
            <w:delText xml:space="preserve"> and</w:delText>
          </w:r>
          <w:r w:rsidRPr="002C70B6" w:rsidDel="00A13985">
            <w:delText xml:space="preserve"> 2000-2200</w:delText>
          </w:r>
          <w:r w:rsidDel="00A13985">
            <w:delText xml:space="preserve">; </w:delText>
          </w:r>
        </w:del>
      </w:ins>
    </w:p>
    <w:p w14:paraId="1E423902" w14:textId="5E1586E3" w:rsidR="00FE5658" w:rsidRPr="002C70B6" w:rsidDel="00A13985" w:rsidRDefault="00FE5658" w:rsidP="00FE5658">
      <w:pPr>
        <w:pStyle w:val="List"/>
        <w:ind w:left="1440" w:firstLine="0"/>
        <w:rPr>
          <w:ins w:id="324" w:author="Vistra" w:date="2025-07-16T16:04:00Z" w16du:dateUtc="2025-07-16T21:04:00Z"/>
          <w:del w:id="325" w:author="Vistra 100225" w:date="2025-10-02T15:19:00Z" w16du:dateUtc="2025-10-02T20:19:00Z"/>
        </w:rPr>
      </w:pPr>
      <w:ins w:id="326" w:author="Vistra" w:date="2025-07-16T16:04:00Z" w16du:dateUtc="2025-07-16T21:04:00Z">
        <w:del w:id="327" w:author="Vistra 100225" w:date="2025-10-02T15:19:00Z" w16du:dateUtc="2025-10-02T20:19:00Z">
          <w:r w:rsidRPr="002C70B6" w:rsidDel="00A13985">
            <w:delText xml:space="preserve">(viii) </w:delText>
          </w:r>
        </w:del>
      </w:ins>
      <w:del w:id="328" w:author="Vistra 100225" w:date="2025-10-02T15:19:00Z" w16du:dateUtc="2025-10-02T20:19:00Z">
        <w:r w:rsidDel="00A13985">
          <w:tab/>
        </w:r>
      </w:del>
      <w:ins w:id="329" w:author="Vistra" w:date="2025-07-16T16:04:00Z" w16du:dateUtc="2025-07-16T21:04:00Z">
        <w:del w:id="330" w:author="Vistra 100225" w:date="2025-10-02T15:19:00Z" w16du:dateUtc="2025-10-02T20:19:00Z">
          <w:r w:rsidRPr="002C70B6" w:rsidDel="00A13985">
            <w:delText xml:space="preserve">For </w:delText>
          </w:r>
          <w:r w:rsidDel="00A13985">
            <w:delText xml:space="preserve">the </w:delText>
          </w:r>
          <w:r w:rsidRPr="002C70B6" w:rsidDel="00A13985">
            <w:delText>month of April, 2x11S blocks for hours ending 0900-1900;</w:delText>
          </w:r>
          <w:r w:rsidDel="00A13985">
            <w:delText xml:space="preserve"> </w:delText>
          </w:r>
        </w:del>
      </w:ins>
    </w:p>
    <w:p w14:paraId="6D91C084" w14:textId="0628BCD0" w:rsidR="00FE5658" w:rsidRPr="002C70B6" w:rsidDel="00A13985" w:rsidRDefault="00FE5658" w:rsidP="00FE5658">
      <w:pPr>
        <w:pStyle w:val="List"/>
        <w:ind w:left="2160"/>
        <w:rPr>
          <w:ins w:id="331" w:author="Vistra" w:date="2025-07-16T16:04:00Z" w16du:dateUtc="2025-07-16T21:04:00Z"/>
          <w:del w:id="332" w:author="Vistra 100225" w:date="2025-10-02T15:19:00Z" w16du:dateUtc="2025-10-02T20:19:00Z"/>
        </w:rPr>
      </w:pPr>
      <w:ins w:id="333" w:author="Vistra" w:date="2025-07-16T16:04:00Z" w16du:dateUtc="2025-07-16T21:04:00Z">
        <w:del w:id="334" w:author="Vistra 100225" w:date="2025-10-02T15:19:00Z" w16du:dateUtc="2025-10-02T20:19:00Z">
          <w:r w:rsidRPr="002C70B6" w:rsidDel="00A13985">
            <w:lastRenderedPageBreak/>
            <w:delText xml:space="preserve">(ix) </w:delText>
          </w:r>
        </w:del>
      </w:ins>
      <w:ins w:id="335" w:author="Vistra" w:date="2025-07-16T16:05:00Z" w16du:dateUtc="2025-07-16T21:05:00Z">
        <w:del w:id="336" w:author="Vistra 100225" w:date="2025-10-02T15:19:00Z" w16du:dateUtc="2025-10-02T20:19:00Z">
          <w:r w:rsidDel="00A13985">
            <w:tab/>
          </w:r>
        </w:del>
      </w:ins>
      <w:ins w:id="337" w:author="Vistra" w:date="2025-07-16T16:04:00Z" w16du:dateUtc="2025-07-16T21:04:00Z">
        <w:del w:id="338" w:author="Vistra 100225" w:date="2025-10-02T15:19:00Z" w16du:dateUtc="2025-10-02T20:19:00Z">
          <w:r w:rsidRPr="002C70B6" w:rsidDel="00A13985">
            <w:delText xml:space="preserve">For </w:delText>
          </w:r>
          <w:r w:rsidDel="00A13985">
            <w:delText xml:space="preserve">the </w:delText>
          </w:r>
          <w:r w:rsidRPr="002C70B6" w:rsidDel="00A13985">
            <w:delText>month of May, 2x5NS blocks for hours ending 0700-0800</w:delText>
          </w:r>
          <w:r w:rsidDel="00A13985">
            <w:delText xml:space="preserve"> and</w:delText>
          </w:r>
          <w:r w:rsidRPr="002C70B6" w:rsidDel="00A13985">
            <w:delText xml:space="preserve"> 2000-2200;</w:delText>
          </w:r>
          <w:r w:rsidDel="00A13985">
            <w:delText xml:space="preserve"> </w:delText>
          </w:r>
        </w:del>
      </w:ins>
    </w:p>
    <w:p w14:paraId="0B936A0A" w14:textId="68E82015" w:rsidR="00FE5658" w:rsidRPr="002C70B6" w:rsidDel="00A13985" w:rsidRDefault="00FE5658" w:rsidP="00FE5658">
      <w:pPr>
        <w:pStyle w:val="List"/>
        <w:ind w:left="1440" w:firstLine="0"/>
        <w:rPr>
          <w:ins w:id="339" w:author="Vistra" w:date="2025-07-16T16:04:00Z" w16du:dateUtc="2025-07-16T21:04:00Z"/>
          <w:del w:id="340" w:author="Vistra 100225" w:date="2025-10-02T15:19:00Z" w16du:dateUtc="2025-10-02T20:19:00Z"/>
        </w:rPr>
      </w:pPr>
      <w:ins w:id="341" w:author="Vistra" w:date="2025-07-16T16:04:00Z" w16du:dateUtc="2025-07-16T21:04:00Z">
        <w:del w:id="342" w:author="Vistra 100225" w:date="2025-10-02T15:19:00Z" w16du:dateUtc="2025-10-02T20:19:00Z">
          <w:r w:rsidRPr="002C70B6" w:rsidDel="00A13985">
            <w:delText xml:space="preserve">(x) </w:delText>
          </w:r>
        </w:del>
      </w:ins>
      <w:ins w:id="343" w:author="Vistra" w:date="2025-07-16T16:05:00Z" w16du:dateUtc="2025-07-16T21:05:00Z">
        <w:del w:id="344" w:author="Vistra 100225" w:date="2025-10-02T15:19:00Z" w16du:dateUtc="2025-10-02T20:19:00Z">
          <w:r w:rsidDel="00A13985">
            <w:tab/>
          </w:r>
        </w:del>
      </w:ins>
      <w:ins w:id="345" w:author="Vistra" w:date="2025-07-16T16:04:00Z" w16du:dateUtc="2025-07-16T21:04:00Z">
        <w:del w:id="346" w:author="Vistra 100225" w:date="2025-10-02T15:19:00Z" w16du:dateUtc="2025-10-02T20:19:00Z">
          <w:r w:rsidRPr="002C70B6" w:rsidDel="00A13985">
            <w:delText xml:space="preserve">For </w:delText>
          </w:r>
          <w:r w:rsidDel="00A13985">
            <w:delText xml:space="preserve">the </w:delText>
          </w:r>
          <w:r w:rsidRPr="002C70B6" w:rsidDel="00A13985">
            <w:delText>month of May, 2x11S blocks for hours ending 0900-1900;</w:delText>
          </w:r>
          <w:r w:rsidDel="00A13985">
            <w:delText xml:space="preserve"> </w:delText>
          </w:r>
        </w:del>
      </w:ins>
    </w:p>
    <w:p w14:paraId="3157AC45" w14:textId="57F74DC5" w:rsidR="00FE5658" w:rsidRPr="002C70B6" w:rsidDel="00A13985" w:rsidRDefault="00FE5658" w:rsidP="00FE5658">
      <w:pPr>
        <w:pStyle w:val="List"/>
        <w:ind w:left="2160"/>
        <w:rPr>
          <w:ins w:id="347" w:author="Vistra" w:date="2025-07-16T16:04:00Z" w16du:dateUtc="2025-07-16T21:04:00Z"/>
          <w:del w:id="348" w:author="Vistra 100225" w:date="2025-10-02T15:19:00Z" w16du:dateUtc="2025-10-02T20:19:00Z"/>
        </w:rPr>
      </w:pPr>
      <w:ins w:id="349" w:author="Vistra" w:date="2025-07-16T16:04:00Z" w16du:dateUtc="2025-07-16T21:04:00Z">
        <w:del w:id="350" w:author="Vistra 100225" w:date="2025-10-02T15:19:00Z" w16du:dateUtc="2025-10-02T20:19:00Z">
          <w:r w:rsidRPr="002C70B6" w:rsidDel="00A13985">
            <w:delText xml:space="preserve">(xi) </w:delText>
          </w:r>
        </w:del>
      </w:ins>
      <w:ins w:id="351" w:author="Vistra" w:date="2025-07-16T16:05:00Z" w16du:dateUtc="2025-07-16T21:05:00Z">
        <w:del w:id="352" w:author="Vistra 100225" w:date="2025-10-02T15:19:00Z" w16du:dateUtc="2025-10-02T20:19:00Z">
          <w:r w:rsidDel="00A13985">
            <w:tab/>
          </w:r>
        </w:del>
      </w:ins>
      <w:ins w:id="353" w:author="Vistra" w:date="2025-07-16T16:04:00Z" w16du:dateUtc="2025-07-16T21:04:00Z">
        <w:del w:id="354" w:author="Vistra 100225" w:date="2025-10-02T15:19:00Z" w16du:dateUtc="2025-10-02T20:19:00Z">
          <w:r w:rsidRPr="002C70B6" w:rsidDel="00A13985">
            <w:delText xml:space="preserve">For </w:delText>
          </w:r>
          <w:r w:rsidDel="00A13985">
            <w:delText xml:space="preserve">the </w:delText>
          </w:r>
          <w:r w:rsidRPr="002C70B6" w:rsidDel="00A13985">
            <w:delText>month of June, 2x4NS blocks for hours ending 0700-0800</w:delText>
          </w:r>
          <w:r w:rsidDel="00A13985">
            <w:delText xml:space="preserve"> and</w:delText>
          </w:r>
          <w:r w:rsidRPr="002C70B6" w:rsidDel="00A13985">
            <w:delText xml:space="preserve"> 2100-2200;</w:delText>
          </w:r>
          <w:r w:rsidDel="00A13985">
            <w:delText xml:space="preserve"> </w:delText>
          </w:r>
        </w:del>
      </w:ins>
    </w:p>
    <w:p w14:paraId="0B78941C" w14:textId="25E50AE4" w:rsidR="00FE5658" w:rsidRPr="002C70B6" w:rsidDel="00A13985" w:rsidRDefault="00FE5658" w:rsidP="00FE5658">
      <w:pPr>
        <w:pStyle w:val="List"/>
        <w:ind w:left="1440" w:firstLine="0"/>
        <w:rPr>
          <w:ins w:id="355" w:author="Vistra" w:date="2025-07-16T16:04:00Z" w16du:dateUtc="2025-07-16T21:04:00Z"/>
          <w:del w:id="356" w:author="Vistra 100225" w:date="2025-10-02T15:19:00Z" w16du:dateUtc="2025-10-02T20:19:00Z"/>
        </w:rPr>
      </w:pPr>
      <w:ins w:id="357" w:author="Vistra" w:date="2025-07-16T16:04:00Z" w16du:dateUtc="2025-07-16T21:04:00Z">
        <w:del w:id="358" w:author="Vistra 100225" w:date="2025-10-02T15:19:00Z" w16du:dateUtc="2025-10-02T20:19:00Z">
          <w:r w:rsidRPr="002C70B6" w:rsidDel="00A13985">
            <w:delText xml:space="preserve">(xii) </w:delText>
          </w:r>
        </w:del>
      </w:ins>
      <w:ins w:id="359" w:author="Vistra" w:date="2025-07-16T16:05:00Z" w16du:dateUtc="2025-07-16T21:05:00Z">
        <w:del w:id="360" w:author="Vistra 100225" w:date="2025-10-02T15:19:00Z" w16du:dateUtc="2025-10-02T20:19:00Z">
          <w:r w:rsidDel="00A13985">
            <w:tab/>
          </w:r>
        </w:del>
      </w:ins>
      <w:ins w:id="361" w:author="Vistra" w:date="2025-07-16T16:04:00Z" w16du:dateUtc="2025-07-16T21:04:00Z">
        <w:del w:id="362" w:author="Vistra 100225" w:date="2025-10-02T15:19:00Z" w16du:dateUtc="2025-10-02T20:19:00Z">
          <w:r w:rsidRPr="002C70B6" w:rsidDel="00A13985">
            <w:delText xml:space="preserve">For </w:delText>
          </w:r>
          <w:r w:rsidDel="00A13985">
            <w:delText xml:space="preserve">the </w:delText>
          </w:r>
          <w:r w:rsidRPr="002C70B6" w:rsidDel="00A13985">
            <w:delText>month of June, 2x12S blocks for hours ending 0900-2000;</w:delText>
          </w:r>
          <w:r w:rsidDel="00A13985">
            <w:delText xml:space="preserve"> </w:delText>
          </w:r>
        </w:del>
      </w:ins>
    </w:p>
    <w:p w14:paraId="2BD69CC3" w14:textId="0EA53FAB" w:rsidR="00FE5658" w:rsidRPr="002C70B6" w:rsidDel="00A13985" w:rsidRDefault="00FE5658" w:rsidP="00FE5658">
      <w:pPr>
        <w:pStyle w:val="List"/>
        <w:ind w:left="2160"/>
        <w:rPr>
          <w:ins w:id="363" w:author="Vistra" w:date="2025-07-16T16:04:00Z" w16du:dateUtc="2025-07-16T21:04:00Z"/>
          <w:del w:id="364" w:author="Vistra 100225" w:date="2025-10-02T15:19:00Z" w16du:dateUtc="2025-10-02T20:19:00Z"/>
        </w:rPr>
      </w:pPr>
      <w:ins w:id="365" w:author="Vistra" w:date="2025-07-16T16:04:00Z" w16du:dateUtc="2025-07-16T21:04:00Z">
        <w:del w:id="366" w:author="Vistra 100225" w:date="2025-10-02T15:19:00Z" w16du:dateUtc="2025-10-02T20:19:00Z">
          <w:r w:rsidRPr="002C70B6" w:rsidDel="00A13985">
            <w:delText xml:space="preserve">(xiii) </w:delText>
          </w:r>
        </w:del>
      </w:ins>
      <w:ins w:id="367" w:author="Vistra" w:date="2025-07-16T16:05:00Z" w16du:dateUtc="2025-07-16T21:05:00Z">
        <w:del w:id="368" w:author="Vistra 100225" w:date="2025-10-02T15:19:00Z" w16du:dateUtc="2025-10-02T20:19:00Z">
          <w:r w:rsidDel="00A13985">
            <w:tab/>
          </w:r>
        </w:del>
      </w:ins>
      <w:ins w:id="369" w:author="Vistra" w:date="2025-07-16T16:04:00Z" w16du:dateUtc="2025-07-16T21:04:00Z">
        <w:del w:id="370" w:author="Vistra 100225" w:date="2025-10-02T15:19:00Z" w16du:dateUtc="2025-10-02T20:19:00Z">
          <w:r w:rsidRPr="002C70B6" w:rsidDel="00A13985">
            <w:delText xml:space="preserve">For </w:delText>
          </w:r>
          <w:r w:rsidDel="00A13985">
            <w:delText xml:space="preserve">the </w:delText>
          </w:r>
          <w:r w:rsidRPr="002C70B6" w:rsidDel="00A13985">
            <w:delText>month of July, 2x4NS blocks for hours ending 0700-0800</w:delText>
          </w:r>
          <w:r w:rsidDel="00A13985">
            <w:delText xml:space="preserve"> and</w:delText>
          </w:r>
          <w:r w:rsidRPr="002C70B6" w:rsidDel="00A13985">
            <w:delText xml:space="preserve"> 2100-2200;</w:delText>
          </w:r>
        </w:del>
      </w:ins>
    </w:p>
    <w:p w14:paraId="6348AD38" w14:textId="1FD8142B" w:rsidR="00FE5658" w:rsidRPr="002C70B6" w:rsidDel="00A13985" w:rsidRDefault="00FE5658" w:rsidP="00FE5658">
      <w:pPr>
        <w:pStyle w:val="List"/>
        <w:ind w:left="1440" w:firstLine="0"/>
        <w:rPr>
          <w:ins w:id="371" w:author="Vistra" w:date="2025-07-16T16:04:00Z" w16du:dateUtc="2025-07-16T21:04:00Z"/>
          <w:del w:id="372" w:author="Vistra 100225" w:date="2025-10-02T15:19:00Z" w16du:dateUtc="2025-10-02T20:19:00Z"/>
        </w:rPr>
      </w:pPr>
      <w:ins w:id="373" w:author="Vistra" w:date="2025-07-16T16:04:00Z" w16du:dateUtc="2025-07-16T21:04:00Z">
        <w:del w:id="374" w:author="Vistra 100225" w:date="2025-10-02T15:19:00Z" w16du:dateUtc="2025-10-02T20:19:00Z">
          <w:r w:rsidRPr="002C70B6" w:rsidDel="00A13985">
            <w:delText xml:space="preserve">(xiv) </w:delText>
          </w:r>
        </w:del>
      </w:ins>
      <w:ins w:id="375" w:author="Vistra" w:date="2025-07-16T16:05:00Z" w16du:dateUtc="2025-07-16T21:05:00Z">
        <w:del w:id="376" w:author="Vistra 100225" w:date="2025-10-02T15:19:00Z" w16du:dateUtc="2025-10-02T20:19:00Z">
          <w:r w:rsidDel="00A13985">
            <w:tab/>
          </w:r>
        </w:del>
      </w:ins>
      <w:ins w:id="377" w:author="Vistra" w:date="2025-07-16T16:04:00Z" w16du:dateUtc="2025-07-16T21:04:00Z">
        <w:del w:id="378" w:author="Vistra 100225" w:date="2025-10-02T15:19:00Z" w16du:dateUtc="2025-10-02T20:19:00Z">
          <w:r w:rsidRPr="002C70B6" w:rsidDel="00A13985">
            <w:delText xml:space="preserve">For </w:delText>
          </w:r>
          <w:r w:rsidDel="00A13985">
            <w:delText xml:space="preserve">the </w:delText>
          </w:r>
          <w:r w:rsidRPr="002C70B6" w:rsidDel="00A13985">
            <w:delText>month of July, 2x12S blocks for hours ending 0900-2000;</w:delText>
          </w:r>
          <w:r w:rsidDel="00A13985">
            <w:delText xml:space="preserve"> </w:delText>
          </w:r>
        </w:del>
      </w:ins>
    </w:p>
    <w:p w14:paraId="762A2903" w14:textId="195B94BD" w:rsidR="00FE5658" w:rsidRPr="002C70B6" w:rsidDel="00A13985" w:rsidRDefault="00FE5658" w:rsidP="00FE5658">
      <w:pPr>
        <w:pStyle w:val="List"/>
        <w:ind w:left="2160"/>
        <w:rPr>
          <w:ins w:id="379" w:author="Vistra" w:date="2025-07-16T16:04:00Z" w16du:dateUtc="2025-07-16T21:04:00Z"/>
          <w:del w:id="380" w:author="Vistra 100225" w:date="2025-10-02T15:19:00Z" w16du:dateUtc="2025-10-02T20:19:00Z"/>
        </w:rPr>
      </w:pPr>
      <w:ins w:id="381" w:author="Vistra" w:date="2025-07-16T16:04:00Z" w16du:dateUtc="2025-07-16T21:04:00Z">
        <w:del w:id="382" w:author="Vistra 100225" w:date="2025-10-02T15:19:00Z" w16du:dateUtc="2025-10-02T20:19:00Z">
          <w:r w:rsidRPr="002C70B6" w:rsidDel="00A13985">
            <w:delText xml:space="preserve">(xv) </w:delText>
          </w:r>
        </w:del>
      </w:ins>
      <w:ins w:id="383" w:author="Vistra" w:date="2025-07-16T16:05:00Z" w16du:dateUtc="2025-07-16T21:05:00Z">
        <w:del w:id="384" w:author="Vistra 100225" w:date="2025-10-02T15:19:00Z" w16du:dateUtc="2025-10-02T20:19:00Z">
          <w:r w:rsidDel="00A13985">
            <w:tab/>
          </w:r>
        </w:del>
      </w:ins>
      <w:ins w:id="385" w:author="Vistra" w:date="2025-07-16T16:04:00Z" w16du:dateUtc="2025-07-16T21:04:00Z">
        <w:del w:id="386" w:author="Vistra 100225" w:date="2025-10-02T15:19:00Z" w16du:dateUtc="2025-10-02T20:19:00Z">
          <w:r w:rsidRPr="002C70B6" w:rsidDel="00A13985">
            <w:delText xml:space="preserve">For </w:delText>
          </w:r>
          <w:r w:rsidDel="00A13985">
            <w:delText xml:space="preserve">the </w:delText>
          </w:r>
          <w:r w:rsidRPr="002C70B6" w:rsidDel="00A13985">
            <w:delText>month of August, 2x5NS blocks for hours ending 0700-0800</w:delText>
          </w:r>
          <w:r w:rsidDel="00A13985">
            <w:delText xml:space="preserve"> and </w:delText>
          </w:r>
          <w:r w:rsidRPr="002C70B6" w:rsidDel="00A13985">
            <w:delText>2000-2200;</w:delText>
          </w:r>
        </w:del>
      </w:ins>
    </w:p>
    <w:p w14:paraId="4A7458F7" w14:textId="1EAFEACC" w:rsidR="00FE5658" w:rsidRPr="002C70B6" w:rsidDel="00A13985" w:rsidRDefault="00FE5658" w:rsidP="00FE5658">
      <w:pPr>
        <w:pStyle w:val="List"/>
        <w:ind w:left="1440" w:firstLine="0"/>
        <w:rPr>
          <w:ins w:id="387" w:author="Vistra" w:date="2025-07-16T16:04:00Z" w16du:dateUtc="2025-07-16T21:04:00Z"/>
          <w:del w:id="388" w:author="Vistra 100225" w:date="2025-10-02T15:19:00Z" w16du:dateUtc="2025-10-02T20:19:00Z"/>
        </w:rPr>
      </w:pPr>
      <w:ins w:id="389" w:author="Vistra" w:date="2025-07-16T16:04:00Z" w16du:dateUtc="2025-07-16T21:04:00Z">
        <w:del w:id="390" w:author="Vistra 100225" w:date="2025-10-02T15:19:00Z" w16du:dateUtc="2025-10-02T20:19:00Z">
          <w:r w:rsidRPr="002C70B6" w:rsidDel="00A13985">
            <w:delText xml:space="preserve">(xvi) </w:delText>
          </w:r>
        </w:del>
      </w:ins>
      <w:ins w:id="391" w:author="Vistra" w:date="2025-07-16T16:05:00Z" w16du:dateUtc="2025-07-16T21:05:00Z">
        <w:del w:id="392" w:author="Vistra 100225" w:date="2025-10-02T15:19:00Z" w16du:dateUtc="2025-10-02T20:19:00Z">
          <w:r w:rsidDel="00A13985">
            <w:tab/>
          </w:r>
        </w:del>
      </w:ins>
      <w:ins w:id="393" w:author="Vistra" w:date="2025-07-16T16:04:00Z" w16du:dateUtc="2025-07-16T21:04:00Z">
        <w:del w:id="394" w:author="Vistra 100225" w:date="2025-10-02T15:19:00Z" w16du:dateUtc="2025-10-02T20:19:00Z">
          <w:r w:rsidRPr="002C70B6" w:rsidDel="00A13985">
            <w:delText xml:space="preserve">For </w:delText>
          </w:r>
          <w:r w:rsidDel="00A13985">
            <w:delText xml:space="preserve">the </w:delText>
          </w:r>
          <w:r w:rsidRPr="002C70B6" w:rsidDel="00A13985">
            <w:delText>month of August, 2x11S blocks for hours ending 0900-1900;</w:delText>
          </w:r>
          <w:r w:rsidDel="00A13985">
            <w:delText xml:space="preserve"> </w:delText>
          </w:r>
        </w:del>
      </w:ins>
    </w:p>
    <w:p w14:paraId="6C85E5C0" w14:textId="4B705B27" w:rsidR="00FE5658" w:rsidRPr="002C70B6" w:rsidDel="00A13985" w:rsidRDefault="00FE5658" w:rsidP="00FE5658">
      <w:pPr>
        <w:pStyle w:val="List"/>
        <w:ind w:left="2160"/>
        <w:rPr>
          <w:ins w:id="395" w:author="Vistra" w:date="2025-07-16T16:04:00Z" w16du:dateUtc="2025-07-16T21:04:00Z"/>
          <w:del w:id="396" w:author="Vistra 100225" w:date="2025-10-02T15:19:00Z" w16du:dateUtc="2025-10-02T20:19:00Z"/>
        </w:rPr>
      </w:pPr>
      <w:ins w:id="397" w:author="Vistra" w:date="2025-07-16T16:04:00Z" w16du:dateUtc="2025-07-16T21:04:00Z">
        <w:del w:id="398" w:author="Vistra 100225" w:date="2025-10-02T15:19:00Z" w16du:dateUtc="2025-10-02T20:19:00Z">
          <w:r w:rsidRPr="002C70B6" w:rsidDel="00A13985">
            <w:delText xml:space="preserve">(xvii) </w:delText>
          </w:r>
        </w:del>
      </w:ins>
      <w:ins w:id="399" w:author="Vistra" w:date="2025-07-16T16:05:00Z" w16du:dateUtc="2025-07-16T21:05:00Z">
        <w:del w:id="400" w:author="Vistra 100225" w:date="2025-10-02T15:19:00Z" w16du:dateUtc="2025-10-02T20:19:00Z">
          <w:r w:rsidDel="00A13985">
            <w:tab/>
          </w:r>
        </w:del>
      </w:ins>
      <w:ins w:id="401" w:author="Vistra" w:date="2025-07-16T16:04:00Z" w16du:dateUtc="2025-07-16T21:04:00Z">
        <w:del w:id="402" w:author="Vistra 100225" w:date="2025-10-02T15:19:00Z" w16du:dateUtc="2025-10-02T20:19:00Z">
          <w:r w:rsidRPr="002C70B6" w:rsidDel="00A13985">
            <w:delText xml:space="preserve">For </w:delText>
          </w:r>
          <w:r w:rsidDel="00A13985">
            <w:delText xml:space="preserve">the </w:delText>
          </w:r>
          <w:r w:rsidRPr="002C70B6" w:rsidDel="00A13985">
            <w:delText>month of September, 2x5NS blocks for hours ending 0700-0800</w:delText>
          </w:r>
          <w:r w:rsidDel="00A13985">
            <w:delText xml:space="preserve"> and</w:delText>
          </w:r>
          <w:r w:rsidRPr="002C70B6" w:rsidDel="00A13985">
            <w:delText xml:space="preserve"> 2000-2200;</w:delText>
          </w:r>
          <w:r w:rsidDel="00A13985">
            <w:delText xml:space="preserve"> </w:delText>
          </w:r>
        </w:del>
      </w:ins>
    </w:p>
    <w:p w14:paraId="67CBF7C6" w14:textId="43B42ABC" w:rsidR="00FE5658" w:rsidRPr="002C70B6" w:rsidDel="00A13985" w:rsidRDefault="00FE5658" w:rsidP="00FE5658">
      <w:pPr>
        <w:pStyle w:val="List"/>
        <w:ind w:left="2160"/>
        <w:rPr>
          <w:ins w:id="403" w:author="Vistra" w:date="2025-07-16T16:04:00Z" w16du:dateUtc="2025-07-16T21:04:00Z"/>
          <w:del w:id="404" w:author="Vistra 100225" w:date="2025-10-02T15:19:00Z" w16du:dateUtc="2025-10-02T20:19:00Z"/>
        </w:rPr>
      </w:pPr>
      <w:ins w:id="405" w:author="Vistra" w:date="2025-07-16T16:04:00Z" w16du:dateUtc="2025-07-16T21:04:00Z">
        <w:del w:id="406" w:author="Vistra 100225" w:date="2025-10-02T15:19:00Z" w16du:dateUtc="2025-10-02T20:19:00Z">
          <w:r w:rsidRPr="002C70B6" w:rsidDel="00A13985">
            <w:delText xml:space="preserve">(xviii) </w:delText>
          </w:r>
        </w:del>
      </w:ins>
      <w:ins w:id="407" w:author="Vistra" w:date="2025-07-16T16:05:00Z" w16du:dateUtc="2025-07-16T21:05:00Z">
        <w:del w:id="408" w:author="Vistra 100225" w:date="2025-10-02T15:19:00Z" w16du:dateUtc="2025-10-02T20:19:00Z">
          <w:r w:rsidDel="00A13985">
            <w:tab/>
          </w:r>
        </w:del>
      </w:ins>
      <w:ins w:id="409" w:author="Vistra" w:date="2025-07-16T16:04:00Z" w16du:dateUtc="2025-07-16T21:04:00Z">
        <w:del w:id="410" w:author="Vistra 100225" w:date="2025-10-02T15:19:00Z" w16du:dateUtc="2025-10-02T20:19:00Z">
          <w:r w:rsidRPr="002C70B6" w:rsidDel="00A13985">
            <w:delText xml:space="preserve">For </w:delText>
          </w:r>
          <w:r w:rsidDel="00A13985">
            <w:delText xml:space="preserve">the </w:delText>
          </w:r>
          <w:r w:rsidRPr="002C70B6" w:rsidDel="00A13985">
            <w:delText>month of September, 2x11S blocks for hours ending 0900-1900;</w:delText>
          </w:r>
          <w:r w:rsidDel="00A13985">
            <w:delText xml:space="preserve"> </w:delText>
          </w:r>
        </w:del>
      </w:ins>
    </w:p>
    <w:p w14:paraId="16ED5F0B" w14:textId="02C94412" w:rsidR="00FE5658" w:rsidRPr="002C70B6" w:rsidDel="00A13985" w:rsidRDefault="00FE5658" w:rsidP="00FE5658">
      <w:pPr>
        <w:pStyle w:val="List"/>
        <w:ind w:left="2160"/>
        <w:rPr>
          <w:ins w:id="411" w:author="Vistra" w:date="2025-07-16T16:04:00Z" w16du:dateUtc="2025-07-16T21:04:00Z"/>
          <w:del w:id="412" w:author="Vistra 100225" w:date="2025-10-02T15:19:00Z" w16du:dateUtc="2025-10-02T20:19:00Z"/>
        </w:rPr>
      </w:pPr>
      <w:ins w:id="413" w:author="Vistra" w:date="2025-07-16T16:04:00Z" w16du:dateUtc="2025-07-16T21:04:00Z">
        <w:del w:id="414" w:author="Vistra 100225" w:date="2025-10-02T15:19:00Z" w16du:dateUtc="2025-10-02T20:19:00Z">
          <w:r w:rsidRPr="002C70B6" w:rsidDel="00A13985">
            <w:delText xml:space="preserve">(xix) </w:delText>
          </w:r>
        </w:del>
      </w:ins>
      <w:ins w:id="415" w:author="Vistra" w:date="2025-07-16T16:05:00Z" w16du:dateUtc="2025-07-16T21:05:00Z">
        <w:del w:id="416" w:author="Vistra 100225" w:date="2025-10-02T15:19:00Z" w16du:dateUtc="2025-10-02T20:19:00Z">
          <w:r w:rsidDel="00A13985">
            <w:tab/>
          </w:r>
        </w:del>
      </w:ins>
      <w:ins w:id="417" w:author="Vistra" w:date="2025-07-16T16:04:00Z" w16du:dateUtc="2025-07-16T21:04:00Z">
        <w:del w:id="418" w:author="Vistra 100225" w:date="2025-10-02T15:19:00Z" w16du:dateUtc="2025-10-02T20:19:00Z">
          <w:r w:rsidRPr="002C70B6" w:rsidDel="00A13985">
            <w:delText xml:space="preserve">For </w:delText>
          </w:r>
          <w:r w:rsidDel="00A13985">
            <w:delText xml:space="preserve">the </w:delText>
          </w:r>
          <w:r w:rsidRPr="002C70B6" w:rsidDel="00A13985">
            <w:delText>month of October, 2x7NS blocks for hours ending 0700-0900</w:delText>
          </w:r>
          <w:r w:rsidDel="00A13985">
            <w:delText xml:space="preserve"> and </w:delText>
          </w:r>
          <w:r w:rsidRPr="002C70B6" w:rsidDel="00A13985">
            <w:delText>1900-2200;</w:delText>
          </w:r>
          <w:r w:rsidDel="00A13985">
            <w:delText xml:space="preserve"> </w:delText>
          </w:r>
        </w:del>
      </w:ins>
    </w:p>
    <w:p w14:paraId="2B63E2FE" w14:textId="225379DE" w:rsidR="00FE5658" w:rsidRPr="002C70B6" w:rsidDel="00A13985" w:rsidRDefault="00FE5658" w:rsidP="00FE5658">
      <w:pPr>
        <w:pStyle w:val="List"/>
        <w:ind w:left="1440" w:firstLine="0"/>
        <w:rPr>
          <w:ins w:id="419" w:author="Vistra" w:date="2025-07-16T16:04:00Z" w16du:dateUtc="2025-07-16T21:04:00Z"/>
          <w:del w:id="420" w:author="Vistra 100225" w:date="2025-10-02T15:19:00Z" w16du:dateUtc="2025-10-02T20:19:00Z"/>
        </w:rPr>
      </w:pPr>
      <w:ins w:id="421" w:author="Vistra" w:date="2025-07-16T16:04:00Z" w16du:dateUtc="2025-07-16T21:04:00Z">
        <w:del w:id="422" w:author="Vistra 100225" w:date="2025-10-02T15:19:00Z" w16du:dateUtc="2025-10-02T20:19:00Z">
          <w:r w:rsidRPr="002C70B6" w:rsidDel="00A13985">
            <w:delText xml:space="preserve">(xx) </w:delText>
          </w:r>
        </w:del>
      </w:ins>
      <w:ins w:id="423" w:author="Vistra" w:date="2025-07-16T16:05:00Z" w16du:dateUtc="2025-07-16T21:05:00Z">
        <w:del w:id="424" w:author="Vistra 100225" w:date="2025-10-02T15:19:00Z" w16du:dateUtc="2025-10-02T20:19:00Z">
          <w:r w:rsidDel="00A13985">
            <w:tab/>
          </w:r>
        </w:del>
      </w:ins>
      <w:ins w:id="425" w:author="Vistra" w:date="2025-07-16T16:04:00Z" w16du:dateUtc="2025-07-16T21:04:00Z">
        <w:del w:id="426" w:author="Vistra 100225" w:date="2025-10-02T15:19:00Z" w16du:dateUtc="2025-10-02T20:19:00Z">
          <w:r w:rsidRPr="002C70B6" w:rsidDel="00A13985">
            <w:delText xml:space="preserve">For </w:delText>
          </w:r>
          <w:r w:rsidDel="00A13985">
            <w:delText xml:space="preserve">the </w:delText>
          </w:r>
          <w:r w:rsidRPr="002C70B6" w:rsidDel="00A13985">
            <w:delText>month of October, 2x9S blocks for hours ending 1000-1800;</w:delText>
          </w:r>
          <w:r w:rsidDel="00A13985">
            <w:delText xml:space="preserve"> </w:delText>
          </w:r>
        </w:del>
      </w:ins>
    </w:p>
    <w:p w14:paraId="3207F461" w14:textId="7668DA46" w:rsidR="00FE5658" w:rsidRPr="002C70B6" w:rsidDel="00A13985" w:rsidRDefault="00FE5658" w:rsidP="00FE5658">
      <w:pPr>
        <w:pStyle w:val="List"/>
        <w:ind w:left="2160"/>
        <w:rPr>
          <w:ins w:id="427" w:author="Vistra" w:date="2025-07-16T16:04:00Z" w16du:dateUtc="2025-07-16T21:04:00Z"/>
          <w:del w:id="428" w:author="Vistra 100225" w:date="2025-10-02T15:19:00Z" w16du:dateUtc="2025-10-02T20:19:00Z"/>
        </w:rPr>
      </w:pPr>
      <w:ins w:id="429" w:author="Vistra" w:date="2025-07-16T16:04:00Z" w16du:dateUtc="2025-07-16T21:04:00Z">
        <w:del w:id="430" w:author="Vistra 100225" w:date="2025-10-02T15:19:00Z" w16du:dateUtc="2025-10-02T20:19:00Z">
          <w:r w:rsidRPr="002C70B6" w:rsidDel="00A13985">
            <w:delText xml:space="preserve">(xxi) </w:delText>
          </w:r>
        </w:del>
      </w:ins>
      <w:ins w:id="431" w:author="Vistra" w:date="2025-07-16T16:05:00Z" w16du:dateUtc="2025-07-16T21:05:00Z">
        <w:del w:id="432" w:author="Vistra 100225" w:date="2025-10-02T15:19:00Z" w16du:dateUtc="2025-10-02T20:19:00Z">
          <w:r w:rsidDel="00A13985">
            <w:tab/>
          </w:r>
        </w:del>
      </w:ins>
      <w:ins w:id="433" w:author="Vistra" w:date="2025-07-16T16:04:00Z" w16du:dateUtc="2025-07-16T21:04:00Z">
        <w:del w:id="434" w:author="Vistra 100225" w:date="2025-10-02T15:19:00Z" w16du:dateUtc="2025-10-02T20:19:00Z">
          <w:r w:rsidRPr="002C70B6" w:rsidDel="00A13985">
            <w:delText xml:space="preserve">For </w:delText>
          </w:r>
          <w:r w:rsidDel="00A13985">
            <w:delText xml:space="preserve">the </w:delText>
          </w:r>
          <w:r w:rsidRPr="002C70B6" w:rsidDel="00A13985">
            <w:delText>month of November, 2x8NS blocks for hours ending 0700-0900</w:delText>
          </w:r>
          <w:r w:rsidDel="00A13985">
            <w:delText xml:space="preserve"> and</w:delText>
          </w:r>
          <w:r w:rsidRPr="002C70B6" w:rsidDel="00A13985">
            <w:delText xml:space="preserve"> 1800-2200;</w:delText>
          </w:r>
          <w:r w:rsidDel="00A13985">
            <w:delText xml:space="preserve"> </w:delText>
          </w:r>
        </w:del>
      </w:ins>
    </w:p>
    <w:p w14:paraId="7636F95D" w14:textId="6936B322" w:rsidR="00FE5658" w:rsidRPr="002C70B6" w:rsidDel="00A13985" w:rsidRDefault="00FE5658" w:rsidP="00FE5658">
      <w:pPr>
        <w:pStyle w:val="List"/>
        <w:ind w:left="2160"/>
        <w:rPr>
          <w:ins w:id="435" w:author="Vistra" w:date="2025-07-16T16:04:00Z" w16du:dateUtc="2025-07-16T21:04:00Z"/>
          <w:del w:id="436" w:author="Vistra 100225" w:date="2025-10-02T15:19:00Z" w16du:dateUtc="2025-10-02T20:19:00Z"/>
        </w:rPr>
      </w:pPr>
      <w:ins w:id="437" w:author="Vistra" w:date="2025-07-16T16:04:00Z" w16du:dateUtc="2025-07-16T21:04:00Z">
        <w:del w:id="438" w:author="Vistra 100225" w:date="2025-10-02T15:19:00Z" w16du:dateUtc="2025-10-02T20:19:00Z">
          <w:r w:rsidRPr="002C70B6" w:rsidDel="00A13985">
            <w:delText xml:space="preserve">(xxii) </w:delText>
          </w:r>
        </w:del>
      </w:ins>
      <w:ins w:id="439" w:author="Vistra" w:date="2025-07-16T16:05:00Z" w16du:dateUtc="2025-07-16T21:05:00Z">
        <w:del w:id="440" w:author="Vistra 100225" w:date="2025-10-02T15:19:00Z" w16du:dateUtc="2025-10-02T20:19:00Z">
          <w:r w:rsidDel="00A13985">
            <w:tab/>
          </w:r>
        </w:del>
      </w:ins>
      <w:ins w:id="441" w:author="Vistra" w:date="2025-07-16T16:04:00Z" w16du:dateUtc="2025-07-16T21:04:00Z">
        <w:del w:id="442" w:author="Vistra 100225" w:date="2025-10-02T15:19:00Z" w16du:dateUtc="2025-10-02T20:19:00Z">
          <w:r w:rsidRPr="002C70B6" w:rsidDel="00A13985">
            <w:delText xml:space="preserve">For </w:delText>
          </w:r>
          <w:r w:rsidDel="00A13985">
            <w:delText xml:space="preserve">the </w:delText>
          </w:r>
          <w:r w:rsidRPr="002C70B6" w:rsidDel="00A13985">
            <w:delText>month of November, 2x8S blocks for hours ending 1000-1700;</w:delText>
          </w:r>
          <w:r w:rsidDel="00A13985">
            <w:delText xml:space="preserve"> </w:delText>
          </w:r>
        </w:del>
      </w:ins>
    </w:p>
    <w:p w14:paraId="3609539B" w14:textId="47580A7F" w:rsidR="00FE5658" w:rsidRPr="002C70B6" w:rsidDel="00A13985" w:rsidRDefault="00FE5658" w:rsidP="00FE5658">
      <w:pPr>
        <w:pStyle w:val="List"/>
        <w:ind w:left="2160"/>
        <w:rPr>
          <w:ins w:id="443" w:author="Vistra" w:date="2025-07-16T16:04:00Z" w16du:dateUtc="2025-07-16T21:04:00Z"/>
          <w:del w:id="444" w:author="Vistra 100225" w:date="2025-10-02T15:19:00Z" w16du:dateUtc="2025-10-02T20:19:00Z"/>
        </w:rPr>
      </w:pPr>
      <w:ins w:id="445" w:author="Vistra" w:date="2025-07-16T16:04:00Z" w16du:dateUtc="2025-07-16T21:04:00Z">
        <w:del w:id="446" w:author="Vistra 100225" w:date="2025-10-02T15:19:00Z" w16du:dateUtc="2025-10-02T20:19:00Z">
          <w:r w:rsidRPr="002C70B6" w:rsidDel="00A13985">
            <w:delText xml:space="preserve">(xxiii) </w:delText>
          </w:r>
        </w:del>
      </w:ins>
      <w:ins w:id="447" w:author="Vistra" w:date="2025-07-16T16:05:00Z" w16du:dateUtc="2025-07-16T21:05:00Z">
        <w:del w:id="448" w:author="Vistra 100225" w:date="2025-10-02T15:19:00Z" w16du:dateUtc="2025-10-02T20:19:00Z">
          <w:r w:rsidDel="00A13985">
            <w:tab/>
          </w:r>
        </w:del>
      </w:ins>
      <w:ins w:id="449" w:author="Vistra" w:date="2025-07-16T16:04:00Z" w16du:dateUtc="2025-07-16T21:04:00Z">
        <w:del w:id="450" w:author="Vistra 100225" w:date="2025-10-02T15:19:00Z" w16du:dateUtc="2025-10-02T20:19:00Z">
          <w:r w:rsidRPr="002C70B6" w:rsidDel="00A13985">
            <w:delText xml:space="preserve">For </w:delText>
          </w:r>
          <w:r w:rsidDel="00A13985">
            <w:delText xml:space="preserve">the </w:delText>
          </w:r>
          <w:r w:rsidRPr="002C70B6" w:rsidDel="00A13985">
            <w:delText>month of December, 2x8NS blocks for hours ending 0700-0900</w:delText>
          </w:r>
          <w:r w:rsidDel="00A13985">
            <w:delText xml:space="preserve"> and</w:delText>
          </w:r>
          <w:r w:rsidRPr="002C70B6" w:rsidDel="00A13985">
            <w:delText>1800-2200;</w:delText>
          </w:r>
          <w:r w:rsidDel="00A13985">
            <w:delText xml:space="preserve"> </w:delText>
          </w:r>
        </w:del>
      </w:ins>
    </w:p>
    <w:p w14:paraId="659B418D" w14:textId="1D4EC135" w:rsidR="00FE5658" w:rsidRPr="00887C6A" w:rsidDel="00A13985" w:rsidRDefault="00FE5658" w:rsidP="00FE5658">
      <w:pPr>
        <w:pStyle w:val="List"/>
        <w:ind w:left="1440" w:firstLine="0"/>
        <w:rPr>
          <w:del w:id="451" w:author="Vistra 100225" w:date="2025-10-02T15:19:00Z" w16du:dateUtc="2025-10-02T20:19:00Z"/>
        </w:rPr>
      </w:pPr>
      <w:ins w:id="452" w:author="Vistra" w:date="2025-07-16T16:04:00Z" w16du:dateUtc="2025-07-16T21:04:00Z">
        <w:del w:id="453" w:author="Vistra 100225" w:date="2025-10-02T15:19:00Z" w16du:dateUtc="2025-10-02T20:19:00Z">
          <w:r w:rsidRPr="002C70B6" w:rsidDel="00A13985">
            <w:delText xml:space="preserve">(xxiv) </w:delText>
          </w:r>
        </w:del>
      </w:ins>
      <w:ins w:id="454" w:author="Vistra" w:date="2025-07-16T16:05:00Z" w16du:dateUtc="2025-07-16T21:05:00Z">
        <w:del w:id="455" w:author="Vistra 100225" w:date="2025-10-02T15:19:00Z" w16du:dateUtc="2025-10-02T20:19:00Z">
          <w:r w:rsidDel="00A13985">
            <w:tab/>
          </w:r>
        </w:del>
      </w:ins>
      <w:ins w:id="456" w:author="Vistra" w:date="2025-07-16T16:04:00Z" w16du:dateUtc="2025-07-16T21:04:00Z">
        <w:del w:id="457" w:author="Vistra 100225" w:date="2025-10-02T15:19:00Z" w16du:dateUtc="2025-10-02T20:19:00Z">
          <w:r w:rsidRPr="002C70B6" w:rsidDel="00A13985">
            <w:delText>For month of December, 2x8S blocks for hours ending 1000-1700;</w:delText>
          </w:r>
          <w:r w:rsidDel="00A13985">
            <w:delText xml:space="preserve"> and</w:delText>
          </w:r>
        </w:del>
      </w:ins>
    </w:p>
    <w:p w14:paraId="0EC96310" w14:textId="3BAAF005" w:rsidR="001B1951" w:rsidRPr="00887C6A" w:rsidRDefault="001B1951" w:rsidP="001B1951">
      <w:pPr>
        <w:pStyle w:val="List"/>
        <w:ind w:left="1440"/>
      </w:pPr>
      <w:r w:rsidRPr="00887C6A">
        <w:t>(</w:t>
      </w:r>
      <w:ins w:id="458" w:author="Vistra 100225" w:date="2025-10-02T15:20:00Z" w16du:dateUtc="2025-10-02T20:20:00Z">
        <w:r w:rsidR="00A13985">
          <w:t>e</w:t>
        </w:r>
      </w:ins>
      <w:del w:id="459" w:author="Vistra 100225" w:date="2025-10-02T15:20:00Z" w16du:dateUtc="2025-10-02T20:20:00Z">
        <w:r w:rsidRPr="00887C6A" w:rsidDel="00A13985">
          <w:delText>c</w:delText>
        </w:r>
      </w:del>
      <w:r w:rsidRPr="00887C6A">
        <w:t>)</w:t>
      </w:r>
      <w:r w:rsidRPr="00887C6A">
        <w:tab/>
        <w:t>7x8 blocks for hours ending 0100-0600 and hours ending 2300-2400 Sunday through Saturday, in one-month strips.</w:t>
      </w:r>
    </w:p>
    <w:p w14:paraId="5EEA17A1" w14:textId="77777777" w:rsidR="001B1951" w:rsidRPr="00887C6A" w:rsidRDefault="001B1951" w:rsidP="001B1951">
      <w:pPr>
        <w:pStyle w:val="BodyTextNumbered"/>
      </w:pPr>
      <w:r w:rsidRPr="00887C6A">
        <w:t>(</w:t>
      </w:r>
      <w:r>
        <w:t>6</w:t>
      </w:r>
      <w:r w:rsidRPr="00887C6A">
        <w:t>)</w:t>
      </w:r>
      <w:r w:rsidRPr="00887C6A">
        <w:tab/>
        <w:t xml:space="preserve">CRR Auction bids and Pre-Assigned Congestion Revenue Right (PCRR) nominations must specify a TOU block. </w:t>
      </w:r>
    </w:p>
    <w:p w14:paraId="55996BE1" w14:textId="6B0C3952" w:rsidR="001B1951" w:rsidRPr="00887C6A" w:rsidRDefault="001B1951" w:rsidP="001B1951">
      <w:pPr>
        <w:pStyle w:val="BodyTextNumbered"/>
      </w:pPr>
      <w:r w:rsidRPr="00887C6A">
        <w:t>(</w:t>
      </w:r>
      <w:r>
        <w:t>7</w:t>
      </w:r>
      <w:r w:rsidRPr="00887C6A">
        <w:t>)</w:t>
      </w:r>
      <w:r w:rsidRPr="00887C6A">
        <w:tab/>
        <w:t xml:space="preserve">For the CRR Monthly Auction only, a single block bid may be submitted for all hours in a calendar month, which represents a linked-offer for all </w:t>
      </w:r>
      <w:del w:id="460" w:author="Vistra" w:date="2025-07-16T16:02:00Z" w16du:dateUtc="2025-07-16T21:02:00Z">
        <w:r w:rsidRPr="00887C6A" w:rsidDel="00FE5658">
          <w:delText xml:space="preserve">three </w:delText>
        </w:r>
      </w:del>
      <w:ins w:id="461" w:author="Vistra" w:date="2025-07-16T16:02:00Z" w16du:dateUtc="2025-07-16T21:02:00Z">
        <w:del w:id="462" w:author="Vistra 100225" w:date="2025-10-02T15:20:00Z" w16du:dateUtc="2025-10-02T20:20:00Z">
          <w:r w:rsidR="00FE5658" w:rsidDel="00A13985">
            <w:delText>five</w:delText>
          </w:r>
        </w:del>
      </w:ins>
      <w:ins w:id="463" w:author="Vistra 100225" w:date="2025-10-02T15:20:00Z" w16du:dateUtc="2025-10-02T20:20:00Z">
        <w:r w:rsidR="00A13985">
          <w:t>seven</w:t>
        </w:r>
      </w:ins>
      <w:ins w:id="464" w:author="Vistra" w:date="2025-07-16T16:02:00Z" w16du:dateUtc="2025-07-16T21:02:00Z">
        <w:r w:rsidR="00FE5658" w:rsidRPr="00887C6A">
          <w:t xml:space="preserve"> </w:t>
        </w:r>
      </w:ins>
      <w:r w:rsidRPr="00887C6A">
        <w:t>TOU blocks described above in paragraph (</w:t>
      </w:r>
      <w:r>
        <w:t>5</w:t>
      </w:r>
      <w:r w:rsidRPr="00887C6A">
        <w:t>).</w:t>
      </w:r>
    </w:p>
    <w:p w14:paraId="133C5D7E" w14:textId="77777777" w:rsidR="001B1951" w:rsidRPr="00887C6A" w:rsidRDefault="001B1951" w:rsidP="001B1951">
      <w:pPr>
        <w:pStyle w:val="H4"/>
      </w:pPr>
      <w:bookmarkStart w:id="465" w:name="_Toc475962025"/>
      <w:r w:rsidRPr="00887C6A">
        <w:lastRenderedPageBreak/>
        <w:t>7.5.5.3</w:t>
      </w:r>
      <w:r w:rsidRPr="00887C6A">
        <w:tab/>
        <w:t>Auction Process</w:t>
      </w:r>
      <w:bookmarkEnd w:id="465"/>
    </w:p>
    <w:p w14:paraId="0DDB752E" w14:textId="77777777" w:rsidR="001B1951" w:rsidRPr="00887C6A" w:rsidRDefault="001B1951" w:rsidP="001B1951">
      <w:pPr>
        <w:pStyle w:val="BodyTextNumbered"/>
      </w:pPr>
      <w:r w:rsidRPr="00887C6A">
        <w:t>(1)</w:t>
      </w:r>
      <w:r w:rsidRPr="00887C6A">
        <w:tab/>
        <w:t xml:space="preserve">The CRR Auction must be a single-round, simultaneous auction for selling the CRRs available for all auction products.  ERCOT shall </w:t>
      </w:r>
      <w:proofErr w:type="gramStart"/>
      <w:r w:rsidRPr="00887C6A">
        <w:t>enter into</w:t>
      </w:r>
      <w:proofErr w:type="gramEnd"/>
      <w:r w:rsidRPr="00887C6A">
        <w:t xml:space="preserve"> the CRR Auction system a credit limit for each </w:t>
      </w:r>
      <w:proofErr w:type="gramStart"/>
      <w:r w:rsidRPr="00887C6A">
        <w:t>Counter-Party</w:t>
      </w:r>
      <w:proofErr w:type="gramEnd"/>
      <w:r w:rsidRPr="00887C6A">
        <w:t xml:space="preserve"> that has at least one CRR Account Holder.  A </w:t>
      </w:r>
      <w:proofErr w:type="gramStart"/>
      <w:r w:rsidRPr="00887C6A">
        <w:t>Counter-Party’s</w:t>
      </w:r>
      <w:proofErr w:type="gramEnd"/>
      <w:r w:rsidRPr="00887C6A">
        <w:t xml:space="preserve"> CRR Auction credit limit is equal to the lesser of the credit limit as determined in Section 16.11.4.6.1, Credit Requirements for CRR Auction Participation, or, if provided, the Counter-Party’s self-imposed CRR Auction credit limit for the CRR Monthly Auction or for a time-of-use within a CRR Auction held as part of a CRR Long-Term Auction Sequence.  </w:t>
      </w:r>
    </w:p>
    <w:p w14:paraId="372B2759" w14:textId="77777777" w:rsidR="001B1951" w:rsidRPr="00887C6A" w:rsidRDefault="001B1951" w:rsidP="001B1951">
      <w:pPr>
        <w:pStyle w:val="BodyTextNumbered"/>
      </w:pPr>
      <w:r w:rsidRPr="00887C6A">
        <w:t>(2)</w:t>
      </w:r>
      <w:r w:rsidRPr="00887C6A">
        <w:tab/>
        <w:t xml:space="preserve">Prior to the CRR Auction, ERCOT will conduct a two-part pre-auction screening process. First, if the </w:t>
      </w:r>
      <w:proofErr w:type="gramStart"/>
      <w:r w:rsidRPr="00887C6A">
        <w:t>Counter-Party’s</w:t>
      </w:r>
      <w:proofErr w:type="gramEnd"/>
      <w:r w:rsidRPr="00887C6A">
        <w:t xml:space="preserve"> CRR Auction credit limit is greater than that Counter-Party’s credit exposure as defined below using the CRR bid volumes rather than awarded volumes, then the </w:t>
      </w:r>
      <w:proofErr w:type="gramStart"/>
      <w:r w:rsidRPr="00887C6A">
        <w:t>Counter-Party’s</w:t>
      </w:r>
      <w:proofErr w:type="gramEnd"/>
      <w:r w:rsidRPr="00887C6A">
        <w:t xml:space="preserve"> CRR Auction credit limit will be ignored as the CRR Auction is solved.  Second, for each CRR Account Holder of a </w:t>
      </w:r>
      <w:proofErr w:type="gramStart"/>
      <w:r w:rsidRPr="00887C6A">
        <w:t>Counter-Party</w:t>
      </w:r>
      <w:proofErr w:type="gramEnd"/>
      <w:r w:rsidRPr="00887C6A">
        <w:t xml:space="preserve">, if the CRR Account Holder’s self-imposed credit limit is greater than that CRR Account Holder’s credit exposure as defined below, then the CRR Account Holder’s self-imposed credit limit will be ignored as the CRR Auction is solved. </w:t>
      </w:r>
    </w:p>
    <w:p w14:paraId="0D915FAC" w14:textId="77777777" w:rsidR="001B1951" w:rsidRPr="00887C6A" w:rsidRDefault="001B1951" w:rsidP="001B1951">
      <w:pPr>
        <w:pStyle w:val="BodyTextNumbered"/>
      </w:pPr>
      <w:r w:rsidRPr="00887C6A">
        <w:tab/>
        <w:t xml:space="preserve">The calculated exposure for the pre-auction screening for each CRR Account Holder is the sum of the credit exposure for PTP Obligation bids, PTP Obligation offers, and PTP Option bids for that CRR Account Holder.  The calculated exposure for the pre-auction screening for each </w:t>
      </w:r>
      <w:proofErr w:type="gramStart"/>
      <w:r w:rsidRPr="00887C6A">
        <w:t>Counter-Party</w:t>
      </w:r>
      <w:proofErr w:type="gramEnd"/>
      <w:r w:rsidRPr="00887C6A">
        <w:t xml:space="preserve"> is the sum of the credit exposure for PTP Obligation bids, PTP Obligation offers, and PTP Option bids for that </w:t>
      </w:r>
      <w:proofErr w:type="gramStart"/>
      <w:r w:rsidRPr="00887C6A">
        <w:t>Counter-Party</w:t>
      </w:r>
      <w:proofErr w:type="gramEnd"/>
      <w:r w:rsidRPr="00887C6A">
        <w:t xml:space="preserve">.  PTP Option offers have zero credit exposure.  Separately, for PTP Obligation bids, PTP Obligation offers, and PTP Option bids, for each source/sink Settlement Point combination, the credit exposure will use the bid price and MW quantity that produces the maximum credit exposure that could result from the CRR Auction for that source/sink Settlement Point combination. </w:t>
      </w:r>
    </w:p>
    <w:p w14:paraId="1D0FF0E6" w14:textId="77777777" w:rsidR="001B1951" w:rsidRPr="00887C6A" w:rsidRDefault="001B1951" w:rsidP="001B1951">
      <w:pPr>
        <w:pStyle w:val="List"/>
      </w:pPr>
      <w:r w:rsidRPr="00887C6A">
        <w:t>(3)</w:t>
      </w:r>
      <w:r w:rsidRPr="00887C6A">
        <w:tab/>
        <w:t xml:space="preserve">The credit constraint for each </w:t>
      </w:r>
      <w:proofErr w:type="gramStart"/>
      <w:r w:rsidRPr="00887C6A">
        <w:t>Counter-Party</w:t>
      </w:r>
      <w:proofErr w:type="gramEnd"/>
      <w:r w:rsidRPr="00887C6A">
        <w:t xml:space="preserve"> is based on the following calculation:</w:t>
      </w:r>
    </w:p>
    <w:p w14:paraId="07996FDD" w14:textId="77777777" w:rsidR="001B1951" w:rsidRPr="00887C6A" w:rsidRDefault="001B1951" w:rsidP="001B1951">
      <w:pPr>
        <w:pStyle w:val="List"/>
        <w:rPr>
          <w:b/>
          <w:sz w:val="22"/>
          <w:vertAlign w:val="subscript"/>
        </w:rPr>
      </w:pPr>
      <w:r w:rsidRPr="00887C6A">
        <w:rPr>
          <w:b/>
        </w:rPr>
        <w:t>ACR</w:t>
      </w:r>
      <w:r w:rsidRPr="00887C6A">
        <w:rPr>
          <w:b/>
          <w:vertAlign w:val="subscript"/>
        </w:rPr>
        <w:t xml:space="preserve"> </w:t>
      </w:r>
      <w:r w:rsidRPr="00887C6A">
        <w:rPr>
          <w:b/>
          <w:i/>
          <w:vertAlign w:val="subscript"/>
        </w:rPr>
        <w:t>b</w:t>
      </w:r>
      <w:r w:rsidRPr="00887C6A">
        <w:rPr>
          <w:b/>
        </w:rPr>
        <w:t xml:space="preserve"> </w:t>
      </w:r>
      <w:r w:rsidRPr="00887C6A">
        <w:rPr>
          <w:b/>
        </w:rPr>
        <w:tab/>
      </w:r>
      <w:r w:rsidRPr="00887C6A">
        <w:rPr>
          <w:b/>
        </w:rPr>
        <w:tab/>
        <w:t xml:space="preserve">= </w:t>
      </w:r>
      <w:r w:rsidRPr="00887C6A">
        <w:rPr>
          <w:b/>
        </w:rPr>
        <w:tab/>
        <w:t xml:space="preserve">AOBLCR </w:t>
      </w:r>
      <w:r w:rsidRPr="00887C6A">
        <w:rPr>
          <w:b/>
          <w:i/>
          <w:vertAlign w:val="subscript"/>
        </w:rPr>
        <w:t>b</w:t>
      </w:r>
      <w:r w:rsidRPr="00887C6A">
        <w:rPr>
          <w:b/>
          <w:vertAlign w:val="subscript"/>
        </w:rPr>
        <w:t xml:space="preserve"> </w:t>
      </w:r>
      <w:r w:rsidRPr="00887C6A">
        <w:rPr>
          <w:b/>
        </w:rPr>
        <w:t xml:space="preserve"> + AOPTCR </w:t>
      </w:r>
      <w:r w:rsidRPr="00887C6A">
        <w:rPr>
          <w:b/>
          <w:i/>
          <w:vertAlign w:val="subscript"/>
        </w:rPr>
        <w:t>b</w:t>
      </w:r>
      <w:r w:rsidRPr="00887C6A">
        <w:rPr>
          <w:b/>
          <w:vertAlign w:val="subscript"/>
        </w:rPr>
        <w:t xml:space="preserve"> </w:t>
      </w:r>
      <w:r>
        <w:rPr>
          <w:b/>
          <w:vertAlign w:val="subscript"/>
        </w:rPr>
        <w:t xml:space="preserve"> </w:t>
      </w:r>
      <w:r w:rsidRPr="00887C6A">
        <w:rPr>
          <w:b/>
        </w:rPr>
        <w:t xml:space="preserve">- AOBLCRO </w:t>
      </w:r>
      <w:r w:rsidRPr="00887C6A">
        <w:rPr>
          <w:b/>
          <w:i/>
          <w:vertAlign w:val="subscript"/>
        </w:rPr>
        <w:t>b</w:t>
      </w:r>
    </w:p>
    <w:p w14:paraId="24652FA1" w14:textId="77777777" w:rsidR="001B1951" w:rsidRPr="00887C6A" w:rsidRDefault="001B1951" w:rsidP="001B1951">
      <w:pPr>
        <w:pStyle w:val="BodyText"/>
      </w:pPr>
      <w:r w:rsidRPr="00887C6A">
        <w:t>Where:</w:t>
      </w:r>
      <w:r w:rsidRPr="00887C6A">
        <w:tab/>
      </w:r>
    </w:p>
    <w:p w14:paraId="58E0EBC2" w14:textId="77777777" w:rsidR="001B1951" w:rsidRPr="00887C6A" w:rsidRDefault="001B1951" w:rsidP="001B1951">
      <w:pPr>
        <w:pStyle w:val="List"/>
        <w:ind w:left="2880" w:hanging="2160"/>
      </w:pPr>
      <w:r w:rsidRPr="00887C6A">
        <w:t xml:space="preserve">AOBLCR </w:t>
      </w:r>
      <w:r w:rsidRPr="00887C6A">
        <w:rPr>
          <w:i/>
          <w:vertAlign w:val="subscript"/>
        </w:rPr>
        <w:t>b</w:t>
      </w:r>
      <w:r w:rsidRPr="00887C6A">
        <w:t xml:space="preserve"> = </w:t>
      </w:r>
      <w:r w:rsidRPr="00887C6A">
        <w:tab/>
        <w:t>∑</w:t>
      </w:r>
      <w:r w:rsidRPr="00887C6A">
        <w:rPr>
          <w:i/>
          <w:vertAlign w:val="subscript"/>
        </w:rPr>
        <w:t>m</w:t>
      </w:r>
      <w:r w:rsidRPr="00887C6A">
        <w:t xml:space="preserve"> ∑</w:t>
      </w:r>
      <w:r w:rsidRPr="00887C6A">
        <w:rPr>
          <w:i/>
          <w:vertAlign w:val="subscript"/>
        </w:rPr>
        <w:t>h</w:t>
      </w:r>
      <w:r w:rsidRPr="00887C6A">
        <w:rPr>
          <w:vertAlign w:val="subscript"/>
        </w:rPr>
        <w:t xml:space="preserve"> </w:t>
      </w:r>
      <w:r w:rsidRPr="00887C6A">
        <w:t>∑</w:t>
      </w:r>
      <w:r w:rsidRPr="00887C6A">
        <w:rPr>
          <w:i/>
          <w:vertAlign w:val="subscript"/>
        </w:rPr>
        <w:t>j, k</w:t>
      </w:r>
      <w:r w:rsidRPr="00887C6A">
        <w:rPr>
          <w:vertAlign w:val="subscript"/>
        </w:rPr>
        <w:t xml:space="preserve"> </w:t>
      </w:r>
      <w:r w:rsidRPr="00887C6A">
        <w:t xml:space="preserve">[(BOBLMW </w:t>
      </w:r>
      <w:r w:rsidRPr="00887C6A">
        <w:rPr>
          <w:i/>
          <w:vertAlign w:val="subscript"/>
        </w:rPr>
        <w:t>m, h,(j, k), b</w:t>
      </w:r>
      <w:r w:rsidRPr="00887C6A">
        <w:rPr>
          <w:vertAlign w:val="subscript"/>
        </w:rPr>
        <w:t xml:space="preserve"> </w:t>
      </w:r>
      <w:r w:rsidRPr="00887C6A">
        <w:t xml:space="preserve">* (Max(0, BPOBL </w:t>
      </w:r>
      <w:r w:rsidRPr="00887C6A">
        <w:rPr>
          <w:i/>
          <w:vertAlign w:val="subscript"/>
        </w:rPr>
        <w:t>m, h,(j, k), b</w:t>
      </w:r>
      <w:r w:rsidRPr="00887C6A">
        <w:t xml:space="preserve">) – Min(0,A </w:t>
      </w:r>
      <w:r w:rsidRPr="00887C6A">
        <w:rPr>
          <w:i/>
          <w:vertAlign w:val="subscript"/>
        </w:rPr>
        <w:t>ci99, m, h,(j, k), b</w:t>
      </w:r>
      <w:r w:rsidRPr="00887C6A">
        <w:t xml:space="preserve">, </w:t>
      </w:r>
      <w:r>
        <w:t>E</w:t>
      </w:r>
      <w:r w:rsidRPr="00887C6A">
        <w:t xml:space="preserve">ACP </w:t>
      </w:r>
      <w:r w:rsidRPr="00887C6A">
        <w:rPr>
          <w:i/>
          <w:vertAlign w:val="subscript"/>
        </w:rPr>
        <w:t>m, h,(j, k)</w:t>
      </w:r>
      <w:r w:rsidRPr="00887C6A">
        <w:rPr>
          <w:vertAlign w:val="subscript"/>
        </w:rPr>
        <w:t xml:space="preserve"> </w:t>
      </w:r>
      <w:r w:rsidRPr="00887C6A">
        <w:t>)))</w:t>
      </w:r>
      <w:r>
        <w:t>]</w:t>
      </w:r>
      <w:r w:rsidRPr="00887C6A">
        <w:t xml:space="preserve"> </w:t>
      </w:r>
    </w:p>
    <w:p w14:paraId="47C15B20" w14:textId="77777777" w:rsidR="001B1951" w:rsidRPr="00887C6A" w:rsidRDefault="001B1951" w:rsidP="001B1951">
      <w:pPr>
        <w:spacing w:after="200" w:line="276" w:lineRule="auto"/>
        <w:ind w:left="2880" w:hanging="2160"/>
      </w:pPr>
      <w:r w:rsidRPr="00887C6A">
        <w:t xml:space="preserve">AOPTCR </w:t>
      </w:r>
      <w:r w:rsidRPr="00887C6A">
        <w:rPr>
          <w:i/>
          <w:vertAlign w:val="subscript"/>
        </w:rPr>
        <w:t>b</w:t>
      </w:r>
      <w:r w:rsidRPr="00887C6A">
        <w:t xml:space="preserve"> = </w:t>
      </w:r>
      <w:r w:rsidRPr="00887C6A">
        <w:tab/>
        <w:t>∑</w:t>
      </w:r>
      <w:r w:rsidRPr="00887C6A">
        <w:rPr>
          <w:i/>
          <w:vertAlign w:val="subscript"/>
        </w:rPr>
        <w:t>m</w:t>
      </w:r>
      <w:r w:rsidRPr="00887C6A">
        <w:t xml:space="preserve"> ∑</w:t>
      </w:r>
      <w:r w:rsidRPr="00887C6A">
        <w:rPr>
          <w:i/>
          <w:vertAlign w:val="subscript"/>
        </w:rPr>
        <w:t>h</w:t>
      </w:r>
      <w:r w:rsidRPr="00887C6A">
        <w:rPr>
          <w:vertAlign w:val="subscript"/>
        </w:rPr>
        <w:t xml:space="preserve"> </w:t>
      </w:r>
      <w:r w:rsidRPr="00887C6A">
        <w:t>∑</w:t>
      </w:r>
      <w:r w:rsidRPr="00887C6A">
        <w:rPr>
          <w:i/>
          <w:vertAlign w:val="subscript"/>
        </w:rPr>
        <w:t>j</w:t>
      </w:r>
      <w:r w:rsidRPr="00887C6A">
        <w:rPr>
          <w:vertAlign w:val="subscript"/>
        </w:rPr>
        <w:t xml:space="preserve">, </w:t>
      </w:r>
      <w:r w:rsidRPr="00887C6A">
        <w:rPr>
          <w:i/>
          <w:vertAlign w:val="subscript"/>
        </w:rPr>
        <w:t>k</w:t>
      </w:r>
      <w:r w:rsidRPr="00887C6A">
        <w:rPr>
          <w:vertAlign w:val="subscript"/>
        </w:rPr>
        <w:t xml:space="preserve"> </w:t>
      </w:r>
      <w:r w:rsidRPr="00887C6A">
        <w:t xml:space="preserve">[(BOPTMW </w:t>
      </w:r>
      <w:r w:rsidRPr="00887C6A">
        <w:rPr>
          <w:i/>
          <w:vertAlign w:val="subscript"/>
        </w:rPr>
        <w:t>m, h,(j, k), b</w:t>
      </w:r>
      <w:r w:rsidRPr="00887C6A">
        <w:t xml:space="preserve"> * BPOPT</w:t>
      </w:r>
      <w:r w:rsidRPr="00887C6A">
        <w:rPr>
          <w:vertAlign w:val="subscript"/>
        </w:rPr>
        <w:t xml:space="preserve"> </w:t>
      </w:r>
      <w:r w:rsidRPr="00887C6A">
        <w:rPr>
          <w:i/>
          <w:vertAlign w:val="subscript"/>
        </w:rPr>
        <w:t>m, h,(j, k), b</w:t>
      </w:r>
      <w:r w:rsidRPr="00887C6A">
        <w:t>)]</w:t>
      </w:r>
    </w:p>
    <w:p w14:paraId="5FD1B8CF" w14:textId="77777777" w:rsidR="001B1951" w:rsidRPr="00887C6A" w:rsidRDefault="001B1951" w:rsidP="001B1951">
      <w:pPr>
        <w:pStyle w:val="List"/>
        <w:ind w:left="2880" w:hanging="2160"/>
      </w:pPr>
      <w:r w:rsidRPr="00887C6A">
        <w:t xml:space="preserve">AOBLCRO </w:t>
      </w:r>
      <w:r w:rsidRPr="00887C6A">
        <w:rPr>
          <w:i/>
          <w:vertAlign w:val="subscript"/>
        </w:rPr>
        <w:t>b</w:t>
      </w:r>
      <w:r w:rsidRPr="00887C6A">
        <w:t xml:space="preserve"> = </w:t>
      </w:r>
      <w:r w:rsidRPr="00887C6A">
        <w:tab/>
        <w:t>∑</w:t>
      </w:r>
      <w:r w:rsidRPr="00887C6A">
        <w:rPr>
          <w:i/>
          <w:vertAlign w:val="subscript"/>
        </w:rPr>
        <w:t>m</w:t>
      </w:r>
      <w:r w:rsidRPr="00887C6A">
        <w:t xml:space="preserve"> ∑</w:t>
      </w:r>
      <w:r w:rsidRPr="00887C6A">
        <w:rPr>
          <w:i/>
          <w:vertAlign w:val="subscript"/>
        </w:rPr>
        <w:t>h</w:t>
      </w:r>
      <w:r w:rsidRPr="00887C6A">
        <w:rPr>
          <w:vertAlign w:val="subscript"/>
        </w:rPr>
        <w:t xml:space="preserve"> </w:t>
      </w:r>
      <w:r w:rsidRPr="00887C6A">
        <w:t>∑</w:t>
      </w:r>
      <w:r w:rsidRPr="00887C6A">
        <w:rPr>
          <w:i/>
          <w:vertAlign w:val="subscript"/>
        </w:rPr>
        <w:t>j</w:t>
      </w:r>
      <w:r w:rsidRPr="00887C6A">
        <w:rPr>
          <w:vertAlign w:val="subscript"/>
        </w:rPr>
        <w:t xml:space="preserve">, </w:t>
      </w:r>
      <w:r w:rsidRPr="00887C6A">
        <w:rPr>
          <w:i/>
          <w:vertAlign w:val="subscript"/>
        </w:rPr>
        <w:t>k</w:t>
      </w:r>
      <w:r w:rsidRPr="00887C6A">
        <w:rPr>
          <w:vertAlign w:val="subscript"/>
        </w:rPr>
        <w:t xml:space="preserve"> </w:t>
      </w:r>
      <w:r w:rsidRPr="00887C6A">
        <w:t>(OOBLMW</w:t>
      </w:r>
      <w:r w:rsidRPr="00887C6A">
        <w:rPr>
          <w:vertAlign w:val="subscript"/>
        </w:rPr>
        <w:t xml:space="preserve"> </w:t>
      </w:r>
      <w:r w:rsidRPr="00887C6A">
        <w:rPr>
          <w:i/>
          <w:vertAlign w:val="subscript"/>
        </w:rPr>
        <w:t>m, h,(j, k), b</w:t>
      </w:r>
      <w:r w:rsidRPr="00887C6A">
        <w:t xml:space="preserve"> * Min(0, OPOBL</w:t>
      </w:r>
      <w:r w:rsidRPr="00887C6A">
        <w:rPr>
          <w:vertAlign w:val="subscript"/>
        </w:rPr>
        <w:t xml:space="preserve"> </w:t>
      </w:r>
      <w:r w:rsidRPr="00887C6A">
        <w:rPr>
          <w:i/>
          <w:vertAlign w:val="subscript"/>
        </w:rPr>
        <w:t>m, h,(j, k), b</w:t>
      </w:r>
      <w:r w:rsidRPr="00887C6A">
        <w:t xml:space="preserve">))  </w:t>
      </w:r>
    </w:p>
    <w:p w14:paraId="0BABC368" w14:textId="77777777" w:rsidR="001B1951" w:rsidRPr="00887C6A" w:rsidRDefault="001B1951" w:rsidP="001B1951">
      <w:r w:rsidRPr="00887C6A">
        <w:t>The above variables are defined as follows:</w:t>
      </w: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85"/>
        <w:gridCol w:w="900"/>
        <w:gridCol w:w="6773"/>
      </w:tblGrid>
      <w:tr w:rsidR="001B1951" w:rsidRPr="00887C6A" w14:paraId="5A1493BF" w14:textId="77777777" w:rsidTr="00FC27B0">
        <w:trPr>
          <w:trHeight w:val="346"/>
        </w:trPr>
        <w:tc>
          <w:tcPr>
            <w:tcW w:w="1885" w:type="dxa"/>
          </w:tcPr>
          <w:p w14:paraId="577416F7" w14:textId="77777777" w:rsidR="001B1951" w:rsidRPr="00887C6A" w:rsidRDefault="001B1951" w:rsidP="00FC27B0">
            <w:pPr>
              <w:pStyle w:val="TableHead"/>
            </w:pPr>
            <w:r w:rsidRPr="00887C6A">
              <w:t>Variable</w:t>
            </w:r>
          </w:p>
        </w:tc>
        <w:tc>
          <w:tcPr>
            <w:tcW w:w="900" w:type="dxa"/>
          </w:tcPr>
          <w:p w14:paraId="1BA1E5B0" w14:textId="77777777" w:rsidR="001B1951" w:rsidRPr="00887C6A" w:rsidRDefault="001B1951" w:rsidP="00FC27B0">
            <w:pPr>
              <w:pStyle w:val="TableHead"/>
            </w:pPr>
            <w:r w:rsidRPr="00887C6A">
              <w:t>Unit</w:t>
            </w:r>
          </w:p>
        </w:tc>
        <w:tc>
          <w:tcPr>
            <w:tcW w:w="6773" w:type="dxa"/>
          </w:tcPr>
          <w:p w14:paraId="2CF55041" w14:textId="77777777" w:rsidR="001B1951" w:rsidRPr="00887C6A" w:rsidRDefault="001B1951" w:rsidP="00FC27B0">
            <w:pPr>
              <w:pStyle w:val="TableHead"/>
            </w:pPr>
            <w:r w:rsidRPr="00887C6A">
              <w:t>Description</w:t>
            </w:r>
          </w:p>
        </w:tc>
      </w:tr>
      <w:tr w:rsidR="001B1951" w:rsidRPr="00887C6A" w14:paraId="33D36E5B" w14:textId="77777777" w:rsidTr="00FC27B0">
        <w:trPr>
          <w:trHeight w:val="489"/>
        </w:trPr>
        <w:tc>
          <w:tcPr>
            <w:tcW w:w="1885" w:type="dxa"/>
          </w:tcPr>
          <w:p w14:paraId="6274E0D3" w14:textId="77777777" w:rsidR="001B1951" w:rsidRPr="00887C6A" w:rsidRDefault="001B1951" w:rsidP="00FC27B0">
            <w:pPr>
              <w:pStyle w:val="List"/>
              <w:spacing w:afterLines="60" w:after="144"/>
              <w:ind w:left="0" w:firstLine="0"/>
              <w:rPr>
                <w:sz w:val="20"/>
                <w:vertAlign w:val="subscript"/>
              </w:rPr>
            </w:pPr>
            <w:r w:rsidRPr="00887C6A">
              <w:rPr>
                <w:sz w:val="20"/>
              </w:rPr>
              <w:lastRenderedPageBreak/>
              <w:t xml:space="preserve">ACR </w:t>
            </w:r>
            <w:r w:rsidRPr="00887C6A">
              <w:rPr>
                <w:i/>
                <w:sz w:val="20"/>
                <w:vertAlign w:val="subscript"/>
              </w:rPr>
              <w:t>b</w:t>
            </w:r>
          </w:p>
        </w:tc>
        <w:tc>
          <w:tcPr>
            <w:tcW w:w="900" w:type="dxa"/>
          </w:tcPr>
          <w:p w14:paraId="38E1E1B5" w14:textId="77777777" w:rsidR="001B1951" w:rsidRPr="00887C6A" w:rsidRDefault="001B1951" w:rsidP="00FC27B0">
            <w:pPr>
              <w:pStyle w:val="List"/>
              <w:spacing w:afterLines="60" w:after="144"/>
              <w:ind w:left="0" w:firstLine="0"/>
              <w:rPr>
                <w:sz w:val="20"/>
              </w:rPr>
            </w:pPr>
            <w:r w:rsidRPr="00887C6A">
              <w:rPr>
                <w:sz w:val="20"/>
              </w:rPr>
              <w:t>$</w:t>
            </w:r>
          </w:p>
        </w:tc>
        <w:tc>
          <w:tcPr>
            <w:tcW w:w="6773" w:type="dxa"/>
          </w:tcPr>
          <w:p w14:paraId="4C9CBB8A" w14:textId="77777777" w:rsidR="001B1951" w:rsidRPr="00887C6A" w:rsidRDefault="001B1951" w:rsidP="00FC27B0">
            <w:pPr>
              <w:pStyle w:val="List"/>
              <w:spacing w:afterLines="60" w:after="144"/>
              <w:ind w:left="0" w:firstLine="0"/>
              <w:rPr>
                <w:sz w:val="20"/>
              </w:rPr>
            </w:pPr>
            <w:r w:rsidRPr="00887C6A">
              <w:rPr>
                <w:i/>
                <w:sz w:val="20"/>
              </w:rPr>
              <w:t>Auction Credit Requirement</w:t>
            </w:r>
            <w:r w:rsidRPr="00887C6A">
              <w:rPr>
                <w:iCs/>
                <w:sz w:val="20"/>
              </w:rPr>
              <w:t>—</w:t>
            </w:r>
            <w:r w:rsidRPr="00887C6A">
              <w:rPr>
                <w:sz w:val="20"/>
              </w:rPr>
              <w:t xml:space="preserve">The auction credit requirement for a Counter-Party </w:t>
            </w:r>
            <w:r w:rsidRPr="00887C6A">
              <w:rPr>
                <w:i/>
                <w:sz w:val="20"/>
              </w:rPr>
              <w:t>b.</w:t>
            </w:r>
          </w:p>
        </w:tc>
      </w:tr>
      <w:tr w:rsidR="001B1951" w:rsidRPr="00887C6A" w14:paraId="3E35DF8D" w14:textId="77777777" w:rsidTr="00FC27B0">
        <w:trPr>
          <w:trHeight w:val="142"/>
        </w:trPr>
        <w:tc>
          <w:tcPr>
            <w:tcW w:w="1885" w:type="dxa"/>
          </w:tcPr>
          <w:p w14:paraId="513D6F00" w14:textId="77777777" w:rsidR="001B1951" w:rsidRPr="00887C6A" w:rsidRDefault="001B1951" w:rsidP="00FC27B0">
            <w:pPr>
              <w:pStyle w:val="List"/>
              <w:spacing w:afterLines="60" w:after="144"/>
              <w:ind w:left="0" w:firstLine="0"/>
              <w:rPr>
                <w:sz w:val="20"/>
                <w:vertAlign w:val="subscript"/>
              </w:rPr>
            </w:pPr>
            <w:r w:rsidRPr="00887C6A">
              <w:rPr>
                <w:sz w:val="20"/>
              </w:rPr>
              <w:t xml:space="preserve">AOBLCR </w:t>
            </w:r>
            <w:r w:rsidRPr="00887C6A">
              <w:rPr>
                <w:i/>
                <w:sz w:val="20"/>
                <w:vertAlign w:val="subscript"/>
              </w:rPr>
              <w:t>b</w:t>
            </w:r>
          </w:p>
        </w:tc>
        <w:tc>
          <w:tcPr>
            <w:tcW w:w="900" w:type="dxa"/>
          </w:tcPr>
          <w:p w14:paraId="3CD839F4" w14:textId="77777777" w:rsidR="001B1951" w:rsidRPr="00887C6A" w:rsidRDefault="001B1951" w:rsidP="00FC27B0">
            <w:pPr>
              <w:pStyle w:val="List"/>
              <w:spacing w:afterLines="60" w:after="144"/>
              <w:ind w:left="0" w:firstLine="0"/>
              <w:rPr>
                <w:sz w:val="20"/>
              </w:rPr>
            </w:pPr>
            <w:r w:rsidRPr="00887C6A">
              <w:rPr>
                <w:sz w:val="20"/>
              </w:rPr>
              <w:t>$</w:t>
            </w:r>
          </w:p>
        </w:tc>
        <w:tc>
          <w:tcPr>
            <w:tcW w:w="6773" w:type="dxa"/>
          </w:tcPr>
          <w:p w14:paraId="4E340F25" w14:textId="77777777" w:rsidR="001B1951" w:rsidRPr="00887C6A" w:rsidRDefault="001B1951" w:rsidP="00FC27B0">
            <w:pPr>
              <w:pStyle w:val="List"/>
              <w:spacing w:afterLines="60" w:after="144"/>
              <w:ind w:left="0" w:firstLine="0"/>
              <w:rPr>
                <w:sz w:val="20"/>
              </w:rPr>
            </w:pPr>
            <w:r w:rsidRPr="00887C6A">
              <w:rPr>
                <w:i/>
                <w:sz w:val="20"/>
              </w:rPr>
              <w:t>Auction PTP Obligation Credit Requirement</w:t>
            </w:r>
            <w:r w:rsidRPr="00887C6A">
              <w:rPr>
                <w:iCs/>
                <w:sz w:val="20"/>
              </w:rPr>
              <w:t>—</w:t>
            </w:r>
            <w:r w:rsidRPr="00887C6A">
              <w:rPr>
                <w:sz w:val="20"/>
              </w:rPr>
              <w:t xml:space="preserve">The auction credit requirement for all PTP Obligation bids submitted by a Counter-Party </w:t>
            </w:r>
            <w:r w:rsidRPr="00887C6A">
              <w:rPr>
                <w:i/>
                <w:sz w:val="20"/>
              </w:rPr>
              <w:t xml:space="preserve">b </w:t>
            </w:r>
            <w:r w:rsidRPr="00887C6A">
              <w:rPr>
                <w:sz w:val="20"/>
              </w:rPr>
              <w:t xml:space="preserve">for all Operating Days. </w:t>
            </w:r>
          </w:p>
        </w:tc>
      </w:tr>
      <w:tr w:rsidR="001B1951" w:rsidRPr="00887C6A" w14:paraId="0440745A" w14:textId="77777777" w:rsidTr="00FC27B0">
        <w:trPr>
          <w:trHeight w:val="142"/>
        </w:trPr>
        <w:tc>
          <w:tcPr>
            <w:tcW w:w="1885" w:type="dxa"/>
          </w:tcPr>
          <w:p w14:paraId="33CDE749" w14:textId="77777777" w:rsidR="001B1951" w:rsidRPr="00887C6A" w:rsidRDefault="001B1951" w:rsidP="00FC27B0">
            <w:pPr>
              <w:pStyle w:val="List"/>
              <w:spacing w:afterLines="60" w:after="144"/>
              <w:ind w:left="0" w:firstLine="0"/>
              <w:rPr>
                <w:sz w:val="20"/>
              </w:rPr>
            </w:pPr>
            <w:r w:rsidRPr="00887C6A">
              <w:rPr>
                <w:sz w:val="20"/>
              </w:rPr>
              <w:t xml:space="preserve">BOBLMW </w:t>
            </w:r>
            <w:r w:rsidRPr="00887C6A">
              <w:rPr>
                <w:i/>
                <w:sz w:val="20"/>
                <w:vertAlign w:val="subscript"/>
              </w:rPr>
              <w:t>m, h, (j, k</w:t>
            </w:r>
            <w:r w:rsidRPr="00887C6A">
              <w:rPr>
                <w:i/>
                <w:vertAlign w:val="subscript"/>
              </w:rPr>
              <w:t>), b</w:t>
            </w:r>
          </w:p>
        </w:tc>
        <w:tc>
          <w:tcPr>
            <w:tcW w:w="900" w:type="dxa"/>
          </w:tcPr>
          <w:p w14:paraId="7D2EA4CC" w14:textId="77777777" w:rsidR="001B1951" w:rsidRPr="00887C6A" w:rsidRDefault="001B1951" w:rsidP="00FC27B0">
            <w:pPr>
              <w:pStyle w:val="List"/>
              <w:spacing w:afterLines="60" w:after="144"/>
              <w:ind w:left="0" w:firstLine="0"/>
              <w:rPr>
                <w:sz w:val="20"/>
              </w:rPr>
            </w:pPr>
            <w:r w:rsidRPr="00887C6A">
              <w:rPr>
                <w:sz w:val="20"/>
              </w:rPr>
              <w:t>MW</w:t>
            </w:r>
          </w:p>
        </w:tc>
        <w:tc>
          <w:tcPr>
            <w:tcW w:w="6773" w:type="dxa"/>
          </w:tcPr>
          <w:p w14:paraId="017518AE" w14:textId="77777777" w:rsidR="001B1951" w:rsidRPr="00887C6A" w:rsidRDefault="001B1951" w:rsidP="00FC27B0">
            <w:pPr>
              <w:pStyle w:val="List"/>
              <w:spacing w:afterLines="60" w:after="144"/>
              <w:ind w:left="0" w:firstLine="0"/>
              <w:rPr>
                <w:sz w:val="20"/>
              </w:rPr>
            </w:pPr>
            <w:r w:rsidRPr="00887C6A">
              <w:rPr>
                <w:i/>
                <w:sz w:val="20"/>
              </w:rPr>
              <w:t>Awarded Bid PTP Obligation</w:t>
            </w:r>
            <w:r w:rsidRPr="00887C6A">
              <w:rPr>
                <w:iCs/>
                <w:sz w:val="20"/>
              </w:rPr>
              <w:t>—</w:t>
            </w:r>
            <w:r w:rsidRPr="00887C6A">
              <w:rPr>
                <w:sz w:val="20"/>
              </w:rPr>
              <w:t xml:space="preserve">The awarded bid PTP Obligation with the source </w:t>
            </w:r>
            <w:r w:rsidRPr="00887C6A">
              <w:rPr>
                <w:i/>
                <w:sz w:val="20"/>
              </w:rPr>
              <w:t>j</w:t>
            </w:r>
            <w:r w:rsidRPr="00887C6A">
              <w:rPr>
                <w:sz w:val="20"/>
              </w:rPr>
              <w:t xml:space="preserve"> and sink </w:t>
            </w:r>
            <w:r w:rsidRPr="00887C6A">
              <w:rPr>
                <w:i/>
                <w:sz w:val="20"/>
              </w:rPr>
              <w:t>k</w:t>
            </w:r>
            <w:r w:rsidRPr="00887C6A">
              <w:rPr>
                <w:sz w:val="20"/>
              </w:rPr>
              <w:t xml:space="preserve"> for the hour </w:t>
            </w:r>
            <w:r w:rsidRPr="00887C6A">
              <w:rPr>
                <w:i/>
                <w:sz w:val="20"/>
              </w:rPr>
              <w:t xml:space="preserve">h, </w:t>
            </w:r>
            <w:r w:rsidRPr="00887C6A">
              <w:rPr>
                <w:sz w:val="20"/>
              </w:rPr>
              <w:t>and month</w:t>
            </w:r>
            <w:r w:rsidRPr="00887C6A">
              <w:rPr>
                <w:i/>
                <w:sz w:val="20"/>
              </w:rPr>
              <w:t xml:space="preserve"> m</w:t>
            </w:r>
            <w:r w:rsidRPr="00887C6A">
              <w:rPr>
                <w:sz w:val="20"/>
              </w:rPr>
              <w:t xml:space="preserve"> submitted by a Counter-Party </w:t>
            </w:r>
            <w:r w:rsidRPr="00887C6A">
              <w:rPr>
                <w:i/>
                <w:sz w:val="20"/>
              </w:rPr>
              <w:t>b.</w:t>
            </w:r>
          </w:p>
        </w:tc>
      </w:tr>
      <w:tr w:rsidR="001B1951" w:rsidRPr="00887C6A" w14:paraId="3F957106" w14:textId="77777777" w:rsidTr="00FC27B0">
        <w:trPr>
          <w:trHeight w:val="445"/>
        </w:trPr>
        <w:tc>
          <w:tcPr>
            <w:tcW w:w="1885" w:type="dxa"/>
          </w:tcPr>
          <w:p w14:paraId="37BC4975" w14:textId="77777777" w:rsidR="001B1951" w:rsidRPr="00887C6A" w:rsidRDefault="001B1951" w:rsidP="00FC27B0">
            <w:pPr>
              <w:pStyle w:val="List"/>
              <w:spacing w:after="60"/>
              <w:ind w:left="0" w:firstLine="0"/>
              <w:rPr>
                <w:sz w:val="20"/>
                <w:vertAlign w:val="subscript"/>
              </w:rPr>
            </w:pPr>
            <w:r w:rsidRPr="00887C6A">
              <w:rPr>
                <w:sz w:val="20"/>
              </w:rPr>
              <w:t xml:space="preserve">BPOBL </w:t>
            </w:r>
            <w:r w:rsidRPr="00887C6A">
              <w:rPr>
                <w:i/>
                <w:sz w:val="20"/>
                <w:vertAlign w:val="subscript"/>
              </w:rPr>
              <w:t>m, h, (j, k</w:t>
            </w:r>
            <w:r w:rsidRPr="00887C6A">
              <w:rPr>
                <w:i/>
                <w:vertAlign w:val="subscript"/>
              </w:rPr>
              <w:t>), b</w:t>
            </w:r>
          </w:p>
        </w:tc>
        <w:tc>
          <w:tcPr>
            <w:tcW w:w="900" w:type="dxa"/>
          </w:tcPr>
          <w:p w14:paraId="4D5AEBA5" w14:textId="77777777" w:rsidR="001B1951" w:rsidRPr="00887C6A" w:rsidRDefault="001B1951" w:rsidP="00FC27B0">
            <w:pPr>
              <w:pStyle w:val="List"/>
              <w:spacing w:after="60"/>
              <w:ind w:left="0" w:firstLine="0"/>
              <w:rPr>
                <w:sz w:val="20"/>
              </w:rPr>
            </w:pPr>
            <w:r w:rsidRPr="00887C6A">
              <w:rPr>
                <w:sz w:val="20"/>
              </w:rPr>
              <w:t>$/MW per hour</w:t>
            </w:r>
          </w:p>
        </w:tc>
        <w:tc>
          <w:tcPr>
            <w:tcW w:w="6773" w:type="dxa"/>
          </w:tcPr>
          <w:p w14:paraId="340F073D" w14:textId="77777777" w:rsidR="001B1951" w:rsidRPr="00887C6A" w:rsidRDefault="001B1951" w:rsidP="00FC27B0">
            <w:pPr>
              <w:pStyle w:val="List"/>
              <w:spacing w:after="60"/>
              <w:ind w:left="0" w:firstLine="0"/>
              <w:rPr>
                <w:sz w:val="20"/>
              </w:rPr>
            </w:pPr>
            <w:r w:rsidRPr="00887C6A">
              <w:rPr>
                <w:i/>
                <w:sz w:val="20"/>
              </w:rPr>
              <w:t>Bid Price for PTP Obligation</w:t>
            </w:r>
            <w:r w:rsidRPr="00887C6A">
              <w:rPr>
                <w:iCs/>
                <w:sz w:val="20"/>
              </w:rPr>
              <w:t>—</w:t>
            </w:r>
            <w:r w:rsidRPr="00887C6A">
              <w:rPr>
                <w:sz w:val="20"/>
              </w:rPr>
              <w:t>Bid Price for PTP Obligation</w:t>
            </w:r>
            <w:r w:rsidRPr="00887C6A">
              <w:rPr>
                <w:i/>
                <w:sz w:val="20"/>
              </w:rPr>
              <w:t xml:space="preserve"> </w:t>
            </w:r>
            <w:r w:rsidRPr="00887C6A">
              <w:rPr>
                <w:sz w:val="20"/>
              </w:rPr>
              <w:t xml:space="preserve">with the source </w:t>
            </w:r>
            <w:r w:rsidRPr="00887C6A">
              <w:rPr>
                <w:i/>
                <w:sz w:val="20"/>
              </w:rPr>
              <w:t>j</w:t>
            </w:r>
            <w:r w:rsidRPr="00887C6A">
              <w:rPr>
                <w:sz w:val="20"/>
              </w:rPr>
              <w:t xml:space="preserve"> and sink </w:t>
            </w:r>
            <w:r w:rsidRPr="00887C6A">
              <w:rPr>
                <w:i/>
                <w:sz w:val="20"/>
              </w:rPr>
              <w:t>k</w:t>
            </w:r>
            <w:r w:rsidRPr="00887C6A">
              <w:rPr>
                <w:sz w:val="20"/>
              </w:rPr>
              <w:t xml:space="preserve"> for the hour</w:t>
            </w:r>
            <w:r w:rsidRPr="00887C6A">
              <w:rPr>
                <w:i/>
                <w:sz w:val="20"/>
              </w:rPr>
              <w:t xml:space="preserve"> h, </w:t>
            </w:r>
            <w:r w:rsidRPr="00887C6A">
              <w:rPr>
                <w:sz w:val="20"/>
              </w:rPr>
              <w:t>and month</w:t>
            </w:r>
            <w:r w:rsidRPr="00887C6A">
              <w:rPr>
                <w:i/>
                <w:sz w:val="20"/>
              </w:rPr>
              <w:t xml:space="preserve"> m</w:t>
            </w:r>
            <w:r w:rsidRPr="00887C6A">
              <w:rPr>
                <w:sz w:val="20"/>
              </w:rPr>
              <w:t xml:space="preserve"> submitted by a Counter-Party </w:t>
            </w:r>
            <w:r w:rsidRPr="00887C6A">
              <w:rPr>
                <w:i/>
                <w:sz w:val="20"/>
              </w:rPr>
              <w:t>b.</w:t>
            </w:r>
            <w:r w:rsidRPr="00887C6A">
              <w:rPr>
                <w:sz w:val="20"/>
              </w:rPr>
              <w:t xml:space="preserve"> </w:t>
            </w:r>
          </w:p>
        </w:tc>
      </w:tr>
      <w:tr w:rsidR="001B1951" w:rsidRPr="00887C6A" w14:paraId="0A7AF19F" w14:textId="77777777" w:rsidTr="00FC27B0">
        <w:trPr>
          <w:trHeight w:val="142"/>
        </w:trPr>
        <w:tc>
          <w:tcPr>
            <w:tcW w:w="1885" w:type="dxa"/>
          </w:tcPr>
          <w:p w14:paraId="631DC00E" w14:textId="77777777" w:rsidR="001B1951" w:rsidRPr="00887C6A" w:rsidRDefault="001B1951" w:rsidP="00FC27B0">
            <w:pPr>
              <w:pStyle w:val="List"/>
              <w:spacing w:afterLines="60" w:after="144"/>
              <w:ind w:left="0" w:firstLine="0"/>
              <w:rPr>
                <w:sz w:val="20"/>
              </w:rPr>
            </w:pPr>
            <w:r w:rsidRPr="00887C6A">
              <w:rPr>
                <w:sz w:val="20"/>
              </w:rPr>
              <w:t>A</w:t>
            </w:r>
            <w:r w:rsidRPr="00887C6A">
              <w:rPr>
                <w:sz w:val="20"/>
                <w:vertAlign w:val="subscript"/>
              </w:rPr>
              <w:t xml:space="preserve"> </w:t>
            </w:r>
            <w:r w:rsidRPr="00887C6A">
              <w:rPr>
                <w:i/>
                <w:sz w:val="20"/>
                <w:vertAlign w:val="subscript"/>
              </w:rPr>
              <w:t>ci 99, m, h, (j, k</w:t>
            </w:r>
            <w:r w:rsidRPr="00887C6A">
              <w:rPr>
                <w:i/>
                <w:vertAlign w:val="subscript"/>
              </w:rPr>
              <w:t>), b</w:t>
            </w:r>
          </w:p>
        </w:tc>
        <w:tc>
          <w:tcPr>
            <w:tcW w:w="900" w:type="dxa"/>
          </w:tcPr>
          <w:p w14:paraId="075DC0DE" w14:textId="77777777" w:rsidR="001B1951" w:rsidRPr="00887C6A" w:rsidRDefault="001B1951" w:rsidP="00FC27B0">
            <w:pPr>
              <w:pStyle w:val="List"/>
              <w:spacing w:afterLines="60" w:after="144"/>
              <w:ind w:left="0" w:firstLine="0"/>
              <w:rPr>
                <w:sz w:val="20"/>
              </w:rPr>
            </w:pPr>
            <w:r w:rsidRPr="00887C6A">
              <w:rPr>
                <w:sz w:val="20"/>
              </w:rPr>
              <w:t>$/MW per hour</w:t>
            </w:r>
          </w:p>
        </w:tc>
        <w:tc>
          <w:tcPr>
            <w:tcW w:w="6773" w:type="dxa"/>
          </w:tcPr>
          <w:p w14:paraId="32BCA7B7" w14:textId="40D47406" w:rsidR="001B1951" w:rsidRPr="00887C6A" w:rsidRDefault="001B1951" w:rsidP="00FC27B0">
            <w:pPr>
              <w:pStyle w:val="Spaceafterbox"/>
              <w:spacing w:afterLines="60" w:after="144"/>
              <w:rPr>
                <w:i/>
                <w:iCs/>
                <w:sz w:val="20"/>
              </w:rPr>
            </w:pPr>
            <w:r w:rsidRPr="00887C6A">
              <w:rPr>
                <w:i/>
                <w:sz w:val="20"/>
              </w:rPr>
              <w:t>Path-Specific DAM-Based Adder</w:t>
            </w:r>
            <w:r w:rsidRPr="00887C6A">
              <w:rPr>
                <w:iCs/>
                <w:sz w:val="20"/>
              </w:rPr>
              <w:t>—</w:t>
            </w:r>
            <w:r w:rsidRPr="00887C6A">
              <w:rPr>
                <w:sz w:val="20"/>
              </w:rPr>
              <w:t xml:space="preserve">The path-specific DAM-based adder with the source </w:t>
            </w:r>
            <w:r w:rsidRPr="00887C6A">
              <w:rPr>
                <w:i/>
                <w:sz w:val="20"/>
              </w:rPr>
              <w:t>j</w:t>
            </w:r>
            <w:r w:rsidRPr="00887C6A">
              <w:rPr>
                <w:sz w:val="20"/>
              </w:rPr>
              <w:t xml:space="preserve"> and sink </w:t>
            </w:r>
            <w:r w:rsidRPr="00887C6A">
              <w:rPr>
                <w:i/>
                <w:sz w:val="20"/>
              </w:rPr>
              <w:t>k</w:t>
            </w:r>
            <w:r w:rsidRPr="00887C6A">
              <w:rPr>
                <w:sz w:val="20"/>
              </w:rPr>
              <w:t xml:space="preserve"> for the hour</w:t>
            </w:r>
            <w:r w:rsidRPr="00887C6A">
              <w:rPr>
                <w:i/>
                <w:sz w:val="20"/>
              </w:rPr>
              <w:t xml:space="preserve"> h, </w:t>
            </w:r>
            <w:r w:rsidRPr="00887C6A">
              <w:rPr>
                <w:sz w:val="20"/>
              </w:rPr>
              <w:t>and month</w:t>
            </w:r>
            <w:r w:rsidRPr="00887C6A">
              <w:rPr>
                <w:i/>
                <w:sz w:val="20"/>
              </w:rPr>
              <w:t xml:space="preserve"> m</w:t>
            </w:r>
            <w:r w:rsidRPr="00887C6A">
              <w:rPr>
                <w:sz w:val="20"/>
              </w:rPr>
              <w:t xml:space="preserve"> submitted by a Counter-Party </w:t>
            </w:r>
            <w:r w:rsidRPr="00887C6A">
              <w:rPr>
                <w:i/>
                <w:sz w:val="20"/>
              </w:rPr>
              <w:t>b</w:t>
            </w:r>
            <w:r w:rsidRPr="00887C6A">
              <w:rPr>
                <w:sz w:val="20"/>
              </w:rPr>
              <w:t>; calculated as 99</w:t>
            </w:r>
            <w:r w:rsidRPr="00887C6A">
              <w:rPr>
                <w:sz w:val="20"/>
                <w:vertAlign w:val="superscript"/>
              </w:rPr>
              <w:t>th</w:t>
            </w:r>
            <w:r w:rsidRPr="00887C6A">
              <w:rPr>
                <w:sz w:val="20"/>
              </w:rPr>
              <w:t xml:space="preserve"> percentile of the average rolling consecutive DAM settled price for the reference CRR source/sink over a period that represents a month for each product type (</w:t>
            </w:r>
            <w:r w:rsidR="00EE41DA" w:rsidRPr="00D92BC0">
              <w:rPr>
                <w:sz w:val="20"/>
              </w:rPr>
              <w:t>18 days for</w:t>
            </w:r>
            <w:del w:id="466" w:author="Vistra" w:date="2025-06-11T14:37:00Z" w16du:dateUtc="2025-06-11T19:37:00Z">
              <w:r w:rsidR="00EE41DA" w:rsidRPr="00D92BC0" w:rsidDel="00E4372D">
                <w:rPr>
                  <w:sz w:val="20"/>
                </w:rPr>
                <w:delText xml:space="preserve"> 5*16</w:delText>
              </w:r>
            </w:del>
            <w:ins w:id="467" w:author="Vistra 100225" w:date="2025-10-02T15:23:00Z" w16du:dateUtc="2025-10-02T20:23:00Z">
              <w:r w:rsidR="00455CD6">
                <w:rPr>
                  <w:sz w:val="20"/>
                </w:rPr>
                <w:t>5*16 and</w:t>
              </w:r>
            </w:ins>
            <w:ins w:id="468" w:author="Vistra" w:date="2025-06-11T14:37:00Z" w16du:dateUtc="2025-06-11T19:37:00Z">
              <w:r w:rsidR="00EE41DA" w:rsidRPr="00D92BC0">
                <w:rPr>
                  <w:sz w:val="20"/>
                </w:rPr>
                <w:t xml:space="preserve"> 5x</w:t>
              </w:r>
            </w:ins>
            <w:ins w:id="469" w:author="Vistra" w:date="2025-07-16T16:20:00Z" w16du:dateUtc="2025-07-16T21:20:00Z">
              <w:r w:rsidR="00EE41DA">
                <w:rPr>
                  <w:sz w:val="20"/>
                </w:rPr>
                <w:t>h</w:t>
              </w:r>
            </w:ins>
            <w:ins w:id="470" w:author="Vistra" w:date="2025-06-11T14:37:00Z" w16du:dateUtc="2025-06-11T19:37:00Z">
              <w:r w:rsidR="00EE41DA" w:rsidRPr="00D92BC0">
                <w:rPr>
                  <w:sz w:val="20"/>
                </w:rPr>
                <w:t>our (5x</w:t>
              </w:r>
            </w:ins>
            <w:ins w:id="471" w:author="Vistra" w:date="2025-07-16T16:20:00Z" w16du:dateUtc="2025-07-16T21:20:00Z">
              <w:r w:rsidR="00EE41DA">
                <w:rPr>
                  <w:sz w:val="20"/>
                </w:rPr>
                <w:t>“</w:t>
              </w:r>
            </w:ins>
            <w:ins w:id="472" w:author="Vistra" w:date="2025-06-11T14:37:00Z" w16du:dateUtc="2025-06-11T19:37:00Z">
              <w:r w:rsidR="00EE41DA" w:rsidRPr="00D92BC0">
                <w:rPr>
                  <w:sz w:val="20"/>
                </w:rPr>
                <w:t>H</w:t>
              </w:r>
            </w:ins>
            <w:ins w:id="473" w:author="Vistra" w:date="2025-07-16T16:20:00Z" w16du:dateUtc="2025-07-16T21:20:00Z">
              <w:r w:rsidR="00EE41DA">
                <w:rPr>
                  <w:sz w:val="20"/>
                </w:rPr>
                <w:t>”</w:t>
              </w:r>
            </w:ins>
            <w:ins w:id="474" w:author="Vistra" w:date="2025-06-11T14:37:00Z" w16du:dateUtc="2025-06-11T19:37:00Z">
              <w:r w:rsidR="00EE41DA" w:rsidRPr="00D92BC0">
                <w:rPr>
                  <w:sz w:val="20"/>
                </w:rPr>
                <w:t xml:space="preserve">) blocks for </w:t>
              </w:r>
            </w:ins>
            <w:ins w:id="475" w:author="Vistra" w:date="2025-07-16T16:20:00Z" w16du:dateUtc="2025-07-16T21:20:00Z">
              <w:r w:rsidR="00EE41DA">
                <w:rPr>
                  <w:sz w:val="20"/>
                </w:rPr>
                <w:t>s</w:t>
              </w:r>
            </w:ins>
            <w:ins w:id="476" w:author="Vistra" w:date="2025-06-11T14:37:00Z" w16du:dateUtc="2025-06-11T19:37:00Z">
              <w:r w:rsidR="00EE41DA" w:rsidRPr="00D92BC0">
                <w:rPr>
                  <w:sz w:val="20"/>
                </w:rPr>
                <w:t>olar (</w:t>
              </w:r>
            </w:ins>
            <w:ins w:id="477" w:author="Vistra" w:date="2025-07-16T16:20:00Z" w16du:dateUtc="2025-07-16T21:20:00Z">
              <w:r w:rsidR="00EE41DA">
                <w:rPr>
                  <w:sz w:val="20"/>
                </w:rPr>
                <w:t>“</w:t>
              </w:r>
            </w:ins>
            <w:ins w:id="478" w:author="Vistra" w:date="2025-06-11T14:37:00Z" w16du:dateUtc="2025-06-11T19:37:00Z">
              <w:r w:rsidR="00EE41DA" w:rsidRPr="00D92BC0">
                <w:rPr>
                  <w:sz w:val="20"/>
                </w:rPr>
                <w:t>S</w:t>
              </w:r>
            </w:ins>
            <w:ins w:id="479" w:author="Vistra" w:date="2025-07-16T16:20:00Z" w16du:dateUtc="2025-07-16T21:20:00Z">
              <w:r w:rsidR="00EE41DA">
                <w:rPr>
                  <w:sz w:val="20"/>
                </w:rPr>
                <w:t>”</w:t>
              </w:r>
            </w:ins>
            <w:ins w:id="480" w:author="Vistra" w:date="2025-06-11T14:37:00Z" w16du:dateUtc="2025-06-11T19:37:00Z">
              <w:r w:rsidR="00EE41DA" w:rsidRPr="00D92BC0">
                <w:rPr>
                  <w:sz w:val="20"/>
                </w:rPr>
                <w:t xml:space="preserve">) and </w:t>
              </w:r>
            </w:ins>
            <w:ins w:id="481" w:author="Vistra" w:date="2025-07-16T16:20:00Z" w16du:dateUtc="2025-07-16T21:20:00Z">
              <w:r w:rsidR="00EE41DA">
                <w:rPr>
                  <w:sz w:val="20"/>
                </w:rPr>
                <w:t>n</w:t>
              </w:r>
            </w:ins>
            <w:ins w:id="482" w:author="Vistra" w:date="2025-06-11T14:37:00Z" w16du:dateUtc="2025-06-11T19:37:00Z">
              <w:r w:rsidR="00EE41DA" w:rsidRPr="00D92BC0">
                <w:rPr>
                  <w:sz w:val="20"/>
                </w:rPr>
                <w:t>on-</w:t>
              </w:r>
            </w:ins>
            <w:ins w:id="483" w:author="Vistra" w:date="2025-07-16T16:21:00Z" w16du:dateUtc="2025-07-16T21:21:00Z">
              <w:r w:rsidR="00EE41DA">
                <w:rPr>
                  <w:sz w:val="20"/>
                </w:rPr>
                <w:t>s</w:t>
              </w:r>
            </w:ins>
            <w:ins w:id="484" w:author="Vistra" w:date="2025-06-11T14:37:00Z" w16du:dateUtc="2025-06-11T19:37:00Z">
              <w:r w:rsidR="00EE41DA" w:rsidRPr="00D92BC0">
                <w:rPr>
                  <w:sz w:val="20"/>
                </w:rPr>
                <w:t>olar (</w:t>
              </w:r>
            </w:ins>
            <w:ins w:id="485" w:author="Vistra" w:date="2025-07-16T16:21:00Z" w16du:dateUtc="2025-07-16T21:21:00Z">
              <w:r w:rsidR="00EE41DA">
                <w:rPr>
                  <w:sz w:val="20"/>
                </w:rPr>
                <w:t>“</w:t>
              </w:r>
            </w:ins>
            <w:ins w:id="486" w:author="Vistra" w:date="2025-06-11T14:37:00Z" w16du:dateUtc="2025-06-11T19:37:00Z">
              <w:r w:rsidR="00EE41DA" w:rsidRPr="00D92BC0">
                <w:rPr>
                  <w:sz w:val="20"/>
                </w:rPr>
                <w:t>NS</w:t>
              </w:r>
            </w:ins>
            <w:ins w:id="487" w:author="Vistra" w:date="2025-07-16T16:21:00Z" w16du:dateUtc="2025-07-16T21:21:00Z">
              <w:r w:rsidR="00EE41DA">
                <w:rPr>
                  <w:sz w:val="20"/>
                </w:rPr>
                <w:t>”</w:t>
              </w:r>
            </w:ins>
            <w:ins w:id="488" w:author="Vistra" w:date="2025-06-11T14:37:00Z" w16du:dateUtc="2025-06-11T19:37:00Z">
              <w:r w:rsidR="00EE41DA" w:rsidRPr="00D92BC0">
                <w:rPr>
                  <w:sz w:val="20"/>
                </w:rPr>
                <w:t>)</w:t>
              </w:r>
            </w:ins>
            <w:ins w:id="489" w:author="Vistra" w:date="2025-06-11T14:38:00Z" w16du:dateUtc="2025-06-11T19:38:00Z">
              <w:r w:rsidR="00EE41DA" w:rsidRPr="00D92BC0">
                <w:rPr>
                  <w:sz w:val="20"/>
                </w:rPr>
                <w:t xml:space="preserve"> hours</w:t>
              </w:r>
            </w:ins>
            <w:ins w:id="490" w:author="Vistra" w:date="2025-06-12T12:12:00Z" w16du:dateUtc="2025-06-12T17:12:00Z">
              <w:r w:rsidR="00EE41DA" w:rsidRPr="00D92BC0">
                <w:rPr>
                  <w:sz w:val="20"/>
                </w:rPr>
                <w:t xml:space="preserve"> </w:t>
              </w:r>
              <w:r w:rsidR="00EE41DA" w:rsidRPr="00EE41DA">
                <w:rPr>
                  <w:sz w:val="20"/>
                </w:rPr>
                <w:t>as defined in Section 7.3(5)(</w:t>
              </w:r>
              <w:del w:id="491" w:author="Vistra 100225" w:date="2025-10-02T15:23:00Z" w16du:dateUtc="2025-10-02T20:23:00Z">
                <w:r w:rsidR="00EE41DA" w:rsidRPr="00EE41DA" w:rsidDel="00455CD6">
                  <w:rPr>
                    <w:sz w:val="20"/>
                  </w:rPr>
                  <w:delText>a</w:delText>
                </w:r>
              </w:del>
            </w:ins>
            <w:ins w:id="492" w:author="Vistra 100225" w:date="2025-10-02T15:23:00Z" w16du:dateUtc="2025-10-02T20:23:00Z">
              <w:r w:rsidR="00455CD6">
                <w:rPr>
                  <w:sz w:val="20"/>
                </w:rPr>
                <w:t>b</w:t>
              </w:r>
            </w:ins>
            <w:ins w:id="493" w:author="Vistra" w:date="2025-06-12T12:12:00Z" w16du:dateUtc="2025-06-12T17:12:00Z">
              <w:r w:rsidR="00EE41DA" w:rsidRPr="00EE41DA">
                <w:rPr>
                  <w:sz w:val="20"/>
                </w:rPr>
                <w:t>)</w:t>
              </w:r>
            </w:ins>
            <w:r w:rsidR="00EE41DA" w:rsidRPr="00D92BC0">
              <w:rPr>
                <w:sz w:val="20"/>
              </w:rPr>
              <w:t>, 8 days for</w:t>
            </w:r>
            <w:del w:id="494" w:author="Vistra" w:date="2025-06-11T14:38:00Z" w16du:dateUtc="2025-06-11T19:38:00Z">
              <w:r w:rsidR="00EE41DA" w:rsidRPr="00D92BC0" w:rsidDel="00E4372D">
                <w:rPr>
                  <w:sz w:val="20"/>
                </w:rPr>
                <w:delText xml:space="preserve"> 2*16</w:delText>
              </w:r>
            </w:del>
            <w:ins w:id="495" w:author="Vistra" w:date="2025-06-11T14:38:00Z" w16du:dateUtc="2025-06-11T19:38:00Z">
              <w:r w:rsidR="00EE41DA" w:rsidRPr="00D92BC0">
                <w:rPr>
                  <w:sz w:val="20"/>
                </w:rPr>
                <w:t xml:space="preserve"> </w:t>
              </w:r>
            </w:ins>
            <w:ins w:id="496" w:author="Vistra 100225" w:date="2025-10-02T15:23:00Z" w16du:dateUtc="2025-10-02T20:23:00Z">
              <w:r w:rsidR="00455CD6">
                <w:rPr>
                  <w:sz w:val="20"/>
                </w:rPr>
                <w:t>2*</w:t>
              </w:r>
            </w:ins>
            <w:ins w:id="497" w:author="Vistra 100225" w:date="2025-10-02T15:24:00Z" w16du:dateUtc="2025-10-02T20:24:00Z">
              <w:r w:rsidR="00455CD6">
                <w:rPr>
                  <w:sz w:val="20"/>
                </w:rPr>
                <w:t xml:space="preserve">16 and </w:t>
              </w:r>
            </w:ins>
            <w:ins w:id="498" w:author="Vistra" w:date="2025-06-11T14:39:00Z" w16du:dateUtc="2025-06-11T19:39:00Z">
              <w:r w:rsidR="00EE41DA" w:rsidRPr="00D92BC0">
                <w:rPr>
                  <w:sz w:val="20"/>
                </w:rPr>
                <w:t>2x</w:t>
              </w:r>
            </w:ins>
            <w:ins w:id="499" w:author="Vistra" w:date="2025-07-16T16:21:00Z" w16du:dateUtc="2025-07-16T21:21:00Z">
              <w:r w:rsidR="00EE41DA">
                <w:rPr>
                  <w:sz w:val="20"/>
                </w:rPr>
                <w:t>h</w:t>
              </w:r>
            </w:ins>
            <w:ins w:id="500" w:author="Vistra" w:date="2025-06-11T14:39:00Z" w16du:dateUtc="2025-06-11T19:39:00Z">
              <w:r w:rsidR="00EE41DA" w:rsidRPr="00D92BC0">
                <w:rPr>
                  <w:sz w:val="20"/>
                </w:rPr>
                <w:t>our (2x</w:t>
              </w:r>
            </w:ins>
            <w:ins w:id="501" w:author="Vistra" w:date="2025-07-16T16:21:00Z" w16du:dateUtc="2025-07-16T21:21:00Z">
              <w:r w:rsidR="00EE41DA">
                <w:rPr>
                  <w:sz w:val="20"/>
                </w:rPr>
                <w:t>“</w:t>
              </w:r>
            </w:ins>
            <w:ins w:id="502" w:author="Vistra" w:date="2025-06-11T14:39:00Z" w16du:dateUtc="2025-06-11T19:39:00Z">
              <w:r w:rsidR="00EE41DA" w:rsidRPr="00D92BC0">
                <w:rPr>
                  <w:sz w:val="20"/>
                </w:rPr>
                <w:t>H</w:t>
              </w:r>
            </w:ins>
            <w:ins w:id="503" w:author="Vistra" w:date="2025-07-16T16:21:00Z" w16du:dateUtc="2025-07-16T21:21:00Z">
              <w:r w:rsidR="00EE41DA">
                <w:rPr>
                  <w:sz w:val="20"/>
                </w:rPr>
                <w:t>”</w:t>
              </w:r>
            </w:ins>
            <w:ins w:id="504" w:author="Vistra" w:date="2025-06-11T14:39:00Z" w16du:dateUtc="2025-06-11T19:39:00Z">
              <w:r w:rsidR="00EE41DA" w:rsidRPr="00D92BC0">
                <w:rPr>
                  <w:sz w:val="20"/>
                </w:rPr>
                <w:t xml:space="preserve">) blocks for </w:t>
              </w:r>
            </w:ins>
            <w:ins w:id="505" w:author="Vistra" w:date="2025-07-16T16:21:00Z" w16du:dateUtc="2025-07-16T21:21:00Z">
              <w:r w:rsidR="00EE41DA">
                <w:rPr>
                  <w:sz w:val="20"/>
                </w:rPr>
                <w:t>s</w:t>
              </w:r>
            </w:ins>
            <w:ins w:id="506" w:author="Vistra" w:date="2025-06-11T14:39:00Z" w16du:dateUtc="2025-06-11T19:39:00Z">
              <w:r w:rsidR="00EE41DA" w:rsidRPr="00D92BC0">
                <w:rPr>
                  <w:sz w:val="20"/>
                </w:rPr>
                <w:t>olar (</w:t>
              </w:r>
            </w:ins>
            <w:ins w:id="507" w:author="Vistra" w:date="2025-07-16T16:21:00Z" w16du:dateUtc="2025-07-16T21:21:00Z">
              <w:r w:rsidR="00EE41DA">
                <w:rPr>
                  <w:sz w:val="20"/>
                </w:rPr>
                <w:t>“</w:t>
              </w:r>
            </w:ins>
            <w:ins w:id="508" w:author="Vistra" w:date="2025-06-11T14:39:00Z" w16du:dateUtc="2025-06-11T19:39:00Z">
              <w:r w:rsidR="00EE41DA" w:rsidRPr="00D92BC0">
                <w:rPr>
                  <w:sz w:val="20"/>
                </w:rPr>
                <w:t>S</w:t>
              </w:r>
            </w:ins>
            <w:ins w:id="509" w:author="Vistra" w:date="2025-07-16T16:21:00Z" w16du:dateUtc="2025-07-16T21:21:00Z">
              <w:r w:rsidR="00EE41DA">
                <w:rPr>
                  <w:sz w:val="20"/>
                </w:rPr>
                <w:t>”</w:t>
              </w:r>
            </w:ins>
            <w:ins w:id="510" w:author="Vistra" w:date="2025-06-11T14:39:00Z" w16du:dateUtc="2025-06-11T19:39:00Z">
              <w:r w:rsidR="00EE41DA" w:rsidRPr="00D92BC0">
                <w:rPr>
                  <w:sz w:val="20"/>
                </w:rPr>
                <w:t xml:space="preserve">) and </w:t>
              </w:r>
            </w:ins>
            <w:ins w:id="511" w:author="Vistra" w:date="2025-07-16T16:21:00Z" w16du:dateUtc="2025-07-16T21:21:00Z">
              <w:r w:rsidR="00EE41DA">
                <w:rPr>
                  <w:sz w:val="20"/>
                </w:rPr>
                <w:t>n</w:t>
              </w:r>
            </w:ins>
            <w:ins w:id="512" w:author="Vistra" w:date="2025-06-11T14:39:00Z" w16du:dateUtc="2025-06-11T19:39:00Z">
              <w:r w:rsidR="00EE41DA" w:rsidRPr="00D92BC0">
                <w:rPr>
                  <w:sz w:val="20"/>
                </w:rPr>
                <w:t>on-</w:t>
              </w:r>
            </w:ins>
            <w:ins w:id="513" w:author="Vistra" w:date="2025-07-16T16:21:00Z" w16du:dateUtc="2025-07-16T21:21:00Z">
              <w:r w:rsidR="00EE41DA">
                <w:rPr>
                  <w:sz w:val="20"/>
                </w:rPr>
                <w:t>s</w:t>
              </w:r>
            </w:ins>
            <w:ins w:id="514" w:author="Vistra" w:date="2025-06-11T14:39:00Z" w16du:dateUtc="2025-06-11T19:39:00Z">
              <w:r w:rsidR="00EE41DA" w:rsidRPr="00D92BC0">
                <w:rPr>
                  <w:sz w:val="20"/>
                </w:rPr>
                <w:t>olar (</w:t>
              </w:r>
            </w:ins>
            <w:ins w:id="515" w:author="Vistra" w:date="2025-07-16T16:21:00Z" w16du:dateUtc="2025-07-16T21:21:00Z">
              <w:r w:rsidR="00EE41DA">
                <w:rPr>
                  <w:sz w:val="20"/>
                </w:rPr>
                <w:t>“</w:t>
              </w:r>
            </w:ins>
            <w:ins w:id="516" w:author="Vistra" w:date="2025-06-11T14:39:00Z" w16du:dateUtc="2025-06-11T19:39:00Z">
              <w:r w:rsidR="00EE41DA" w:rsidRPr="00D92BC0">
                <w:rPr>
                  <w:sz w:val="20"/>
                </w:rPr>
                <w:t>NS</w:t>
              </w:r>
            </w:ins>
            <w:ins w:id="517" w:author="Vistra" w:date="2025-07-16T16:21:00Z" w16du:dateUtc="2025-07-16T21:21:00Z">
              <w:r w:rsidR="00EE41DA">
                <w:rPr>
                  <w:sz w:val="20"/>
                </w:rPr>
                <w:t>”</w:t>
              </w:r>
            </w:ins>
            <w:ins w:id="518" w:author="Vistra" w:date="2025-06-11T14:39:00Z" w16du:dateUtc="2025-06-11T19:39:00Z">
              <w:r w:rsidR="00EE41DA" w:rsidRPr="00D92BC0">
                <w:rPr>
                  <w:sz w:val="20"/>
                </w:rPr>
                <w:t>) hours</w:t>
              </w:r>
            </w:ins>
            <w:ins w:id="519" w:author="Vistra" w:date="2025-06-12T12:12:00Z" w16du:dateUtc="2025-06-12T17:12:00Z">
              <w:r w:rsidR="00EE41DA" w:rsidRPr="00D92BC0">
                <w:rPr>
                  <w:sz w:val="20"/>
                </w:rPr>
                <w:t xml:space="preserve"> </w:t>
              </w:r>
              <w:r w:rsidR="00EE41DA" w:rsidRPr="00EE41DA">
                <w:rPr>
                  <w:sz w:val="20"/>
                </w:rPr>
                <w:t>as defined in Section 7.3(5)(</w:t>
              </w:r>
              <w:del w:id="520" w:author="Vistra 100225" w:date="2025-10-02T15:24:00Z" w16du:dateUtc="2025-10-02T20:24:00Z">
                <w:r w:rsidR="00EE41DA" w:rsidRPr="00EE41DA" w:rsidDel="00455CD6">
                  <w:rPr>
                    <w:sz w:val="20"/>
                  </w:rPr>
                  <w:delText>b</w:delText>
                </w:r>
              </w:del>
            </w:ins>
            <w:ins w:id="521" w:author="Vistra 100225" w:date="2025-10-02T15:24:00Z" w16du:dateUtc="2025-10-02T20:24:00Z">
              <w:r w:rsidR="00455CD6">
                <w:rPr>
                  <w:sz w:val="20"/>
                </w:rPr>
                <w:t>d</w:t>
              </w:r>
            </w:ins>
            <w:ins w:id="522" w:author="Vistra" w:date="2025-06-12T12:12:00Z" w16du:dateUtc="2025-06-12T17:12:00Z">
              <w:r w:rsidR="00EE41DA" w:rsidRPr="00EE41DA">
                <w:rPr>
                  <w:sz w:val="20"/>
                </w:rPr>
                <w:t>)</w:t>
              </w:r>
            </w:ins>
            <w:r w:rsidR="00EE41DA" w:rsidRPr="00D92BC0">
              <w:rPr>
                <w:sz w:val="20"/>
              </w:rPr>
              <w:t>,</w:t>
            </w:r>
            <w:r w:rsidR="00EE41DA" w:rsidRPr="00887C6A">
              <w:rPr>
                <w:sz w:val="20"/>
              </w:rPr>
              <w:t xml:space="preserve"> 28 </w:t>
            </w:r>
            <w:r w:rsidRPr="00887C6A">
              <w:rPr>
                <w:sz w:val="20"/>
              </w:rPr>
              <w:t xml:space="preserve">days for 7*8).  The look-back period for DAM settled prices shall be the </w:t>
            </w:r>
            <w:proofErr w:type="gramStart"/>
            <w:r w:rsidRPr="00887C6A">
              <w:rPr>
                <w:sz w:val="20"/>
              </w:rPr>
              <w:t>lesser</w:t>
            </w:r>
            <w:proofErr w:type="gramEnd"/>
            <w:r w:rsidRPr="00887C6A">
              <w:rPr>
                <w:sz w:val="20"/>
              </w:rPr>
              <w:t xml:space="preserve"> of Nodal Market go-live to current time and current time minus three years.  </w:t>
            </w:r>
            <w:r w:rsidRPr="00887C6A">
              <w:rPr>
                <w:bCs/>
                <w:iCs/>
                <w:sz w:val="20"/>
              </w:rPr>
              <w:t>If historical Day-Ahead Settlement Point Prices (DASPPs) are not available for a Settlement Point for one or more Operating Days, ERCOT will designate a proxy Settlement Point for this purpose, and the DASPPs of the proxy Settlement Point of corresponding Operating Days are used</w:t>
            </w:r>
            <w:r w:rsidRPr="00887C6A">
              <w:rPr>
                <w:sz w:val="20"/>
              </w:rPr>
              <w:t>.</w:t>
            </w:r>
          </w:p>
        </w:tc>
      </w:tr>
      <w:tr w:rsidR="001B1951" w:rsidRPr="00887C6A" w14:paraId="75EF502F" w14:textId="77777777" w:rsidTr="00FC27B0">
        <w:trPr>
          <w:trHeight w:val="142"/>
        </w:trPr>
        <w:tc>
          <w:tcPr>
            <w:tcW w:w="1885" w:type="dxa"/>
          </w:tcPr>
          <w:p w14:paraId="299427F2" w14:textId="77777777" w:rsidR="001B1951" w:rsidRPr="00887C6A" w:rsidRDefault="001B1951" w:rsidP="00FC27B0">
            <w:pPr>
              <w:pStyle w:val="List"/>
              <w:spacing w:after="60"/>
              <w:ind w:left="0" w:firstLine="0"/>
              <w:rPr>
                <w:sz w:val="20"/>
              </w:rPr>
            </w:pPr>
            <w:r>
              <w:rPr>
                <w:sz w:val="20"/>
              </w:rPr>
              <w:t>E</w:t>
            </w:r>
            <w:r w:rsidRPr="00887C6A">
              <w:rPr>
                <w:sz w:val="20"/>
              </w:rPr>
              <w:t>ACP</w:t>
            </w:r>
            <w:r w:rsidRPr="00887C6A">
              <w:rPr>
                <w:sz w:val="20"/>
                <w:vertAlign w:val="subscript"/>
              </w:rPr>
              <w:t xml:space="preserve"> </w:t>
            </w:r>
            <w:r w:rsidRPr="00887C6A">
              <w:rPr>
                <w:i/>
                <w:sz w:val="20"/>
                <w:vertAlign w:val="subscript"/>
              </w:rPr>
              <w:t>m, h, (j, k)</w:t>
            </w:r>
          </w:p>
        </w:tc>
        <w:tc>
          <w:tcPr>
            <w:tcW w:w="900" w:type="dxa"/>
          </w:tcPr>
          <w:p w14:paraId="33CD37D2" w14:textId="77777777" w:rsidR="001B1951" w:rsidRPr="00887C6A" w:rsidRDefault="001B1951" w:rsidP="00FC27B0">
            <w:pPr>
              <w:pStyle w:val="List"/>
              <w:spacing w:after="60"/>
              <w:ind w:left="0" w:firstLine="0"/>
              <w:rPr>
                <w:sz w:val="20"/>
              </w:rPr>
            </w:pPr>
            <w:r w:rsidRPr="00887C6A">
              <w:rPr>
                <w:sz w:val="20"/>
              </w:rPr>
              <w:t>$/MW per hour</w:t>
            </w:r>
          </w:p>
        </w:tc>
        <w:tc>
          <w:tcPr>
            <w:tcW w:w="6773" w:type="dxa"/>
          </w:tcPr>
          <w:p w14:paraId="62E34303" w14:textId="77777777" w:rsidR="001B1951" w:rsidRDefault="001B1951" w:rsidP="00FC27B0">
            <w:pPr>
              <w:pStyle w:val="List"/>
              <w:spacing w:after="60"/>
              <w:ind w:left="0" w:firstLine="0"/>
              <w:rPr>
                <w:sz w:val="20"/>
              </w:rPr>
            </w:pPr>
            <w:r>
              <w:rPr>
                <w:i/>
                <w:sz w:val="20"/>
              </w:rPr>
              <w:t xml:space="preserve">Effective </w:t>
            </w:r>
            <w:r w:rsidRPr="00887C6A">
              <w:rPr>
                <w:i/>
                <w:sz w:val="20"/>
              </w:rPr>
              <w:t>Auction Clearing Price</w:t>
            </w:r>
            <w:r w:rsidRPr="00887C6A">
              <w:rPr>
                <w:iCs/>
                <w:sz w:val="20"/>
              </w:rPr>
              <w:t>—</w:t>
            </w:r>
            <w:r w:rsidRPr="00887C6A">
              <w:rPr>
                <w:sz w:val="20"/>
              </w:rPr>
              <w:t xml:space="preserve">The auction clearing price with the source </w:t>
            </w:r>
            <w:r w:rsidRPr="00887C6A">
              <w:rPr>
                <w:i/>
                <w:sz w:val="20"/>
              </w:rPr>
              <w:t>j</w:t>
            </w:r>
            <w:r w:rsidRPr="00887C6A">
              <w:rPr>
                <w:sz w:val="20"/>
              </w:rPr>
              <w:t xml:space="preserve"> and sink </w:t>
            </w:r>
            <w:r w:rsidRPr="00887C6A">
              <w:rPr>
                <w:i/>
                <w:sz w:val="20"/>
              </w:rPr>
              <w:t>k</w:t>
            </w:r>
            <w:r w:rsidRPr="00887C6A">
              <w:rPr>
                <w:sz w:val="20"/>
              </w:rPr>
              <w:t xml:space="preserve"> for the hour</w:t>
            </w:r>
            <w:r w:rsidRPr="00887C6A">
              <w:rPr>
                <w:i/>
                <w:sz w:val="20"/>
              </w:rPr>
              <w:t xml:space="preserve"> h, </w:t>
            </w:r>
            <w:r w:rsidRPr="00887C6A">
              <w:rPr>
                <w:sz w:val="20"/>
              </w:rPr>
              <w:t>and month</w:t>
            </w:r>
            <w:r w:rsidRPr="00887C6A">
              <w:rPr>
                <w:i/>
                <w:sz w:val="20"/>
              </w:rPr>
              <w:t xml:space="preserve"> m</w:t>
            </w:r>
            <w:r w:rsidRPr="00887C6A">
              <w:rPr>
                <w:sz w:val="20"/>
              </w:rPr>
              <w:t>.</w:t>
            </w:r>
          </w:p>
          <w:p w14:paraId="438EAE1F" w14:textId="77777777" w:rsidR="001B1951" w:rsidRPr="00920E6B" w:rsidRDefault="001B1951" w:rsidP="00FC27B0">
            <w:pPr>
              <w:pStyle w:val="List"/>
              <w:spacing w:after="60"/>
              <w:ind w:left="0" w:firstLine="0"/>
              <w:rPr>
                <w:sz w:val="20"/>
              </w:rPr>
            </w:pPr>
            <w:r w:rsidRPr="00920E6B">
              <w:rPr>
                <w:sz w:val="20"/>
              </w:rPr>
              <w:t xml:space="preserve">For each CRR PTP Obligation, this value is equal to the </w:t>
            </w:r>
            <w:r>
              <w:rPr>
                <w:sz w:val="20"/>
              </w:rPr>
              <w:t>a</w:t>
            </w:r>
            <w:r w:rsidRPr="00920E6B">
              <w:rPr>
                <w:sz w:val="20"/>
              </w:rPr>
              <w:t xml:space="preserve">uction </w:t>
            </w:r>
            <w:r>
              <w:rPr>
                <w:sz w:val="20"/>
              </w:rPr>
              <w:t>c</w:t>
            </w:r>
            <w:r w:rsidRPr="00920E6B">
              <w:rPr>
                <w:sz w:val="20"/>
              </w:rPr>
              <w:t xml:space="preserve">learing </w:t>
            </w:r>
            <w:r>
              <w:rPr>
                <w:sz w:val="20"/>
              </w:rPr>
              <w:t>p</w:t>
            </w:r>
            <w:r w:rsidRPr="00920E6B">
              <w:rPr>
                <w:sz w:val="20"/>
              </w:rPr>
              <w:t xml:space="preserve">rice of an awarded CRR selected as follows: </w:t>
            </w:r>
          </w:p>
          <w:p w14:paraId="53BAA18B" w14:textId="77777777" w:rsidR="001B1951" w:rsidRDefault="001B1951" w:rsidP="00FC27B0">
            <w:pPr>
              <w:pStyle w:val="List"/>
              <w:spacing w:after="60"/>
              <w:ind w:left="792" w:hanging="360"/>
              <w:rPr>
                <w:sz w:val="20"/>
              </w:rPr>
            </w:pPr>
            <w:r w:rsidRPr="00920E6B">
              <w:rPr>
                <w:sz w:val="20"/>
              </w:rPr>
              <w:t>(a)</w:t>
            </w:r>
            <w:r w:rsidRPr="00920E6B">
              <w:rPr>
                <w:sz w:val="20"/>
              </w:rPr>
              <w:tab/>
              <w:t xml:space="preserve">Awarded CRRs with the source </w:t>
            </w:r>
            <w:r w:rsidRPr="00920E6B">
              <w:rPr>
                <w:i/>
                <w:sz w:val="20"/>
              </w:rPr>
              <w:t>j</w:t>
            </w:r>
            <w:r w:rsidRPr="00920E6B">
              <w:rPr>
                <w:sz w:val="20"/>
              </w:rPr>
              <w:t xml:space="preserve"> and sink </w:t>
            </w:r>
            <w:r w:rsidRPr="00920E6B">
              <w:rPr>
                <w:i/>
                <w:sz w:val="20"/>
              </w:rPr>
              <w:t>k</w:t>
            </w:r>
            <w:r w:rsidRPr="00920E6B">
              <w:rPr>
                <w:sz w:val="20"/>
              </w:rPr>
              <w:t xml:space="preserve"> containing hour </w:t>
            </w:r>
            <w:r w:rsidRPr="00920E6B">
              <w:rPr>
                <w:i/>
                <w:sz w:val="20"/>
              </w:rPr>
              <w:t>h</w:t>
            </w:r>
            <w:r w:rsidRPr="00920E6B">
              <w:rPr>
                <w:sz w:val="20"/>
              </w:rPr>
              <w:t xml:space="preserve"> and operating month </w:t>
            </w:r>
            <w:r w:rsidRPr="00920E6B">
              <w:rPr>
                <w:i/>
                <w:sz w:val="20"/>
              </w:rPr>
              <w:t xml:space="preserve">m </w:t>
            </w:r>
            <w:r w:rsidRPr="00920E6B">
              <w:rPr>
                <w:sz w:val="20"/>
              </w:rPr>
              <w:t>are selected from the set of unexpired awarded PTP Obligations.  If no awarded CRRs are found the EACP value is zero.</w:t>
            </w:r>
          </w:p>
          <w:p w14:paraId="39D439DF" w14:textId="77777777" w:rsidR="001B1951" w:rsidRDefault="001B1951" w:rsidP="00FC27B0">
            <w:pPr>
              <w:pStyle w:val="List"/>
              <w:spacing w:after="60"/>
              <w:ind w:left="792" w:hanging="360"/>
              <w:rPr>
                <w:sz w:val="20"/>
              </w:rPr>
            </w:pPr>
            <w:r w:rsidRPr="00920E6B">
              <w:rPr>
                <w:sz w:val="20"/>
              </w:rPr>
              <w:t>(b)</w:t>
            </w:r>
            <w:r w:rsidRPr="00920E6B">
              <w:rPr>
                <w:sz w:val="20"/>
              </w:rPr>
              <w:tab/>
              <w:t>If (a) results in more than one awarded CRR, awarded CRRs with the most recent award date are selected.</w:t>
            </w:r>
          </w:p>
          <w:p w14:paraId="1DBCFAD4" w14:textId="77777777" w:rsidR="001B1951" w:rsidRPr="00C91F73" w:rsidRDefault="001B1951" w:rsidP="00FC27B0">
            <w:pPr>
              <w:pStyle w:val="List"/>
              <w:spacing w:after="60"/>
              <w:ind w:left="792" w:hanging="360"/>
              <w:rPr>
                <w:i/>
                <w:sz w:val="20"/>
              </w:rPr>
            </w:pPr>
            <w:r w:rsidRPr="00920E6B">
              <w:rPr>
                <w:sz w:val="20"/>
              </w:rPr>
              <w:t>(c)</w:t>
            </w:r>
            <w:r w:rsidRPr="00920E6B">
              <w:rPr>
                <w:sz w:val="20"/>
              </w:rPr>
              <w:tab/>
              <w:t xml:space="preserve">If (b) results in more than one awarded CRR, then the awarded CRR with the lowest </w:t>
            </w:r>
            <w:r>
              <w:rPr>
                <w:sz w:val="20"/>
              </w:rPr>
              <w:t>a</w:t>
            </w:r>
            <w:r w:rsidRPr="00920E6B">
              <w:rPr>
                <w:sz w:val="20"/>
              </w:rPr>
              <w:t xml:space="preserve">uction </w:t>
            </w:r>
            <w:r>
              <w:rPr>
                <w:sz w:val="20"/>
              </w:rPr>
              <w:t>c</w:t>
            </w:r>
            <w:r w:rsidRPr="00920E6B">
              <w:rPr>
                <w:sz w:val="20"/>
              </w:rPr>
              <w:t xml:space="preserve">learing </w:t>
            </w:r>
            <w:r>
              <w:rPr>
                <w:sz w:val="20"/>
              </w:rPr>
              <w:t>p</w:t>
            </w:r>
            <w:r w:rsidRPr="00920E6B">
              <w:rPr>
                <w:sz w:val="20"/>
              </w:rPr>
              <w:t>rice is selected.</w:t>
            </w:r>
          </w:p>
        </w:tc>
      </w:tr>
      <w:tr w:rsidR="001B1951" w:rsidRPr="00887C6A" w14:paraId="62B87542" w14:textId="77777777" w:rsidTr="00FC27B0">
        <w:trPr>
          <w:trHeight w:val="142"/>
        </w:trPr>
        <w:tc>
          <w:tcPr>
            <w:tcW w:w="1885" w:type="dxa"/>
          </w:tcPr>
          <w:p w14:paraId="78E40B9D" w14:textId="77777777" w:rsidR="001B1951" w:rsidRPr="00887C6A" w:rsidRDefault="001B1951" w:rsidP="00FC27B0">
            <w:pPr>
              <w:pStyle w:val="List"/>
              <w:spacing w:afterLines="60" w:after="144"/>
              <w:ind w:left="0" w:firstLine="0"/>
              <w:rPr>
                <w:sz w:val="20"/>
              </w:rPr>
            </w:pPr>
            <w:r w:rsidRPr="00887C6A">
              <w:rPr>
                <w:sz w:val="20"/>
              </w:rPr>
              <w:t xml:space="preserve">AOBLCRO </w:t>
            </w:r>
            <w:r w:rsidRPr="00887C6A">
              <w:rPr>
                <w:i/>
                <w:sz w:val="20"/>
                <w:vertAlign w:val="subscript"/>
              </w:rPr>
              <w:t>b</w:t>
            </w:r>
          </w:p>
        </w:tc>
        <w:tc>
          <w:tcPr>
            <w:tcW w:w="900" w:type="dxa"/>
          </w:tcPr>
          <w:p w14:paraId="5F9E7FA4" w14:textId="77777777" w:rsidR="001B1951" w:rsidRPr="00887C6A" w:rsidRDefault="001B1951" w:rsidP="00FC27B0">
            <w:pPr>
              <w:pStyle w:val="List"/>
              <w:spacing w:afterLines="60" w:after="144"/>
              <w:ind w:left="0" w:firstLine="0"/>
              <w:rPr>
                <w:sz w:val="20"/>
              </w:rPr>
            </w:pPr>
            <w:r w:rsidRPr="00887C6A">
              <w:rPr>
                <w:sz w:val="20"/>
              </w:rPr>
              <w:t>$</w:t>
            </w:r>
          </w:p>
        </w:tc>
        <w:tc>
          <w:tcPr>
            <w:tcW w:w="6773" w:type="dxa"/>
          </w:tcPr>
          <w:p w14:paraId="5E93AF49" w14:textId="77777777" w:rsidR="001B1951" w:rsidRPr="00887C6A" w:rsidRDefault="001B1951" w:rsidP="00FC27B0">
            <w:pPr>
              <w:pStyle w:val="List"/>
              <w:spacing w:afterLines="60" w:after="144"/>
              <w:ind w:left="0" w:firstLine="0"/>
              <w:rPr>
                <w:i/>
                <w:sz w:val="20"/>
              </w:rPr>
            </w:pPr>
            <w:r w:rsidRPr="00887C6A">
              <w:rPr>
                <w:i/>
                <w:sz w:val="20"/>
              </w:rPr>
              <w:t>Auction PTP Obligation Credit Requirement for Offers</w:t>
            </w:r>
            <w:r w:rsidRPr="00887C6A">
              <w:rPr>
                <w:iCs/>
                <w:sz w:val="20"/>
              </w:rPr>
              <w:t>—</w:t>
            </w:r>
            <w:r w:rsidRPr="00887C6A">
              <w:rPr>
                <w:sz w:val="20"/>
              </w:rPr>
              <w:t xml:space="preserve">The auction credit requirement for all PTP Obligation offers submitted by a Counter-Party </w:t>
            </w:r>
            <w:r w:rsidRPr="00887C6A">
              <w:rPr>
                <w:i/>
                <w:sz w:val="20"/>
              </w:rPr>
              <w:t xml:space="preserve">b </w:t>
            </w:r>
            <w:r w:rsidRPr="00887C6A">
              <w:rPr>
                <w:sz w:val="20"/>
              </w:rPr>
              <w:t xml:space="preserve">for all Operating Days. </w:t>
            </w:r>
          </w:p>
        </w:tc>
      </w:tr>
      <w:tr w:rsidR="001B1951" w:rsidRPr="00887C6A" w14:paraId="2254E985" w14:textId="77777777" w:rsidTr="00FC27B0">
        <w:trPr>
          <w:trHeight w:val="142"/>
        </w:trPr>
        <w:tc>
          <w:tcPr>
            <w:tcW w:w="1885" w:type="dxa"/>
          </w:tcPr>
          <w:p w14:paraId="59775AD6" w14:textId="77777777" w:rsidR="001B1951" w:rsidRPr="00887C6A" w:rsidRDefault="001B1951" w:rsidP="00FC27B0">
            <w:pPr>
              <w:pStyle w:val="List"/>
              <w:spacing w:afterLines="60" w:after="144"/>
              <w:ind w:left="0" w:firstLine="0"/>
              <w:rPr>
                <w:sz w:val="20"/>
              </w:rPr>
            </w:pPr>
            <w:r w:rsidRPr="00887C6A">
              <w:rPr>
                <w:sz w:val="20"/>
              </w:rPr>
              <w:t>OOBLMW</w:t>
            </w:r>
            <w:r w:rsidRPr="00887C6A">
              <w:rPr>
                <w:sz w:val="20"/>
                <w:vertAlign w:val="subscript"/>
              </w:rPr>
              <w:t xml:space="preserve"> </w:t>
            </w:r>
            <w:r w:rsidRPr="00887C6A">
              <w:rPr>
                <w:i/>
                <w:sz w:val="20"/>
                <w:vertAlign w:val="subscript"/>
              </w:rPr>
              <w:t>m, h, (j, k), b</w:t>
            </w:r>
          </w:p>
        </w:tc>
        <w:tc>
          <w:tcPr>
            <w:tcW w:w="900" w:type="dxa"/>
          </w:tcPr>
          <w:p w14:paraId="52E4B93B" w14:textId="77777777" w:rsidR="001B1951" w:rsidRPr="00887C6A" w:rsidRDefault="001B1951" w:rsidP="00FC27B0">
            <w:pPr>
              <w:pStyle w:val="List"/>
              <w:spacing w:afterLines="60" w:after="144"/>
              <w:ind w:left="0" w:firstLine="0"/>
              <w:rPr>
                <w:sz w:val="20"/>
              </w:rPr>
            </w:pPr>
            <w:r w:rsidRPr="00887C6A">
              <w:rPr>
                <w:sz w:val="20"/>
              </w:rPr>
              <w:t>MW</w:t>
            </w:r>
          </w:p>
        </w:tc>
        <w:tc>
          <w:tcPr>
            <w:tcW w:w="6773" w:type="dxa"/>
          </w:tcPr>
          <w:p w14:paraId="2BA2DF15" w14:textId="77777777" w:rsidR="001B1951" w:rsidRPr="00887C6A" w:rsidRDefault="001B1951" w:rsidP="00FC27B0">
            <w:pPr>
              <w:pStyle w:val="List"/>
              <w:spacing w:afterLines="60" w:after="144"/>
              <w:ind w:left="0" w:firstLine="0"/>
              <w:rPr>
                <w:sz w:val="20"/>
              </w:rPr>
            </w:pPr>
            <w:r w:rsidRPr="00887C6A">
              <w:rPr>
                <w:i/>
                <w:sz w:val="20"/>
              </w:rPr>
              <w:t>Awarded Offer PTP Obligation</w:t>
            </w:r>
            <w:r w:rsidRPr="00887C6A">
              <w:rPr>
                <w:iCs/>
                <w:sz w:val="20"/>
              </w:rPr>
              <w:t>—</w:t>
            </w:r>
            <w:r w:rsidRPr="00887C6A">
              <w:rPr>
                <w:sz w:val="20"/>
              </w:rPr>
              <w:t xml:space="preserve">The awarded offer PTP Obligation with source </w:t>
            </w:r>
            <w:r w:rsidRPr="00887C6A">
              <w:rPr>
                <w:i/>
                <w:sz w:val="20"/>
              </w:rPr>
              <w:t>j</w:t>
            </w:r>
            <w:r w:rsidRPr="00887C6A">
              <w:rPr>
                <w:sz w:val="20"/>
              </w:rPr>
              <w:t xml:space="preserve"> and sink </w:t>
            </w:r>
            <w:r w:rsidRPr="00887C6A">
              <w:rPr>
                <w:i/>
                <w:sz w:val="20"/>
              </w:rPr>
              <w:t>k</w:t>
            </w:r>
            <w:r w:rsidRPr="00887C6A">
              <w:rPr>
                <w:sz w:val="20"/>
              </w:rPr>
              <w:t xml:space="preserve"> for the hour </w:t>
            </w:r>
            <w:r w:rsidRPr="00887C6A">
              <w:rPr>
                <w:i/>
                <w:sz w:val="20"/>
              </w:rPr>
              <w:t xml:space="preserve">h, </w:t>
            </w:r>
            <w:r w:rsidRPr="00887C6A">
              <w:rPr>
                <w:sz w:val="20"/>
              </w:rPr>
              <w:t>and month</w:t>
            </w:r>
            <w:r w:rsidRPr="00887C6A">
              <w:rPr>
                <w:i/>
                <w:sz w:val="20"/>
              </w:rPr>
              <w:t xml:space="preserve"> m</w:t>
            </w:r>
            <w:r w:rsidRPr="00887C6A">
              <w:rPr>
                <w:sz w:val="20"/>
              </w:rPr>
              <w:t xml:space="preserve"> submitted by a Counter-Party </w:t>
            </w:r>
            <w:r w:rsidRPr="00887C6A">
              <w:rPr>
                <w:i/>
                <w:sz w:val="20"/>
              </w:rPr>
              <w:t>b.</w:t>
            </w:r>
          </w:p>
        </w:tc>
      </w:tr>
      <w:tr w:rsidR="001B1951" w:rsidRPr="00887C6A" w14:paraId="078174CB" w14:textId="77777777" w:rsidTr="00FC27B0">
        <w:trPr>
          <w:trHeight w:val="142"/>
        </w:trPr>
        <w:tc>
          <w:tcPr>
            <w:tcW w:w="1885" w:type="dxa"/>
          </w:tcPr>
          <w:p w14:paraId="2E8F5255" w14:textId="77777777" w:rsidR="001B1951" w:rsidRPr="00887C6A" w:rsidRDefault="001B1951" w:rsidP="00FC27B0">
            <w:pPr>
              <w:pStyle w:val="List"/>
              <w:spacing w:afterLines="60" w:after="144"/>
              <w:ind w:left="0" w:firstLine="0"/>
              <w:rPr>
                <w:sz w:val="20"/>
              </w:rPr>
            </w:pPr>
            <w:r w:rsidRPr="00887C6A">
              <w:rPr>
                <w:sz w:val="20"/>
              </w:rPr>
              <w:t xml:space="preserve">OPOBL </w:t>
            </w:r>
            <w:r w:rsidRPr="00887C6A">
              <w:rPr>
                <w:i/>
                <w:sz w:val="20"/>
                <w:vertAlign w:val="subscript"/>
              </w:rPr>
              <w:t>m, h, (j, k ), b</w:t>
            </w:r>
          </w:p>
        </w:tc>
        <w:tc>
          <w:tcPr>
            <w:tcW w:w="900" w:type="dxa"/>
          </w:tcPr>
          <w:p w14:paraId="4B565780" w14:textId="77777777" w:rsidR="001B1951" w:rsidRPr="00887C6A" w:rsidRDefault="001B1951" w:rsidP="00FC27B0">
            <w:pPr>
              <w:pStyle w:val="List"/>
              <w:spacing w:afterLines="60" w:after="144"/>
              <w:ind w:left="0" w:firstLine="0"/>
              <w:rPr>
                <w:sz w:val="20"/>
              </w:rPr>
            </w:pPr>
            <w:r w:rsidRPr="00887C6A">
              <w:rPr>
                <w:sz w:val="20"/>
              </w:rPr>
              <w:t>$/MW per hour</w:t>
            </w:r>
          </w:p>
        </w:tc>
        <w:tc>
          <w:tcPr>
            <w:tcW w:w="6773" w:type="dxa"/>
          </w:tcPr>
          <w:p w14:paraId="4A67B46C" w14:textId="77777777" w:rsidR="001B1951" w:rsidRPr="00887C6A" w:rsidRDefault="001B1951" w:rsidP="00FC27B0">
            <w:pPr>
              <w:pStyle w:val="List"/>
              <w:spacing w:afterLines="60" w:after="144"/>
              <w:ind w:left="0" w:firstLine="0"/>
              <w:rPr>
                <w:i/>
                <w:sz w:val="20"/>
              </w:rPr>
            </w:pPr>
            <w:r w:rsidRPr="00887C6A">
              <w:rPr>
                <w:i/>
                <w:sz w:val="20"/>
              </w:rPr>
              <w:t>Offer Price for PTP Obligation</w:t>
            </w:r>
            <w:r w:rsidRPr="00887C6A">
              <w:rPr>
                <w:iCs/>
                <w:sz w:val="20"/>
              </w:rPr>
              <w:t>—</w:t>
            </w:r>
            <w:r w:rsidRPr="00887C6A">
              <w:rPr>
                <w:sz w:val="20"/>
              </w:rPr>
              <w:t xml:space="preserve">The offer price for PTP Obligation with the source </w:t>
            </w:r>
            <w:r w:rsidRPr="00887C6A">
              <w:rPr>
                <w:i/>
                <w:sz w:val="20"/>
              </w:rPr>
              <w:t>j</w:t>
            </w:r>
            <w:r w:rsidRPr="00887C6A">
              <w:rPr>
                <w:sz w:val="20"/>
              </w:rPr>
              <w:t xml:space="preserve"> and sink </w:t>
            </w:r>
            <w:r w:rsidRPr="00887C6A">
              <w:rPr>
                <w:i/>
                <w:sz w:val="20"/>
              </w:rPr>
              <w:t>k</w:t>
            </w:r>
            <w:r w:rsidRPr="00887C6A">
              <w:rPr>
                <w:sz w:val="20"/>
              </w:rPr>
              <w:t xml:space="preserve"> for the hour </w:t>
            </w:r>
            <w:r w:rsidRPr="00887C6A">
              <w:rPr>
                <w:i/>
                <w:sz w:val="20"/>
              </w:rPr>
              <w:t xml:space="preserve">h, </w:t>
            </w:r>
            <w:r w:rsidRPr="00887C6A">
              <w:rPr>
                <w:sz w:val="20"/>
              </w:rPr>
              <w:t>and month</w:t>
            </w:r>
            <w:r w:rsidRPr="00887C6A">
              <w:rPr>
                <w:i/>
                <w:sz w:val="20"/>
              </w:rPr>
              <w:t xml:space="preserve"> m </w:t>
            </w:r>
            <w:r w:rsidRPr="00887C6A">
              <w:rPr>
                <w:sz w:val="20"/>
              </w:rPr>
              <w:t xml:space="preserve">submitted by a Counter-Party </w:t>
            </w:r>
            <w:r w:rsidRPr="00887C6A">
              <w:rPr>
                <w:i/>
                <w:sz w:val="20"/>
              </w:rPr>
              <w:t>b.</w:t>
            </w:r>
          </w:p>
        </w:tc>
      </w:tr>
      <w:tr w:rsidR="001B1951" w:rsidRPr="00887C6A" w14:paraId="7277A737" w14:textId="77777777" w:rsidTr="00FC27B0">
        <w:trPr>
          <w:trHeight w:val="594"/>
        </w:trPr>
        <w:tc>
          <w:tcPr>
            <w:tcW w:w="1885" w:type="dxa"/>
          </w:tcPr>
          <w:p w14:paraId="0C6A5642" w14:textId="77777777" w:rsidR="001B1951" w:rsidRPr="00887C6A" w:rsidRDefault="001B1951" w:rsidP="00FC27B0">
            <w:pPr>
              <w:pStyle w:val="List"/>
              <w:spacing w:afterLines="60" w:after="144"/>
              <w:ind w:left="0" w:firstLine="0"/>
              <w:rPr>
                <w:sz w:val="20"/>
                <w:vertAlign w:val="subscript"/>
              </w:rPr>
            </w:pPr>
            <w:r w:rsidRPr="00887C6A">
              <w:rPr>
                <w:sz w:val="20"/>
              </w:rPr>
              <w:t xml:space="preserve">AOPTCR </w:t>
            </w:r>
            <w:r w:rsidRPr="00887C6A">
              <w:rPr>
                <w:i/>
                <w:sz w:val="20"/>
                <w:vertAlign w:val="subscript"/>
              </w:rPr>
              <w:t>b</w:t>
            </w:r>
          </w:p>
        </w:tc>
        <w:tc>
          <w:tcPr>
            <w:tcW w:w="900" w:type="dxa"/>
          </w:tcPr>
          <w:p w14:paraId="667BD287" w14:textId="77777777" w:rsidR="001B1951" w:rsidRPr="00887C6A" w:rsidRDefault="001B1951" w:rsidP="00FC27B0">
            <w:pPr>
              <w:pStyle w:val="List"/>
              <w:spacing w:afterLines="60" w:after="144"/>
              <w:ind w:left="0" w:firstLine="0"/>
              <w:rPr>
                <w:sz w:val="20"/>
              </w:rPr>
            </w:pPr>
            <w:r w:rsidRPr="00887C6A">
              <w:rPr>
                <w:sz w:val="20"/>
              </w:rPr>
              <w:t>$</w:t>
            </w:r>
          </w:p>
        </w:tc>
        <w:tc>
          <w:tcPr>
            <w:tcW w:w="6773" w:type="dxa"/>
          </w:tcPr>
          <w:p w14:paraId="374879DB" w14:textId="77777777" w:rsidR="001B1951" w:rsidRPr="00887C6A" w:rsidRDefault="001B1951" w:rsidP="00FC27B0">
            <w:pPr>
              <w:pStyle w:val="List"/>
              <w:spacing w:afterLines="60" w:after="144"/>
              <w:ind w:left="0" w:firstLine="0"/>
              <w:rPr>
                <w:sz w:val="20"/>
              </w:rPr>
            </w:pPr>
            <w:r w:rsidRPr="00887C6A">
              <w:rPr>
                <w:i/>
                <w:sz w:val="20"/>
              </w:rPr>
              <w:t>Auction PTP Option Bid Credit Requirement</w:t>
            </w:r>
            <w:r w:rsidRPr="00887C6A">
              <w:rPr>
                <w:iCs/>
                <w:sz w:val="20"/>
              </w:rPr>
              <w:t>—</w:t>
            </w:r>
            <w:r w:rsidRPr="00887C6A">
              <w:rPr>
                <w:sz w:val="20"/>
              </w:rPr>
              <w:t xml:space="preserve">The auction credit requirement for all PTP Option bids submitted by a Counter-Party </w:t>
            </w:r>
            <w:r w:rsidRPr="00887C6A">
              <w:rPr>
                <w:i/>
                <w:sz w:val="20"/>
              </w:rPr>
              <w:t>b.</w:t>
            </w:r>
          </w:p>
        </w:tc>
      </w:tr>
      <w:tr w:rsidR="001B1951" w:rsidRPr="00887C6A" w14:paraId="4EBD2450" w14:textId="77777777" w:rsidTr="00FC27B0">
        <w:trPr>
          <w:trHeight w:val="594"/>
        </w:trPr>
        <w:tc>
          <w:tcPr>
            <w:tcW w:w="1885" w:type="dxa"/>
          </w:tcPr>
          <w:p w14:paraId="7356CEF4" w14:textId="77777777" w:rsidR="001B1951" w:rsidRPr="00887C6A" w:rsidRDefault="001B1951" w:rsidP="00FC27B0">
            <w:pPr>
              <w:pStyle w:val="List"/>
              <w:spacing w:afterLines="60" w:after="144"/>
              <w:ind w:left="0" w:firstLine="0"/>
              <w:rPr>
                <w:sz w:val="20"/>
              </w:rPr>
            </w:pPr>
            <w:r w:rsidRPr="00887C6A">
              <w:rPr>
                <w:sz w:val="20"/>
              </w:rPr>
              <w:t>BOPTMW</w:t>
            </w:r>
            <w:r w:rsidRPr="00887C6A">
              <w:rPr>
                <w:sz w:val="20"/>
                <w:vertAlign w:val="subscript"/>
              </w:rPr>
              <w:t xml:space="preserve"> </w:t>
            </w:r>
            <w:r w:rsidRPr="00887C6A">
              <w:rPr>
                <w:i/>
                <w:sz w:val="20"/>
                <w:vertAlign w:val="subscript"/>
              </w:rPr>
              <w:t>m, h, (j, k),b</w:t>
            </w:r>
          </w:p>
        </w:tc>
        <w:tc>
          <w:tcPr>
            <w:tcW w:w="900" w:type="dxa"/>
          </w:tcPr>
          <w:p w14:paraId="644E6F15" w14:textId="77777777" w:rsidR="001B1951" w:rsidRPr="00887C6A" w:rsidRDefault="001B1951" w:rsidP="00FC27B0">
            <w:pPr>
              <w:pStyle w:val="List"/>
              <w:spacing w:afterLines="60" w:after="144"/>
              <w:ind w:left="0" w:firstLine="0"/>
              <w:rPr>
                <w:sz w:val="20"/>
              </w:rPr>
            </w:pPr>
            <w:r w:rsidRPr="00887C6A">
              <w:rPr>
                <w:sz w:val="20"/>
              </w:rPr>
              <w:t>MW</w:t>
            </w:r>
          </w:p>
        </w:tc>
        <w:tc>
          <w:tcPr>
            <w:tcW w:w="6773" w:type="dxa"/>
          </w:tcPr>
          <w:p w14:paraId="30086FFE" w14:textId="77777777" w:rsidR="001B1951" w:rsidRPr="00887C6A" w:rsidRDefault="001B1951" w:rsidP="00FC27B0">
            <w:pPr>
              <w:pStyle w:val="Spaceafterbox"/>
              <w:spacing w:afterLines="60" w:after="144"/>
              <w:rPr>
                <w:iCs/>
                <w:sz w:val="20"/>
              </w:rPr>
            </w:pPr>
            <w:r w:rsidRPr="00887C6A">
              <w:rPr>
                <w:i/>
                <w:sz w:val="20"/>
              </w:rPr>
              <w:t>Awarded Bid PTP Option</w:t>
            </w:r>
            <w:r w:rsidRPr="00887C6A">
              <w:rPr>
                <w:iCs/>
                <w:sz w:val="20"/>
              </w:rPr>
              <w:t>—</w:t>
            </w:r>
            <w:r w:rsidRPr="00887C6A">
              <w:rPr>
                <w:sz w:val="20"/>
              </w:rPr>
              <w:t xml:space="preserve">The awarded bid PTP Option with the source </w:t>
            </w:r>
            <w:r w:rsidRPr="00887C6A">
              <w:rPr>
                <w:i/>
                <w:sz w:val="20"/>
              </w:rPr>
              <w:t>j</w:t>
            </w:r>
            <w:r w:rsidRPr="00887C6A">
              <w:rPr>
                <w:sz w:val="20"/>
              </w:rPr>
              <w:t xml:space="preserve"> and sink </w:t>
            </w:r>
            <w:r w:rsidRPr="00887C6A">
              <w:rPr>
                <w:i/>
                <w:sz w:val="20"/>
              </w:rPr>
              <w:t>k</w:t>
            </w:r>
            <w:r w:rsidRPr="00887C6A">
              <w:rPr>
                <w:sz w:val="20"/>
              </w:rPr>
              <w:t xml:space="preserve"> for the hour </w:t>
            </w:r>
            <w:r w:rsidRPr="00887C6A">
              <w:rPr>
                <w:i/>
                <w:sz w:val="20"/>
              </w:rPr>
              <w:t xml:space="preserve">h, </w:t>
            </w:r>
            <w:r w:rsidRPr="00887C6A">
              <w:rPr>
                <w:sz w:val="20"/>
              </w:rPr>
              <w:t>and month</w:t>
            </w:r>
            <w:r w:rsidRPr="00887C6A">
              <w:rPr>
                <w:i/>
                <w:sz w:val="20"/>
              </w:rPr>
              <w:t xml:space="preserve"> m</w:t>
            </w:r>
            <w:r w:rsidRPr="00887C6A">
              <w:rPr>
                <w:sz w:val="20"/>
              </w:rPr>
              <w:t xml:space="preserve"> submitted by a Counter-Party </w:t>
            </w:r>
            <w:r w:rsidRPr="00887C6A">
              <w:rPr>
                <w:i/>
                <w:sz w:val="20"/>
              </w:rPr>
              <w:t>b.</w:t>
            </w:r>
            <w:r w:rsidRPr="00887C6A">
              <w:rPr>
                <w:sz w:val="20"/>
              </w:rPr>
              <w:t xml:space="preserve"> </w:t>
            </w:r>
          </w:p>
        </w:tc>
      </w:tr>
      <w:tr w:rsidR="001B1951" w:rsidRPr="00887C6A" w14:paraId="6493674F" w14:textId="77777777" w:rsidTr="00FC27B0">
        <w:trPr>
          <w:trHeight w:val="620"/>
        </w:trPr>
        <w:tc>
          <w:tcPr>
            <w:tcW w:w="1885" w:type="dxa"/>
          </w:tcPr>
          <w:p w14:paraId="4926DE03" w14:textId="77777777" w:rsidR="001B1951" w:rsidRPr="00887C6A" w:rsidRDefault="001B1951" w:rsidP="00FC27B0">
            <w:pPr>
              <w:pStyle w:val="List"/>
              <w:spacing w:after="60"/>
              <w:ind w:left="0" w:firstLine="0"/>
              <w:rPr>
                <w:sz w:val="20"/>
              </w:rPr>
            </w:pPr>
            <w:r w:rsidRPr="00887C6A">
              <w:rPr>
                <w:sz w:val="20"/>
              </w:rPr>
              <w:t>BPOPT</w:t>
            </w:r>
            <w:r w:rsidRPr="00887C6A">
              <w:rPr>
                <w:sz w:val="20"/>
                <w:vertAlign w:val="subscript"/>
              </w:rPr>
              <w:t xml:space="preserve"> </w:t>
            </w:r>
            <w:r w:rsidRPr="00887C6A">
              <w:rPr>
                <w:i/>
                <w:sz w:val="20"/>
                <w:vertAlign w:val="subscript"/>
              </w:rPr>
              <w:t>m, h, (j, k), b</w:t>
            </w:r>
          </w:p>
        </w:tc>
        <w:tc>
          <w:tcPr>
            <w:tcW w:w="900" w:type="dxa"/>
          </w:tcPr>
          <w:p w14:paraId="732007D5" w14:textId="77777777" w:rsidR="001B1951" w:rsidRPr="00887C6A" w:rsidRDefault="001B1951" w:rsidP="00FC27B0">
            <w:pPr>
              <w:pStyle w:val="List"/>
              <w:spacing w:after="60"/>
              <w:ind w:left="0" w:firstLine="0"/>
              <w:rPr>
                <w:sz w:val="20"/>
              </w:rPr>
            </w:pPr>
            <w:r w:rsidRPr="00887C6A">
              <w:rPr>
                <w:sz w:val="20"/>
              </w:rPr>
              <w:t>$/MW per hour</w:t>
            </w:r>
          </w:p>
        </w:tc>
        <w:tc>
          <w:tcPr>
            <w:tcW w:w="6773" w:type="dxa"/>
          </w:tcPr>
          <w:p w14:paraId="2ED9620D" w14:textId="77777777" w:rsidR="001B1951" w:rsidRPr="00887C6A" w:rsidRDefault="001B1951" w:rsidP="00FC27B0">
            <w:pPr>
              <w:pStyle w:val="List"/>
              <w:spacing w:after="60"/>
              <w:ind w:left="0" w:firstLine="0"/>
              <w:rPr>
                <w:sz w:val="20"/>
              </w:rPr>
            </w:pPr>
            <w:r w:rsidRPr="00887C6A">
              <w:rPr>
                <w:i/>
                <w:sz w:val="20"/>
              </w:rPr>
              <w:t>Bid Price for PTP Option</w:t>
            </w:r>
            <w:r w:rsidRPr="00887C6A">
              <w:rPr>
                <w:iCs/>
                <w:sz w:val="20"/>
              </w:rPr>
              <w:t>—</w:t>
            </w:r>
            <w:r w:rsidRPr="00887C6A">
              <w:rPr>
                <w:sz w:val="20"/>
              </w:rPr>
              <w:t xml:space="preserve">The bid price for PTP Option with the source </w:t>
            </w:r>
            <w:r w:rsidRPr="00887C6A">
              <w:rPr>
                <w:i/>
                <w:sz w:val="20"/>
              </w:rPr>
              <w:t>j</w:t>
            </w:r>
            <w:r w:rsidRPr="00887C6A">
              <w:rPr>
                <w:sz w:val="20"/>
              </w:rPr>
              <w:t xml:space="preserve"> and sink </w:t>
            </w:r>
            <w:r w:rsidRPr="00887C6A">
              <w:rPr>
                <w:i/>
                <w:sz w:val="20"/>
              </w:rPr>
              <w:t>k</w:t>
            </w:r>
            <w:r w:rsidRPr="00887C6A">
              <w:rPr>
                <w:sz w:val="20"/>
              </w:rPr>
              <w:t xml:space="preserve"> for the hour</w:t>
            </w:r>
            <w:r w:rsidRPr="00887C6A">
              <w:rPr>
                <w:i/>
                <w:sz w:val="20"/>
              </w:rPr>
              <w:t xml:space="preserve"> h, </w:t>
            </w:r>
            <w:r w:rsidRPr="00887C6A">
              <w:rPr>
                <w:sz w:val="20"/>
              </w:rPr>
              <w:t>and month</w:t>
            </w:r>
            <w:r w:rsidRPr="00887C6A">
              <w:rPr>
                <w:i/>
                <w:sz w:val="20"/>
              </w:rPr>
              <w:t xml:space="preserve"> m</w:t>
            </w:r>
            <w:r w:rsidRPr="00887C6A">
              <w:rPr>
                <w:sz w:val="20"/>
              </w:rPr>
              <w:t xml:space="preserve"> submitted by a Counter-Party </w:t>
            </w:r>
            <w:r w:rsidRPr="00887C6A">
              <w:rPr>
                <w:i/>
                <w:sz w:val="20"/>
              </w:rPr>
              <w:t>b</w:t>
            </w:r>
            <w:r w:rsidRPr="00887C6A">
              <w:rPr>
                <w:sz w:val="20"/>
              </w:rPr>
              <w:t>.</w:t>
            </w:r>
          </w:p>
        </w:tc>
      </w:tr>
      <w:tr w:rsidR="001B1951" w:rsidRPr="00887C6A" w14:paraId="673763F3" w14:textId="77777777" w:rsidTr="00FC27B0">
        <w:trPr>
          <w:trHeight w:val="365"/>
        </w:trPr>
        <w:tc>
          <w:tcPr>
            <w:tcW w:w="1885" w:type="dxa"/>
          </w:tcPr>
          <w:p w14:paraId="05EF32B2" w14:textId="77777777" w:rsidR="001B1951" w:rsidRPr="00853CE5" w:rsidRDefault="001B1951" w:rsidP="00FC27B0">
            <w:pPr>
              <w:pStyle w:val="List"/>
              <w:spacing w:afterLines="60" w:after="144"/>
              <w:ind w:left="0" w:firstLine="0"/>
              <w:rPr>
                <w:i/>
                <w:sz w:val="20"/>
              </w:rPr>
            </w:pPr>
            <w:r w:rsidRPr="00853CE5">
              <w:rPr>
                <w:i/>
                <w:sz w:val="20"/>
              </w:rPr>
              <w:t>b</w:t>
            </w:r>
          </w:p>
        </w:tc>
        <w:tc>
          <w:tcPr>
            <w:tcW w:w="900" w:type="dxa"/>
          </w:tcPr>
          <w:p w14:paraId="447886D8" w14:textId="77777777" w:rsidR="001B1951" w:rsidRPr="00887C6A" w:rsidRDefault="001B1951" w:rsidP="00FC27B0">
            <w:pPr>
              <w:pStyle w:val="List"/>
              <w:spacing w:afterLines="60" w:after="144"/>
              <w:ind w:left="0" w:firstLine="0"/>
              <w:rPr>
                <w:sz w:val="20"/>
              </w:rPr>
            </w:pPr>
            <w:r w:rsidRPr="00887C6A">
              <w:rPr>
                <w:sz w:val="20"/>
              </w:rPr>
              <w:t>none</w:t>
            </w:r>
          </w:p>
        </w:tc>
        <w:tc>
          <w:tcPr>
            <w:tcW w:w="6773" w:type="dxa"/>
          </w:tcPr>
          <w:p w14:paraId="5ED9DE70" w14:textId="77777777" w:rsidR="001B1951" w:rsidRPr="00887C6A" w:rsidRDefault="001B1951" w:rsidP="00FC27B0">
            <w:pPr>
              <w:pStyle w:val="List"/>
              <w:spacing w:afterLines="60" w:after="144"/>
              <w:ind w:left="0" w:firstLine="0"/>
              <w:rPr>
                <w:sz w:val="20"/>
              </w:rPr>
            </w:pPr>
            <w:r w:rsidRPr="00887C6A">
              <w:rPr>
                <w:sz w:val="20"/>
              </w:rPr>
              <w:t xml:space="preserve">A </w:t>
            </w:r>
            <w:proofErr w:type="gramStart"/>
            <w:r w:rsidRPr="00887C6A">
              <w:rPr>
                <w:sz w:val="20"/>
              </w:rPr>
              <w:t>Counter-Party</w:t>
            </w:r>
            <w:proofErr w:type="gramEnd"/>
            <w:r w:rsidRPr="00887C6A">
              <w:rPr>
                <w:sz w:val="20"/>
              </w:rPr>
              <w:t>.</w:t>
            </w:r>
          </w:p>
        </w:tc>
      </w:tr>
      <w:tr w:rsidR="001B1951" w:rsidRPr="00887C6A" w14:paraId="18F8BEF8" w14:textId="77777777" w:rsidTr="00FC27B0">
        <w:trPr>
          <w:trHeight w:val="375"/>
        </w:trPr>
        <w:tc>
          <w:tcPr>
            <w:tcW w:w="1885" w:type="dxa"/>
          </w:tcPr>
          <w:p w14:paraId="53024561" w14:textId="77777777" w:rsidR="001B1951" w:rsidRPr="00853CE5" w:rsidRDefault="001B1951" w:rsidP="00FC27B0">
            <w:pPr>
              <w:pStyle w:val="List"/>
              <w:spacing w:afterLines="60" w:after="144"/>
              <w:ind w:left="0" w:firstLine="0"/>
              <w:rPr>
                <w:i/>
                <w:sz w:val="20"/>
              </w:rPr>
            </w:pPr>
            <w:r w:rsidRPr="00853CE5">
              <w:rPr>
                <w:i/>
                <w:sz w:val="20"/>
              </w:rPr>
              <w:lastRenderedPageBreak/>
              <w:t>m</w:t>
            </w:r>
          </w:p>
        </w:tc>
        <w:tc>
          <w:tcPr>
            <w:tcW w:w="900" w:type="dxa"/>
          </w:tcPr>
          <w:p w14:paraId="192C8DDB" w14:textId="77777777" w:rsidR="001B1951" w:rsidRPr="00887C6A" w:rsidRDefault="001B1951" w:rsidP="00FC27B0">
            <w:pPr>
              <w:pStyle w:val="List"/>
              <w:spacing w:afterLines="60" w:after="144"/>
              <w:ind w:left="0" w:firstLine="0"/>
              <w:rPr>
                <w:sz w:val="20"/>
              </w:rPr>
            </w:pPr>
            <w:r w:rsidRPr="00887C6A">
              <w:rPr>
                <w:sz w:val="20"/>
              </w:rPr>
              <w:t>none</w:t>
            </w:r>
          </w:p>
        </w:tc>
        <w:tc>
          <w:tcPr>
            <w:tcW w:w="6773" w:type="dxa"/>
          </w:tcPr>
          <w:p w14:paraId="5D4AC873" w14:textId="77777777" w:rsidR="001B1951" w:rsidRPr="00887C6A" w:rsidRDefault="001B1951" w:rsidP="00FC27B0">
            <w:pPr>
              <w:pStyle w:val="List"/>
              <w:spacing w:afterLines="60" w:after="144"/>
              <w:ind w:left="0" w:firstLine="0"/>
              <w:rPr>
                <w:sz w:val="20"/>
              </w:rPr>
            </w:pPr>
            <w:r w:rsidRPr="00887C6A">
              <w:rPr>
                <w:sz w:val="20"/>
              </w:rPr>
              <w:t>An operating month.</w:t>
            </w:r>
          </w:p>
        </w:tc>
      </w:tr>
      <w:tr w:rsidR="001B1951" w:rsidRPr="00887C6A" w14:paraId="61C0D355" w14:textId="77777777" w:rsidTr="00FC27B0">
        <w:trPr>
          <w:trHeight w:val="365"/>
        </w:trPr>
        <w:tc>
          <w:tcPr>
            <w:tcW w:w="1885" w:type="dxa"/>
          </w:tcPr>
          <w:p w14:paraId="19C2E5BF" w14:textId="77777777" w:rsidR="001B1951" w:rsidRPr="00853CE5" w:rsidRDefault="001B1951" w:rsidP="00FC27B0">
            <w:pPr>
              <w:pStyle w:val="List"/>
              <w:spacing w:afterLines="60" w:after="144"/>
              <w:ind w:left="0" w:firstLine="0"/>
              <w:rPr>
                <w:i/>
                <w:sz w:val="20"/>
              </w:rPr>
            </w:pPr>
            <w:r w:rsidRPr="00853CE5">
              <w:rPr>
                <w:i/>
                <w:sz w:val="20"/>
              </w:rPr>
              <w:t>h</w:t>
            </w:r>
          </w:p>
        </w:tc>
        <w:tc>
          <w:tcPr>
            <w:tcW w:w="900" w:type="dxa"/>
          </w:tcPr>
          <w:p w14:paraId="64F485F5" w14:textId="77777777" w:rsidR="001B1951" w:rsidRPr="00887C6A" w:rsidRDefault="001B1951" w:rsidP="00FC27B0">
            <w:pPr>
              <w:pStyle w:val="List"/>
              <w:spacing w:afterLines="60" w:after="144"/>
              <w:ind w:left="0" w:firstLine="0"/>
              <w:rPr>
                <w:sz w:val="20"/>
              </w:rPr>
            </w:pPr>
            <w:r w:rsidRPr="00887C6A">
              <w:rPr>
                <w:sz w:val="20"/>
              </w:rPr>
              <w:t>none</w:t>
            </w:r>
          </w:p>
        </w:tc>
        <w:tc>
          <w:tcPr>
            <w:tcW w:w="6773" w:type="dxa"/>
          </w:tcPr>
          <w:p w14:paraId="13C40357" w14:textId="77777777" w:rsidR="001B1951" w:rsidRPr="00887C6A" w:rsidRDefault="001B1951" w:rsidP="00FC27B0">
            <w:pPr>
              <w:pStyle w:val="List"/>
              <w:spacing w:afterLines="60" w:after="144"/>
              <w:ind w:left="0" w:firstLine="0"/>
              <w:rPr>
                <w:sz w:val="20"/>
              </w:rPr>
            </w:pPr>
            <w:r w:rsidRPr="00887C6A">
              <w:rPr>
                <w:sz w:val="20"/>
              </w:rPr>
              <w:t>An Operating Hour.</w:t>
            </w:r>
          </w:p>
        </w:tc>
      </w:tr>
      <w:tr w:rsidR="001B1951" w:rsidRPr="00887C6A" w14:paraId="46ED7D27" w14:textId="77777777" w:rsidTr="00FC27B0">
        <w:trPr>
          <w:trHeight w:val="375"/>
        </w:trPr>
        <w:tc>
          <w:tcPr>
            <w:tcW w:w="1885" w:type="dxa"/>
          </w:tcPr>
          <w:p w14:paraId="3D783C98" w14:textId="77777777" w:rsidR="001B1951" w:rsidRPr="00853CE5" w:rsidRDefault="001B1951" w:rsidP="00FC27B0">
            <w:pPr>
              <w:pStyle w:val="List"/>
              <w:spacing w:afterLines="60" w:after="144"/>
              <w:ind w:left="0" w:firstLine="0"/>
              <w:rPr>
                <w:i/>
                <w:sz w:val="20"/>
              </w:rPr>
            </w:pPr>
            <w:r w:rsidRPr="00853CE5">
              <w:rPr>
                <w:i/>
                <w:sz w:val="20"/>
              </w:rPr>
              <w:t>j</w:t>
            </w:r>
          </w:p>
        </w:tc>
        <w:tc>
          <w:tcPr>
            <w:tcW w:w="900" w:type="dxa"/>
          </w:tcPr>
          <w:p w14:paraId="48B96F75" w14:textId="77777777" w:rsidR="001B1951" w:rsidRPr="00887C6A" w:rsidRDefault="001B1951" w:rsidP="00FC27B0">
            <w:pPr>
              <w:pStyle w:val="List"/>
              <w:spacing w:afterLines="60" w:after="144"/>
              <w:ind w:left="0" w:firstLine="0"/>
              <w:rPr>
                <w:sz w:val="20"/>
              </w:rPr>
            </w:pPr>
            <w:r w:rsidRPr="00887C6A">
              <w:rPr>
                <w:sz w:val="20"/>
              </w:rPr>
              <w:t>none</w:t>
            </w:r>
          </w:p>
        </w:tc>
        <w:tc>
          <w:tcPr>
            <w:tcW w:w="6773" w:type="dxa"/>
          </w:tcPr>
          <w:p w14:paraId="0CF5A5FC" w14:textId="77777777" w:rsidR="001B1951" w:rsidRPr="00887C6A" w:rsidRDefault="001B1951" w:rsidP="00FC27B0">
            <w:pPr>
              <w:pStyle w:val="List"/>
              <w:spacing w:afterLines="60" w:after="144"/>
              <w:ind w:left="0" w:firstLine="0"/>
              <w:rPr>
                <w:sz w:val="20"/>
              </w:rPr>
            </w:pPr>
            <w:r w:rsidRPr="00887C6A">
              <w:rPr>
                <w:sz w:val="20"/>
              </w:rPr>
              <w:t>A source Settlement Point.</w:t>
            </w:r>
          </w:p>
        </w:tc>
      </w:tr>
      <w:tr w:rsidR="001B1951" w:rsidRPr="00887C6A" w14:paraId="6DEDE3A7" w14:textId="77777777" w:rsidTr="00FC27B0">
        <w:trPr>
          <w:trHeight w:val="365"/>
        </w:trPr>
        <w:tc>
          <w:tcPr>
            <w:tcW w:w="1885" w:type="dxa"/>
          </w:tcPr>
          <w:p w14:paraId="1FE71B62" w14:textId="77777777" w:rsidR="001B1951" w:rsidRPr="00853CE5" w:rsidRDefault="001B1951" w:rsidP="00FC27B0">
            <w:pPr>
              <w:pStyle w:val="List"/>
              <w:spacing w:afterLines="60" w:after="144"/>
              <w:ind w:left="0" w:firstLine="0"/>
              <w:rPr>
                <w:i/>
                <w:sz w:val="20"/>
              </w:rPr>
            </w:pPr>
            <w:r w:rsidRPr="00853CE5">
              <w:rPr>
                <w:i/>
                <w:sz w:val="20"/>
              </w:rPr>
              <w:t>k</w:t>
            </w:r>
          </w:p>
        </w:tc>
        <w:tc>
          <w:tcPr>
            <w:tcW w:w="900" w:type="dxa"/>
          </w:tcPr>
          <w:p w14:paraId="00124CC2" w14:textId="77777777" w:rsidR="001B1951" w:rsidRPr="00887C6A" w:rsidRDefault="001B1951" w:rsidP="00FC27B0">
            <w:pPr>
              <w:pStyle w:val="List"/>
              <w:spacing w:afterLines="60" w:after="144"/>
              <w:ind w:left="0" w:firstLine="0"/>
              <w:rPr>
                <w:sz w:val="20"/>
              </w:rPr>
            </w:pPr>
            <w:r w:rsidRPr="00887C6A">
              <w:rPr>
                <w:sz w:val="20"/>
              </w:rPr>
              <w:t>none</w:t>
            </w:r>
          </w:p>
        </w:tc>
        <w:tc>
          <w:tcPr>
            <w:tcW w:w="6773" w:type="dxa"/>
          </w:tcPr>
          <w:p w14:paraId="59174CE5" w14:textId="77777777" w:rsidR="001B1951" w:rsidRPr="00887C6A" w:rsidRDefault="001B1951" w:rsidP="00FC27B0">
            <w:pPr>
              <w:pStyle w:val="List"/>
              <w:spacing w:afterLines="60" w:after="144"/>
              <w:ind w:left="0" w:firstLine="0"/>
              <w:rPr>
                <w:sz w:val="20"/>
              </w:rPr>
            </w:pPr>
            <w:r w:rsidRPr="00887C6A">
              <w:rPr>
                <w:sz w:val="20"/>
              </w:rPr>
              <w:t>A sink Settlement Point.</w:t>
            </w:r>
          </w:p>
        </w:tc>
      </w:tr>
      <w:tr w:rsidR="001B1951" w:rsidRPr="00887C6A" w14:paraId="48573BDF" w14:textId="77777777" w:rsidTr="00FC27B0">
        <w:trPr>
          <w:trHeight w:val="385"/>
        </w:trPr>
        <w:tc>
          <w:tcPr>
            <w:tcW w:w="1885" w:type="dxa"/>
          </w:tcPr>
          <w:p w14:paraId="5A436BD0" w14:textId="77777777" w:rsidR="001B1951" w:rsidRPr="00853CE5" w:rsidRDefault="001B1951" w:rsidP="00FC27B0">
            <w:pPr>
              <w:pStyle w:val="List"/>
              <w:spacing w:afterLines="60" w:after="144"/>
              <w:ind w:left="0" w:firstLine="0"/>
              <w:rPr>
                <w:i/>
                <w:sz w:val="20"/>
              </w:rPr>
            </w:pPr>
            <w:r w:rsidRPr="00853CE5">
              <w:rPr>
                <w:i/>
                <w:sz w:val="20"/>
              </w:rPr>
              <w:t>ci99</w:t>
            </w:r>
          </w:p>
        </w:tc>
        <w:tc>
          <w:tcPr>
            <w:tcW w:w="900" w:type="dxa"/>
          </w:tcPr>
          <w:p w14:paraId="678BE500" w14:textId="77777777" w:rsidR="001B1951" w:rsidRPr="00887C6A" w:rsidRDefault="001B1951" w:rsidP="00FC27B0">
            <w:pPr>
              <w:pStyle w:val="List"/>
              <w:spacing w:afterLines="60" w:after="144"/>
              <w:ind w:left="0" w:firstLine="0"/>
              <w:rPr>
                <w:sz w:val="20"/>
              </w:rPr>
            </w:pPr>
            <w:r w:rsidRPr="00887C6A">
              <w:rPr>
                <w:sz w:val="20"/>
              </w:rPr>
              <w:t>none</w:t>
            </w:r>
          </w:p>
        </w:tc>
        <w:tc>
          <w:tcPr>
            <w:tcW w:w="6773" w:type="dxa"/>
          </w:tcPr>
          <w:p w14:paraId="7CDD140D" w14:textId="77777777" w:rsidR="001B1951" w:rsidRPr="00887C6A" w:rsidRDefault="001B1951" w:rsidP="00FC27B0">
            <w:pPr>
              <w:pStyle w:val="List"/>
              <w:spacing w:afterLines="60" w:after="144"/>
              <w:ind w:left="0" w:firstLine="0"/>
              <w:rPr>
                <w:sz w:val="20"/>
              </w:rPr>
            </w:pPr>
            <w:r w:rsidRPr="00887C6A">
              <w:rPr>
                <w:sz w:val="20"/>
              </w:rPr>
              <w:t>99</w:t>
            </w:r>
            <w:r w:rsidRPr="00887C6A">
              <w:rPr>
                <w:sz w:val="20"/>
                <w:vertAlign w:val="superscript"/>
              </w:rPr>
              <w:t>th</w:t>
            </w:r>
            <w:r w:rsidRPr="00887C6A">
              <w:rPr>
                <w:sz w:val="20"/>
              </w:rPr>
              <w:t xml:space="preserve"> percentile confidence interval.</w:t>
            </w:r>
          </w:p>
        </w:tc>
      </w:tr>
    </w:tbl>
    <w:p w14:paraId="55A0AB4F" w14:textId="77777777" w:rsidR="001B1951" w:rsidRPr="00887C6A" w:rsidRDefault="001B1951" w:rsidP="001B1951">
      <w:pPr>
        <w:pStyle w:val="List2"/>
        <w:spacing w:before="240"/>
        <w:ind w:left="720"/>
      </w:pPr>
      <w:r w:rsidRPr="00887C6A">
        <w:t>(4)</w:t>
      </w:r>
      <w:r w:rsidRPr="00887C6A">
        <w:tab/>
        <w:t xml:space="preserve">ERCOT may review preliminary CRR Auction results to ensure that post auction collateral requirements are satisfied for all CRR Account Holders participating in the CRR Auction.  If it is practicable to rerun the applicable CRR Auction, and the post CRR Auction collateral requirements for a </w:t>
      </w:r>
      <w:proofErr w:type="gramStart"/>
      <w:r w:rsidRPr="00887C6A">
        <w:t>Counter-Party</w:t>
      </w:r>
      <w:proofErr w:type="gramEnd"/>
      <w:r w:rsidRPr="00887C6A">
        <w:t xml:space="preserve"> are not satisfied, ERCOT:</w:t>
      </w:r>
    </w:p>
    <w:p w14:paraId="0FD8D29D" w14:textId="77777777" w:rsidR="001B1951" w:rsidRPr="00887C6A" w:rsidRDefault="001B1951" w:rsidP="001B1951">
      <w:pPr>
        <w:pStyle w:val="List"/>
        <w:ind w:left="1440"/>
      </w:pPr>
      <w:r w:rsidRPr="00887C6A">
        <w:t>(a)</w:t>
      </w:r>
      <w:r w:rsidRPr="00887C6A">
        <w:tab/>
        <w:t xml:space="preserve">Shall promptly notify the </w:t>
      </w:r>
      <w:proofErr w:type="gramStart"/>
      <w:r w:rsidRPr="00887C6A">
        <w:t>Counter-Party</w:t>
      </w:r>
      <w:proofErr w:type="gramEnd"/>
      <w:r w:rsidRPr="00887C6A">
        <w:t xml:space="preserve"> of the amount by which its Financial Security must be increased and allow it until 1500 on the next Bank Business Day from the date on which ERCOT delivered Notification to increase the Financial Security.  </w:t>
      </w:r>
    </w:p>
    <w:p w14:paraId="0C148D81" w14:textId="77777777" w:rsidR="001B1951" w:rsidRPr="00887C6A" w:rsidRDefault="001B1951" w:rsidP="001B1951">
      <w:pPr>
        <w:pStyle w:val="List2"/>
      </w:pPr>
      <w:r w:rsidRPr="00887C6A">
        <w:t>(b)</w:t>
      </w:r>
      <w:r w:rsidRPr="00887C6A">
        <w:tab/>
        <w:t xml:space="preserve">If sufficient Financial Security is not received by 1500 on the next Bank Business Day, ERCOT shall void </w:t>
      </w:r>
      <w:proofErr w:type="gramStart"/>
      <w:r w:rsidRPr="00887C6A">
        <w:t>all of</w:t>
      </w:r>
      <w:proofErr w:type="gramEnd"/>
      <w:r w:rsidRPr="00887C6A">
        <w:t xml:space="preserve"> the Counter-Party’s bids and offers in the CRR Auction and rerun the CRR Auction without that Counter-Party’s activity.</w:t>
      </w:r>
    </w:p>
    <w:p w14:paraId="0B8557BF" w14:textId="77777777" w:rsidR="001B1951" w:rsidRPr="00887C6A" w:rsidRDefault="001B1951" w:rsidP="001B1951">
      <w:pPr>
        <w:pStyle w:val="List"/>
        <w:ind w:left="1440"/>
      </w:pPr>
      <w:r w:rsidRPr="00887C6A">
        <w:t>(c)</w:t>
      </w:r>
      <w:r w:rsidRPr="00887C6A">
        <w:tab/>
        <w:t xml:space="preserve">ERCOT shall award CRRs in quantities truncated to the nearest tenth MW (0.1 MW). </w:t>
      </w:r>
    </w:p>
    <w:p w14:paraId="1583F19D" w14:textId="77777777" w:rsidR="001B1951" w:rsidRPr="00887C6A" w:rsidRDefault="001B1951" w:rsidP="001B1951">
      <w:pPr>
        <w:pStyle w:val="List"/>
        <w:ind w:left="1440"/>
      </w:pPr>
      <w:r w:rsidRPr="00887C6A">
        <w:t>(d)</w:t>
      </w:r>
      <w:r w:rsidRPr="00887C6A">
        <w:tab/>
        <w:t xml:space="preserve">The </w:t>
      </w:r>
      <w:smartTag w:uri="urn:schemas-microsoft-com:office:smarttags" w:element="stockticker">
        <w:r w:rsidRPr="00887C6A">
          <w:t>CRR</w:t>
        </w:r>
      </w:smartTag>
      <w:r w:rsidRPr="00887C6A">
        <w:t xml:space="preserve"> clearing price is equal to the corresponding Shadow Price for that </w:t>
      </w:r>
      <w:smartTag w:uri="urn:schemas-microsoft-com:office:smarttags" w:element="stockticker">
        <w:r w:rsidRPr="00887C6A">
          <w:t>CRR</w:t>
        </w:r>
      </w:smartTag>
      <w:r w:rsidRPr="00887C6A">
        <w:t xml:space="preserve"> product.</w:t>
      </w:r>
    </w:p>
    <w:p w14:paraId="01D8C27F" w14:textId="77777777" w:rsidR="001B1951" w:rsidRDefault="001B1951" w:rsidP="001B1951">
      <w:pPr>
        <w:pStyle w:val="List"/>
        <w:ind w:left="1440"/>
      </w:pPr>
      <w:r w:rsidRPr="00887C6A">
        <w:t>(e)</w:t>
      </w:r>
      <w:r w:rsidRPr="00887C6A">
        <w:tab/>
      </w:r>
      <w:r>
        <w:t>Except as noted in paragraph (f) below, w</w:t>
      </w:r>
      <w:r w:rsidRPr="00887C6A">
        <w:t xml:space="preserve">hen a </w:t>
      </w:r>
      <w:smartTag w:uri="urn:schemas-microsoft-com:office:smarttags" w:element="stockticker">
        <w:r w:rsidRPr="00887C6A">
          <w:t>CRR</w:t>
        </w:r>
      </w:smartTag>
      <w:r w:rsidRPr="00887C6A">
        <w:t xml:space="preserve"> Account Holder is awarded CRRs </w:t>
      </w:r>
      <w:proofErr w:type="gramStart"/>
      <w:r w:rsidRPr="00887C6A">
        <w:t>as a result of</w:t>
      </w:r>
      <w:proofErr w:type="gramEnd"/>
      <w:r w:rsidRPr="00887C6A">
        <w:t xml:space="preserve"> a </w:t>
      </w:r>
      <w:smartTag w:uri="urn:schemas-microsoft-com:office:smarttags" w:element="stockticker">
        <w:r w:rsidRPr="00887C6A">
          <w:t>CRR</w:t>
        </w:r>
      </w:smartTag>
      <w:r w:rsidRPr="00887C6A">
        <w:t xml:space="preserve"> Auction, the CRRs do not become the property of the winning </w:t>
      </w:r>
      <w:smartTag w:uri="urn:schemas-microsoft-com:office:smarttags" w:element="stockticker">
        <w:r w:rsidRPr="00887C6A">
          <w:t>CRR</w:t>
        </w:r>
      </w:smartTag>
      <w:r w:rsidRPr="00887C6A">
        <w:t xml:space="preserve"> Account Holder, and the CRRs may not be placed in their </w:t>
      </w:r>
      <w:smartTag w:uri="urn:schemas-microsoft-com:office:smarttags" w:element="stockticker">
        <w:r w:rsidRPr="00887C6A">
          <w:t>CRR</w:t>
        </w:r>
      </w:smartTag>
      <w:r w:rsidRPr="00887C6A">
        <w:t xml:space="preserve"> accounts, until the required </w:t>
      </w:r>
      <w:smartTag w:uri="urn:schemas-microsoft-com:office:smarttags" w:element="stockticker">
        <w:r w:rsidRPr="00887C6A">
          <w:t>CRR</w:t>
        </w:r>
      </w:smartTag>
      <w:r w:rsidRPr="00887C6A">
        <w:t xml:space="preserve"> Invoice has been paid.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1B1951" w:rsidRPr="00887C6A" w14:paraId="734792A6" w14:textId="77777777" w:rsidTr="00FC27B0">
        <w:tc>
          <w:tcPr>
            <w:tcW w:w="9576" w:type="dxa"/>
            <w:shd w:val="pct12" w:color="auto" w:fill="auto"/>
          </w:tcPr>
          <w:p w14:paraId="73AA26EC" w14:textId="77777777" w:rsidR="001B1951" w:rsidRDefault="001B1951" w:rsidP="00FC27B0">
            <w:pPr>
              <w:pStyle w:val="BodyTextNumbered"/>
              <w:spacing w:before="120"/>
              <w:ind w:left="0" w:firstLine="0"/>
              <w:rPr>
                <w:b/>
                <w:i/>
                <w:iCs w:val="0"/>
                <w:szCs w:val="24"/>
              </w:rPr>
            </w:pPr>
            <w:r w:rsidRPr="00887C6A">
              <w:rPr>
                <w:b/>
                <w:i/>
                <w:iCs w:val="0"/>
                <w:szCs w:val="24"/>
              </w:rPr>
              <w:t>[NPRR</w:t>
            </w:r>
            <w:r>
              <w:rPr>
                <w:b/>
                <w:i/>
                <w:iCs w:val="0"/>
                <w:szCs w:val="24"/>
              </w:rPr>
              <w:t>1023</w:t>
            </w:r>
            <w:r w:rsidRPr="00887C6A">
              <w:rPr>
                <w:b/>
                <w:i/>
                <w:iCs w:val="0"/>
                <w:szCs w:val="24"/>
              </w:rPr>
              <w:t xml:space="preserve">:  </w:t>
            </w:r>
            <w:r>
              <w:rPr>
                <w:b/>
                <w:i/>
                <w:iCs w:val="0"/>
                <w:szCs w:val="24"/>
              </w:rPr>
              <w:t xml:space="preserve">Replace </w:t>
            </w:r>
            <w:r w:rsidRPr="00887C6A">
              <w:rPr>
                <w:b/>
                <w:i/>
                <w:iCs w:val="0"/>
                <w:szCs w:val="24"/>
              </w:rPr>
              <w:t>paragraph</w:t>
            </w:r>
            <w:r>
              <w:rPr>
                <w:b/>
                <w:i/>
                <w:iCs w:val="0"/>
                <w:szCs w:val="24"/>
              </w:rPr>
              <w:t xml:space="preserve"> (e) above with the following </w:t>
            </w:r>
            <w:r w:rsidRPr="00887C6A">
              <w:rPr>
                <w:b/>
                <w:i/>
                <w:iCs w:val="0"/>
                <w:szCs w:val="24"/>
              </w:rPr>
              <w:t>upon system implementation:]</w:t>
            </w:r>
          </w:p>
          <w:p w14:paraId="61A4330E" w14:textId="77777777" w:rsidR="001B1951" w:rsidRPr="005A400F" w:rsidRDefault="001B1951" w:rsidP="00FC27B0">
            <w:pPr>
              <w:spacing w:after="240"/>
              <w:ind w:left="1440" w:hanging="720"/>
            </w:pPr>
            <w:proofErr w:type="gramStart"/>
            <w:r w:rsidRPr="006B3D12">
              <w:t>(e)</w:t>
            </w:r>
            <w:r w:rsidRPr="006B3D12">
              <w:tab/>
            </w:r>
            <w:r>
              <w:t>W</w:t>
            </w:r>
            <w:r w:rsidRPr="006B3D12">
              <w:t>hen</w:t>
            </w:r>
            <w:proofErr w:type="gramEnd"/>
            <w:r w:rsidRPr="006B3D12">
              <w:t xml:space="preserve"> a </w:t>
            </w:r>
            <w:smartTag w:uri="urn:schemas-microsoft-com:office:smarttags" w:element="stockticker">
              <w:r w:rsidRPr="006B3D12">
                <w:t>CRR</w:t>
              </w:r>
            </w:smartTag>
            <w:r w:rsidRPr="006B3D12">
              <w:t xml:space="preserve"> Account Holder is awarded CRRs </w:t>
            </w:r>
            <w:proofErr w:type="gramStart"/>
            <w:r w:rsidRPr="006B3D12">
              <w:t>as a result of</w:t>
            </w:r>
            <w:proofErr w:type="gramEnd"/>
            <w:r w:rsidRPr="006B3D12">
              <w:t xml:space="preserve"> a </w:t>
            </w:r>
            <w:smartTag w:uri="urn:schemas-microsoft-com:office:smarttags" w:element="stockticker">
              <w:r w:rsidRPr="006B3D12">
                <w:t>CRR</w:t>
              </w:r>
            </w:smartTag>
            <w:r w:rsidRPr="006B3D12">
              <w:t xml:space="preserve"> Auction, the CRRs do not become the property of the winning </w:t>
            </w:r>
            <w:smartTag w:uri="urn:schemas-microsoft-com:office:smarttags" w:element="stockticker">
              <w:r w:rsidRPr="006B3D12">
                <w:t>CRR</w:t>
              </w:r>
            </w:smartTag>
            <w:r w:rsidRPr="006B3D12">
              <w:t xml:space="preserve"> Account Holder, and the CRRs may not be placed in their </w:t>
            </w:r>
            <w:smartTag w:uri="urn:schemas-microsoft-com:office:smarttags" w:element="stockticker">
              <w:r w:rsidRPr="006B3D12">
                <w:t>CRR</w:t>
              </w:r>
            </w:smartTag>
            <w:r w:rsidRPr="006B3D12">
              <w:t xml:space="preserve"> accounts, until the required </w:t>
            </w:r>
            <w:smartTag w:uri="urn:schemas-microsoft-com:office:smarttags" w:element="stockticker">
              <w:r w:rsidRPr="006B3D12">
                <w:t>CRR</w:t>
              </w:r>
            </w:smartTag>
            <w:r w:rsidRPr="006B3D12">
              <w:t xml:space="preserve"> Invoice has been paid</w:t>
            </w:r>
            <w:r>
              <w:t>.</w:t>
            </w:r>
          </w:p>
        </w:tc>
      </w:tr>
    </w:tbl>
    <w:p w14:paraId="1BD1E018" w14:textId="77777777" w:rsidR="001B1951" w:rsidRPr="00887C6A" w:rsidRDefault="001B1951" w:rsidP="001B1951">
      <w:pPr>
        <w:spacing w:before="240" w:after="240"/>
        <w:ind w:left="1440" w:hanging="720"/>
      </w:pPr>
      <w:r w:rsidRPr="00AD078D">
        <w:t>(f)</w:t>
      </w:r>
      <w:r w:rsidRPr="00AD078D">
        <w:tab/>
        <w:t xml:space="preserve">Following a one-time auction of CRRs pursuant to Section 16.11.6.1.4, Repossession of CRRs by ERCOT, or Section 16.11.6.1.5, Declaration of Forfeit of CRRs, the CRRs may be placed in the account of the winning CRR Account Holder immediately upon determination of the winning bidder if the post-auction collateral requirement is satisfied and if ERCOT determines that the transfer is </w:t>
      </w:r>
      <w:r w:rsidRPr="00AD078D">
        <w:lastRenderedPageBreak/>
        <w:t xml:space="preserve">required to ensure the correctness of the inventory for any subsequent CRR Auction.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1B1951" w:rsidRPr="00887C6A" w14:paraId="488A2824" w14:textId="77777777" w:rsidTr="00FC27B0">
        <w:tc>
          <w:tcPr>
            <w:tcW w:w="9576" w:type="dxa"/>
            <w:shd w:val="pct12" w:color="auto" w:fill="auto"/>
          </w:tcPr>
          <w:p w14:paraId="5D8EC0E0" w14:textId="77777777" w:rsidR="001B1951" w:rsidRPr="005A400F" w:rsidRDefault="001B1951" w:rsidP="00FC27B0">
            <w:pPr>
              <w:pStyle w:val="BodyTextNumbered"/>
              <w:spacing w:before="120"/>
              <w:ind w:left="0" w:firstLine="0"/>
              <w:rPr>
                <w:b/>
                <w:i/>
                <w:iCs w:val="0"/>
                <w:szCs w:val="24"/>
              </w:rPr>
            </w:pPr>
            <w:r w:rsidRPr="00887C6A">
              <w:rPr>
                <w:b/>
                <w:i/>
                <w:iCs w:val="0"/>
                <w:szCs w:val="24"/>
              </w:rPr>
              <w:t>[NPRR</w:t>
            </w:r>
            <w:r>
              <w:rPr>
                <w:b/>
                <w:i/>
                <w:iCs w:val="0"/>
                <w:szCs w:val="24"/>
              </w:rPr>
              <w:t>1023</w:t>
            </w:r>
            <w:r w:rsidRPr="00887C6A">
              <w:rPr>
                <w:b/>
                <w:i/>
                <w:iCs w:val="0"/>
                <w:szCs w:val="24"/>
              </w:rPr>
              <w:t xml:space="preserve">:  </w:t>
            </w:r>
            <w:r>
              <w:rPr>
                <w:b/>
                <w:i/>
                <w:iCs w:val="0"/>
                <w:szCs w:val="24"/>
              </w:rPr>
              <w:t xml:space="preserve">Delete </w:t>
            </w:r>
            <w:r w:rsidRPr="00887C6A">
              <w:rPr>
                <w:b/>
                <w:i/>
                <w:iCs w:val="0"/>
                <w:szCs w:val="24"/>
              </w:rPr>
              <w:t>paragraph</w:t>
            </w:r>
            <w:r>
              <w:rPr>
                <w:b/>
                <w:i/>
                <w:iCs w:val="0"/>
                <w:szCs w:val="24"/>
              </w:rPr>
              <w:t xml:space="preserve"> (f) above </w:t>
            </w:r>
            <w:r w:rsidRPr="00887C6A">
              <w:rPr>
                <w:b/>
                <w:i/>
                <w:iCs w:val="0"/>
                <w:szCs w:val="24"/>
              </w:rPr>
              <w:t>upon system implementation</w:t>
            </w:r>
            <w:r>
              <w:rPr>
                <w:b/>
                <w:i/>
                <w:iCs w:val="0"/>
                <w:szCs w:val="24"/>
              </w:rPr>
              <w:t>.</w:t>
            </w:r>
            <w:r w:rsidRPr="00887C6A">
              <w:rPr>
                <w:b/>
                <w:i/>
                <w:iCs w:val="0"/>
                <w:szCs w:val="24"/>
              </w:rPr>
              <w:t>]</w:t>
            </w:r>
          </w:p>
        </w:tc>
      </w:tr>
    </w:tbl>
    <w:p w14:paraId="7732D3F4" w14:textId="77777777" w:rsidR="001B1951" w:rsidRPr="00887C6A" w:rsidRDefault="001B1951" w:rsidP="001B1951">
      <w:pPr>
        <w:pStyle w:val="BodyTextNumbered"/>
        <w:spacing w:before="240"/>
      </w:pPr>
      <w:r w:rsidRPr="00887C6A">
        <w:t>(5)</w:t>
      </w:r>
      <w:r w:rsidRPr="00887C6A">
        <w:tab/>
        <w:t xml:space="preserve">ERCOT shall use a linear programming auction engine model for each </w:t>
      </w:r>
      <w:smartTag w:uri="urn:schemas-microsoft-com:office:smarttags" w:element="stockticker">
        <w:r w:rsidRPr="00887C6A">
          <w:t>CRR</w:t>
        </w:r>
      </w:smartTag>
      <w:r w:rsidRPr="00887C6A">
        <w:t xml:space="preserve"> Auction that evaluates all </w:t>
      </w:r>
      <w:smartTag w:uri="urn:schemas-microsoft-com:office:smarttags" w:element="stockticker">
        <w:r w:rsidRPr="00887C6A">
          <w:t>CRR</w:t>
        </w:r>
      </w:smartTag>
      <w:r w:rsidRPr="00887C6A">
        <w:t xml:space="preserve"> Auction bids and </w:t>
      </w:r>
      <w:smartTag w:uri="urn:schemas-microsoft-com:office:smarttags" w:element="stockticker">
        <w:r w:rsidRPr="00887C6A">
          <w:t>CRR</w:t>
        </w:r>
      </w:smartTag>
      <w:r w:rsidRPr="00887C6A">
        <w:t xml:space="preserve"> Auction offers submitted, and selects a combination of </w:t>
      </w:r>
      <w:smartTag w:uri="urn:schemas-microsoft-com:office:smarttags" w:element="stockticker">
        <w:r w:rsidRPr="00887C6A">
          <w:t>CRR</w:t>
        </w:r>
      </w:smartTag>
      <w:r w:rsidRPr="00887C6A">
        <w:t xml:space="preserve"> Auction bids and </w:t>
      </w:r>
      <w:smartTag w:uri="urn:schemas-microsoft-com:office:smarttags" w:element="stockticker">
        <w:r w:rsidRPr="00887C6A">
          <w:t>CRR</w:t>
        </w:r>
      </w:smartTag>
      <w:r w:rsidRPr="00887C6A">
        <w:t xml:space="preserve"> Auction offers that:</w:t>
      </w:r>
    </w:p>
    <w:p w14:paraId="73FA208A" w14:textId="77777777" w:rsidR="001B1951" w:rsidRPr="00887C6A" w:rsidRDefault="001B1951" w:rsidP="001B1951">
      <w:pPr>
        <w:pStyle w:val="List"/>
        <w:ind w:left="1440"/>
      </w:pPr>
      <w:r w:rsidRPr="00887C6A">
        <w:t>(a)</w:t>
      </w:r>
      <w:r w:rsidRPr="00887C6A">
        <w:tab/>
        <w:t>Makes the solution simultaneously feasible within the limits of the ERCOT network capability over the auction term; and</w:t>
      </w:r>
    </w:p>
    <w:p w14:paraId="5DBF335C" w14:textId="77777777" w:rsidR="001B1951" w:rsidRPr="00887C6A" w:rsidRDefault="001B1951" w:rsidP="001B1951">
      <w:pPr>
        <w:pStyle w:val="List"/>
        <w:ind w:left="1440"/>
      </w:pPr>
      <w:r w:rsidRPr="00887C6A">
        <w:t>(b)</w:t>
      </w:r>
      <w:r w:rsidRPr="00887C6A">
        <w:tab/>
        <w:t xml:space="preserve">Maximizes the objective function, which is equal to the total economic value (as expressed in the </w:t>
      </w:r>
      <w:smartTag w:uri="urn:schemas-microsoft-com:office:smarttags" w:element="stockticker">
        <w:r w:rsidRPr="00887C6A">
          <w:t>CRR</w:t>
        </w:r>
      </w:smartTag>
      <w:r w:rsidRPr="00887C6A">
        <w:t xml:space="preserve"> Auction bids) of the awarded </w:t>
      </w:r>
      <w:smartTag w:uri="urn:schemas-microsoft-com:office:smarttags" w:element="stockticker">
        <w:r w:rsidRPr="00887C6A">
          <w:t>CRR</w:t>
        </w:r>
      </w:smartTag>
      <w:r w:rsidRPr="00887C6A">
        <w:t xml:space="preserve"> Auction bids, less the total economic cost (as expressed in </w:t>
      </w:r>
      <w:smartTag w:uri="urn:schemas-microsoft-com:office:smarttags" w:element="stockticker">
        <w:r w:rsidRPr="00887C6A">
          <w:t>CRR</w:t>
        </w:r>
      </w:smartTag>
      <w:r w:rsidRPr="00887C6A">
        <w:t xml:space="preserve"> Auction offers) of the awarded </w:t>
      </w:r>
      <w:smartTag w:uri="urn:schemas-microsoft-com:office:smarttags" w:element="stockticker">
        <w:r w:rsidRPr="00887C6A">
          <w:t>CRR</w:t>
        </w:r>
      </w:smartTag>
      <w:r w:rsidRPr="00887C6A">
        <w:t xml:space="preserve"> Auction offers, while observing all applicable constraints.</w:t>
      </w:r>
    </w:p>
    <w:p w14:paraId="0B22398D" w14:textId="77777777" w:rsidR="001B1951" w:rsidRPr="00887C6A" w:rsidRDefault="001B1951" w:rsidP="001B1951">
      <w:pPr>
        <w:pStyle w:val="BodyTextNumbered"/>
      </w:pPr>
      <w:r w:rsidRPr="00887C6A">
        <w:t>(6)</w:t>
      </w:r>
      <w:r w:rsidRPr="00887C6A">
        <w:tab/>
      </w:r>
      <w:r>
        <w:t>The CRR Network Model must, to the extent practicable, reflect the continuous and post-contingency system operating limits and operational procedures (i.e., Remedial Action Schemes (RASs), Automatic Mitigation Plans (AMPs) and Remedial Action Plans (RAPs)) in the Network Operations Model used by ERCOT during Real-Time operations, as discussed below in Section 7.5.5.4, Simultaneous Feasibility Test.</w:t>
      </w:r>
    </w:p>
    <w:p w14:paraId="3B0683A1" w14:textId="77777777" w:rsidR="001B1951" w:rsidRPr="00887C6A" w:rsidRDefault="001B1951" w:rsidP="001B1951">
      <w:pPr>
        <w:pStyle w:val="BodyTextNumbered"/>
      </w:pPr>
      <w:r w:rsidRPr="00887C6A">
        <w:t>(7)</w:t>
      </w:r>
      <w:r w:rsidRPr="00887C6A">
        <w:tab/>
        <w:t xml:space="preserve">Once a </w:t>
      </w:r>
      <w:smartTag w:uri="urn:schemas-microsoft-com:office:smarttags" w:element="stockticker">
        <w:r w:rsidRPr="00887C6A">
          <w:t>CRR</w:t>
        </w:r>
      </w:smartTag>
      <w:r w:rsidRPr="00887C6A">
        <w:t xml:space="preserve"> Auction is complete, ERCOT shall archive and keep the </w:t>
      </w:r>
      <w:smartTag w:uri="urn:schemas-microsoft-com:office:smarttags" w:element="stockticker">
        <w:r w:rsidRPr="00887C6A">
          <w:t>CRR</w:t>
        </w:r>
      </w:smartTag>
      <w:r w:rsidRPr="00887C6A">
        <w:t xml:space="preserve"> Auction </w:t>
      </w:r>
      <w:proofErr w:type="gramStart"/>
      <w:r w:rsidRPr="00887C6A">
        <w:t>system</w:t>
      </w:r>
      <w:proofErr w:type="gramEnd"/>
      <w:r w:rsidRPr="00887C6A">
        <w:t xml:space="preserve"> and all models used to finalize the </w:t>
      </w:r>
      <w:smartTag w:uri="urn:schemas-microsoft-com:office:smarttags" w:element="stockticker">
        <w:r w:rsidRPr="00887C6A">
          <w:t>CRR</w:t>
        </w:r>
      </w:smartTag>
      <w:r w:rsidRPr="00887C6A">
        <w:t xml:space="preserve"> Auction results under ERCOT’s data retention policy as that policy applies to data that may be needed to resolve requests for billing adjustments under applicable billing adjustment procedures.</w:t>
      </w:r>
    </w:p>
    <w:p w14:paraId="03F4942E" w14:textId="77777777" w:rsidR="001B1951" w:rsidRPr="00887C6A" w:rsidRDefault="001B1951" w:rsidP="001B1951">
      <w:pPr>
        <w:pStyle w:val="BodyTextNumbered"/>
      </w:pPr>
      <w:r w:rsidRPr="00887C6A">
        <w:t>(8)</w:t>
      </w:r>
      <w:r w:rsidRPr="00887C6A">
        <w:tab/>
        <w:t>Once a CRR Auction is complete, ERCOT will make available on the MIS Certified Area each active CRR Account Holder’s credit exposure calculated within the CRR Auction process (as defined in paragraph (3) above).</w:t>
      </w:r>
    </w:p>
    <w:p w14:paraId="52DB746E" w14:textId="77777777" w:rsidR="001B1951" w:rsidRPr="00341696" w:rsidRDefault="001B1951" w:rsidP="001B1951">
      <w:pPr>
        <w:keepNext/>
        <w:widowControl w:val="0"/>
        <w:tabs>
          <w:tab w:val="left" w:pos="1260"/>
        </w:tabs>
        <w:spacing w:before="240" w:after="240"/>
        <w:ind w:left="1267" w:hanging="1267"/>
        <w:outlineLvl w:val="3"/>
        <w:rPr>
          <w:b/>
          <w:bCs/>
          <w:snapToGrid w:val="0"/>
        </w:rPr>
      </w:pPr>
      <w:bookmarkStart w:id="523" w:name="_Toc390438970"/>
      <w:bookmarkStart w:id="524" w:name="_Toc405897668"/>
      <w:bookmarkStart w:id="525" w:name="_Toc415055772"/>
      <w:bookmarkStart w:id="526" w:name="_Toc415055898"/>
      <w:bookmarkStart w:id="527" w:name="_Toc415055997"/>
      <w:bookmarkStart w:id="528" w:name="_Toc415056098"/>
      <w:bookmarkStart w:id="529" w:name="_Toc184623038"/>
      <w:r w:rsidRPr="00341696">
        <w:rPr>
          <w:b/>
          <w:bCs/>
          <w:snapToGrid w:val="0"/>
        </w:rPr>
        <w:t>16.11.4.5</w:t>
      </w:r>
      <w:r w:rsidRPr="00341696">
        <w:rPr>
          <w:b/>
          <w:bCs/>
          <w:snapToGrid w:val="0"/>
        </w:rPr>
        <w:tab/>
        <w:t>Determination of the Counter-Party Future Credit Exposure</w:t>
      </w:r>
      <w:bookmarkEnd w:id="523"/>
      <w:bookmarkEnd w:id="524"/>
      <w:bookmarkEnd w:id="525"/>
      <w:bookmarkEnd w:id="526"/>
      <w:bookmarkEnd w:id="527"/>
      <w:bookmarkEnd w:id="528"/>
      <w:bookmarkEnd w:id="529"/>
    </w:p>
    <w:p w14:paraId="480E7634" w14:textId="77777777" w:rsidR="001B1951" w:rsidRDefault="001B1951" w:rsidP="001B1951">
      <w:pPr>
        <w:pStyle w:val="BodyText"/>
        <w:tabs>
          <w:tab w:val="left" w:pos="720"/>
        </w:tabs>
        <w:ind w:left="720" w:hanging="720"/>
      </w:pPr>
      <w:r w:rsidRPr="00341696">
        <w:t>(1)</w:t>
      </w:r>
      <w:r w:rsidRPr="00341696">
        <w:tab/>
        <w:t xml:space="preserve">ERCOT shall monitor and calculate the </w:t>
      </w:r>
      <w:proofErr w:type="gramStart"/>
      <w:r w:rsidRPr="00341696">
        <w:t>Counter-Party’s</w:t>
      </w:r>
      <w:proofErr w:type="gramEnd"/>
      <w:r w:rsidRPr="00341696">
        <w:t xml:space="preserve"> FCE for all </w:t>
      </w:r>
      <w:r>
        <w:t>the CRR Account Holders represented by</w:t>
      </w:r>
      <w:r w:rsidRPr="00341696">
        <w:t xml:space="preserve"> the </w:t>
      </w:r>
      <w:proofErr w:type="gramStart"/>
      <w:r w:rsidRPr="00341696">
        <w:t>Counter-Party</w:t>
      </w:r>
      <w:proofErr w:type="gramEnd"/>
      <w:r w:rsidRPr="00341696">
        <w:t xml:space="preserve"> as </w:t>
      </w:r>
      <w:r>
        <w:t>CRR O</w:t>
      </w:r>
      <w:r w:rsidRPr="00341696">
        <w:t>wner of record at ERCOT</w:t>
      </w:r>
      <w:r w:rsidRPr="00891D7E">
        <w:t>.</w:t>
      </w:r>
      <w:r>
        <w:t xml:space="preserve"> </w:t>
      </w:r>
    </w:p>
    <w:p w14:paraId="6DD9855A" w14:textId="77777777" w:rsidR="001B1951" w:rsidRPr="002475CE" w:rsidRDefault="001B1951" w:rsidP="001B1951">
      <w:pPr>
        <w:pStyle w:val="Instructions"/>
        <w:spacing w:after="0"/>
        <w:ind w:left="720"/>
        <w:rPr>
          <w:i w:val="0"/>
        </w:rPr>
      </w:pPr>
      <w:r w:rsidRPr="002475CE">
        <w:rPr>
          <w:i w:val="0"/>
          <w:lang w:val="it-IT"/>
        </w:rPr>
        <w:t xml:space="preserve">FCE </w:t>
      </w:r>
      <w:r>
        <w:rPr>
          <w:rFonts w:ascii="Times New Roman Bold" w:hAnsi="Times New Roman Bold"/>
          <w:vertAlign w:val="subscript"/>
          <w:lang w:val="it-IT"/>
        </w:rPr>
        <w:t>a</w:t>
      </w:r>
      <w:r w:rsidRPr="002475CE">
        <w:rPr>
          <w:i w:val="0"/>
          <w:lang w:val="it-IT"/>
        </w:rPr>
        <w:t xml:space="preserve">  =  FCEOBL </w:t>
      </w:r>
      <w:r>
        <w:rPr>
          <w:rFonts w:ascii="Times New Roman Bold" w:hAnsi="Times New Roman Bold"/>
          <w:vertAlign w:val="subscript"/>
          <w:lang w:val="it-IT"/>
        </w:rPr>
        <w:t>a</w:t>
      </w:r>
      <w:r w:rsidRPr="002475CE">
        <w:rPr>
          <w:i w:val="0"/>
          <w:lang w:val="it-IT"/>
        </w:rPr>
        <w:t xml:space="preserve"> + FCEOPT </w:t>
      </w:r>
      <w:r>
        <w:rPr>
          <w:rFonts w:ascii="Times New Roman Bold" w:hAnsi="Times New Roman Bold"/>
          <w:vertAlign w:val="subscript"/>
          <w:lang w:val="it-IT"/>
        </w:rPr>
        <w:t>a</w:t>
      </w:r>
      <w:r w:rsidRPr="00D36347">
        <w:rPr>
          <w:rFonts w:ascii="Times New Roman Bold" w:hAnsi="Times New Roman Bold"/>
          <w:vertAlign w:val="subscript"/>
          <w:lang w:val="it-IT"/>
        </w:rPr>
        <w:t xml:space="preserve"> </w:t>
      </w:r>
    </w:p>
    <w:p w14:paraId="4CDDAD14" w14:textId="77777777" w:rsidR="001B1951" w:rsidRPr="00FA6425" w:rsidRDefault="001B1951" w:rsidP="001B1951">
      <w:pPr>
        <w:pStyle w:val="ListIntroduction"/>
        <w:spacing w:after="0"/>
      </w:pPr>
    </w:p>
    <w:p w14:paraId="6F45BAF2" w14:textId="77777777" w:rsidR="001B1951" w:rsidRPr="00FA6425" w:rsidRDefault="001B1951" w:rsidP="001B1951">
      <w:pPr>
        <w:pStyle w:val="ListIntroduction"/>
        <w:spacing w:after="0"/>
      </w:pPr>
      <w:r w:rsidRPr="00FA6425">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98"/>
        <w:gridCol w:w="739"/>
        <w:gridCol w:w="6948"/>
      </w:tblGrid>
      <w:tr w:rsidR="001B1951" w14:paraId="69E6D948" w14:textId="77777777" w:rsidTr="00FC27B0">
        <w:trPr>
          <w:cantSplit/>
          <w:trHeight w:val="351"/>
          <w:tblHeader/>
        </w:trPr>
        <w:tc>
          <w:tcPr>
            <w:tcW w:w="0" w:type="auto"/>
          </w:tcPr>
          <w:p w14:paraId="6121B838" w14:textId="77777777" w:rsidR="001B1951" w:rsidRDefault="001B1951" w:rsidP="00FC27B0">
            <w:pPr>
              <w:pStyle w:val="TableHead"/>
            </w:pPr>
            <w:r>
              <w:t>Variable</w:t>
            </w:r>
          </w:p>
        </w:tc>
        <w:tc>
          <w:tcPr>
            <w:tcW w:w="739" w:type="dxa"/>
          </w:tcPr>
          <w:p w14:paraId="65A5222B" w14:textId="77777777" w:rsidR="001B1951" w:rsidRDefault="001B1951" w:rsidP="00FC27B0">
            <w:pPr>
              <w:pStyle w:val="TableHead"/>
            </w:pPr>
            <w:r>
              <w:t>Unit</w:t>
            </w:r>
          </w:p>
        </w:tc>
        <w:tc>
          <w:tcPr>
            <w:tcW w:w="6948" w:type="dxa"/>
          </w:tcPr>
          <w:p w14:paraId="0B1CC60F" w14:textId="77777777" w:rsidR="001B1951" w:rsidRDefault="001B1951" w:rsidP="00FC27B0">
            <w:pPr>
              <w:pStyle w:val="TableHead"/>
            </w:pPr>
            <w:r>
              <w:t>Description</w:t>
            </w:r>
          </w:p>
        </w:tc>
      </w:tr>
      <w:tr w:rsidR="001B1951" w14:paraId="225B7BB3" w14:textId="77777777" w:rsidTr="00FC27B0">
        <w:trPr>
          <w:trHeight w:val="260"/>
        </w:trPr>
        <w:tc>
          <w:tcPr>
            <w:tcW w:w="0" w:type="auto"/>
          </w:tcPr>
          <w:p w14:paraId="582A82F6" w14:textId="77777777" w:rsidR="001B1951" w:rsidRDefault="001B1951" w:rsidP="00FC27B0">
            <w:pPr>
              <w:pStyle w:val="TableBody"/>
            </w:pPr>
            <w:r>
              <w:t xml:space="preserve">FCE </w:t>
            </w:r>
            <w:r>
              <w:rPr>
                <w:rFonts w:ascii="Times New Roman Bold" w:hAnsi="Times New Roman Bold"/>
                <w:i/>
                <w:vertAlign w:val="subscript"/>
              </w:rPr>
              <w:t>a</w:t>
            </w:r>
          </w:p>
        </w:tc>
        <w:tc>
          <w:tcPr>
            <w:tcW w:w="739" w:type="dxa"/>
          </w:tcPr>
          <w:p w14:paraId="71EEEF1B" w14:textId="77777777" w:rsidR="001B1951" w:rsidRDefault="001B1951" w:rsidP="00FC27B0">
            <w:pPr>
              <w:pStyle w:val="TableBody"/>
            </w:pPr>
            <w:r>
              <w:t>$</w:t>
            </w:r>
          </w:p>
        </w:tc>
        <w:tc>
          <w:tcPr>
            <w:tcW w:w="6948" w:type="dxa"/>
          </w:tcPr>
          <w:p w14:paraId="7657D38B" w14:textId="77777777" w:rsidR="001B1951" w:rsidRDefault="001B1951" w:rsidP="00FC27B0">
            <w:pPr>
              <w:pStyle w:val="TableBody"/>
            </w:pPr>
            <w:r w:rsidRPr="00B67540">
              <w:rPr>
                <w:i/>
              </w:rPr>
              <w:t>Future Credit Exposure</w:t>
            </w:r>
            <w:r>
              <w:t xml:space="preserve"> for all CRRs held by </w:t>
            </w:r>
            <w:r w:rsidRPr="00545E0B">
              <w:rPr>
                <w:i/>
              </w:rPr>
              <w:t>all CRR Account Holders</w:t>
            </w:r>
            <w:r>
              <w:t xml:space="preserve"> represented by the </w:t>
            </w:r>
            <w:proofErr w:type="gramStart"/>
            <w:r>
              <w:t>Counter-Party</w:t>
            </w:r>
            <w:proofErr w:type="gramEnd"/>
            <w:r>
              <w:t>.</w:t>
            </w:r>
          </w:p>
        </w:tc>
      </w:tr>
      <w:tr w:rsidR="001B1951" w14:paraId="16F5A10A" w14:textId="77777777" w:rsidTr="00FC27B0">
        <w:trPr>
          <w:trHeight w:val="611"/>
        </w:trPr>
        <w:tc>
          <w:tcPr>
            <w:tcW w:w="0" w:type="auto"/>
          </w:tcPr>
          <w:p w14:paraId="2AA553C7" w14:textId="77777777" w:rsidR="001B1951" w:rsidRDefault="001B1951" w:rsidP="00FC27B0">
            <w:pPr>
              <w:pStyle w:val="TableBody"/>
            </w:pPr>
            <w:r>
              <w:t xml:space="preserve">FCEOBL </w:t>
            </w:r>
            <w:r>
              <w:rPr>
                <w:rFonts w:ascii="Times New Roman Bold" w:hAnsi="Times New Roman Bold"/>
                <w:i/>
                <w:vertAlign w:val="subscript"/>
              </w:rPr>
              <w:t>a</w:t>
            </w:r>
          </w:p>
        </w:tc>
        <w:tc>
          <w:tcPr>
            <w:tcW w:w="739" w:type="dxa"/>
          </w:tcPr>
          <w:p w14:paraId="238BB34A" w14:textId="77777777" w:rsidR="001B1951" w:rsidRDefault="001B1951" w:rsidP="00FC27B0">
            <w:pPr>
              <w:pStyle w:val="TableBody"/>
            </w:pPr>
            <w:r>
              <w:t>$</w:t>
            </w:r>
          </w:p>
        </w:tc>
        <w:tc>
          <w:tcPr>
            <w:tcW w:w="6948" w:type="dxa"/>
          </w:tcPr>
          <w:p w14:paraId="4169E7FD" w14:textId="77777777" w:rsidR="001B1951" w:rsidRPr="00B67540" w:rsidRDefault="001B1951" w:rsidP="00FC27B0">
            <w:pPr>
              <w:pStyle w:val="TableBody"/>
              <w:rPr>
                <w:iCs w:val="0"/>
              </w:rPr>
            </w:pPr>
            <w:r w:rsidRPr="00B67540">
              <w:rPr>
                <w:i/>
              </w:rPr>
              <w:t>Future Credit Exposure for PTP Obligations</w:t>
            </w:r>
            <w:r>
              <w:t xml:space="preserve"> for all PTP Obligations held by all CRR Account Holders represented by the </w:t>
            </w:r>
            <w:proofErr w:type="gramStart"/>
            <w:r>
              <w:t>Counter-Party</w:t>
            </w:r>
            <w:proofErr w:type="gramEnd"/>
            <w:r>
              <w:t xml:space="preserve"> as CRR Owner</w:t>
            </w:r>
            <w:r w:rsidRPr="00B67540">
              <w:rPr>
                <w:i/>
              </w:rPr>
              <w:t xml:space="preserve"> </w:t>
            </w:r>
            <w:r>
              <w:t xml:space="preserve">of record </w:t>
            </w:r>
            <w:r>
              <w:lastRenderedPageBreak/>
              <w:t xml:space="preserve">at ERCOT, for all Operating Days in the current operating month, Prompt Month, and all Forward Months. </w:t>
            </w:r>
          </w:p>
        </w:tc>
      </w:tr>
      <w:tr w:rsidR="001B1951" w14:paraId="333D44EC" w14:textId="77777777" w:rsidTr="00FC27B0">
        <w:trPr>
          <w:trHeight w:val="530"/>
        </w:trPr>
        <w:tc>
          <w:tcPr>
            <w:tcW w:w="0" w:type="auto"/>
          </w:tcPr>
          <w:p w14:paraId="682FC516" w14:textId="77777777" w:rsidR="001B1951" w:rsidRDefault="001B1951" w:rsidP="00FC27B0">
            <w:pPr>
              <w:pStyle w:val="TableBody"/>
            </w:pPr>
            <w:r>
              <w:lastRenderedPageBreak/>
              <w:t xml:space="preserve">FCEOPT </w:t>
            </w:r>
            <w:r>
              <w:rPr>
                <w:rFonts w:ascii="Times New Roman Bold" w:hAnsi="Times New Roman Bold"/>
                <w:i/>
                <w:vertAlign w:val="subscript"/>
              </w:rPr>
              <w:t>a</w:t>
            </w:r>
          </w:p>
        </w:tc>
        <w:tc>
          <w:tcPr>
            <w:tcW w:w="739" w:type="dxa"/>
          </w:tcPr>
          <w:p w14:paraId="0BA8CFA3" w14:textId="77777777" w:rsidR="001B1951" w:rsidRDefault="001B1951" w:rsidP="00FC27B0">
            <w:pPr>
              <w:pStyle w:val="TableBody"/>
            </w:pPr>
            <w:r>
              <w:t>$</w:t>
            </w:r>
          </w:p>
        </w:tc>
        <w:tc>
          <w:tcPr>
            <w:tcW w:w="6948" w:type="dxa"/>
          </w:tcPr>
          <w:p w14:paraId="6632503E" w14:textId="77777777" w:rsidR="001B1951" w:rsidRDefault="001B1951" w:rsidP="00FC27B0">
            <w:pPr>
              <w:pStyle w:val="TableBody"/>
            </w:pPr>
            <w:r w:rsidRPr="00B67540">
              <w:rPr>
                <w:i/>
              </w:rPr>
              <w:t>Future Credit Exposure for PTP Options</w:t>
            </w:r>
            <w:r>
              <w:t xml:space="preserve"> for all PTP Options held by all CRR Account Holders represented by the </w:t>
            </w:r>
            <w:proofErr w:type="gramStart"/>
            <w:r>
              <w:t>Counter-Party</w:t>
            </w:r>
            <w:proofErr w:type="gramEnd"/>
            <w:r>
              <w:t xml:space="preserve"> as CRR Owner</w:t>
            </w:r>
            <w:r w:rsidRPr="00B67540">
              <w:rPr>
                <w:i/>
              </w:rPr>
              <w:t xml:space="preserve"> </w:t>
            </w:r>
            <w:r>
              <w:t xml:space="preserve">of record at ERCOT, for all Operating Days remaining in the current operating month and Prompt Month. </w:t>
            </w:r>
          </w:p>
        </w:tc>
      </w:tr>
      <w:tr w:rsidR="001B1951" w14:paraId="4057662C" w14:textId="77777777" w:rsidTr="00FC27B0">
        <w:trPr>
          <w:trHeight w:val="350"/>
        </w:trPr>
        <w:tc>
          <w:tcPr>
            <w:tcW w:w="0" w:type="auto"/>
          </w:tcPr>
          <w:p w14:paraId="5089E8E0" w14:textId="77777777" w:rsidR="001B1951" w:rsidRPr="00D36347" w:rsidRDefault="001B1951" w:rsidP="00FC27B0">
            <w:pPr>
              <w:pStyle w:val="TableBody"/>
              <w:rPr>
                <w:i/>
              </w:rPr>
            </w:pPr>
            <w:r>
              <w:rPr>
                <w:i/>
              </w:rPr>
              <w:t>a</w:t>
            </w:r>
          </w:p>
        </w:tc>
        <w:tc>
          <w:tcPr>
            <w:tcW w:w="739" w:type="dxa"/>
          </w:tcPr>
          <w:p w14:paraId="55B7BCBB" w14:textId="77777777" w:rsidR="001B1951" w:rsidRDefault="001B1951" w:rsidP="00FC27B0">
            <w:pPr>
              <w:pStyle w:val="TableBody"/>
            </w:pPr>
            <w:r>
              <w:t>none</w:t>
            </w:r>
          </w:p>
        </w:tc>
        <w:tc>
          <w:tcPr>
            <w:tcW w:w="6948" w:type="dxa"/>
          </w:tcPr>
          <w:p w14:paraId="04D0263B" w14:textId="77777777" w:rsidR="001B1951" w:rsidRDefault="001B1951" w:rsidP="00FC27B0">
            <w:pPr>
              <w:pStyle w:val="TableBody"/>
            </w:pPr>
            <w:r>
              <w:t xml:space="preserve">All CRR Account Holders </w:t>
            </w:r>
            <w:proofErr w:type="gramStart"/>
            <w:r>
              <w:t>represented</w:t>
            </w:r>
            <w:proofErr w:type="gramEnd"/>
            <w:r>
              <w:t xml:space="preserve"> by the </w:t>
            </w:r>
            <w:proofErr w:type="gramStart"/>
            <w:r>
              <w:t>Counter-Party</w:t>
            </w:r>
            <w:proofErr w:type="gramEnd"/>
            <w:r>
              <w:t>.</w:t>
            </w:r>
          </w:p>
        </w:tc>
      </w:tr>
    </w:tbl>
    <w:p w14:paraId="73F77D6C" w14:textId="77777777" w:rsidR="001B1951" w:rsidRPr="00341696" w:rsidRDefault="001B1951" w:rsidP="001B1951">
      <w:pPr>
        <w:tabs>
          <w:tab w:val="left" w:pos="720"/>
        </w:tabs>
        <w:spacing w:before="240" w:after="240"/>
        <w:ind w:left="720" w:hanging="720"/>
        <w:rPr>
          <w:b/>
          <w:bCs/>
          <w:iCs/>
        </w:rPr>
      </w:pPr>
      <w:r w:rsidRPr="00341696">
        <w:rPr>
          <w:iCs/>
        </w:rPr>
        <w:t>(2)</w:t>
      </w:r>
      <w:r w:rsidRPr="00341696">
        <w:rPr>
          <w:iCs/>
        </w:rPr>
        <w:tab/>
        <w:t xml:space="preserve">The </w:t>
      </w:r>
      <w:proofErr w:type="gramStart"/>
      <w:r w:rsidRPr="00341696">
        <w:rPr>
          <w:iCs/>
        </w:rPr>
        <w:t>Counter-Party’s</w:t>
      </w:r>
      <w:proofErr w:type="gramEnd"/>
      <w:r w:rsidRPr="00341696">
        <w:rPr>
          <w:iCs/>
        </w:rPr>
        <w:t xml:space="preserve"> FCE for PTP Obligations (FCEOBL) held by </w:t>
      </w:r>
      <w:r>
        <w:t xml:space="preserve">all CRR Account Holders represented by </w:t>
      </w:r>
      <w:r w:rsidRPr="00341696">
        <w:rPr>
          <w:iCs/>
        </w:rPr>
        <w:t xml:space="preserve">the </w:t>
      </w:r>
      <w:proofErr w:type="gramStart"/>
      <w:r w:rsidRPr="00341696">
        <w:rPr>
          <w:iCs/>
        </w:rPr>
        <w:t>Counter-Party</w:t>
      </w:r>
      <w:proofErr w:type="gramEnd"/>
      <w:r w:rsidRPr="00341696">
        <w:rPr>
          <w:iCs/>
        </w:rPr>
        <w:t xml:space="preserve"> as </w:t>
      </w:r>
      <w:r>
        <w:rPr>
          <w:iCs/>
        </w:rPr>
        <w:t>CRR O</w:t>
      </w:r>
      <w:r w:rsidRPr="00341696">
        <w:rPr>
          <w:iCs/>
        </w:rPr>
        <w:t xml:space="preserve">wner of record at ERCOT </w:t>
      </w:r>
      <w:r>
        <w:rPr>
          <w:iCs/>
        </w:rPr>
        <w:t xml:space="preserve">are </w:t>
      </w:r>
      <w:r w:rsidRPr="00341696">
        <w:rPr>
          <w:iCs/>
        </w:rPr>
        <w:t>calculated as follows:</w:t>
      </w:r>
    </w:p>
    <w:p w14:paraId="78939776" w14:textId="77777777" w:rsidR="001B1951" w:rsidRDefault="001B1951" w:rsidP="001B1951">
      <w:pPr>
        <w:tabs>
          <w:tab w:val="left" w:pos="1440"/>
          <w:tab w:val="left" w:pos="1800"/>
        </w:tabs>
        <w:spacing w:after="240"/>
        <w:ind w:left="720"/>
        <w:contextualSpacing/>
        <w:rPr>
          <w:b/>
        </w:rPr>
      </w:pPr>
      <w:r w:rsidRPr="00341696">
        <w:rPr>
          <w:b/>
          <w:iCs/>
        </w:rPr>
        <w:t xml:space="preserve">FCEOBL </w:t>
      </w:r>
      <w:r>
        <w:rPr>
          <w:rFonts w:ascii="Times New Roman Bold" w:hAnsi="Times New Roman Bold"/>
          <w:i/>
          <w:iCs/>
          <w:vertAlign w:val="subscript"/>
        </w:rPr>
        <w:t>a</w:t>
      </w:r>
      <w:r w:rsidRPr="00972D5D">
        <w:rPr>
          <w:iCs/>
        </w:rPr>
        <w:t xml:space="preserve"> </w:t>
      </w:r>
      <w:r w:rsidRPr="00341696">
        <w:rPr>
          <w:iCs/>
        </w:rPr>
        <w:tab/>
      </w:r>
      <w:r w:rsidRPr="00341696">
        <w:rPr>
          <w:b/>
          <w:iCs/>
        </w:rPr>
        <w:t>=</w:t>
      </w:r>
      <w:r w:rsidRPr="00341696">
        <w:rPr>
          <w:b/>
          <w:iCs/>
        </w:rPr>
        <w:tab/>
      </w:r>
      <w:r>
        <w:t>∑</w:t>
      </w:r>
      <w:r w:rsidRPr="00D36347">
        <w:rPr>
          <w:i/>
          <w:vertAlign w:val="subscript"/>
        </w:rPr>
        <w:t>m</w:t>
      </w:r>
      <w:r w:rsidRPr="00CE5CAA">
        <w:rPr>
          <w:b/>
        </w:rPr>
        <w:t xml:space="preserve"> </w:t>
      </w:r>
      <w:r w:rsidRPr="00E551AB">
        <w:rPr>
          <w:b/>
        </w:rPr>
        <w:t>[(∑</w:t>
      </w:r>
      <w:r w:rsidRPr="00D36347">
        <w:rPr>
          <w:b/>
          <w:i/>
          <w:vertAlign w:val="subscript"/>
        </w:rPr>
        <w:t>h</w:t>
      </w:r>
      <w:r w:rsidRPr="00E551AB">
        <w:rPr>
          <w:b/>
          <w:vertAlign w:val="subscript"/>
        </w:rPr>
        <w:t xml:space="preserve"> </w:t>
      </w:r>
      <w:r w:rsidRPr="00E551AB">
        <w:rPr>
          <w:b/>
        </w:rPr>
        <w:t>∑</w:t>
      </w:r>
      <w:r w:rsidRPr="00D36347">
        <w:rPr>
          <w:b/>
          <w:i/>
          <w:vertAlign w:val="subscript"/>
        </w:rPr>
        <w:t>j, k</w:t>
      </w:r>
      <w:r w:rsidRPr="00E551AB">
        <w:rPr>
          <w:b/>
          <w:vertAlign w:val="subscript"/>
        </w:rPr>
        <w:t xml:space="preserve"> </w:t>
      </w:r>
      <w:r w:rsidRPr="00E551AB">
        <w:rPr>
          <w:b/>
        </w:rPr>
        <w:t>NAOBLMW</w:t>
      </w:r>
      <w:r>
        <w:rPr>
          <w:b/>
        </w:rPr>
        <w:t xml:space="preserve"> </w:t>
      </w:r>
      <w:r w:rsidRPr="00D36347">
        <w:rPr>
          <w:b/>
          <w:i/>
          <w:vertAlign w:val="subscript"/>
        </w:rPr>
        <w:t>m, h, (j, k)</w:t>
      </w:r>
      <w:r>
        <w:rPr>
          <w:b/>
        </w:rPr>
        <w:t>)</w:t>
      </w:r>
      <w:r w:rsidRPr="00E551AB">
        <w:rPr>
          <w:b/>
        </w:rPr>
        <w:t xml:space="preserve"> * (</w:t>
      </w:r>
      <w:r>
        <w:rPr>
          <w:b/>
        </w:rPr>
        <w:t>-M</w:t>
      </w:r>
      <w:r w:rsidRPr="00E551AB">
        <w:rPr>
          <w:b/>
        </w:rPr>
        <w:t>in</w:t>
      </w:r>
      <w:r w:rsidRPr="00AD1A26">
        <w:rPr>
          <w:b/>
        </w:rPr>
        <w:t>(0,</w:t>
      </w:r>
      <w:r>
        <w:rPr>
          <w:b/>
        </w:rPr>
        <w:t xml:space="preserve"> PWA </w:t>
      </w:r>
      <w:r w:rsidRPr="00D36347">
        <w:rPr>
          <w:b/>
          <w:i/>
          <w:vertAlign w:val="subscript"/>
        </w:rPr>
        <w:t>ci100, m</w:t>
      </w:r>
      <w:r>
        <w:rPr>
          <w:b/>
        </w:rPr>
        <w:t>, PW</w:t>
      </w:r>
      <w:r w:rsidRPr="00E551AB">
        <w:rPr>
          <w:b/>
        </w:rPr>
        <w:t>ACP</w:t>
      </w:r>
      <w:r>
        <w:rPr>
          <w:b/>
        </w:rPr>
        <w:t xml:space="preserve"> </w:t>
      </w:r>
      <w:r w:rsidRPr="00D36347">
        <w:rPr>
          <w:b/>
          <w:i/>
          <w:vertAlign w:val="subscript"/>
        </w:rPr>
        <w:t>m</w:t>
      </w:r>
      <w:r w:rsidRPr="00E551AB">
        <w:rPr>
          <w:b/>
        </w:rPr>
        <w:t>)</w:t>
      </w:r>
      <w:r>
        <w:rPr>
          <w:b/>
        </w:rPr>
        <w:t>)</w:t>
      </w:r>
      <w:r w:rsidRPr="00E551AB">
        <w:rPr>
          <w:b/>
        </w:rPr>
        <w:t>]</w:t>
      </w:r>
    </w:p>
    <w:p w14:paraId="51267431" w14:textId="77777777" w:rsidR="001B1951" w:rsidRDefault="001B1951" w:rsidP="001B1951">
      <w:pPr>
        <w:tabs>
          <w:tab w:val="left" w:pos="1440"/>
          <w:tab w:val="left" w:pos="1800"/>
        </w:tabs>
        <w:spacing w:after="240"/>
        <w:ind w:left="720"/>
        <w:contextualSpacing/>
        <w:rPr>
          <w:b/>
        </w:rPr>
      </w:pPr>
    </w:p>
    <w:p w14:paraId="4B444C0C" w14:textId="77777777" w:rsidR="001B1951" w:rsidRDefault="001B1951" w:rsidP="001B1951">
      <w:pPr>
        <w:tabs>
          <w:tab w:val="left" w:pos="1440"/>
          <w:tab w:val="left" w:pos="1800"/>
        </w:tabs>
        <w:ind w:left="720"/>
        <w:contextualSpacing/>
        <w:rPr>
          <w:b/>
        </w:rPr>
      </w:pPr>
      <w:r w:rsidRPr="00920E6B">
        <w:rPr>
          <w:b/>
        </w:rPr>
        <w:t xml:space="preserve">PWACP </w:t>
      </w:r>
      <w:r w:rsidRPr="00D36347">
        <w:rPr>
          <w:b/>
          <w:i/>
          <w:vertAlign w:val="subscript"/>
        </w:rPr>
        <w:t>m</w:t>
      </w:r>
      <w:r w:rsidRPr="00920E6B">
        <w:rPr>
          <w:b/>
          <w:vertAlign w:val="subscript"/>
        </w:rPr>
        <w:t xml:space="preserve"> </w:t>
      </w:r>
      <w:r w:rsidRPr="00920E6B">
        <w:rPr>
          <w:b/>
          <w:vertAlign w:val="subscript"/>
        </w:rPr>
        <w:tab/>
      </w:r>
      <w:r w:rsidRPr="00920E6B">
        <w:rPr>
          <w:b/>
          <w:iCs/>
        </w:rPr>
        <w:t>=</w:t>
      </w:r>
      <w:r w:rsidRPr="00920E6B">
        <w:rPr>
          <w:b/>
          <w:vertAlign w:val="subscript"/>
        </w:rPr>
        <w:tab/>
      </w:r>
      <w:r w:rsidRPr="00920E6B">
        <w:rPr>
          <w:b/>
        </w:rPr>
        <w:t>∑</w:t>
      </w:r>
      <w:r w:rsidRPr="00D36347">
        <w:rPr>
          <w:b/>
          <w:i/>
          <w:vertAlign w:val="subscript"/>
        </w:rPr>
        <w:t>h</w:t>
      </w:r>
      <w:r w:rsidRPr="00920E6B">
        <w:rPr>
          <w:b/>
          <w:vertAlign w:val="subscript"/>
        </w:rPr>
        <w:t xml:space="preserve"> </w:t>
      </w:r>
      <w:r w:rsidRPr="00920E6B">
        <w:rPr>
          <w:b/>
        </w:rPr>
        <w:t>∑</w:t>
      </w:r>
      <w:r w:rsidRPr="00D36347">
        <w:rPr>
          <w:b/>
          <w:i/>
          <w:vertAlign w:val="subscript"/>
        </w:rPr>
        <w:t>j, k</w:t>
      </w:r>
      <w:r w:rsidRPr="00920E6B">
        <w:rPr>
          <w:b/>
          <w:vertAlign w:val="subscript"/>
        </w:rPr>
        <w:t xml:space="preserve"> </w:t>
      </w:r>
      <w:r w:rsidRPr="00920E6B">
        <w:rPr>
          <w:b/>
        </w:rPr>
        <w:t xml:space="preserve">[NAOBLMW </w:t>
      </w:r>
      <w:r w:rsidRPr="00D36347">
        <w:rPr>
          <w:b/>
          <w:i/>
          <w:vertAlign w:val="subscript"/>
        </w:rPr>
        <w:t>m, h, (j, k)</w:t>
      </w:r>
      <w:r w:rsidRPr="00920E6B">
        <w:rPr>
          <w:b/>
          <w:vertAlign w:val="subscript"/>
        </w:rPr>
        <w:t xml:space="preserve"> </w:t>
      </w:r>
      <w:r w:rsidRPr="00920E6B">
        <w:rPr>
          <w:b/>
        </w:rPr>
        <w:t>* EACP</w:t>
      </w:r>
      <w:r w:rsidRPr="00920E6B">
        <w:rPr>
          <w:b/>
          <w:sz w:val="20"/>
          <w:vertAlign w:val="subscript"/>
        </w:rPr>
        <w:t xml:space="preserve"> </w:t>
      </w:r>
      <w:r w:rsidRPr="00D36347">
        <w:rPr>
          <w:b/>
          <w:i/>
          <w:vertAlign w:val="subscript"/>
        </w:rPr>
        <w:t>m, h, (j, k)</w:t>
      </w:r>
      <w:r w:rsidRPr="00920E6B">
        <w:rPr>
          <w:b/>
        </w:rPr>
        <w:t>] / ∑</w:t>
      </w:r>
      <w:r w:rsidRPr="00D36347">
        <w:rPr>
          <w:b/>
          <w:i/>
          <w:vertAlign w:val="subscript"/>
        </w:rPr>
        <w:t>h</w:t>
      </w:r>
      <w:r w:rsidRPr="00920E6B">
        <w:rPr>
          <w:b/>
          <w:vertAlign w:val="subscript"/>
        </w:rPr>
        <w:t xml:space="preserve"> </w:t>
      </w:r>
      <w:r w:rsidRPr="00920E6B">
        <w:rPr>
          <w:b/>
        </w:rPr>
        <w:t>∑</w:t>
      </w:r>
      <w:r w:rsidRPr="00D36347">
        <w:rPr>
          <w:b/>
          <w:i/>
          <w:vertAlign w:val="subscript"/>
        </w:rPr>
        <w:t>j, k</w:t>
      </w:r>
      <w:r w:rsidRPr="00920E6B">
        <w:rPr>
          <w:b/>
          <w:vertAlign w:val="subscript"/>
        </w:rPr>
        <w:t xml:space="preserve"> </w:t>
      </w:r>
      <w:r w:rsidRPr="00920E6B">
        <w:rPr>
          <w:b/>
        </w:rPr>
        <w:t xml:space="preserve">[NAOBLMW </w:t>
      </w:r>
      <w:r w:rsidRPr="00D36347">
        <w:rPr>
          <w:b/>
          <w:i/>
          <w:vertAlign w:val="subscript"/>
        </w:rPr>
        <w:t>m, h, (j, k)</w:t>
      </w:r>
      <w:r w:rsidRPr="00920E6B">
        <w:rPr>
          <w:b/>
        </w:rPr>
        <w:t>]</w:t>
      </w:r>
    </w:p>
    <w:p w14:paraId="162656CE" w14:textId="77777777" w:rsidR="001B1951" w:rsidRPr="00341696" w:rsidRDefault="001B1951" w:rsidP="001B1951">
      <w:pPr>
        <w:tabs>
          <w:tab w:val="left" w:pos="1440"/>
          <w:tab w:val="left" w:pos="1800"/>
        </w:tabs>
        <w:ind w:left="720"/>
        <w:contextualSpacing/>
        <w:rPr>
          <w:b/>
          <w:iCs/>
        </w:rPr>
      </w:pPr>
    </w:p>
    <w:p w14:paraId="57DCECA2" w14:textId="77777777" w:rsidR="001B1951" w:rsidRPr="00341696" w:rsidRDefault="001B1951" w:rsidP="001B1951">
      <w:pPr>
        <w:keepNext/>
        <w:rPr>
          <w:iCs/>
        </w:rPr>
      </w:pPr>
      <w:r w:rsidRPr="00341696">
        <w:rPr>
          <w:iC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37"/>
        <w:gridCol w:w="739"/>
        <w:gridCol w:w="6574"/>
      </w:tblGrid>
      <w:tr w:rsidR="001B1951" w:rsidRPr="00341696" w14:paraId="2EE8917E" w14:textId="77777777" w:rsidTr="00FC27B0">
        <w:trPr>
          <w:cantSplit/>
          <w:trHeight w:val="351"/>
          <w:tblHeader/>
        </w:trPr>
        <w:tc>
          <w:tcPr>
            <w:tcW w:w="2069" w:type="dxa"/>
          </w:tcPr>
          <w:p w14:paraId="516EEDD9" w14:textId="77777777" w:rsidR="001B1951" w:rsidRPr="00341696" w:rsidRDefault="001B1951" w:rsidP="00FC27B0">
            <w:pPr>
              <w:spacing w:after="120"/>
              <w:rPr>
                <w:b/>
                <w:iCs/>
                <w:sz w:val="20"/>
              </w:rPr>
            </w:pPr>
            <w:r w:rsidRPr="00341696">
              <w:rPr>
                <w:b/>
                <w:iCs/>
                <w:sz w:val="20"/>
              </w:rPr>
              <w:t>Variable</w:t>
            </w:r>
          </w:p>
        </w:tc>
        <w:tc>
          <w:tcPr>
            <w:tcW w:w="739" w:type="dxa"/>
          </w:tcPr>
          <w:p w14:paraId="27A7865C" w14:textId="77777777" w:rsidR="001B1951" w:rsidRPr="00341696" w:rsidRDefault="001B1951" w:rsidP="00FC27B0">
            <w:pPr>
              <w:spacing w:after="120"/>
              <w:rPr>
                <w:b/>
                <w:iCs/>
                <w:sz w:val="20"/>
              </w:rPr>
            </w:pPr>
            <w:r w:rsidRPr="00341696">
              <w:rPr>
                <w:b/>
                <w:iCs/>
                <w:sz w:val="20"/>
              </w:rPr>
              <w:t>Unit</w:t>
            </w:r>
          </w:p>
        </w:tc>
        <w:tc>
          <w:tcPr>
            <w:tcW w:w="6768" w:type="dxa"/>
          </w:tcPr>
          <w:p w14:paraId="60DA39CF" w14:textId="77777777" w:rsidR="001B1951" w:rsidRPr="00341696" w:rsidRDefault="001B1951" w:rsidP="00FC27B0">
            <w:pPr>
              <w:spacing w:after="120"/>
              <w:rPr>
                <w:b/>
                <w:iCs/>
                <w:sz w:val="20"/>
              </w:rPr>
            </w:pPr>
            <w:r w:rsidRPr="00341696">
              <w:rPr>
                <w:b/>
                <w:iCs/>
                <w:sz w:val="20"/>
              </w:rPr>
              <w:t>Description</w:t>
            </w:r>
          </w:p>
        </w:tc>
      </w:tr>
      <w:tr w:rsidR="001B1951" w:rsidRPr="00341696" w14:paraId="14A89652" w14:textId="77777777" w:rsidTr="00FC27B0">
        <w:trPr>
          <w:cantSplit/>
          <w:trHeight w:val="519"/>
        </w:trPr>
        <w:tc>
          <w:tcPr>
            <w:tcW w:w="2069" w:type="dxa"/>
          </w:tcPr>
          <w:p w14:paraId="2B2259B4" w14:textId="77777777" w:rsidR="001B1951" w:rsidRPr="00341696" w:rsidRDefault="001B1951" w:rsidP="00FC27B0">
            <w:pPr>
              <w:spacing w:after="60"/>
              <w:rPr>
                <w:iCs/>
                <w:sz w:val="20"/>
              </w:rPr>
            </w:pPr>
            <w:r w:rsidRPr="00341696">
              <w:rPr>
                <w:iCs/>
                <w:sz w:val="20"/>
              </w:rPr>
              <w:t xml:space="preserve">FCEOBL </w:t>
            </w:r>
            <w:r>
              <w:rPr>
                <w:i/>
                <w:iCs/>
                <w:sz w:val="20"/>
                <w:vertAlign w:val="subscript"/>
              </w:rPr>
              <w:t>a</w:t>
            </w:r>
          </w:p>
        </w:tc>
        <w:tc>
          <w:tcPr>
            <w:tcW w:w="739" w:type="dxa"/>
          </w:tcPr>
          <w:p w14:paraId="5FD81A71" w14:textId="77777777" w:rsidR="001B1951" w:rsidRPr="00341696" w:rsidRDefault="001B1951" w:rsidP="00FC27B0">
            <w:pPr>
              <w:spacing w:after="60"/>
              <w:rPr>
                <w:iCs/>
                <w:sz w:val="20"/>
              </w:rPr>
            </w:pPr>
            <w:r w:rsidRPr="00341696">
              <w:rPr>
                <w:iCs/>
                <w:sz w:val="20"/>
              </w:rPr>
              <w:t>$</w:t>
            </w:r>
          </w:p>
        </w:tc>
        <w:tc>
          <w:tcPr>
            <w:tcW w:w="6768" w:type="dxa"/>
          </w:tcPr>
          <w:p w14:paraId="007B48E8" w14:textId="77777777" w:rsidR="001B1951" w:rsidRPr="00341696" w:rsidRDefault="001B1951" w:rsidP="00FC27B0">
            <w:pPr>
              <w:spacing w:after="60"/>
              <w:rPr>
                <w:iCs/>
                <w:sz w:val="20"/>
              </w:rPr>
            </w:pPr>
            <w:r w:rsidRPr="00341696">
              <w:rPr>
                <w:i/>
                <w:iCs/>
                <w:sz w:val="20"/>
              </w:rPr>
              <w:t>Future Credit Exposure for PTP Obligations</w:t>
            </w:r>
            <w:r w:rsidRPr="00341696">
              <w:rPr>
                <w:iCs/>
                <w:sz w:val="20"/>
              </w:rPr>
              <w:t xml:space="preserve"> for all PTP Obligations held by </w:t>
            </w:r>
            <w:r w:rsidRPr="00545E0B">
              <w:rPr>
                <w:sz w:val="20"/>
              </w:rPr>
              <w:t>all CRR Account Holders represented by</w:t>
            </w:r>
            <w:r>
              <w:t xml:space="preserve"> </w:t>
            </w:r>
            <w:r w:rsidRPr="00341696">
              <w:rPr>
                <w:iCs/>
                <w:sz w:val="20"/>
              </w:rPr>
              <w:t xml:space="preserve">the </w:t>
            </w:r>
            <w:proofErr w:type="gramStart"/>
            <w:r w:rsidRPr="00341696">
              <w:rPr>
                <w:iCs/>
                <w:sz w:val="20"/>
              </w:rPr>
              <w:t>Counter-Party</w:t>
            </w:r>
            <w:proofErr w:type="gramEnd"/>
            <w:r w:rsidRPr="00341696">
              <w:rPr>
                <w:iCs/>
                <w:sz w:val="20"/>
              </w:rPr>
              <w:t xml:space="preserve"> as </w:t>
            </w:r>
            <w:r>
              <w:rPr>
                <w:iCs/>
                <w:sz w:val="20"/>
              </w:rPr>
              <w:t>CRR O</w:t>
            </w:r>
            <w:r w:rsidRPr="00341696">
              <w:rPr>
                <w:iCs/>
                <w:sz w:val="20"/>
              </w:rPr>
              <w:t>wner</w:t>
            </w:r>
            <w:r w:rsidRPr="00341696">
              <w:rPr>
                <w:i/>
                <w:iCs/>
                <w:sz w:val="20"/>
              </w:rPr>
              <w:t xml:space="preserve"> </w:t>
            </w:r>
            <w:r w:rsidRPr="00341696">
              <w:rPr>
                <w:iCs/>
                <w:sz w:val="20"/>
              </w:rPr>
              <w:t xml:space="preserve">of record at ERCOT for all Operating Days </w:t>
            </w:r>
            <w:r>
              <w:rPr>
                <w:iCs/>
                <w:sz w:val="20"/>
              </w:rPr>
              <w:t>in the current operating month, Prompt Month, and all Forward Months</w:t>
            </w:r>
            <w:r w:rsidRPr="00341696">
              <w:rPr>
                <w:iCs/>
                <w:sz w:val="20"/>
              </w:rPr>
              <w:t>.</w:t>
            </w:r>
          </w:p>
        </w:tc>
      </w:tr>
      <w:tr w:rsidR="001B1951" w:rsidRPr="00341696" w14:paraId="3B9447C4" w14:textId="77777777" w:rsidTr="00FC27B0">
        <w:tblPrEx>
          <w:tblLook w:val="01E0" w:firstRow="1" w:lastRow="1" w:firstColumn="1" w:lastColumn="1" w:noHBand="0" w:noVBand="0"/>
        </w:tblPrEx>
        <w:trPr>
          <w:cantSplit/>
          <w:trHeight w:val="350"/>
        </w:trPr>
        <w:tc>
          <w:tcPr>
            <w:tcW w:w="2069" w:type="dxa"/>
          </w:tcPr>
          <w:p w14:paraId="229B7772" w14:textId="77777777" w:rsidR="001B1951" w:rsidRPr="00341696" w:rsidRDefault="001B1951" w:rsidP="00FC27B0">
            <w:pPr>
              <w:spacing w:after="60"/>
              <w:rPr>
                <w:iCs/>
                <w:sz w:val="20"/>
              </w:rPr>
            </w:pPr>
            <w:r w:rsidRPr="000433EB">
              <w:rPr>
                <w:sz w:val="20"/>
              </w:rPr>
              <w:t>NAOBLMW</w:t>
            </w:r>
            <w:r w:rsidRPr="000433EB">
              <w:rPr>
                <w:sz w:val="20"/>
                <w:vertAlign w:val="subscript"/>
              </w:rPr>
              <w:t xml:space="preserve"> </w:t>
            </w:r>
            <w:r w:rsidRPr="00D36347">
              <w:rPr>
                <w:i/>
                <w:sz w:val="20"/>
                <w:vertAlign w:val="subscript"/>
              </w:rPr>
              <w:t>m, h, (j, k)</w:t>
            </w:r>
          </w:p>
        </w:tc>
        <w:tc>
          <w:tcPr>
            <w:tcW w:w="739" w:type="dxa"/>
          </w:tcPr>
          <w:p w14:paraId="41422379" w14:textId="77777777" w:rsidR="001B1951" w:rsidRPr="00341696" w:rsidRDefault="001B1951" w:rsidP="00FC27B0">
            <w:pPr>
              <w:spacing w:after="60"/>
              <w:rPr>
                <w:iCs/>
                <w:sz w:val="20"/>
              </w:rPr>
            </w:pPr>
            <w:r w:rsidRPr="000433EB">
              <w:rPr>
                <w:sz w:val="20"/>
              </w:rPr>
              <w:t>MW</w:t>
            </w:r>
          </w:p>
        </w:tc>
        <w:tc>
          <w:tcPr>
            <w:tcW w:w="6768" w:type="dxa"/>
          </w:tcPr>
          <w:p w14:paraId="2157ACFE" w14:textId="77777777" w:rsidR="001B1951" w:rsidRPr="00341696" w:rsidRDefault="001B1951" w:rsidP="00FC27B0">
            <w:pPr>
              <w:spacing w:after="60"/>
              <w:rPr>
                <w:iCs/>
                <w:sz w:val="20"/>
              </w:rPr>
            </w:pPr>
            <w:r w:rsidRPr="000433EB">
              <w:rPr>
                <w:i/>
                <w:sz w:val="20"/>
              </w:rPr>
              <w:t>Net Awarded PTP Obligations</w:t>
            </w:r>
            <w:r w:rsidRPr="008C1469">
              <w:rPr>
                <w:iCs/>
                <w:sz w:val="20"/>
              </w:rPr>
              <w:sym w:font="Symbol" w:char="F0BE"/>
            </w:r>
            <w:r>
              <w:rPr>
                <w:sz w:val="20"/>
              </w:rPr>
              <w:t xml:space="preserve">Net awarded PTP Obligations </w:t>
            </w:r>
            <w:r w:rsidRPr="000433EB">
              <w:rPr>
                <w:sz w:val="20"/>
              </w:rPr>
              <w:t xml:space="preserve">with the source </w:t>
            </w:r>
            <w:r w:rsidRPr="000433EB">
              <w:rPr>
                <w:i/>
                <w:sz w:val="20"/>
              </w:rPr>
              <w:t>j</w:t>
            </w:r>
            <w:r w:rsidRPr="000433EB">
              <w:rPr>
                <w:sz w:val="20"/>
              </w:rPr>
              <w:t xml:space="preserve"> and sink </w:t>
            </w:r>
            <w:r w:rsidRPr="000433EB">
              <w:rPr>
                <w:i/>
                <w:sz w:val="20"/>
              </w:rPr>
              <w:t>k</w:t>
            </w:r>
            <w:r w:rsidRPr="000433EB">
              <w:rPr>
                <w:sz w:val="20"/>
              </w:rPr>
              <w:t xml:space="preserve"> for the hour </w:t>
            </w:r>
            <w:r w:rsidRPr="000433EB">
              <w:rPr>
                <w:i/>
                <w:sz w:val="20"/>
              </w:rPr>
              <w:t>h</w:t>
            </w:r>
            <w:r w:rsidRPr="000433EB">
              <w:rPr>
                <w:sz w:val="20"/>
              </w:rPr>
              <w:t xml:space="preserve"> and month </w:t>
            </w:r>
            <w:r w:rsidRPr="000433EB">
              <w:rPr>
                <w:i/>
                <w:sz w:val="20"/>
              </w:rPr>
              <w:t>m</w:t>
            </w:r>
            <w:r w:rsidRPr="000433EB">
              <w:rPr>
                <w:sz w:val="20"/>
              </w:rPr>
              <w:t xml:space="preserve"> owned by </w:t>
            </w:r>
            <w:r w:rsidRPr="00545E0B">
              <w:rPr>
                <w:sz w:val="20"/>
              </w:rPr>
              <w:t>all CRR Account Holders represented by</w:t>
            </w:r>
            <w:r>
              <w:t xml:space="preserve"> </w:t>
            </w:r>
            <w:r w:rsidRPr="000433EB">
              <w:rPr>
                <w:sz w:val="20"/>
              </w:rPr>
              <w:t xml:space="preserve">the </w:t>
            </w:r>
            <w:proofErr w:type="gramStart"/>
            <w:r>
              <w:rPr>
                <w:sz w:val="20"/>
              </w:rPr>
              <w:t>Counter-Party</w:t>
            </w:r>
            <w:proofErr w:type="gramEnd"/>
            <w:r>
              <w:rPr>
                <w:sz w:val="20"/>
              </w:rPr>
              <w:t xml:space="preserve"> as </w:t>
            </w:r>
            <w:r w:rsidRPr="000433EB">
              <w:rPr>
                <w:sz w:val="20"/>
              </w:rPr>
              <w:t xml:space="preserve">CRR Owner </w:t>
            </w:r>
            <w:r>
              <w:rPr>
                <w:sz w:val="20"/>
              </w:rPr>
              <w:t>of record at ERCOT for all Operating Days in the current operating month, Prompt Month, and F</w:t>
            </w:r>
            <w:r w:rsidRPr="000433EB">
              <w:rPr>
                <w:sz w:val="20"/>
              </w:rPr>
              <w:t xml:space="preserve">orward </w:t>
            </w:r>
            <w:r>
              <w:rPr>
                <w:sz w:val="20"/>
              </w:rPr>
              <w:t>M</w:t>
            </w:r>
            <w:r w:rsidRPr="000433EB">
              <w:rPr>
                <w:sz w:val="20"/>
              </w:rPr>
              <w:t>onths</w:t>
            </w:r>
            <w:r>
              <w:rPr>
                <w:sz w:val="20"/>
              </w:rPr>
              <w:t>.</w:t>
            </w:r>
          </w:p>
        </w:tc>
      </w:tr>
      <w:tr w:rsidR="001B1951" w:rsidRPr="00341696" w14:paraId="073C9F02" w14:textId="77777777" w:rsidTr="00FC27B0">
        <w:tblPrEx>
          <w:tblLook w:val="01E0" w:firstRow="1" w:lastRow="1" w:firstColumn="1" w:lastColumn="1" w:noHBand="0" w:noVBand="0"/>
        </w:tblPrEx>
        <w:trPr>
          <w:cantSplit/>
          <w:trHeight w:val="350"/>
        </w:trPr>
        <w:tc>
          <w:tcPr>
            <w:tcW w:w="2069" w:type="dxa"/>
          </w:tcPr>
          <w:p w14:paraId="42920C96" w14:textId="77777777" w:rsidR="001B1951" w:rsidRPr="00341696" w:rsidRDefault="001B1951" w:rsidP="00FC27B0">
            <w:pPr>
              <w:spacing w:after="60"/>
              <w:rPr>
                <w:iCs/>
                <w:sz w:val="20"/>
              </w:rPr>
            </w:pPr>
            <w:r w:rsidRPr="000433EB">
              <w:rPr>
                <w:sz w:val="20"/>
              </w:rPr>
              <w:t>PWA</w:t>
            </w:r>
            <w:r w:rsidRPr="000433EB">
              <w:rPr>
                <w:sz w:val="20"/>
                <w:vertAlign w:val="subscript"/>
              </w:rPr>
              <w:t xml:space="preserve"> </w:t>
            </w:r>
            <w:r w:rsidRPr="00D36347">
              <w:rPr>
                <w:i/>
                <w:sz w:val="20"/>
                <w:vertAlign w:val="subscript"/>
              </w:rPr>
              <w:t>ci100, m</w:t>
            </w:r>
          </w:p>
        </w:tc>
        <w:tc>
          <w:tcPr>
            <w:tcW w:w="739" w:type="dxa"/>
          </w:tcPr>
          <w:p w14:paraId="77F99CEC" w14:textId="77777777" w:rsidR="001B1951" w:rsidRPr="00341696" w:rsidRDefault="001B1951" w:rsidP="00FC27B0">
            <w:pPr>
              <w:spacing w:after="60"/>
              <w:rPr>
                <w:iCs/>
                <w:sz w:val="20"/>
              </w:rPr>
            </w:pPr>
            <w:r w:rsidRPr="000433EB">
              <w:rPr>
                <w:sz w:val="20"/>
              </w:rPr>
              <w:t>$/MW per hour</w:t>
            </w:r>
          </w:p>
        </w:tc>
        <w:tc>
          <w:tcPr>
            <w:tcW w:w="6768" w:type="dxa"/>
          </w:tcPr>
          <w:p w14:paraId="3E06000C" w14:textId="29AEDD57" w:rsidR="001B1951" w:rsidRPr="00341696" w:rsidRDefault="001B1951" w:rsidP="00FC27B0">
            <w:pPr>
              <w:spacing w:after="60"/>
              <w:rPr>
                <w:iCs/>
                <w:sz w:val="20"/>
              </w:rPr>
            </w:pPr>
            <w:r w:rsidRPr="000433EB">
              <w:rPr>
                <w:i/>
                <w:iCs/>
                <w:sz w:val="20"/>
              </w:rPr>
              <w:t>Portfolio Weighted Adder</w:t>
            </w:r>
            <w:r w:rsidRPr="008C1469">
              <w:rPr>
                <w:iCs/>
                <w:sz w:val="20"/>
              </w:rPr>
              <w:sym w:font="Symbol" w:char="F0BE"/>
            </w:r>
            <w:r>
              <w:rPr>
                <w:iCs/>
                <w:sz w:val="20"/>
              </w:rPr>
              <w:t xml:space="preserve">The portfolio weighted adder </w:t>
            </w:r>
            <w:r w:rsidRPr="000433EB">
              <w:rPr>
                <w:sz w:val="20"/>
              </w:rPr>
              <w:t>calculated as the 100</w:t>
            </w:r>
            <w:r w:rsidRPr="000433EB">
              <w:rPr>
                <w:sz w:val="20"/>
                <w:vertAlign w:val="superscript"/>
              </w:rPr>
              <w:t>th</w:t>
            </w:r>
            <w:r w:rsidRPr="000433EB">
              <w:rPr>
                <w:sz w:val="20"/>
              </w:rPr>
              <w:t xml:space="preserve"> percentile of a volume weighted average rolling consecutive DAM settled price for </w:t>
            </w:r>
            <w:r w:rsidRPr="00CF238E">
              <w:rPr>
                <w:sz w:val="20"/>
              </w:rPr>
              <w:t>all CRR Account Holders represented by</w:t>
            </w:r>
            <w:r>
              <w:t xml:space="preserve"> </w:t>
            </w:r>
            <w:r>
              <w:rPr>
                <w:sz w:val="20"/>
              </w:rPr>
              <w:t>the</w:t>
            </w:r>
            <w:r w:rsidRPr="000433EB">
              <w:rPr>
                <w:sz w:val="20"/>
              </w:rPr>
              <w:t xml:space="preserve"> </w:t>
            </w:r>
            <w:r>
              <w:rPr>
                <w:sz w:val="20"/>
              </w:rPr>
              <w:t xml:space="preserve">Counter-Party as </w:t>
            </w:r>
            <w:r w:rsidRPr="000433EB">
              <w:rPr>
                <w:sz w:val="20"/>
              </w:rPr>
              <w:t xml:space="preserve">CRR Owner </w:t>
            </w:r>
            <w:r>
              <w:rPr>
                <w:sz w:val="20"/>
              </w:rPr>
              <w:t xml:space="preserve">of record at ERCOT </w:t>
            </w:r>
            <w:r w:rsidRPr="000433EB">
              <w:rPr>
                <w:sz w:val="20"/>
              </w:rPr>
              <w:t>based on volumes owned for the month</w:t>
            </w:r>
            <w:r w:rsidRPr="000433EB">
              <w:rPr>
                <w:i/>
                <w:sz w:val="20"/>
              </w:rPr>
              <w:t xml:space="preserve"> m</w:t>
            </w:r>
            <w:r w:rsidRPr="000433EB">
              <w:rPr>
                <w:sz w:val="20"/>
              </w:rPr>
              <w:t xml:space="preserve">, over a period that represents a month for each product type </w:t>
            </w:r>
            <w:r w:rsidR="00EE41DA" w:rsidRPr="00887C6A">
              <w:rPr>
                <w:sz w:val="20"/>
              </w:rPr>
              <w:t>(</w:t>
            </w:r>
            <w:r w:rsidR="00EE41DA" w:rsidRPr="00D92BC0">
              <w:rPr>
                <w:sz w:val="20"/>
              </w:rPr>
              <w:t>18 days for</w:t>
            </w:r>
            <w:del w:id="530" w:author="Vistra" w:date="2025-06-11T14:37:00Z" w16du:dateUtc="2025-06-11T19:37:00Z">
              <w:r w:rsidR="00EE41DA" w:rsidRPr="00D92BC0" w:rsidDel="00E4372D">
                <w:rPr>
                  <w:sz w:val="20"/>
                </w:rPr>
                <w:delText xml:space="preserve"> 5*16</w:delText>
              </w:r>
            </w:del>
            <w:ins w:id="531" w:author="Vistra" w:date="2025-06-11T14:37:00Z" w16du:dateUtc="2025-06-11T19:37:00Z">
              <w:r w:rsidR="00EE41DA" w:rsidRPr="00D92BC0">
                <w:rPr>
                  <w:sz w:val="20"/>
                </w:rPr>
                <w:t xml:space="preserve"> </w:t>
              </w:r>
            </w:ins>
            <w:ins w:id="532" w:author="Vistra 100225" w:date="2025-10-02T15:24:00Z" w16du:dateUtc="2025-10-02T20:24:00Z">
              <w:r w:rsidR="00455CD6">
                <w:rPr>
                  <w:sz w:val="20"/>
                </w:rPr>
                <w:t xml:space="preserve">5*16 and </w:t>
              </w:r>
            </w:ins>
            <w:ins w:id="533" w:author="Vistra" w:date="2025-06-11T14:37:00Z" w16du:dateUtc="2025-06-11T19:37:00Z">
              <w:r w:rsidR="00EE41DA" w:rsidRPr="00D92BC0">
                <w:rPr>
                  <w:sz w:val="20"/>
                </w:rPr>
                <w:t>5x</w:t>
              </w:r>
            </w:ins>
            <w:ins w:id="534" w:author="Vistra" w:date="2025-07-16T16:20:00Z" w16du:dateUtc="2025-07-16T21:20:00Z">
              <w:r w:rsidR="00EE41DA">
                <w:rPr>
                  <w:sz w:val="20"/>
                </w:rPr>
                <w:t>h</w:t>
              </w:r>
            </w:ins>
            <w:ins w:id="535" w:author="Vistra" w:date="2025-06-11T14:37:00Z" w16du:dateUtc="2025-06-11T19:37:00Z">
              <w:r w:rsidR="00EE41DA" w:rsidRPr="00D92BC0">
                <w:rPr>
                  <w:sz w:val="20"/>
                </w:rPr>
                <w:t>our (5x</w:t>
              </w:r>
            </w:ins>
            <w:ins w:id="536" w:author="Vistra" w:date="2025-07-16T16:20:00Z" w16du:dateUtc="2025-07-16T21:20:00Z">
              <w:r w:rsidR="00EE41DA">
                <w:rPr>
                  <w:sz w:val="20"/>
                </w:rPr>
                <w:t>“</w:t>
              </w:r>
            </w:ins>
            <w:ins w:id="537" w:author="Vistra" w:date="2025-06-11T14:37:00Z" w16du:dateUtc="2025-06-11T19:37:00Z">
              <w:r w:rsidR="00EE41DA" w:rsidRPr="00D92BC0">
                <w:rPr>
                  <w:sz w:val="20"/>
                </w:rPr>
                <w:t>H</w:t>
              </w:r>
            </w:ins>
            <w:ins w:id="538" w:author="Vistra" w:date="2025-07-16T16:20:00Z" w16du:dateUtc="2025-07-16T21:20:00Z">
              <w:r w:rsidR="00EE41DA">
                <w:rPr>
                  <w:sz w:val="20"/>
                </w:rPr>
                <w:t>”</w:t>
              </w:r>
            </w:ins>
            <w:ins w:id="539" w:author="Vistra" w:date="2025-06-11T14:37:00Z" w16du:dateUtc="2025-06-11T19:37:00Z">
              <w:r w:rsidR="00EE41DA" w:rsidRPr="00D92BC0">
                <w:rPr>
                  <w:sz w:val="20"/>
                </w:rPr>
                <w:t xml:space="preserve">) blocks for </w:t>
              </w:r>
            </w:ins>
            <w:ins w:id="540" w:author="Vistra" w:date="2025-07-16T16:20:00Z" w16du:dateUtc="2025-07-16T21:20:00Z">
              <w:r w:rsidR="00EE41DA">
                <w:rPr>
                  <w:sz w:val="20"/>
                </w:rPr>
                <w:t>s</w:t>
              </w:r>
            </w:ins>
            <w:ins w:id="541" w:author="Vistra" w:date="2025-06-11T14:37:00Z" w16du:dateUtc="2025-06-11T19:37:00Z">
              <w:r w:rsidR="00EE41DA" w:rsidRPr="00D92BC0">
                <w:rPr>
                  <w:sz w:val="20"/>
                </w:rPr>
                <w:t>olar (</w:t>
              </w:r>
            </w:ins>
            <w:ins w:id="542" w:author="Vistra" w:date="2025-07-16T16:20:00Z" w16du:dateUtc="2025-07-16T21:20:00Z">
              <w:r w:rsidR="00EE41DA">
                <w:rPr>
                  <w:sz w:val="20"/>
                </w:rPr>
                <w:t>“</w:t>
              </w:r>
            </w:ins>
            <w:ins w:id="543" w:author="Vistra" w:date="2025-06-11T14:37:00Z" w16du:dateUtc="2025-06-11T19:37:00Z">
              <w:r w:rsidR="00EE41DA" w:rsidRPr="00D92BC0">
                <w:rPr>
                  <w:sz w:val="20"/>
                </w:rPr>
                <w:t>S</w:t>
              </w:r>
            </w:ins>
            <w:ins w:id="544" w:author="Vistra" w:date="2025-07-16T16:20:00Z" w16du:dateUtc="2025-07-16T21:20:00Z">
              <w:r w:rsidR="00EE41DA">
                <w:rPr>
                  <w:sz w:val="20"/>
                </w:rPr>
                <w:t>”</w:t>
              </w:r>
            </w:ins>
            <w:ins w:id="545" w:author="Vistra" w:date="2025-06-11T14:37:00Z" w16du:dateUtc="2025-06-11T19:37:00Z">
              <w:r w:rsidR="00EE41DA" w:rsidRPr="00D92BC0">
                <w:rPr>
                  <w:sz w:val="20"/>
                </w:rPr>
                <w:t xml:space="preserve">) and </w:t>
              </w:r>
            </w:ins>
            <w:ins w:id="546" w:author="Vistra" w:date="2025-07-16T16:20:00Z" w16du:dateUtc="2025-07-16T21:20:00Z">
              <w:r w:rsidR="00EE41DA">
                <w:rPr>
                  <w:sz w:val="20"/>
                </w:rPr>
                <w:t>n</w:t>
              </w:r>
            </w:ins>
            <w:ins w:id="547" w:author="Vistra" w:date="2025-06-11T14:37:00Z" w16du:dateUtc="2025-06-11T19:37:00Z">
              <w:r w:rsidR="00EE41DA" w:rsidRPr="00D92BC0">
                <w:rPr>
                  <w:sz w:val="20"/>
                </w:rPr>
                <w:t>on-</w:t>
              </w:r>
            </w:ins>
            <w:ins w:id="548" w:author="Vistra" w:date="2025-07-16T16:21:00Z" w16du:dateUtc="2025-07-16T21:21:00Z">
              <w:r w:rsidR="00EE41DA">
                <w:rPr>
                  <w:sz w:val="20"/>
                </w:rPr>
                <w:t>s</w:t>
              </w:r>
            </w:ins>
            <w:ins w:id="549" w:author="Vistra" w:date="2025-06-11T14:37:00Z" w16du:dateUtc="2025-06-11T19:37:00Z">
              <w:r w:rsidR="00EE41DA" w:rsidRPr="00D92BC0">
                <w:rPr>
                  <w:sz w:val="20"/>
                </w:rPr>
                <w:t>olar (</w:t>
              </w:r>
            </w:ins>
            <w:ins w:id="550" w:author="Vistra" w:date="2025-07-16T16:21:00Z" w16du:dateUtc="2025-07-16T21:21:00Z">
              <w:r w:rsidR="00EE41DA">
                <w:rPr>
                  <w:sz w:val="20"/>
                </w:rPr>
                <w:t>“</w:t>
              </w:r>
            </w:ins>
            <w:ins w:id="551" w:author="Vistra" w:date="2025-06-11T14:37:00Z" w16du:dateUtc="2025-06-11T19:37:00Z">
              <w:r w:rsidR="00EE41DA" w:rsidRPr="00D92BC0">
                <w:rPr>
                  <w:sz w:val="20"/>
                </w:rPr>
                <w:t>NS</w:t>
              </w:r>
            </w:ins>
            <w:ins w:id="552" w:author="Vistra" w:date="2025-07-16T16:21:00Z" w16du:dateUtc="2025-07-16T21:21:00Z">
              <w:r w:rsidR="00EE41DA">
                <w:rPr>
                  <w:sz w:val="20"/>
                </w:rPr>
                <w:t>”</w:t>
              </w:r>
            </w:ins>
            <w:ins w:id="553" w:author="Vistra" w:date="2025-06-11T14:37:00Z" w16du:dateUtc="2025-06-11T19:37:00Z">
              <w:r w:rsidR="00EE41DA" w:rsidRPr="00D92BC0">
                <w:rPr>
                  <w:sz w:val="20"/>
                </w:rPr>
                <w:t>)</w:t>
              </w:r>
            </w:ins>
            <w:ins w:id="554" w:author="Vistra" w:date="2025-06-11T14:38:00Z" w16du:dateUtc="2025-06-11T19:38:00Z">
              <w:r w:rsidR="00EE41DA" w:rsidRPr="00D92BC0">
                <w:rPr>
                  <w:sz w:val="20"/>
                </w:rPr>
                <w:t xml:space="preserve"> hours</w:t>
              </w:r>
            </w:ins>
            <w:ins w:id="555" w:author="Vistra" w:date="2025-06-12T12:12:00Z" w16du:dateUtc="2025-06-12T17:12:00Z">
              <w:r w:rsidR="00EE41DA" w:rsidRPr="00D92BC0">
                <w:rPr>
                  <w:sz w:val="20"/>
                </w:rPr>
                <w:t xml:space="preserve"> </w:t>
              </w:r>
              <w:r w:rsidR="00EE41DA" w:rsidRPr="00EE41DA">
                <w:rPr>
                  <w:sz w:val="20"/>
                </w:rPr>
                <w:t>as defined in Section 7.3(5)(</w:t>
              </w:r>
              <w:del w:id="556" w:author="Vistra 100225" w:date="2025-10-02T15:25:00Z" w16du:dateUtc="2025-10-02T20:25:00Z">
                <w:r w:rsidR="00EE41DA" w:rsidRPr="00EE41DA" w:rsidDel="00455CD6">
                  <w:rPr>
                    <w:sz w:val="20"/>
                  </w:rPr>
                  <w:delText>a</w:delText>
                </w:r>
              </w:del>
            </w:ins>
            <w:ins w:id="557" w:author="Vistra 100225" w:date="2025-10-02T15:25:00Z" w16du:dateUtc="2025-10-02T20:25:00Z">
              <w:r w:rsidR="00455CD6">
                <w:rPr>
                  <w:sz w:val="20"/>
                </w:rPr>
                <w:t>b</w:t>
              </w:r>
            </w:ins>
            <w:ins w:id="558" w:author="Vistra" w:date="2025-06-12T12:12:00Z" w16du:dateUtc="2025-06-12T17:12:00Z">
              <w:r w:rsidR="00EE41DA" w:rsidRPr="00EE41DA">
                <w:rPr>
                  <w:sz w:val="20"/>
                </w:rPr>
                <w:t>)</w:t>
              </w:r>
            </w:ins>
            <w:r w:rsidR="00EE41DA" w:rsidRPr="00D92BC0">
              <w:rPr>
                <w:sz w:val="20"/>
              </w:rPr>
              <w:t>, 8 days for</w:t>
            </w:r>
            <w:del w:id="559" w:author="Vistra" w:date="2025-06-11T14:38:00Z" w16du:dateUtc="2025-06-11T19:38:00Z">
              <w:r w:rsidR="00EE41DA" w:rsidRPr="00D92BC0" w:rsidDel="00E4372D">
                <w:rPr>
                  <w:sz w:val="20"/>
                </w:rPr>
                <w:delText xml:space="preserve"> 2*16</w:delText>
              </w:r>
            </w:del>
            <w:ins w:id="560" w:author="Vistra 100225" w:date="2025-10-02T15:25:00Z" w16du:dateUtc="2025-10-02T20:25:00Z">
              <w:r w:rsidR="00455CD6">
                <w:rPr>
                  <w:sz w:val="20"/>
                </w:rPr>
                <w:t>2*16 and</w:t>
              </w:r>
            </w:ins>
            <w:ins w:id="561" w:author="Vistra" w:date="2025-06-11T14:38:00Z" w16du:dateUtc="2025-06-11T19:38:00Z">
              <w:r w:rsidR="00EE41DA" w:rsidRPr="00D92BC0">
                <w:rPr>
                  <w:sz w:val="20"/>
                </w:rPr>
                <w:t xml:space="preserve"> </w:t>
              </w:r>
            </w:ins>
            <w:ins w:id="562" w:author="Vistra" w:date="2025-06-11T14:39:00Z" w16du:dateUtc="2025-06-11T19:39:00Z">
              <w:r w:rsidR="00EE41DA" w:rsidRPr="00D92BC0">
                <w:rPr>
                  <w:sz w:val="20"/>
                </w:rPr>
                <w:t>2x</w:t>
              </w:r>
            </w:ins>
            <w:ins w:id="563" w:author="Vistra" w:date="2025-07-16T16:21:00Z" w16du:dateUtc="2025-07-16T21:21:00Z">
              <w:r w:rsidR="00EE41DA">
                <w:rPr>
                  <w:sz w:val="20"/>
                </w:rPr>
                <w:t>h</w:t>
              </w:r>
            </w:ins>
            <w:ins w:id="564" w:author="Vistra" w:date="2025-06-11T14:39:00Z" w16du:dateUtc="2025-06-11T19:39:00Z">
              <w:r w:rsidR="00EE41DA" w:rsidRPr="00D92BC0">
                <w:rPr>
                  <w:sz w:val="20"/>
                </w:rPr>
                <w:t>our (2x</w:t>
              </w:r>
            </w:ins>
            <w:ins w:id="565" w:author="Vistra" w:date="2025-07-16T16:21:00Z" w16du:dateUtc="2025-07-16T21:21:00Z">
              <w:r w:rsidR="00EE41DA">
                <w:rPr>
                  <w:sz w:val="20"/>
                </w:rPr>
                <w:t>“</w:t>
              </w:r>
            </w:ins>
            <w:ins w:id="566" w:author="Vistra" w:date="2025-06-11T14:39:00Z" w16du:dateUtc="2025-06-11T19:39:00Z">
              <w:r w:rsidR="00EE41DA" w:rsidRPr="00D92BC0">
                <w:rPr>
                  <w:sz w:val="20"/>
                </w:rPr>
                <w:t>H</w:t>
              </w:r>
            </w:ins>
            <w:ins w:id="567" w:author="Vistra" w:date="2025-07-16T16:21:00Z" w16du:dateUtc="2025-07-16T21:21:00Z">
              <w:r w:rsidR="00EE41DA">
                <w:rPr>
                  <w:sz w:val="20"/>
                </w:rPr>
                <w:t>”</w:t>
              </w:r>
            </w:ins>
            <w:ins w:id="568" w:author="Vistra" w:date="2025-06-11T14:39:00Z" w16du:dateUtc="2025-06-11T19:39:00Z">
              <w:r w:rsidR="00EE41DA" w:rsidRPr="00D92BC0">
                <w:rPr>
                  <w:sz w:val="20"/>
                </w:rPr>
                <w:t xml:space="preserve">) blocks for </w:t>
              </w:r>
            </w:ins>
            <w:ins w:id="569" w:author="Vistra" w:date="2025-07-16T16:21:00Z" w16du:dateUtc="2025-07-16T21:21:00Z">
              <w:r w:rsidR="00EE41DA">
                <w:rPr>
                  <w:sz w:val="20"/>
                </w:rPr>
                <w:t>s</w:t>
              </w:r>
            </w:ins>
            <w:ins w:id="570" w:author="Vistra" w:date="2025-06-11T14:39:00Z" w16du:dateUtc="2025-06-11T19:39:00Z">
              <w:r w:rsidR="00EE41DA" w:rsidRPr="00D92BC0">
                <w:rPr>
                  <w:sz w:val="20"/>
                </w:rPr>
                <w:t>olar (</w:t>
              </w:r>
            </w:ins>
            <w:ins w:id="571" w:author="Vistra" w:date="2025-07-16T16:21:00Z" w16du:dateUtc="2025-07-16T21:21:00Z">
              <w:r w:rsidR="00EE41DA">
                <w:rPr>
                  <w:sz w:val="20"/>
                </w:rPr>
                <w:t>“</w:t>
              </w:r>
            </w:ins>
            <w:ins w:id="572" w:author="Vistra" w:date="2025-06-11T14:39:00Z" w16du:dateUtc="2025-06-11T19:39:00Z">
              <w:r w:rsidR="00EE41DA" w:rsidRPr="00D92BC0">
                <w:rPr>
                  <w:sz w:val="20"/>
                </w:rPr>
                <w:t>S</w:t>
              </w:r>
            </w:ins>
            <w:ins w:id="573" w:author="Vistra" w:date="2025-07-16T16:21:00Z" w16du:dateUtc="2025-07-16T21:21:00Z">
              <w:r w:rsidR="00EE41DA">
                <w:rPr>
                  <w:sz w:val="20"/>
                </w:rPr>
                <w:t>”</w:t>
              </w:r>
            </w:ins>
            <w:ins w:id="574" w:author="Vistra" w:date="2025-06-11T14:39:00Z" w16du:dateUtc="2025-06-11T19:39:00Z">
              <w:r w:rsidR="00EE41DA" w:rsidRPr="00D92BC0">
                <w:rPr>
                  <w:sz w:val="20"/>
                </w:rPr>
                <w:t xml:space="preserve">) and </w:t>
              </w:r>
            </w:ins>
            <w:ins w:id="575" w:author="Vistra" w:date="2025-07-16T16:21:00Z" w16du:dateUtc="2025-07-16T21:21:00Z">
              <w:r w:rsidR="00EE41DA">
                <w:rPr>
                  <w:sz w:val="20"/>
                </w:rPr>
                <w:t>n</w:t>
              </w:r>
            </w:ins>
            <w:ins w:id="576" w:author="Vistra" w:date="2025-06-11T14:39:00Z" w16du:dateUtc="2025-06-11T19:39:00Z">
              <w:r w:rsidR="00EE41DA" w:rsidRPr="00D92BC0">
                <w:rPr>
                  <w:sz w:val="20"/>
                </w:rPr>
                <w:t>on-</w:t>
              </w:r>
            </w:ins>
            <w:ins w:id="577" w:author="Vistra" w:date="2025-07-16T16:21:00Z" w16du:dateUtc="2025-07-16T21:21:00Z">
              <w:r w:rsidR="00EE41DA">
                <w:rPr>
                  <w:sz w:val="20"/>
                </w:rPr>
                <w:t>s</w:t>
              </w:r>
            </w:ins>
            <w:ins w:id="578" w:author="Vistra" w:date="2025-06-11T14:39:00Z" w16du:dateUtc="2025-06-11T19:39:00Z">
              <w:r w:rsidR="00EE41DA" w:rsidRPr="00D92BC0">
                <w:rPr>
                  <w:sz w:val="20"/>
                </w:rPr>
                <w:t>olar (</w:t>
              </w:r>
            </w:ins>
            <w:ins w:id="579" w:author="Vistra" w:date="2025-07-16T16:21:00Z" w16du:dateUtc="2025-07-16T21:21:00Z">
              <w:r w:rsidR="00EE41DA">
                <w:rPr>
                  <w:sz w:val="20"/>
                </w:rPr>
                <w:t>“</w:t>
              </w:r>
            </w:ins>
            <w:ins w:id="580" w:author="Vistra" w:date="2025-06-11T14:39:00Z" w16du:dateUtc="2025-06-11T19:39:00Z">
              <w:r w:rsidR="00EE41DA" w:rsidRPr="00D92BC0">
                <w:rPr>
                  <w:sz w:val="20"/>
                </w:rPr>
                <w:t>NS</w:t>
              </w:r>
            </w:ins>
            <w:ins w:id="581" w:author="Vistra" w:date="2025-07-16T16:21:00Z" w16du:dateUtc="2025-07-16T21:21:00Z">
              <w:r w:rsidR="00EE41DA">
                <w:rPr>
                  <w:sz w:val="20"/>
                </w:rPr>
                <w:t>”</w:t>
              </w:r>
            </w:ins>
            <w:ins w:id="582" w:author="Vistra" w:date="2025-06-11T14:39:00Z" w16du:dateUtc="2025-06-11T19:39:00Z">
              <w:r w:rsidR="00EE41DA" w:rsidRPr="00D92BC0">
                <w:rPr>
                  <w:sz w:val="20"/>
                </w:rPr>
                <w:t>) hours</w:t>
              </w:r>
            </w:ins>
            <w:ins w:id="583" w:author="Vistra" w:date="2025-06-12T12:12:00Z" w16du:dateUtc="2025-06-12T17:12:00Z">
              <w:r w:rsidR="00EE41DA" w:rsidRPr="00D92BC0">
                <w:rPr>
                  <w:sz w:val="20"/>
                </w:rPr>
                <w:t xml:space="preserve"> </w:t>
              </w:r>
              <w:r w:rsidR="00EE41DA" w:rsidRPr="00EE41DA">
                <w:rPr>
                  <w:sz w:val="20"/>
                </w:rPr>
                <w:t>as defined in Section 7.3(5)(</w:t>
              </w:r>
              <w:del w:id="584" w:author="Vistra 100225" w:date="2025-10-02T15:25:00Z" w16du:dateUtc="2025-10-02T20:25:00Z">
                <w:r w:rsidR="00EE41DA" w:rsidRPr="00EE41DA" w:rsidDel="00455CD6">
                  <w:rPr>
                    <w:sz w:val="20"/>
                  </w:rPr>
                  <w:delText>b</w:delText>
                </w:r>
              </w:del>
            </w:ins>
            <w:ins w:id="585" w:author="Vistra 100225" w:date="2025-10-02T15:25:00Z" w16du:dateUtc="2025-10-02T20:25:00Z">
              <w:r w:rsidR="00455CD6">
                <w:rPr>
                  <w:sz w:val="20"/>
                </w:rPr>
                <w:t>d</w:t>
              </w:r>
            </w:ins>
            <w:ins w:id="586" w:author="Vistra" w:date="2025-06-12T12:12:00Z" w16du:dateUtc="2025-06-12T17:12:00Z">
              <w:r w:rsidR="00EE41DA" w:rsidRPr="00EE41DA">
                <w:rPr>
                  <w:sz w:val="20"/>
                </w:rPr>
                <w:t>)</w:t>
              </w:r>
            </w:ins>
            <w:r w:rsidR="00EE41DA" w:rsidRPr="00D92BC0">
              <w:rPr>
                <w:sz w:val="20"/>
              </w:rPr>
              <w:t>,</w:t>
            </w:r>
            <w:r w:rsidR="00EE41DA" w:rsidRPr="00887C6A">
              <w:rPr>
                <w:sz w:val="20"/>
              </w:rPr>
              <w:t xml:space="preserve"> 28 days for 7*8).  </w:t>
            </w:r>
            <w:r>
              <w:rPr>
                <w:sz w:val="20"/>
              </w:rPr>
              <w:t xml:space="preserve">The look-back period for DAM settled prices shall be the </w:t>
            </w:r>
            <w:proofErr w:type="gramStart"/>
            <w:r>
              <w:rPr>
                <w:sz w:val="20"/>
              </w:rPr>
              <w:t>lesser</w:t>
            </w:r>
            <w:proofErr w:type="gramEnd"/>
            <w:r>
              <w:rPr>
                <w:sz w:val="20"/>
              </w:rPr>
              <w:t xml:space="preserve"> of January 1, 2011 to the current time, and the current time minus three years.  </w:t>
            </w:r>
            <w:r w:rsidRPr="00AA4725">
              <w:rPr>
                <w:bCs/>
                <w:iCs/>
                <w:sz w:val="20"/>
              </w:rPr>
              <w:t xml:space="preserve">If historical </w:t>
            </w:r>
            <w:r>
              <w:rPr>
                <w:bCs/>
                <w:iCs/>
                <w:sz w:val="20"/>
              </w:rPr>
              <w:t>Day-Ahead Settlement Point Prices (DASPP</w:t>
            </w:r>
            <w:r w:rsidRPr="00AA4725">
              <w:rPr>
                <w:bCs/>
                <w:iCs/>
                <w:sz w:val="20"/>
              </w:rPr>
              <w:t>s</w:t>
            </w:r>
            <w:r>
              <w:rPr>
                <w:bCs/>
                <w:iCs/>
                <w:sz w:val="20"/>
              </w:rPr>
              <w:t>)</w:t>
            </w:r>
            <w:r w:rsidRPr="00AA4725">
              <w:rPr>
                <w:bCs/>
                <w:iCs/>
                <w:sz w:val="20"/>
              </w:rPr>
              <w:t xml:space="preserve"> are not available for a Settlement Point for one or more Operating Days, ERCOT will designate a proxy Settlement Point for this purpose, and the </w:t>
            </w:r>
            <w:r>
              <w:rPr>
                <w:bCs/>
                <w:iCs/>
                <w:sz w:val="20"/>
              </w:rPr>
              <w:t>DASPP</w:t>
            </w:r>
            <w:r w:rsidRPr="00AA4725">
              <w:rPr>
                <w:bCs/>
                <w:iCs/>
                <w:sz w:val="20"/>
              </w:rPr>
              <w:t>s of the proxy Settlement Point of corresponding Operating Days are used</w:t>
            </w:r>
            <w:r>
              <w:rPr>
                <w:bCs/>
                <w:iCs/>
                <w:sz w:val="20"/>
              </w:rPr>
              <w:t>.</w:t>
            </w:r>
            <w:r>
              <w:rPr>
                <w:sz w:val="20"/>
              </w:rPr>
              <w:t xml:space="preserve"> </w:t>
            </w:r>
            <w:r w:rsidRPr="000433EB">
              <w:rPr>
                <w:sz w:val="20"/>
              </w:rPr>
              <w:t xml:space="preserve"> </w:t>
            </w:r>
          </w:p>
        </w:tc>
      </w:tr>
      <w:tr w:rsidR="001B1951" w:rsidRPr="00341696" w14:paraId="1B45BFEA" w14:textId="77777777" w:rsidTr="00FC27B0">
        <w:tblPrEx>
          <w:tblLook w:val="01E0" w:firstRow="1" w:lastRow="1" w:firstColumn="1" w:lastColumn="1" w:noHBand="0" w:noVBand="0"/>
        </w:tblPrEx>
        <w:trPr>
          <w:cantSplit/>
          <w:trHeight w:val="350"/>
        </w:trPr>
        <w:tc>
          <w:tcPr>
            <w:tcW w:w="2069" w:type="dxa"/>
          </w:tcPr>
          <w:p w14:paraId="3BACD09D" w14:textId="77777777" w:rsidR="001B1951" w:rsidRPr="00341696" w:rsidRDefault="001B1951" w:rsidP="00FC27B0">
            <w:pPr>
              <w:spacing w:after="60"/>
              <w:rPr>
                <w:iCs/>
                <w:sz w:val="20"/>
              </w:rPr>
            </w:pPr>
            <w:r w:rsidRPr="000433EB">
              <w:rPr>
                <w:sz w:val="20"/>
              </w:rPr>
              <w:t xml:space="preserve">PWACP </w:t>
            </w:r>
            <w:r w:rsidRPr="00D36347">
              <w:rPr>
                <w:i/>
                <w:sz w:val="20"/>
                <w:vertAlign w:val="subscript"/>
              </w:rPr>
              <w:t>m</w:t>
            </w:r>
          </w:p>
        </w:tc>
        <w:tc>
          <w:tcPr>
            <w:tcW w:w="739" w:type="dxa"/>
          </w:tcPr>
          <w:p w14:paraId="6FCBFC69" w14:textId="77777777" w:rsidR="001B1951" w:rsidRPr="00341696" w:rsidRDefault="001B1951" w:rsidP="00FC27B0">
            <w:pPr>
              <w:spacing w:after="60"/>
              <w:rPr>
                <w:iCs/>
                <w:sz w:val="20"/>
              </w:rPr>
            </w:pPr>
            <w:r w:rsidRPr="000433EB">
              <w:rPr>
                <w:sz w:val="20"/>
              </w:rPr>
              <w:t>$/MW per hour</w:t>
            </w:r>
          </w:p>
        </w:tc>
        <w:tc>
          <w:tcPr>
            <w:tcW w:w="6768" w:type="dxa"/>
          </w:tcPr>
          <w:p w14:paraId="7F9F3F21" w14:textId="77777777" w:rsidR="001B1951" w:rsidRPr="00341696" w:rsidRDefault="001B1951" w:rsidP="00FC27B0">
            <w:pPr>
              <w:spacing w:after="60"/>
              <w:rPr>
                <w:iCs/>
                <w:sz w:val="20"/>
              </w:rPr>
            </w:pPr>
            <w:r w:rsidRPr="000433EB">
              <w:rPr>
                <w:i/>
                <w:sz w:val="20"/>
              </w:rPr>
              <w:t>Portfolio Weighted Auction Clearing Price</w:t>
            </w:r>
            <w:r w:rsidRPr="008C1469">
              <w:rPr>
                <w:iCs/>
                <w:sz w:val="20"/>
              </w:rPr>
              <w:sym w:font="Symbol" w:char="F0BE"/>
            </w:r>
            <w:r>
              <w:rPr>
                <w:sz w:val="20"/>
              </w:rPr>
              <w:t xml:space="preserve">The portfolio weighted auction clearing price </w:t>
            </w:r>
            <w:r w:rsidRPr="000433EB">
              <w:rPr>
                <w:sz w:val="20"/>
              </w:rPr>
              <w:t xml:space="preserve">calculated as the volume weighted auction clearing </w:t>
            </w:r>
            <w:proofErr w:type="gramStart"/>
            <w:r w:rsidRPr="000433EB">
              <w:rPr>
                <w:sz w:val="20"/>
              </w:rPr>
              <w:t>price</w:t>
            </w:r>
            <w:proofErr w:type="gramEnd"/>
            <w:r w:rsidRPr="000433EB">
              <w:rPr>
                <w:sz w:val="20"/>
              </w:rPr>
              <w:t xml:space="preserve"> for </w:t>
            </w:r>
            <w:r w:rsidRPr="00CF238E">
              <w:rPr>
                <w:sz w:val="20"/>
              </w:rPr>
              <w:t>all CRR Account Holders represented by</w:t>
            </w:r>
            <w:r>
              <w:rPr>
                <w:sz w:val="20"/>
              </w:rPr>
              <w:t xml:space="preserve"> </w:t>
            </w:r>
            <w:r w:rsidRPr="00545E0B">
              <w:rPr>
                <w:sz w:val="20"/>
              </w:rPr>
              <w:t>the</w:t>
            </w:r>
            <w:r w:rsidRPr="000433EB">
              <w:rPr>
                <w:sz w:val="20"/>
              </w:rPr>
              <w:t xml:space="preserve"> </w:t>
            </w:r>
            <w:proofErr w:type="gramStart"/>
            <w:r>
              <w:rPr>
                <w:sz w:val="20"/>
              </w:rPr>
              <w:t>Counter-Party</w:t>
            </w:r>
            <w:proofErr w:type="gramEnd"/>
            <w:r>
              <w:rPr>
                <w:sz w:val="20"/>
              </w:rPr>
              <w:t xml:space="preserve"> as CRR Owner</w:t>
            </w:r>
            <w:r w:rsidRPr="000433EB">
              <w:rPr>
                <w:sz w:val="20"/>
              </w:rPr>
              <w:t xml:space="preserve"> </w:t>
            </w:r>
            <w:r>
              <w:rPr>
                <w:sz w:val="20"/>
              </w:rPr>
              <w:t xml:space="preserve">of record at ERCOT </w:t>
            </w:r>
            <w:r w:rsidRPr="000433EB">
              <w:rPr>
                <w:sz w:val="20"/>
              </w:rPr>
              <w:t xml:space="preserve">based on the most recent </w:t>
            </w:r>
            <w:r>
              <w:rPr>
                <w:sz w:val="20"/>
              </w:rPr>
              <w:t>a</w:t>
            </w:r>
            <w:r w:rsidRPr="000433EB">
              <w:rPr>
                <w:sz w:val="20"/>
              </w:rPr>
              <w:t xml:space="preserve">uction </w:t>
            </w:r>
            <w:r>
              <w:rPr>
                <w:sz w:val="20"/>
              </w:rPr>
              <w:t>c</w:t>
            </w:r>
            <w:r w:rsidRPr="000433EB">
              <w:rPr>
                <w:sz w:val="20"/>
              </w:rPr>
              <w:t>learing price for the month</w:t>
            </w:r>
            <w:r w:rsidRPr="000433EB">
              <w:rPr>
                <w:i/>
                <w:sz w:val="20"/>
              </w:rPr>
              <w:t xml:space="preserve"> m </w:t>
            </w:r>
            <w:r w:rsidRPr="000433EB">
              <w:rPr>
                <w:sz w:val="20"/>
              </w:rPr>
              <w:t>and volumes owned for the month</w:t>
            </w:r>
            <w:r w:rsidRPr="000433EB">
              <w:rPr>
                <w:i/>
                <w:sz w:val="20"/>
              </w:rPr>
              <w:t xml:space="preserve"> m</w:t>
            </w:r>
            <w:r>
              <w:rPr>
                <w:i/>
                <w:sz w:val="20"/>
              </w:rPr>
              <w:t>.</w:t>
            </w:r>
            <w:r w:rsidRPr="000433EB">
              <w:rPr>
                <w:sz w:val="20"/>
              </w:rPr>
              <w:t xml:space="preserve"> </w:t>
            </w:r>
          </w:p>
        </w:tc>
      </w:tr>
      <w:tr w:rsidR="001B1951" w:rsidRPr="00341696" w14:paraId="5884A5D2" w14:textId="77777777" w:rsidTr="00FC27B0">
        <w:tblPrEx>
          <w:tblLook w:val="01E0" w:firstRow="1" w:lastRow="1" w:firstColumn="1" w:lastColumn="1" w:noHBand="0" w:noVBand="0"/>
        </w:tblPrEx>
        <w:trPr>
          <w:cantSplit/>
          <w:trHeight w:val="350"/>
        </w:trPr>
        <w:tc>
          <w:tcPr>
            <w:tcW w:w="2069" w:type="dxa"/>
          </w:tcPr>
          <w:p w14:paraId="5DE02F46" w14:textId="77777777" w:rsidR="001B1951" w:rsidRPr="00341696" w:rsidRDefault="001B1951" w:rsidP="00FC27B0">
            <w:pPr>
              <w:spacing w:after="60"/>
              <w:rPr>
                <w:iCs/>
                <w:sz w:val="20"/>
              </w:rPr>
            </w:pPr>
            <w:r w:rsidRPr="00920E6B">
              <w:rPr>
                <w:sz w:val="20"/>
              </w:rPr>
              <w:lastRenderedPageBreak/>
              <w:t>EACP</w:t>
            </w:r>
            <w:r w:rsidRPr="00920E6B">
              <w:rPr>
                <w:sz w:val="20"/>
                <w:vertAlign w:val="subscript"/>
              </w:rPr>
              <w:t xml:space="preserve"> </w:t>
            </w:r>
            <w:r w:rsidRPr="00D36347">
              <w:rPr>
                <w:i/>
                <w:sz w:val="20"/>
                <w:vertAlign w:val="subscript"/>
              </w:rPr>
              <w:t>m, h, (j, k)</w:t>
            </w:r>
          </w:p>
        </w:tc>
        <w:tc>
          <w:tcPr>
            <w:tcW w:w="739" w:type="dxa"/>
          </w:tcPr>
          <w:p w14:paraId="7C828444" w14:textId="77777777" w:rsidR="001B1951" w:rsidRPr="00341696" w:rsidRDefault="001B1951" w:rsidP="00FC27B0">
            <w:pPr>
              <w:spacing w:after="60"/>
              <w:rPr>
                <w:iCs/>
                <w:sz w:val="20"/>
              </w:rPr>
            </w:pPr>
            <w:r w:rsidRPr="00920E6B">
              <w:rPr>
                <w:sz w:val="20"/>
              </w:rPr>
              <w:t>$/MW per hour</w:t>
            </w:r>
          </w:p>
        </w:tc>
        <w:tc>
          <w:tcPr>
            <w:tcW w:w="6768" w:type="dxa"/>
          </w:tcPr>
          <w:p w14:paraId="36191DDD" w14:textId="77777777" w:rsidR="001B1951" w:rsidRPr="00920E6B" w:rsidRDefault="001B1951" w:rsidP="00FC27B0">
            <w:pPr>
              <w:pStyle w:val="List"/>
              <w:spacing w:after="60"/>
              <w:ind w:left="0" w:firstLine="0"/>
              <w:rPr>
                <w:sz w:val="20"/>
              </w:rPr>
            </w:pPr>
            <w:r w:rsidRPr="00920E6B">
              <w:rPr>
                <w:i/>
                <w:sz w:val="20"/>
              </w:rPr>
              <w:t>Effective Auction Clearing Price</w:t>
            </w:r>
            <w:r w:rsidRPr="00920E6B">
              <w:rPr>
                <w:iCs/>
                <w:sz w:val="20"/>
              </w:rPr>
              <w:t>—</w:t>
            </w:r>
            <w:r>
              <w:rPr>
                <w:iCs/>
                <w:sz w:val="20"/>
              </w:rPr>
              <w:t xml:space="preserve"> </w:t>
            </w:r>
            <w:r w:rsidRPr="00920E6B">
              <w:rPr>
                <w:sz w:val="20"/>
              </w:rPr>
              <w:t xml:space="preserve">The auction clearing price </w:t>
            </w:r>
            <w:proofErr w:type="gramStart"/>
            <w:r w:rsidRPr="00920E6B">
              <w:rPr>
                <w:sz w:val="20"/>
              </w:rPr>
              <w:t>with</w:t>
            </w:r>
            <w:proofErr w:type="gramEnd"/>
            <w:r w:rsidRPr="00920E6B">
              <w:rPr>
                <w:sz w:val="20"/>
              </w:rPr>
              <w:t xml:space="preserve"> the source </w:t>
            </w:r>
            <w:r w:rsidRPr="00920E6B">
              <w:rPr>
                <w:i/>
                <w:sz w:val="20"/>
              </w:rPr>
              <w:t>j</w:t>
            </w:r>
            <w:r w:rsidRPr="00920E6B">
              <w:rPr>
                <w:sz w:val="20"/>
              </w:rPr>
              <w:t xml:space="preserve"> and sink </w:t>
            </w:r>
            <w:r w:rsidRPr="00920E6B">
              <w:rPr>
                <w:i/>
                <w:sz w:val="20"/>
              </w:rPr>
              <w:t>k</w:t>
            </w:r>
            <w:r w:rsidRPr="00920E6B">
              <w:rPr>
                <w:sz w:val="20"/>
              </w:rPr>
              <w:t xml:space="preserve"> for the </w:t>
            </w:r>
            <w:proofErr w:type="gramStart"/>
            <w:r w:rsidRPr="00920E6B">
              <w:rPr>
                <w:sz w:val="20"/>
              </w:rPr>
              <w:t>hour</w:t>
            </w:r>
            <w:proofErr w:type="gramEnd"/>
            <w:r w:rsidRPr="00920E6B">
              <w:rPr>
                <w:i/>
                <w:sz w:val="20"/>
              </w:rPr>
              <w:t xml:space="preserve"> </w:t>
            </w:r>
            <w:proofErr w:type="gramStart"/>
            <w:r w:rsidRPr="00920E6B">
              <w:rPr>
                <w:i/>
                <w:sz w:val="20"/>
              </w:rPr>
              <w:t>h,</w:t>
            </w:r>
            <w:proofErr w:type="gramEnd"/>
            <w:r w:rsidRPr="00920E6B">
              <w:rPr>
                <w:i/>
                <w:sz w:val="20"/>
              </w:rPr>
              <w:t xml:space="preserve"> </w:t>
            </w:r>
            <w:r w:rsidRPr="00920E6B">
              <w:rPr>
                <w:sz w:val="20"/>
              </w:rPr>
              <w:t>and month</w:t>
            </w:r>
            <w:r w:rsidRPr="00920E6B">
              <w:rPr>
                <w:i/>
                <w:sz w:val="20"/>
              </w:rPr>
              <w:t xml:space="preserve"> m</w:t>
            </w:r>
            <w:r w:rsidRPr="00920E6B">
              <w:rPr>
                <w:sz w:val="20"/>
              </w:rPr>
              <w:t xml:space="preserve">. </w:t>
            </w:r>
          </w:p>
          <w:p w14:paraId="7C9B762E" w14:textId="77777777" w:rsidR="001B1951" w:rsidRPr="00920E6B" w:rsidRDefault="001B1951" w:rsidP="00FC27B0">
            <w:pPr>
              <w:pStyle w:val="List"/>
              <w:spacing w:after="60"/>
              <w:ind w:left="0" w:firstLine="0"/>
              <w:rPr>
                <w:sz w:val="20"/>
              </w:rPr>
            </w:pPr>
            <w:r w:rsidRPr="00920E6B">
              <w:rPr>
                <w:sz w:val="20"/>
              </w:rPr>
              <w:t xml:space="preserve">For each CRR PTP Obligation, this value is equal to the </w:t>
            </w:r>
            <w:r>
              <w:rPr>
                <w:sz w:val="20"/>
              </w:rPr>
              <w:t>a</w:t>
            </w:r>
            <w:r w:rsidRPr="00920E6B">
              <w:rPr>
                <w:sz w:val="20"/>
              </w:rPr>
              <w:t xml:space="preserve">uction </w:t>
            </w:r>
            <w:r>
              <w:rPr>
                <w:sz w:val="20"/>
              </w:rPr>
              <w:t>c</w:t>
            </w:r>
            <w:r w:rsidRPr="00920E6B">
              <w:rPr>
                <w:sz w:val="20"/>
              </w:rPr>
              <w:t xml:space="preserve">learing </w:t>
            </w:r>
            <w:r>
              <w:rPr>
                <w:sz w:val="20"/>
              </w:rPr>
              <w:t>p</w:t>
            </w:r>
            <w:r w:rsidRPr="00920E6B">
              <w:rPr>
                <w:sz w:val="20"/>
              </w:rPr>
              <w:t xml:space="preserve">rice of an awarded CRR selected as follows: </w:t>
            </w:r>
          </w:p>
          <w:p w14:paraId="7311CD2D" w14:textId="77777777" w:rsidR="001B1951" w:rsidRPr="0083787A" w:rsidRDefault="001B1951" w:rsidP="00FC27B0">
            <w:pPr>
              <w:spacing w:after="60"/>
              <w:ind w:left="792" w:hanging="360"/>
              <w:rPr>
                <w:sz w:val="20"/>
              </w:rPr>
            </w:pPr>
            <w:r w:rsidRPr="0083787A">
              <w:rPr>
                <w:sz w:val="20"/>
              </w:rPr>
              <w:t>(a)</w:t>
            </w:r>
            <w:r w:rsidRPr="0083787A">
              <w:rPr>
                <w:sz w:val="20"/>
              </w:rPr>
              <w:tab/>
              <w:t xml:space="preserve">Awarded CRRs with the source </w:t>
            </w:r>
            <w:r w:rsidRPr="0083787A">
              <w:rPr>
                <w:i/>
                <w:sz w:val="20"/>
              </w:rPr>
              <w:t>j</w:t>
            </w:r>
            <w:r w:rsidRPr="0083787A">
              <w:rPr>
                <w:sz w:val="20"/>
              </w:rPr>
              <w:t xml:space="preserve"> and sink </w:t>
            </w:r>
            <w:r w:rsidRPr="0083787A">
              <w:rPr>
                <w:i/>
                <w:sz w:val="20"/>
              </w:rPr>
              <w:t>k</w:t>
            </w:r>
            <w:r w:rsidRPr="0083787A">
              <w:rPr>
                <w:sz w:val="20"/>
              </w:rPr>
              <w:t xml:space="preserve"> containing hour </w:t>
            </w:r>
            <w:r w:rsidRPr="0083787A">
              <w:rPr>
                <w:i/>
                <w:sz w:val="20"/>
              </w:rPr>
              <w:t>h</w:t>
            </w:r>
            <w:r w:rsidRPr="0083787A">
              <w:rPr>
                <w:sz w:val="20"/>
              </w:rPr>
              <w:t xml:space="preserve"> and operating month </w:t>
            </w:r>
            <w:r w:rsidRPr="0083787A">
              <w:rPr>
                <w:i/>
                <w:sz w:val="20"/>
              </w:rPr>
              <w:t xml:space="preserve">m </w:t>
            </w:r>
            <w:r w:rsidRPr="0083787A">
              <w:rPr>
                <w:sz w:val="20"/>
              </w:rPr>
              <w:t>are selected from the set of unexpired awarded PTP Obligations.  If no awarded CRRs are found the EACP value is zero.</w:t>
            </w:r>
          </w:p>
          <w:p w14:paraId="0CF92AF7" w14:textId="77777777" w:rsidR="001B1951" w:rsidRPr="0083787A" w:rsidRDefault="001B1951" w:rsidP="00FC27B0">
            <w:pPr>
              <w:spacing w:after="60"/>
              <w:ind w:left="792" w:hanging="360"/>
              <w:rPr>
                <w:sz w:val="20"/>
              </w:rPr>
            </w:pPr>
            <w:r w:rsidRPr="0083787A">
              <w:rPr>
                <w:sz w:val="20"/>
              </w:rPr>
              <w:t>(b)</w:t>
            </w:r>
            <w:r w:rsidRPr="0083787A">
              <w:rPr>
                <w:sz w:val="20"/>
              </w:rPr>
              <w:tab/>
              <w:t>If (a) results in more than one awarded CRR, awarded CRRs with the most recent award date are selected.</w:t>
            </w:r>
          </w:p>
          <w:p w14:paraId="4DF203B2" w14:textId="77777777" w:rsidR="001B1951" w:rsidRPr="00341696" w:rsidRDefault="001B1951" w:rsidP="00FC27B0">
            <w:pPr>
              <w:spacing w:after="60"/>
              <w:ind w:left="792" w:hanging="360"/>
              <w:rPr>
                <w:iCs/>
                <w:sz w:val="20"/>
              </w:rPr>
            </w:pPr>
            <w:r w:rsidRPr="0083787A">
              <w:rPr>
                <w:sz w:val="20"/>
              </w:rPr>
              <w:t>(c)</w:t>
            </w:r>
            <w:r w:rsidRPr="0083787A">
              <w:rPr>
                <w:sz w:val="20"/>
              </w:rPr>
              <w:tab/>
              <w:t xml:space="preserve">If (b) results in more than one awarded CRR, then the awarded CRR with the lowest </w:t>
            </w:r>
            <w:r>
              <w:rPr>
                <w:sz w:val="20"/>
              </w:rPr>
              <w:t>a</w:t>
            </w:r>
            <w:r w:rsidRPr="0083787A">
              <w:rPr>
                <w:sz w:val="20"/>
              </w:rPr>
              <w:t xml:space="preserve">uction </w:t>
            </w:r>
            <w:r>
              <w:rPr>
                <w:sz w:val="20"/>
              </w:rPr>
              <w:t>c</w:t>
            </w:r>
            <w:r w:rsidRPr="0083787A">
              <w:rPr>
                <w:sz w:val="20"/>
              </w:rPr>
              <w:t xml:space="preserve">learing </w:t>
            </w:r>
            <w:r>
              <w:rPr>
                <w:sz w:val="20"/>
              </w:rPr>
              <w:t>p</w:t>
            </w:r>
            <w:r w:rsidRPr="0083787A">
              <w:rPr>
                <w:sz w:val="20"/>
              </w:rPr>
              <w:t>rice</w:t>
            </w:r>
            <w:r w:rsidRPr="007A2782">
              <w:rPr>
                <w:sz w:val="20"/>
              </w:rPr>
              <w:t xml:space="preserve"> </w:t>
            </w:r>
            <w:r w:rsidRPr="008E3E19">
              <w:rPr>
                <w:sz w:val="20"/>
              </w:rPr>
              <w:t>is selected.</w:t>
            </w:r>
          </w:p>
        </w:tc>
      </w:tr>
      <w:tr w:rsidR="001B1951" w:rsidRPr="00341696" w14:paraId="28552DF9" w14:textId="77777777" w:rsidTr="00FC27B0">
        <w:tblPrEx>
          <w:tblLook w:val="01E0" w:firstRow="1" w:lastRow="1" w:firstColumn="1" w:lastColumn="1" w:noHBand="0" w:noVBand="0"/>
        </w:tblPrEx>
        <w:trPr>
          <w:cantSplit/>
          <w:trHeight w:val="350"/>
        </w:trPr>
        <w:tc>
          <w:tcPr>
            <w:tcW w:w="2069" w:type="dxa"/>
          </w:tcPr>
          <w:p w14:paraId="73DA412D" w14:textId="77777777" w:rsidR="001B1951" w:rsidRPr="00D36347" w:rsidRDefault="001B1951" w:rsidP="00FC27B0">
            <w:pPr>
              <w:spacing w:after="60"/>
              <w:rPr>
                <w:i/>
                <w:iCs/>
                <w:sz w:val="20"/>
              </w:rPr>
            </w:pPr>
            <w:r w:rsidRPr="00D36347">
              <w:rPr>
                <w:i/>
                <w:iCs/>
                <w:sz w:val="20"/>
              </w:rPr>
              <w:t>j</w:t>
            </w:r>
          </w:p>
        </w:tc>
        <w:tc>
          <w:tcPr>
            <w:tcW w:w="739" w:type="dxa"/>
          </w:tcPr>
          <w:p w14:paraId="17035E07" w14:textId="77777777" w:rsidR="001B1951" w:rsidRPr="00341696" w:rsidRDefault="001B1951" w:rsidP="00FC27B0">
            <w:pPr>
              <w:spacing w:after="60"/>
              <w:rPr>
                <w:iCs/>
                <w:sz w:val="20"/>
              </w:rPr>
            </w:pPr>
            <w:r w:rsidRPr="00341696">
              <w:rPr>
                <w:iCs/>
                <w:sz w:val="20"/>
              </w:rPr>
              <w:t>none</w:t>
            </w:r>
          </w:p>
        </w:tc>
        <w:tc>
          <w:tcPr>
            <w:tcW w:w="6768" w:type="dxa"/>
          </w:tcPr>
          <w:p w14:paraId="773ADDA0" w14:textId="77777777" w:rsidR="001B1951" w:rsidRPr="00341696" w:rsidRDefault="001B1951" w:rsidP="00FC27B0">
            <w:pPr>
              <w:spacing w:after="60"/>
              <w:rPr>
                <w:iCs/>
                <w:sz w:val="20"/>
              </w:rPr>
            </w:pPr>
            <w:r w:rsidRPr="00341696">
              <w:rPr>
                <w:iCs/>
                <w:sz w:val="20"/>
              </w:rPr>
              <w:t>A source Settlement Point</w:t>
            </w:r>
            <w:r>
              <w:rPr>
                <w:iCs/>
                <w:sz w:val="20"/>
              </w:rPr>
              <w:t>.</w:t>
            </w:r>
          </w:p>
        </w:tc>
      </w:tr>
      <w:tr w:rsidR="001B1951" w:rsidRPr="00341696" w14:paraId="760FEE84" w14:textId="77777777" w:rsidTr="00FC27B0">
        <w:tblPrEx>
          <w:tblLook w:val="01E0" w:firstRow="1" w:lastRow="1" w:firstColumn="1" w:lastColumn="1" w:noHBand="0" w:noVBand="0"/>
        </w:tblPrEx>
        <w:trPr>
          <w:cantSplit/>
          <w:trHeight w:val="350"/>
        </w:trPr>
        <w:tc>
          <w:tcPr>
            <w:tcW w:w="2069" w:type="dxa"/>
          </w:tcPr>
          <w:p w14:paraId="66D18431" w14:textId="77777777" w:rsidR="001B1951" w:rsidRPr="00D36347" w:rsidRDefault="001B1951" w:rsidP="00FC27B0">
            <w:pPr>
              <w:spacing w:after="60"/>
              <w:rPr>
                <w:i/>
                <w:iCs/>
                <w:sz w:val="20"/>
              </w:rPr>
            </w:pPr>
            <w:r w:rsidRPr="00D36347">
              <w:rPr>
                <w:i/>
                <w:iCs/>
                <w:sz w:val="20"/>
              </w:rPr>
              <w:t>k</w:t>
            </w:r>
          </w:p>
        </w:tc>
        <w:tc>
          <w:tcPr>
            <w:tcW w:w="739" w:type="dxa"/>
          </w:tcPr>
          <w:p w14:paraId="0EC94ABC" w14:textId="77777777" w:rsidR="001B1951" w:rsidRPr="00341696" w:rsidRDefault="001B1951" w:rsidP="00FC27B0">
            <w:pPr>
              <w:spacing w:after="60"/>
              <w:rPr>
                <w:iCs/>
                <w:sz w:val="20"/>
              </w:rPr>
            </w:pPr>
            <w:r w:rsidRPr="00341696">
              <w:rPr>
                <w:iCs/>
                <w:sz w:val="20"/>
              </w:rPr>
              <w:t>none</w:t>
            </w:r>
          </w:p>
        </w:tc>
        <w:tc>
          <w:tcPr>
            <w:tcW w:w="6768" w:type="dxa"/>
          </w:tcPr>
          <w:p w14:paraId="5B44B63B" w14:textId="77777777" w:rsidR="001B1951" w:rsidRPr="00341696" w:rsidRDefault="001B1951" w:rsidP="00FC27B0">
            <w:pPr>
              <w:spacing w:after="60"/>
              <w:rPr>
                <w:iCs/>
                <w:sz w:val="20"/>
              </w:rPr>
            </w:pPr>
            <w:r w:rsidRPr="00341696">
              <w:rPr>
                <w:iCs/>
                <w:sz w:val="20"/>
              </w:rPr>
              <w:t>A sink Settlement Point</w:t>
            </w:r>
            <w:r>
              <w:rPr>
                <w:iCs/>
                <w:sz w:val="20"/>
              </w:rPr>
              <w:t>.</w:t>
            </w:r>
          </w:p>
        </w:tc>
      </w:tr>
      <w:tr w:rsidR="001B1951" w:rsidRPr="00341696" w14:paraId="35A6EB9C" w14:textId="77777777" w:rsidTr="00FC27B0">
        <w:tblPrEx>
          <w:tblLook w:val="01E0" w:firstRow="1" w:lastRow="1" w:firstColumn="1" w:lastColumn="1" w:noHBand="0" w:noVBand="0"/>
        </w:tblPrEx>
        <w:trPr>
          <w:cantSplit/>
          <w:trHeight w:val="350"/>
        </w:trPr>
        <w:tc>
          <w:tcPr>
            <w:tcW w:w="2069" w:type="dxa"/>
          </w:tcPr>
          <w:p w14:paraId="5C3E2C2C" w14:textId="77777777" w:rsidR="001B1951" w:rsidRPr="00D36347" w:rsidRDefault="001B1951" w:rsidP="00FC27B0">
            <w:pPr>
              <w:spacing w:after="60"/>
              <w:rPr>
                <w:i/>
                <w:iCs/>
                <w:sz w:val="20"/>
              </w:rPr>
            </w:pPr>
            <w:r w:rsidRPr="00D36347">
              <w:rPr>
                <w:i/>
                <w:iCs/>
                <w:sz w:val="20"/>
              </w:rPr>
              <w:t>m</w:t>
            </w:r>
          </w:p>
        </w:tc>
        <w:tc>
          <w:tcPr>
            <w:tcW w:w="739" w:type="dxa"/>
          </w:tcPr>
          <w:p w14:paraId="58317551" w14:textId="77777777" w:rsidR="001B1951" w:rsidRPr="00341696" w:rsidRDefault="001B1951" w:rsidP="00FC27B0">
            <w:pPr>
              <w:spacing w:after="60"/>
              <w:rPr>
                <w:iCs/>
                <w:sz w:val="20"/>
              </w:rPr>
            </w:pPr>
            <w:r>
              <w:rPr>
                <w:iCs/>
                <w:sz w:val="20"/>
              </w:rPr>
              <w:t>none</w:t>
            </w:r>
          </w:p>
        </w:tc>
        <w:tc>
          <w:tcPr>
            <w:tcW w:w="6768" w:type="dxa"/>
          </w:tcPr>
          <w:p w14:paraId="7C6E7C63" w14:textId="77777777" w:rsidR="001B1951" w:rsidRPr="00341696" w:rsidRDefault="001B1951" w:rsidP="00FC27B0">
            <w:pPr>
              <w:spacing w:after="60"/>
              <w:rPr>
                <w:iCs/>
                <w:sz w:val="20"/>
              </w:rPr>
            </w:pPr>
            <w:r>
              <w:rPr>
                <w:iCs/>
                <w:sz w:val="20"/>
              </w:rPr>
              <w:t>An operating month.</w:t>
            </w:r>
          </w:p>
        </w:tc>
      </w:tr>
      <w:tr w:rsidR="001B1951" w:rsidRPr="00341696" w14:paraId="3BE89180" w14:textId="77777777" w:rsidTr="00FC27B0">
        <w:tblPrEx>
          <w:tblLook w:val="01E0" w:firstRow="1" w:lastRow="1" w:firstColumn="1" w:lastColumn="1" w:noHBand="0" w:noVBand="0"/>
        </w:tblPrEx>
        <w:trPr>
          <w:cantSplit/>
          <w:trHeight w:val="350"/>
        </w:trPr>
        <w:tc>
          <w:tcPr>
            <w:tcW w:w="2069" w:type="dxa"/>
          </w:tcPr>
          <w:p w14:paraId="5FA98D12" w14:textId="77777777" w:rsidR="001B1951" w:rsidRPr="00D36347" w:rsidRDefault="001B1951" w:rsidP="00FC27B0">
            <w:pPr>
              <w:spacing w:after="60"/>
              <w:rPr>
                <w:i/>
                <w:iCs/>
                <w:sz w:val="20"/>
              </w:rPr>
            </w:pPr>
            <w:r w:rsidRPr="00D36347">
              <w:rPr>
                <w:i/>
                <w:iCs/>
                <w:sz w:val="20"/>
              </w:rPr>
              <w:t>h</w:t>
            </w:r>
          </w:p>
        </w:tc>
        <w:tc>
          <w:tcPr>
            <w:tcW w:w="739" w:type="dxa"/>
          </w:tcPr>
          <w:p w14:paraId="0695DDBC" w14:textId="77777777" w:rsidR="001B1951" w:rsidRPr="00341696" w:rsidRDefault="001B1951" w:rsidP="00FC27B0">
            <w:pPr>
              <w:spacing w:after="60"/>
              <w:rPr>
                <w:iCs/>
                <w:sz w:val="20"/>
              </w:rPr>
            </w:pPr>
            <w:r w:rsidRPr="00341696">
              <w:rPr>
                <w:iCs/>
                <w:sz w:val="20"/>
              </w:rPr>
              <w:t>none</w:t>
            </w:r>
          </w:p>
        </w:tc>
        <w:tc>
          <w:tcPr>
            <w:tcW w:w="6768" w:type="dxa"/>
          </w:tcPr>
          <w:p w14:paraId="3E6821E1" w14:textId="77777777" w:rsidR="001B1951" w:rsidRPr="00341696" w:rsidRDefault="001B1951" w:rsidP="00FC27B0">
            <w:pPr>
              <w:spacing w:after="60"/>
              <w:rPr>
                <w:iCs/>
                <w:sz w:val="20"/>
              </w:rPr>
            </w:pPr>
            <w:r w:rsidRPr="00341696">
              <w:rPr>
                <w:iCs/>
                <w:sz w:val="20"/>
              </w:rPr>
              <w:t>An Operating Hour</w:t>
            </w:r>
            <w:r>
              <w:rPr>
                <w:iCs/>
                <w:sz w:val="20"/>
              </w:rPr>
              <w:t>.</w:t>
            </w:r>
          </w:p>
        </w:tc>
      </w:tr>
      <w:tr w:rsidR="001B1951" w:rsidRPr="00341696" w14:paraId="198F10EB" w14:textId="77777777" w:rsidTr="00FC27B0">
        <w:tblPrEx>
          <w:tblLook w:val="01E0" w:firstRow="1" w:lastRow="1" w:firstColumn="1" w:lastColumn="1" w:noHBand="0" w:noVBand="0"/>
        </w:tblPrEx>
        <w:trPr>
          <w:cantSplit/>
          <w:trHeight w:val="350"/>
        </w:trPr>
        <w:tc>
          <w:tcPr>
            <w:tcW w:w="2069" w:type="dxa"/>
          </w:tcPr>
          <w:p w14:paraId="6422B064" w14:textId="77777777" w:rsidR="001B1951" w:rsidRPr="00D36347" w:rsidRDefault="001B1951" w:rsidP="00FC27B0">
            <w:pPr>
              <w:spacing w:after="60"/>
              <w:rPr>
                <w:i/>
                <w:iCs/>
                <w:sz w:val="20"/>
              </w:rPr>
            </w:pPr>
            <w:r>
              <w:rPr>
                <w:i/>
                <w:iCs/>
                <w:sz w:val="20"/>
              </w:rPr>
              <w:t>a</w:t>
            </w:r>
          </w:p>
        </w:tc>
        <w:tc>
          <w:tcPr>
            <w:tcW w:w="739" w:type="dxa"/>
          </w:tcPr>
          <w:p w14:paraId="21D5E4D1" w14:textId="77777777" w:rsidR="001B1951" w:rsidRPr="00341696" w:rsidRDefault="001B1951" w:rsidP="00FC27B0">
            <w:pPr>
              <w:spacing w:after="60"/>
              <w:rPr>
                <w:iCs/>
                <w:sz w:val="20"/>
              </w:rPr>
            </w:pPr>
            <w:r w:rsidRPr="00341696">
              <w:rPr>
                <w:iCs/>
                <w:sz w:val="20"/>
              </w:rPr>
              <w:t>none</w:t>
            </w:r>
          </w:p>
        </w:tc>
        <w:tc>
          <w:tcPr>
            <w:tcW w:w="6768" w:type="dxa"/>
          </w:tcPr>
          <w:p w14:paraId="25B7DC67" w14:textId="77777777" w:rsidR="001B1951" w:rsidRPr="00341696" w:rsidRDefault="001B1951" w:rsidP="00FC27B0">
            <w:pPr>
              <w:spacing w:after="60"/>
              <w:rPr>
                <w:iCs/>
                <w:sz w:val="20"/>
              </w:rPr>
            </w:pPr>
            <w:r w:rsidRPr="00341696">
              <w:rPr>
                <w:iCs/>
                <w:sz w:val="20"/>
              </w:rPr>
              <w:t>A</w:t>
            </w:r>
            <w:r>
              <w:rPr>
                <w:iCs/>
                <w:sz w:val="20"/>
              </w:rPr>
              <w:t>ll</w:t>
            </w:r>
            <w:r w:rsidRPr="00341696">
              <w:rPr>
                <w:iCs/>
                <w:sz w:val="20"/>
              </w:rPr>
              <w:t xml:space="preserve"> </w:t>
            </w:r>
            <w:r>
              <w:rPr>
                <w:iCs/>
                <w:sz w:val="20"/>
              </w:rPr>
              <w:t xml:space="preserve">CRR Account Holders </w:t>
            </w:r>
            <w:proofErr w:type="gramStart"/>
            <w:r>
              <w:rPr>
                <w:iCs/>
                <w:sz w:val="20"/>
              </w:rPr>
              <w:t>represented</w:t>
            </w:r>
            <w:proofErr w:type="gramEnd"/>
            <w:r>
              <w:rPr>
                <w:iCs/>
                <w:sz w:val="20"/>
              </w:rPr>
              <w:t xml:space="preserve"> by the </w:t>
            </w:r>
            <w:proofErr w:type="gramStart"/>
            <w:r>
              <w:rPr>
                <w:iCs/>
                <w:sz w:val="20"/>
              </w:rPr>
              <w:t>Counter-Party</w:t>
            </w:r>
            <w:proofErr w:type="gramEnd"/>
            <w:r>
              <w:rPr>
                <w:iCs/>
                <w:sz w:val="20"/>
              </w:rPr>
              <w:t>.</w:t>
            </w:r>
          </w:p>
        </w:tc>
      </w:tr>
      <w:tr w:rsidR="001B1951" w:rsidRPr="00341696" w14:paraId="0734519F" w14:textId="77777777" w:rsidTr="00FC27B0">
        <w:tblPrEx>
          <w:tblLook w:val="01E0" w:firstRow="1" w:lastRow="1" w:firstColumn="1" w:lastColumn="1" w:noHBand="0" w:noVBand="0"/>
        </w:tblPrEx>
        <w:trPr>
          <w:cantSplit/>
          <w:trHeight w:val="350"/>
        </w:trPr>
        <w:tc>
          <w:tcPr>
            <w:tcW w:w="2069" w:type="dxa"/>
          </w:tcPr>
          <w:p w14:paraId="2088D560" w14:textId="77777777" w:rsidR="001B1951" w:rsidRPr="00D36347" w:rsidRDefault="001B1951" w:rsidP="00FC27B0">
            <w:pPr>
              <w:spacing w:after="60"/>
              <w:rPr>
                <w:i/>
                <w:iCs/>
                <w:sz w:val="20"/>
              </w:rPr>
            </w:pPr>
            <w:r w:rsidRPr="00D36347">
              <w:rPr>
                <w:i/>
                <w:iCs/>
                <w:sz w:val="20"/>
              </w:rPr>
              <w:t>ci100</w:t>
            </w:r>
          </w:p>
        </w:tc>
        <w:tc>
          <w:tcPr>
            <w:tcW w:w="739" w:type="dxa"/>
          </w:tcPr>
          <w:p w14:paraId="3C6E7AB9" w14:textId="77777777" w:rsidR="001B1951" w:rsidRPr="00341696" w:rsidRDefault="001B1951" w:rsidP="00FC27B0">
            <w:pPr>
              <w:spacing w:after="60"/>
              <w:rPr>
                <w:iCs/>
                <w:sz w:val="20"/>
              </w:rPr>
            </w:pPr>
            <w:r>
              <w:rPr>
                <w:iCs/>
                <w:sz w:val="20"/>
              </w:rPr>
              <w:t>none</w:t>
            </w:r>
          </w:p>
        </w:tc>
        <w:tc>
          <w:tcPr>
            <w:tcW w:w="6768" w:type="dxa"/>
          </w:tcPr>
          <w:p w14:paraId="7566E38B" w14:textId="77777777" w:rsidR="001B1951" w:rsidRPr="00341696" w:rsidRDefault="001B1951" w:rsidP="00FC27B0">
            <w:pPr>
              <w:spacing w:after="60"/>
              <w:rPr>
                <w:iCs/>
                <w:sz w:val="20"/>
              </w:rPr>
            </w:pPr>
            <w:r>
              <w:rPr>
                <w:iCs/>
                <w:sz w:val="20"/>
              </w:rPr>
              <w:t>100</w:t>
            </w:r>
            <w:r w:rsidRPr="00E85945">
              <w:rPr>
                <w:iCs/>
                <w:sz w:val="20"/>
                <w:vertAlign w:val="superscript"/>
              </w:rPr>
              <w:t>th</w:t>
            </w:r>
            <w:r>
              <w:rPr>
                <w:iCs/>
                <w:sz w:val="20"/>
              </w:rPr>
              <w:t xml:space="preserve"> percentile confidence interval.</w:t>
            </w:r>
          </w:p>
        </w:tc>
      </w:tr>
    </w:tbl>
    <w:p w14:paraId="7D2BF9A1" w14:textId="77777777" w:rsidR="001B1951" w:rsidRPr="00341696" w:rsidRDefault="001B1951" w:rsidP="001B1951">
      <w:pPr>
        <w:spacing w:before="240" w:after="240"/>
        <w:ind w:left="720" w:hanging="720"/>
        <w:rPr>
          <w:iCs/>
        </w:rPr>
      </w:pPr>
      <w:r w:rsidRPr="00341696">
        <w:rPr>
          <w:iCs/>
        </w:rPr>
        <w:t>(3)</w:t>
      </w:r>
      <w:r w:rsidRPr="00341696">
        <w:rPr>
          <w:iCs/>
        </w:rPr>
        <w:tab/>
        <w:t xml:space="preserve">The FCE for PTP Options (FCEOPT) held by </w:t>
      </w:r>
      <w:r w:rsidRPr="00545E0B">
        <w:t>all the CRR Account Holders represented by</w:t>
      </w:r>
      <w:r>
        <w:t xml:space="preserve"> </w:t>
      </w:r>
      <w:r w:rsidRPr="00341696">
        <w:rPr>
          <w:iCs/>
        </w:rPr>
        <w:t xml:space="preserve">the </w:t>
      </w:r>
      <w:proofErr w:type="gramStart"/>
      <w:r w:rsidRPr="00341696">
        <w:rPr>
          <w:iCs/>
        </w:rPr>
        <w:t>Counter-Party</w:t>
      </w:r>
      <w:proofErr w:type="gramEnd"/>
      <w:r w:rsidRPr="00341696">
        <w:rPr>
          <w:iCs/>
        </w:rPr>
        <w:t xml:space="preserve"> as </w:t>
      </w:r>
      <w:r>
        <w:rPr>
          <w:iCs/>
        </w:rPr>
        <w:t>CRR O</w:t>
      </w:r>
      <w:r w:rsidRPr="00341696">
        <w:rPr>
          <w:iCs/>
        </w:rPr>
        <w:t xml:space="preserve">wner of record at </w:t>
      </w:r>
      <w:r>
        <w:rPr>
          <w:iCs/>
        </w:rPr>
        <w:t xml:space="preserve">ERCOT are </w:t>
      </w:r>
      <w:r w:rsidRPr="00341696">
        <w:rPr>
          <w:iCs/>
        </w:rPr>
        <w:t>calculated as follows</w:t>
      </w:r>
      <w:r>
        <w:rPr>
          <w:iCs/>
        </w:rPr>
        <w:t>:</w:t>
      </w:r>
    </w:p>
    <w:p w14:paraId="1B149086" w14:textId="77777777" w:rsidR="001B1951" w:rsidRDefault="001B1951" w:rsidP="001B1951">
      <w:pPr>
        <w:pStyle w:val="Instructions"/>
        <w:spacing w:after="0"/>
        <w:ind w:left="720"/>
        <w:rPr>
          <w:i w:val="0"/>
        </w:rPr>
      </w:pPr>
      <w:r w:rsidRPr="002475CE">
        <w:rPr>
          <w:i w:val="0"/>
        </w:rPr>
        <w:t>FCEOPT</w:t>
      </w:r>
      <w:r w:rsidRPr="005B6D42">
        <w:t xml:space="preserve"> </w:t>
      </w:r>
      <w:r>
        <w:rPr>
          <w:rFonts w:ascii="Times New Roman Bold" w:hAnsi="Times New Roman Bold"/>
          <w:vertAlign w:val="subscript"/>
        </w:rPr>
        <w:t>a</w:t>
      </w:r>
      <w:r w:rsidRPr="002475CE">
        <w:rPr>
          <w:i w:val="0"/>
        </w:rPr>
        <w:t xml:space="preserve"> </w:t>
      </w:r>
      <w:r w:rsidRPr="002475CE">
        <w:rPr>
          <w:i w:val="0"/>
        </w:rPr>
        <w:tab/>
        <w:t>=</w:t>
      </w:r>
      <w:r w:rsidRPr="002475CE">
        <w:rPr>
          <w:i w:val="0"/>
        </w:rPr>
        <w:tab/>
      </w:r>
      <w:r>
        <w:rPr>
          <w:i w:val="0"/>
        </w:rPr>
        <w:t xml:space="preserve">- </w:t>
      </w:r>
      <w:r w:rsidRPr="000054E6">
        <w:rPr>
          <w:i w:val="0"/>
        </w:rPr>
        <w:t>∑</w:t>
      </w:r>
      <w:r w:rsidRPr="005B6D42">
        <w:rPr>
          <w:vertAlign w:val="subscript"/>
        </w:rPr>
        <w:t>m</w:t>
      </w:r>
      <w:r w:rsidRPr="000054E6">
        <w:rPr>
          <w:i w:val="0"/>
        </w:rPr>
        <w:t xml:space="preserve"> </w:t>
      </w:r>
      <w:r w:rsidRPr="00DC2980">
        <w:rPr>
          <w:i w:val="0"/>
        </w:rPr>
        <w:t>∑</w:t>
      </w:r>
      <w:r w:rsidRPr="005B6D42">
        <w:rPr>
          <w:vertAlign w:val="subscript"/>
        </w:rPr>
        <w:t>h</w:t>
      </w:r>
      <w:r w:rsidRPr="00DC2980">
        <w:rPr>
          <w:i w:val="0"/>
          <w:vertAlign w:val="subscript"/>
        </w:rPr>
        <w:t xml:space="preserve"> </w:t>
      </w:r>
      <w:r w:rsidRPr="00DC2980">
        <w:rPr>
          <w:i w:val="0"/>
        </w:rPr>
        <w:t>∑</w:t>
      </w:r>
      <w:r w:rsidRPr="005B6D42">
        <w:rPr>
          <w:vertAlign w:val="subscript"/>
        </w:rPr>
        <w:t>j, k</w:t>
      </w:r>
      <w:r w:rsidRPr="00DC2980">
        <w:rPr>
          <w:i w:val="0"/>
          <w:vertAlign w:val="subscript"/>
        </w:rPr>
        <w:t xml:space="preserve"> </w:t>
      </w:r>
      <w:r w:rsidRPr="00DC2980">
        <w:rPr>
          <w:i w:val="0"/>
        </w:rPr>
        <w:t>[(</w:t>
      </w:r>
      <w:r w:rsidRPr="000054E6">
        <w:rPr>
          <w:i w:val="0"/>
        </w:rPr>
        <w:t>NA</w:t>
      </w:r>
      <w:r w:rsidRPr="00DC2980">
        <w:rPr>
          <w:i w:val="0"/>
        </w:rPr>
        <w:t>O</w:t>
      </w:r>
      <w:r w:rsidRPr="000054E6">
        <w:rPr>
          <w:i w:val="0"/>
        </w:rPr>
        <w:t>PT</w:t>
      </w:r>
      <w:r w:rsidRPr="00DC2980">
        <w:rPr>
          <w:i w:val="0"/>
        </w:rPr>
        <w:t>MW</w:t>
      </w:r>
      <w:r w:rsidRPr="00DC2980">
        <w:rPr>
          <w:i w:val="0"/>
          <w:vertAlign w:val="subscript"/>
        </w:rPr>
        <w:t xml:space="preserve"> </w:t>
      </w:r>
      <w:r w:rsidRPr="005B6D42">
        <w:rPr>
          <w:vertAlign w:val="subscript"/>
        </w:rPr>
        <w:t>m, h, (j, k)</w:t>
      </w:r>
      <w:r w:rsidRPr="00DC2980">
        <w:rPr>
          <w:i w:val="0"/>
        </w:rPr>
        <w:t>)</w:t>
      </w:r>
      <w:r w:rsidRPr="000054E6">
        <w:rPr>
          <w:i w:val="0"/>
        </w:rPr>
        <w:t xml:space="preserve"> * Max(0,</w:t>
      </w:r>
      <w:r>
        <w:rPr>
          <w:i w:val="0"/>
        </w:rPr>
        <w:t xml:space="preserve"> </w:t>
      </w:r>
      <w:r w:rsidRPr="000054E6">
        <w:rPr>
          <w:i w:val="0"/>
        </w:rPr>
        <w:t xml:space="preserve">A </w:t>
      </w:r>
      <w:r w:rsidRPr="005B6D42">
        <w:rPr>
          <w:vertAlign w:val="subscript"/>
        </w:rPr>
        <w:t>ci99, ctou, (j, k)</w:t>
      </w:r>
      <w:r w:rsidRPr="000054E6">
        <w:rPr>
          <w:i w:val="0"/>
        </w:rPr>
        <w:t>)]</w:t>
      </w:r>
    </w:p>
    <w:p w14:paraId="7EF9220B" w14:textId="77777777" w:rsidR="001B1951" w:rsidRDefault="001B1951" w:rsidP="001B1951">
      <w:pPr>
        <w:keepNext/>
        <w:rPr>
          <w:iCs/>
        </w:rPr>
      </w:pPr>
    </w:p>
    <w:p w14:paraId="369BF722" w14:textId="77777777" w:rsidR="001B1951" w:rsidRPr="00341696" w:rsidRDefault="001B1951" w:rsidP="001B1951">
      <w:pPr>
        <w:keepNext/>
        <w:rPr>
          <w:iCs/>
        </w:rPr>
      </w:pPr>
      <w:r w:rsidRPr="00341696">
        <w:rPr>
          <w:iC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98"/>
        <w:gridCol w:w="739"/>
        <w:gridCol w:w="6595"/>
      </w:tblGrid>
      <w:tr w:rsidR="001B1951" w:rsidRPr="00341696" w14:paraId="4637D217" w14:textId="77777777" w:rsidTr="00FC27B0">
        <w:trPr>
          <w:cantSplit/>
          <w:trHeight w:val="351"/>
          <w:tblHeader/>
        </w:trPr>
        <w:tc>
          <w:tcPr>
            <w:tcW w:w="1998" w:type="dxa"/>
          </w:tcPr>
          <w:p w14:paraId="1864A600" w14:textId="77777777" w:rsidR="001B1951" w:rsidRPr="00341696" w:rsidRDefault="001B1951" w:rsidP="00FC27B0">
            <w:pPr>
              <w:spacing w:after="120"/>
              <w:rPr>
                <w:b/>
                <w:iCs/>
                <w:sz w:val="20"/>
              </w:rPr>
            </w:pPr>
            <w:r w:rsidRPr="00341696">
              <w:rPr>
                <w:b/>
                <w:iCs/>
                <w:sz w:val="20"/>
              </w:rPr>
              <w:t>Variable</w:t>
            </w:r>
          </w:p>
        </w:tc>
        <w:tc>
          <w:tcPr>
            <w:tcW w:w="739" w:type="dxa"/>
          </w:tcPr>
          <w:p w14:paraId="68410EE3" w14:textId="77777777" w:rsidR="001B1951" w:rsidRPr="00341696" w:rsidRDefault="001B1951" w:rsidP="00FC27B0">
            <w:pPr>
              <w:spacing w:after="120"/>
              <w:rPr>
                <w:b/>
                <w:iCs/>
                <w:sz w:val="20"/>
              </w:rPr>
            </w:pPr>
            <w:r w:rsidRPr="00341696">
              <w:rPr>
                <w:b/>
                <w:iCs/>
                <w:sz w:val="20"/>
              </w:rPr>
              <w:t>Unit</w:t>
            </w:r>
          </w:p>
        </w:tc>
        <w:tc>
          <w:tcPr>
            <w:tcW w:w="6595" w:type="dxa"/>
          </w:tcPr>
          <w:p w14:paraId="22E4FFD8" w14:textId="77777777" w:rsidR="001B1951" w:rsidRPr="00341696" w:rsidRDefault="001B1951" w:rsidP="00FC27B0">
            <w:pPr>
              <w:spacing w:after="120"/>
              <w:rPr>
                <w:b/>
                <w:iCs/>
                <w:sz w:val="20"/>
              </w:rPr>
            </w:pPr>
            <w:r w:rsidRPr="00341696">
              <w:rPr>
                <w:b/>
                <w:iCs/>
                <w:sz w:val="20"/>
              </w:rPr>
              <w:t>Description</w:t>
            </w:r>
          </w:p>
        </w:tc>
      </w:tr>
      <w:tr w:rsidR="001B1951" w:rsidRPr="00341696" w14:paraId="3743A8CF" w14:textId="77777777" w:rsidTr="00FC27B0">
        <w:trPr>
          <w:cantSplit/>
          <w:trHeight w:val="519"/>
          <w:tblHeader/>
        </w:trPr>
        <w:tc>
          <w:tcPr>
            <w:tcW w:w="1998" w:type="dxa"/>
          </w:tcPr>
          <w:p w14:paraId="6683A747" w14:textId="77777777" w:rsidR="001B1951" w:rsidRPr="00341696" w:rsidRDefault="001B1951" w:rsidP="00FC27B0">
            <w:pPr>
              <w:spacing w:after="60"/>
              <w:rPr>
                <w:iCs/>
                <w:sz w:val="20"/>
              </w:rPr>
            </w:pPr>
            <w:r w:rsidRPr="00341696">
              <w:rPr>
                <w:iCs/>
                <w:sz w:val="20"/>
              </w:rPr>
              <w:t xml:space="preserve">FCEOPT </w:t>
            </w:r>
            <w:r>
              <w:rPr>
                <w:i/>
                <w:iCs/>
                <w:sz w:val="20"/>
                <w:vertAlign w:val="subscript"/>
              </w:rPr>
              <w:t>a</w:t>
            </w:r>
          </w:p>
        </w:tc>
        <w:tc>
          <w:tcPr>
            <w:tcW w:w="739" w:type="dxa"/>
          </w:tcPr>
          <w:p w14:paraId="63B53059" w14:textId="77777777" w:rsidR="001B1951" w:rsidRPr="00341696" w:rsidRDefault="001B1951" w:rsidP="00FC27B0">
            <w:pPr>
              <w:spacing w:after="60"/>
              <w:rPr>
                <w:iCs/>
                <w:sz w:val="20"/>
              </w:rPr>
            </w:pPr>
            <w:r w:rsidRPr="00341696">
              <w:rPr>
                <w:iCs/>
                <w:sz w:val="20"/>
              </w:rPr>
              <w:t>$</w:t>
            </w:r>
          </w:p>
        </w:tc>
        <w:tc>
          <w:tcPr>
            <w:tcW w:w="6595" w:type="dxa"/>
          </w:tcPr>
          <w:p w14:paraId="390CB334" w14:textId="77777777" w:rsidR="001B1951" w:rsidRPr="00341696" w:rsidRDefault="001B1951" w:rsidP="00FC27B0">
            <w:pPr>
              <w:spacing w:after="60"/>
              <w:rPr>
                <w:iCs/>
                <w:sz w:val="20"/>
              </w:rPr>
            </w:pPr>
            <w:r w:rsidRPr="00341696">
              <w:rPr>
                <w:i/>
                <w:iCs/>
                <w:sz w:val="20"/>
              </w:rPr>
              <w:t>Future Credit Exposure for PTP Options</w:t>
            </w:r>
            <w:r w:rsidRPr="008C1469">
              <w:rPr>
                <w:iCs/>
                <w:sz w:val="20"/>
              </w:rPr>
              <w:sym w:font="Symbol" w:char="F0BE"/>
            </w:r>
            <w:r w:rsidRPr="00341696">
              <w:rPr>
                <w:iCs/>
                <w:sz w:val="20"/>
              </w:rPr>
              <w:t xml:space="preserve">FCE for all PTP Options held by </w:t>
            </w:r>
            <w:r w:rsidRPr="00CF238E">
              <w:rPr>
                <w:sz w:val="20"/>
              </w:rPr>
              <w:t>all CRR Account Holders represented by</w:t>
            </w:r>
            <w:r>
              <w:t xml:space="preserve"> </w:t>
            </w:r>
            <w:r w:rsidRPr="00341696">
              <w:rPr>
                <w:iCs/>
                <w:sz w:val="20"/>
              </w:rPr>
              <w:t xml:space="preserve">the </w:t>
            </w:r>
            <w:proofErr w:type="gramStart"/>
            <w:r w:rsidRPr="00341696">
              <w:rPr>
                <w:iCs/>
                <w:sz w:val="20"/>
              </w:rPr>
              <w:t>Counter-Party</w:t>
            </w:r>
            <w:proofErr w:type="gramEnd"/>
            <w:r w:rsidRPr="00341696">
              <w:rPr>
                <w:iCs/>
                <w:sz w:val="20"/>
              </w:rPr>
              <w:t xml:space="preserve"> as </w:t>
            </w:r>
            <w:r>
              <w:rPr>
                <w:iCs/>
                <w:sz w:val="20"/>
              </w:rPr>
              <w:t>CRR O</w:t>
            </w:r>
            <w:r w:rsidRPr="00341696">
              <w:rPr>
                <w:iCs/>
                <w:sz w:val="20"/>
              </w:rPr>
              <w:t>wner</w:t>
            </w:r>
            <w:r w:rsidRPr="00341696">
              <w:rPr>
                <w:i/>
                <w:iCs/>
                <w:sz w:val="20"/>
              </w:rPr>
              <w:t xml:space="preserve"> </w:t>
            </w:r>
            <w:r w:rsidRPr="00341696">
              <w:rPr>
                <w:iCs/>
                <w:sz w:val="20"/>
              </w:rPr>
              <w:t xml:space="preserve">of record at ERCOT </w:t>
            </w:r>
            <w:r>
              <w:rPr>
                <w:iCs/>
                <w:sz w:val="20"/>
              </w:rPr>
              <w:t xml:space="preserve">for all Operating Days remaining in the current operating month and Prompt Month.  </w:t>
            </w:r>
          </w:p>
        </w:tc>
      </w:tr>
      <w:tr w:rsidR="001B1951" w:rsidRPr="00341696" w14:paraId="530AEFF9" w14:textId="77777777" w:rsidTr="00FC27B0">
        <w:tblPrEx>
          <w:tblLook w:val="01E0" w:firstRow="1" w:lastRow="1" w:firstColumn="1" w:lastColumn="1" w:noHBand="0" w:noVBand="0"/>
        </w:tblPrEx>
        <w:trPr>
          <w:cantSplit/>
          <w:trHeight w:val="350"/>
          <w:tblHeader/>
        </w:trPr>
        <w:tc>
          <w:tcPr>
            <w:tcW w:w="1998" w:type="dxa"/>
          </w:tcPr>
          <w:p w14:paraId="39AFDBA6" w14:textId="77777777" w:rsidR="001B1951" w:rsidRPr="000433EB" w:rsidRDefault="001B1951" w:rsidP="00FC27B0">
            <w:pPr>
              <w:spacing w:after="60"/>
              <w:rPr>
                <w:sz w:val="20"/>
              </w:rPr>
            </w:pPr>
            <w:r w:rsidRPr="00DC2980">
              <w:rPr>
                <w:sz w:val="20"/>
              </w:rPr>
              <w:t xml:space="preserve">A </w:t>
            </w:r>
            <w:r w:rsidRPr="005B6D42">
              <w:rPr>
                <w:i/>
                <w:sz w:val="20"/>
                <w:vertAlign w:val="subscript"/>
              </w:rPr>
              <w:t>ci99, ctou, (j, k)</w:t>
            </w:r>
          </w:p>
        </w:tc>
        <w:tc>
          <w:tcPr>
            <w:tcW w:w="739" w:type="dxa"/>
          </w:tcPr>
          <w:p w14:paraId="2A8A4FF7" w14:textId="77777777" w:rsidR="001B1951" w:rsidRPr="000433EB" w:rsidRDefault="001B1951" w:rsidP="00FC27B0">
            <w:pPr>
              <w:spacing w:after="60"/>
              <w:rPr>
                <w:sz w:val="20"/>
              </w:rPr>
            </w:pPr>
            <w:r w:rsidRPr="00DC2980">
              <w:rPr>
                <w:sz w:val="20"/>
              </w:rPr>
              <w:t>$/MW per hour</w:t>
            </w:r>
          </w:p>
        </w:tc>
        <w:tc>
          <w:tcPr>
            <w:tcW w:w="6595" w:type="dxa"/>
          </w:tcPr>
          <w:p w14:paraId="172A7659" w14:textId="55976744" w:rsidR="001B1951" w:rsidRPr="000433EB" w:rsidRDefault="001B1951" w:rsidP="00FC27B0">
            <w:pPr>
              <w:spacing w:after="60"/>
              <w:rPr>
                <w:i/>
                <w:sz w:val="20"/>
              </w:rPr>
            </w:pPr>
            <w:r w:rsidRPr="00DC2980">
              <w:rPr>
                <w:i/>
                <w:iCs/>
                <w:sz w:val="20"/>
              </w:rPr>
              <w:t>Path Specific DAM Based Adder</w:t>
            </w:r>
            <w:r w:rsidRPr="00DC2980">
              <w:rPr>
                <w:iCs/>
                <w:sz w:val="20"/>
              </w:rPr>
              <w:sym w:font="Symbol" w:char="F0BE"/>
            </w:r>
            <w:r w:rsidRPr="00DC2980">
              <w:rPr>
                <w:iCs/>
                <w:sz w:val="20"/>
              </w:rPr>
              <w:t xml:space="preserve">Path specific DAM based adder calculated as 99th percentile of the average rolling consecutive DAM settled price for the CRR source </w:t>
            </w:r>
            <w:r w:rsidRPr="00DC2980">
              <w:rPr>
                <w:i/>
                <w:iCs/>
                <w:sz w:val="20"/>
              </w:rPr>
              <w:t>j</w:t>
            </w:r>
            <w:r w:rsidRPr="00DC2980">
              <w:rPr>
                <w:iCs/>
                <w:sz w:val="20"/>
              </w:rPr>
              <w:t xml:space="preserve"> and sink </w:t>
            </w:r>
            <w:r w:rsidRPr="00DC2980">
              <w:rPr>
                <w:i/>
                <w:iCs/>
                <w:sz w:val="20"/>
              </w:rPr>
              <w:t>k</w:t>
            </w:r>
            <w:r w:rsidRPr="00DC2980">
              <w:rPr>
                <w:iCs/>
                <w:sz w:val="20"/>
              </w:rPr>
              <w:t xml:space="preserve"> over a period that represents a month for each</w:t>
            </w:r>
            <w:r>
              <w:rPr>
                <w:iCs/>
                <w:sz w:val="20"/>
              </w:rPr>
              <w:t xml:space="preserve"> CRR Time Of Use</w:t>
            </w:r>
            <w:r w:rsidRPr="00DC2980">
              <w:rPr>
                <w:iCs/>
                <w:sz w:val="20"/>
              </w:rPr>
              <w:t xml:space="preserve"> </w:t>
            </w:r>
            <w:r>
              <w:rPr>
                <w:iCs/>
                <w:sz w:val="20"/>
              </w:rPr>
              <w:t xml:space="preserve">(TOU) </w:t>
            </w:r>
            <w:r w:rsidRPr="00DC2980">
              <w:rPr>
                <w:i/>
                <w:iCs/>
                <w:sz w:val="20"/>
              </w:rPr>
              <w:t>ctou</w:t>
            </w:r>
            <w:r w:rsidRPr="00C82B98">
              <w:rPr>
                <w:iCs/>
                <w:sz w:val="20"/>
              </w:rPr>
              <w:t xml:space="preserve"> </w:t>
            </w:r>
            <w:r w:rsidRPr="00DC2980">
              <w:rPr>
                <w:iCs/>
                <w:sz w:val="20"/>
              </w:rPr>
              <w:t xml:space="preserve">product type </w:t>
            </w:r>
            <w:r w:rsidR="00EE41DA" w:rsidRPr="00887C6A">
              <w:rPr>
                <w:sz w:val="20"/>
              </w:rPr>
              <w:t>(</w:t>
            </w:r>
            <w:r w:rsidR="00EE41DA" w:rsidRPr="00D92BC0">
              <w:rPr>
                <w:sz w:val="20"/>
              </w:rPr>
              <w:t>18 days for</w:t>
            </w:r>
            <w:del w:id="587" w:author="Vistra" w:date="2025-06-11T14:37:00Z" w16du:dateUtc="2025-06-11T19:37:00Z">
              <w:r w:rsidR="00EE41DA" w:rsidRPr="00D92BC0" w:rsidDel="00E4372D">
                <w:rPr>
                  <w:sz w:val="20"/>
                </w:rPr>
                <w:delText xml:space="preserve"> 5*16</w:delText>
              </w:r>
            </w:del>
            <w:ins w:id="588" w:author="Vistra" w:date="2025-06-11T14:37:00Z" w16du:dateUtc="2025-06-11T19:37:00Z">
              <w:r w:rsidR="00EE41DA" w:rsidRPr="00D92BC0">
                <w:rPr>
                  <w:sz w:val="20"/>
                </w:rPr>
                <w:t xml:space="preserve"> </w:t>
              </w:r>
            </w:ins>
            <w:ins w:id="589" w:author="Vistra 100225" w:date="2025-10-02T17:36:00Z" w16du:dateUtc="2025-10-02T22:36:00Z">
              <w:r w:rsidR="0003102D">
                <w:rPr>
                  <w:sz w:val="20"/>
                </w:rPr>
                <w:t xml:space="preserve">5*16 and </w:t>
              </w:r>
            </w:ins>
            <w:ins w:id="590" w:author="Vistra" w:date="2025-06-11T14:37:00Z" w16du:dateUtc="2025-06-11T19:37:00Z">
              <w:r w:rsidR="00EE41DA" w:rsidRPr="00D92BC0">
                <w:rPr>
                  <w:sz w:val="20"/>
                </w:rPr>
                <w:t>5x</w:t>
              </w:r>
            </w:ins>
            <w:ins w:id="591" w:author="Vistra" w:date="2025-07-16T16:20:00Z" w16du:dateUtc="2025-07-16T21:20:00Z">
              <w:r w:rsidR="00EE41DA">
                <w:rPr>
                  <w:sz w:val="20"/>
                </w:rPr>
                <w:t>h</w:t>
              </w:r>
            </w:ins>
            <w:ins w:id="592" w:author="Vistra" w:date="2025-06-11T14:37:00Z" w16du:dateUtc="2025-06-11T19:37:00Z">
              <w:r w:rsidR="00EE41DA" w:rsidRPr="00D92BC0">
                <w:rPr>
                  <w:sz w:val="20"/>
                </w:rPr>
                <w:t>our (5x</w:t>
              </w:r>
            </w:ins>
            <w:ins w:id="593" w:author="Vistra" w:date="2025-07-16T16:20:00Z" w16du:dateUtc="2025-07-16T21:20:00Z">
              <w:r w:rsidR="00EE41DA">
                <w:rPr>
                  <w:sz w:val="20"/>
                </w:rPr>
                <w:t>“</w:t>
              </w:r>
            </w:ins>
            <w:ins w:id="594" w:author="Vistra" w:date="2025-06-11T14:37:00Z" w16du:dateUtc="2025-06-11T19:37:00Z">
              <w:r w:rsidR="00EE41DA" w:rsidRPr="00D92BC0">
                <w:rPr>
                  <w:sz w:val="20"/>
                </w:rPr>
                <w:t>H</w:t>
              </w:r>
            </w:ins>
            <w:ins w:id="595" w:author="Vistra" w:date="2025-07-16T16:20:00Z" w16du:dateUtc="2025-07-16T21:20:00Z">
              <w:r w:rsidR="00EE41DA">
                <w:rPr>
                  <w:sz w:val="20"/>
                </w:rPr>
                <w:t>”</w:t>
              </w:r>
            </w:ins>
            <w:ins w:id="596" w:author="Vistra" w:date="2025-06-11T14:37:00Z" w16du:dateUtc="2025-06-11T19:37:00Z">
              <w:r w:rsidR="00EE41DA" w:rsidRPr="00D92BC0">
                <w:rPr>
                  <w:sz w:val="20"/>
                </w:rPr>
                <w:t xml:space="preserve">) blocks for </w:t>
              </w:r>
            </w:ins>
            <w:ins w:id="597" w:author="Vistra" w:date="2025-07-16T16:20:00Z" w16du:dateUtc="2025-07-16T21:20:00Z">
              <w:r w:rsidR="00EE41DA">
                <w:rPr>
                  <w:sz w:val="20"/>
                </w:rPr>
                <w:t>s</w:t>
              </w:r>
            </w:ins>
            <w:ins w:id="598" w:author="Vistra" w:date="2025-06-11T14:37:00Z" w16du:dateUtc="2025-06-11T19:37:00Z">
              <w:r w:rsidR="00EE41DA" w:rsidRPr="00D92BC0">
                <w:rPr>
                  <w:sz w:val="20"/>
                </w:rPr>
                <w:t>olar (</w:t>
              </w:r>
            </w:ins>
            <w:ins w:id="599" w:author="Vistra" w:date="2025-07-16T16:20:00Z" w16du:dateUtc="2025-07-16T21:20:00Z">
              <w:r w:rsidR="00EE41DA">
                <w:rPr>
                  <w:sz w:val="20"/>
                </w:rPr>
                <w:t>“</w:t>
              </w:r>
            </w:ins>
            <w:ins w:id="600" w:author="Vistra" w:date="2025-06-11T14:37:00Z" w16du:dateUtc="2025-06-11T19:37:00Z">
              <w:r w:rsidR="00EE41DA" w:rsidRPr="00D92BC0">
                <w:rPr>
                  <w:sz w:val="20"/>
                </w:rPr>
                <w:t>S</w:t>
              </w:r>
            </w:ins>
            <w:ins w:id="601" w:author="Vistra" w:date="2025-07-16T16:20:00Z" w16du:dateUtc="2025-07-16T21:20:00Z">
              <w:r w:rsidR="00EE41DA">
                <w:rPr>
                  <w:sz w:val="20"/>
                </w:rPr>
                <w:t>”</w:t>
              </w:r>
            </w:ins>
            <w:ins w:id="602" w:author="Vistra" w:date="2025-06-11T14:37:00Z" w16du:dateUtc="2025-06-11T19:37:00Z">
              <w:r w:rsidR="00EE41DA" w:rsidRPr="00D92BC0">
                <w:rPr>
                  <w:sz w:val="20"/>
                </w:rPr>
                <w:t xml:space="preserve">) and </w:t>
              </w:r>
            </w:ins>
            <w:ins w:id="603" w:author="Vistra" w:date="2025-07-16T16:20:00Z" w16du:dateUtc="2025-07-16T21:20:00Z">
              <w:r w:rsidR="00EE41DA">
                <w:rPr>
                  <w:sz w:val="20"/>
                </w:rPr>
                <w:t>n</w:t>
              </w:r>
            </w:ins>
            <w:ins w:id="604" w:author="Vistra" w:date="2025-06-11T14:37:00Z" w16du:dateUtc="2025-06-11T19:37:00Z">
              <w:r w:rsidR="00EE41DA" w:rsidRPr="00D92BC0">
                <w:rPr>
                  <w:sz w:val="20"/>
                </w:rPr>
                <w:t>on-</w:t>
              </w:r>
            </w:ins>
            <w:ins w:id="605" w:author="Vistra" w:date="2025-07-16T16:21:00Z" w16du:dateUtc="2025-07-16T21:21:00Z">
              <w:r w:rsidR="00EE41DA">
                <w:rPr>
                  <w:sz w:val="20"/>
                </w:rPr>
                <w:t>s</w:t>
              </w:r>
            </w:ins>
            <w:ins w:id="606" w:author="Vistra" w:date="2025-06-11T14:37:00Z" w16du:dateUtc="2025-06-11T19:37:00Z">
              <w:r w:rsidR="00EE41DA" w:rsidRPr="00D92BC0">
                <w:rPr>
                  <w:sz w:val="20"/>
                </w:rPr>
                <w:t>olar (</w:t>
              </w:r>
            </w:ins>
            <w:ins w:id="607" w:author="Vistra" w:date="2025-07-16T16:21:00Z" w16du:dateUtc="2025-07-16T21:21:00Z">
              <w:r w:rsidR="00EE41DA">
                <w:rPr>
                  <w:sz w:val="20"/>
                </w:rPr>
                <w:t>“</w:t>
              </w:r>
            </w:ins>
            <w:ins w:id="608" w:author="Vistra" w:date="2025-06-11T14:37:00Z" w16du:dateUtc="2025-06-11T19:37:00Z">
              <w:r w:rsidR="00EE41DA" w:rsidRPr="00D92BC0">
                <w:rPr>
                  <w:sz w:val="20"/>
                </w:rPr>
                <w:t>NS</w:t>
              </w:r>
            </w:ins>
            <w:ins w:id="609" w:author="Vistra" w:date="2025-07-16T16:21:00Z" w16du:dateUtc="2025-07-16T21:21:00Z">
              <w:r w:rsidR="00EE41DA">
                <w:rPr>
                  <w:sz w:val="20"/>
                </w:rPr>
                <w:t>”</w:t>
              </w:r>
            </w:ins>
            <w:ins w:id="610" w:author="Vistra" w:date="2025-06-11T14:37:00Z" w16du:dateUtc="2025-06-11T19:37:00Z">
              <w:r w:rsidR="00EE41DA" w:rsidRPr="00D92BC0">
                <w:rPr>
                  <w:sz w:val="20"/>
                </w:rPr>
                <w:t>)</w:t>
              </w:r>
            </w:ins>
            <w:ins w:id="611" w:author="Vistra" w:date="2025-06-11T14:38:00Z" w16du:dateUtc="2025-06-11T19:38:00Z">
              <w:r w:rsidR="00EE41DA" w:rsidRPr="00D92BC0">
                <w:rPr>
                  <w:sz w:val="20"/>
                </w:rPr>
                <w:t xml:space="preserve"> hours</w:t>
              </w:r>
            </w:ins>
            <w:ins w:id="612" w:author="Vistra" w:date="2025-06-12T12:12:00Z" w16du:dateUtc="2025-06-12T17:12:00Z">
              <w:r w:rsidR="00EE41DA" w:rsidRPr="00D92BC0">
                <w:rPr>
                  <w:sz w:val="20"/>
                </w:rPr>
                <w:t xml:space="preserve"> </w:t>
              </w:r>
              <w:r w:rsidR="00EE41DA" w:rsidRPr="00EE41DA">
                <w:rPr>
                  <w:sz w:val="20"/>
                </w:rPr>
                <w:t>as defined in Section 7.3(5)(</w:t>
              </w:r>
              <w:del w:id="613" w:author="Vistra 100225" w:date="2025-10-02T17:37:00Z" w16du:dateUtc="2025-10-02T22:37:00Z">
                <w:r w:rsidR="00EE41DA" w:rsidRPr="00EE41DA" w:rsidDel="0003102D">
                  <w:rPr>
                    <w:sz w:val="20"/>
                  </w:rPr>
                  <w:delText>a</w:delText>
                </w:r>
              </w:del>
            </w:ins>
            <w:ins w:id="614" w:author="Vistra 100225" w:date="2025-10-02T17:37:00Z" w16du:dateUtc="2025-10-02T22:37:00Z">
              <w:r w:rsidR="0003102D">
                <w:rPr>
                  <w:sz w:val="20"/>
                </w:rPr>
                <w:t>b</w:t>
              </w:r>
            </w:ins>
            <w:ins w:id="615" w:author="Vistra" w:date="2025-06-12T12:12:00Z" w16du:dateUtc="2025-06-12T17:12:00Z">
              <w:r w:rsidR="00EE41DA" w:rsidRPr="00EE41DA">
                <w:rPr>
                  <w:sz w:val="20"/>
                </w:rPr>
                <w:t>)</w:t>
              </w:r>
            </w:ins>
            <w:r w:rsidR="00EE41DA" w:rsidRPr="00D92BC0">
              <w:rPr>
                <w:sz w:val="20"/>
              </w:rPr>
              <w:t>, 8 days for</w:t>
            </w:r>
            <w:del w:id="616" w:author="Vistra" w:date="2025-06-11T14:38:00Z" w16du:dateUtc="2025-06-11T19:38:00Z">
              <w:r w:rsidR="00EE41DA" w:rsidRPr="00D92BC0" w:rsidDel="00E4372D">
                <w:rPr>
                  <w:sz w:val="20"/>
                </w:rPr>
                <w:delText xml:space="preserve"> 2*16</w:delText>
              </w:r>
            </w:del>
            <w:ins w:id="617" w:author="Vistra" w:date="2025-06-11T14:38:00Z" w16du:dateUtc="2025-06-11T19:38:00Z">
              <w:r w:rsidR="00EE41DA" w:rsidRPr="00D92BC0">
                <w:rPr>
                  <w:sz w:val="20"/>
                </w:rPr>
                <w:t xml:space="preserve"> </w:t>
              </w:r>
            </w:ins>
            <w:ins w:id="618" w:author="Vistra 100225" w:date="2025-10-02T17:37:00Z" w16du:dateUtc="2025-10-02T22:37:00Z">
              <w:r w:rsidR="0003102D">
                <w:rPr>
                  <w:sz w:val="20"/>
                </w:rPr>
                <w:t xml:space="preserve">2*16 and </w:t>
              </w:r>
            </w:ins>
            <w:ins w:id="619" w:author="Vistra" w:date="2025-06-11T14:39:00Z" w16du:dateUtc="2025-06-11T19:39:00Z">
              <w:r w:rsidR="00EE41DA" w:rsidRPr="00D92BC0">
                <w:rPr>
                  <w:sz w:val="20"/>
                </w:rPr>
                <w:t>2x</w:t>
              </w:r>
            </w:ins>
            <w:ins w:id="620" w:author="Vistra" w:date="2025-07-16T16:21:00Z" w16du:dateUtc="2025-07-16T21:21:00Z">
              <w:r w:rsidR="00EE41DA">
                <w:rPr>
                  <w:sz w:val="20"/>
                </w:rPr>
                <w:t>h</w:t>
              </w:r>
            </w:ins>
            <w:ins w:id="621" w:author="Vistra" w:date="2025-06-11T14:39:00Z" w16du:dateUtc="2025-06-11T19:39:00Z">
              <w:r w:rsidR="00EE41DA" w:rsidRPr="00D92BC0">
                <w:rPr>
                  <w:sz w:val="20"/>
                </w:rPr>
                <w:t>our (2x</w:t>
              </w:r>
            </w:ins>
            <w:ins w:id="622" w:author="Vistra" w:date="2025-07-16T16:21:00Z" w16du:dateUtc="2025-07-16T21:21:00Z">
              <w:r w:rsidR="00EE41DA">
                <w:rPr>
                  <w:sz w:val="20"/>
                </w:rPr>
                <w:t>“</w:t>
              </w:r>
            </w:ins>
            <w:ins w:id="623" w:author="Vistra" w:date="2025-06-11T14:39:00Z" w16du:dateUtc="2025-06-11T19:39:00Z">
              <w:r w:rsidR="00EE41DA" w:rsidRPr="00D92BC0">
                <w:rPr>
                  <w:sz w:val="20"/>
                </w:rPr>
                <w:t>H</w:t>
              </w:r>
            </w:ins>
            <w:ins w:id="624" w:author="Vistra" w:date="2025-07-16T16:21:00Z" w16du:dateUtc="2025-07-16T21:21:00Z">
              <w:r w:rsidR="00EE41DA">
                <w:rPr>
                  <w:sz w:val="20"/>
                </w:rPr>
                <w:t>”</w:t>
              </w:r>
            </w:ins>
            <w:ins w:id="625" w:author="Vistra" w:date="2025-06-11T14:39:00Z" w16du:dateUtc="2025-06-11T19:39:00Z">
              <w:r w:rsidR="00EE41DA" w:rsidRPr="00D92BC0">
                <w:rPr>
                  <w:sz w:val="20"/>
                </w:rPr>
                <w:t xml:space="preserve">) blocks for </w:t>
              </w:r>
            </w:ins>
            <w:ins w:id="626" w:author="Vistra" w:date="2025-07-16T16:21:00Z" w16du:dateUtc="2025-07-16T21:21:00Z">
              <w:r w:rsidR="00EE41DA">
                <w:rPr>
                  <w:sz w:val="20"/>
                </w:rPr>
                <w:t>s</w:t>
              </w:r>
            </w:ins>
            <w:ins w:id="627" w:author="Vistra" w:date="2025-06-11T14:39:00Z" w16du:dateUtc="2025-06-11T19:39:00Z">
              <w:r w:rsidR="00EE41DA" w:rsidRPr="00D92BC0">
                <w:rPr>
                  <w:sz w:val="20"/>
                </w:rPr>
                <w:t>olar (</w:t>
              </w:r>
            </w:ins>
            <w:ins w:id="628" w:author="Vistra" w:date="2025-07-16T16:21:00Z" w16du:dateUtc="2025-07-16T21:21:00Z">
              <w:r w:rsidR="00EE41DA">
                <w:rPr>
                  <w:sz w:val="20"/>
                </w:rPr>
                <w:t>“</w:t>
              </w:r>
            </w:ins>
            <w:ins w:id="629" w:author="Vistra" w:date="2025-06-11T14:39:00Z" w16du:dateUtc="2025-06-11T19:39:00Z">
              <w:r w:rsidR="00EE41DA" w:rsidRPr="00D92BC0">
                <w:rPr>
                  <w:sz w:val="20"/>
                </w:rPr>
                <w:t>S</w:t>
              </w:r>
            </w:ins>
            <w:ins w:id="630" w:author="Vistra" w:date="2025-07-16T16:21:00Z" w16du:dateUtc="2025-07-16T21:21:00Z">
              <w:r w:rsidR="00EE41DA">
                <w:rPr>
                  <w:sz w:val="20"/>
                </w:rPr>
                <w:t>”</w:t>
              </w:r>
            </w:ins>
            <w:ins w:id="631" w:author="Vistra" w:date="2025-06-11T14:39:00Z" w16du:dateUtc="2025-06-11T19:39:00Z">
              <w:r w:rsidR="00EE41DA" w:rsidRPr="00D92BC0">
                <w:rPr>
                  <w:sz w:val="20"/>
                </w:rPr>
                <w:t xml:space="preserve">) and </w:t>
              </w:r>
            </w:ins>
            <w:ins w:id="632" w:author="Vistra" w:date="2025-07-16T16:21:00Z" w16du:dateUtc="2025-07-16T21:21:00Z">
              <w:r w:rsidR="00EE41DA">
                <w:rPr>
                  <w:sz w:val="20"/>
                </w:rPr>
                <w:t>n</w:t>
              </w:r>
            </w:ins>
            <w:ins w:id="633" w:author="Vistra" w:date="2025-06-11T14:39:00Z" w16du:dateUtc="2025-06-11T19:39:00Z">
              <w:r w:rsidR="00EE41DA" w:rsidRPr="00D92BC0">
                <w:rPr>
                  <w:sz w:val="20"/>
                </w:rPr>
                <w:t>on-</w:t>
              </w:r>
            </w:ins>
            <w:ins w:id="634" w:author="Vistra" w:date="2025-07-16T16:21:00Z" w16du:dateUtc="2025-07-16T21:21:00Z">
              <w:r w:rsidR="00EE41DA">
                <w:rPr>
                  <w:sz w:val="20"/>
                </w:rPr>
                <w:t>s</w:t>
              </w:r>
            </w:ins>
            <w:ins w:id="635" w:author="Vistra" w:date="2025-06-11T14:39:00Z" w16du:dateUtc="2025-06-11T19:39:00Z">
              <w:r w:rsidR="00EE41DA" w:rsidRPr="00D92BC0">
                <w:rPr>
                  <w:sz w:val="20"/>
                </w:rPr>
                <w:t>olar (</w:t>
              </w:r>
            </w:ins>
            <w:ins w:id="636" w:author="Vistra" w:date="2025-07-16T16:21:00Z" w16du:dateUtc="2025-07-16T21:21:00Z">
              <w:r w:rsidR="00EE41DA">
                <w:rPr>
                  <w:sz w:val="20"/>
                </w:rPr>
                <w:t>“</w:t>
              </w:r>
            </w:ins>
            <w:ins w:id="637" w:author="Vistra" w:date="2025-06-11T14:39:00Z" w16du:dateUtc="2025-06-11T19:39:00Z">
              <w:r w:rsidR="00EE41DA" w:rsidRPr="00D92BC0">
                <w:rPr>
                  <w:sz w:val="20"/>
                </w:rPr>
                <w:t>NS</w:t>
              </w:r>
            </w:ins>
            <w:ins w:id="638" w:author="Vistra" w:date="2025-07-16T16:21:00Z" w16du:dateUtc="2025-07-16T21:21:00Z">
              <w:r w:rsidR="00EE41DA">
                <w:rPr>
                  <w:sz w:val="20"/>
                </w:rPr>
                <w:t>”</w:t>
              </w:r>
            </w:ins>
            <w:ins w:id="639" w:author="Vistra" w:date="2025-06-11T14:39:00Z" w16du:dateUtc="2025-06-11T19:39:00Z">
              <w:r w:rsidR="00EE41DA" w:rsidRPr="00D92BC0">
                <w:rPr>
                  <w:sz w:val="20"/>
                </w:rPr>
                <w:t>) hours</w:t>
              </w:r>
            </w:ins>
            <w:ins w:id="640" w:author="Vistra" w:date="2025-06-12T12:12:00Z" w16du:dateUtc="2025-06-12T17:12:00Z">
              <w:r w:rsidR="00EE41DA" w:rsidRPr="00D92BC0">
                <w:rPr>
                  <w:sz w:val="20"/>
                </w:rPr>
                <w:t xml:space="preserve"> </w:t>
              </w:r>
              <w:r w:rsidR="00EE41DA" w:rsidRPr="00EE41DA">
                <w:rPr>
                  <w:sz w:val="20"/>
                </w:rPr>
                <w:t>as defined in Section 7.3(5)(</w:t>
              </w:r>
              <w:del w:id="641" w:author="Vistra 100225" w:date="2025-10-02T17:37:00Z" w16du:dateUtc="2025-10-02T22:37:00Z">
                <w:r w:rsidR="00EE41DA" w:rsidRPr="00EE41DA" w:rsidDel="0003102D">
                  <w:rPr>
                    <w:sz w:val="20"/>
                  </w:rPr>
                  <w:delText>b</w:delText>
                </w:r>
              </w:del>
            </w:ins>
            <w:ins w:id="642" w:author="Vistra 100225" w:date="2025-10-02T17:37:00Z" w16du:dateUtc="2025-10-02T22:37:00Z">
              <w:r w:rsidR="0003102D">
                <w:rPr>
                  <w:sz w:val="20"/>
                </w:rPr>
                <w:t>d</w:t>
              </w:r>
            </w:ins>
            <w:ins w:id="643" w:author="Vistra" w:date="2025-06-12T12:12:00Z" w16du:dateUtc="2025-06-12T17:12:00Z">
              <w:r w:rsidR="00EE41DA" w:rsidRPr="00EE41DA">
                <w:rPr>
                  <w:sz w:val="20"/>
                </w:rPr>
                <w:t>)</w:t>
              </w:r>
            </w:ins>
            <w:r w:rsidR="00EE41DA" w:rsidRPr="00D92BC0">
              <w:rPr>
                <w:sz w:val="20"/>
              </w:rPr>
              <w:t>,</w:t>
            </w:r>
            <w:r w:rsidR="00EE41DA" w:rsidRPr="00887C6A">
              <w:rPr>
                <w:sz w:val="20"/>
              </w:rPr>
              <w:t xml:space="preserve"> 28 days for 7*8).  </w:t>
            </w:r>
            <w:r w:rsidRPr="00DC2980">
              <w:rPr>
                <w:iCs/>
                <w:sz w:val="20"/>
              </w:rPr>
              <w:t xml:space="preserve">The look-back period for DAM settled prices shall be the </w:t>
            </w:r>
            <w:proofErr w:type="gramStart"/>
            <w:r w:rsidRPr="00DC2980">
              <w:rPr>
                <w:iCs/>
                <w:sz w:val="20"/>
              </w:rPr>
              <w:t>lesser</w:t>
            </w:r>
            <w:proofErr w:type="gramEnd"/>
            <w:r w:rsidRPr="00DC2980">
              <w:rPr>
                <w:iCs/>
                <w:sz w:val="20"/>
              </w:rPr>
              <w:t xml:space="preserve"> of </w:t>
            </w:r>
            <w:r>
              <w:rPr>
                <w:iCs/>
                <w:sz w:val="20"/>
              </w:rPr>
              <w:t>January 1, 2011</w:t>
            </w:r>
            <w:r w:rsidRPr="00DC2980">
              <w:rPr>
                <w:iCs/>
                <w:sz w:val="20"/>
              </w:rPr>
              <w:t xml:space="preserve"> to</w:t>
            </w:r>
            <w:r>
              <w:rPr>
                <w:iCs/>
                <w:sz w:val="20"/>
              </w:rPr>
              <w:t xml:space="preserve"> the</w:t>
            </w:r>
            <w:r w:rsidRPr="00DC2980">
              <w:rPr>
                <w:iCs/>
                <w:sz w:val="20"/>
              </w:rPr>
              <w:t xml:space="preserve"> current time</w:t>
            </w:r>
            <w:r>
              <w:rPr>
                <w:iCs/>
                <w:sz w:val="20"/>
              </w:rPr>
              <w:t>,</w:t>
            </w:r>
            <w:r w:rsidRPr="00DC2980">
              <w:rPr>
                <w:iCs/>
                <w:sz w:val="20"/>
              </w:rPr>
              <w:t xml:space="preserve"> and </w:t>
            </w:r>
            <w:r>
              <w:rPr>
                <w:iCs/>
                <w:sz w:val="20"/>
              </w:rPr>
              <w:t>the</w:t>
            </w:r>
            <w:r w:rsidRPr="008E6150">
              <w:rPr>
                <w:iCs/>
                <w:sz w:val="20"/>
              </w:rPr>
              <w:t xml:space="preserve"> </w:t>
            </w:r>
            <w:r w:rsidRPr="00DC2980">
              <w:rPr>
                <w:iCs/>
                <w:sz w:val="20"/>
              </w:rPr>
              <w:t xml:space="preserve">current time minus </w:t>
            </w:r>
            <w:r>
              <w:rPr>
                <w:iCs/>
                <w:sz w:val="20"/>
              </w:rPr>
              <w:t>three</w:t>
            </w:r>
            <w:r w:rsidRPr="00DC2980">
              <w:rPr>
                <w:iCs/>
                <w:sz w:val="20"/>
              </w:rPr>
              <w:t xml:space="preserve"> years.  If historical DASPPs are not available for a Settlement Point for one or more Operating Days, ERCOT will designate a proxy Settlement Point for this purpose, and the DASPPs of the proxy Settlement Point of corresponding Operating Days are used.</w:t>
            </w:r>
          </w:p>
        </w:tc>
      </w:tr>
      <w:tr w:rsidR="001B1951" w:rsidRPr="00341696" w14:paraId="6B5B8AEA" w14:textId="77777777" w:rsidTr="00FC27B0">
        <w:tblPrEx>
          <w:tblLook w:val="01E0" w:firstRow="1" w:lastRow="1" w:firstColumn="1" w:lastColumn="1" w:noHBand="0" w:noVBand="0"/>
        </w:tblPrEx>
        <w:trPr>
          <w:cantSplit/>
          <w:trHeight w:val="350"/>
          <w:tblHeader/>
        </w:trPr>
        <w:tc>
          <w:tcPr>
            <w:tcW w:w="1998" w:type="dxa"/>
          </w:tcPr>
          <w:p w14:paraId="65A513C6" w14:textId="77777777" w:rsidR="001B1951" w:rsidRPr="00341696" w:rsidRDefault="001B1951" w:rsidP="00FC27B0">
            <w:pPr>
              <w:spacing w:after="60"/>
              <w:rPr>
                <w:iCs/>
                <w:sz w:val="20"/>
              </w:rPr>
            </w:pPr>
            <w:r w:rsidRPr="00DC2980">
              <w:rPr>
                <w:sz w:val="20"/>
              </w:rPr>
              <w:t>NAOPTMW</w:t>
            </w:r>
            <w:r>
              <w:rPr>
                <w:sz w:val="20"/>
                <w:vertAlign w:val="subscript"/>
              </w:rPr>
              <w:t xml:space="preserve"> </w:t>
            </w:r>
            <w:r w:rsidRPr="005B6D42">
              <w:rPr>
                <w:i/>
                <w:sz w:val="20"/>
                <w:vertAlign w:val="subscript"/>
              </w:rPr>
              <w:t>m, h, (j, k)</w:t>
            </w:r>
          </w:p>
        </w:tc>
        <w:tc>
          <w:tcPr>
            <w:tcW w:w="739" w:type="dxa"/>
          </w:tcPr>
          <w:p w14:paraId="08F4777D" w14:textId="77777777" w:rsidR="001B1951" w:rsidRPr="00341696" w:rsidRDefault="001B1951" w:rsidP="00FC27B0">
            <w:pPr>
              <w:spacing w:after="60"/>
              <w:rPr>
                <w:iCs/>
                <w:sz w:val="20"/>
              </w:rPr>
            </w:pPr>
            <w:r>
              <w:rPr>
                <w:sz w:val="20"/>
              </w:rPr>
              <w:t>MW</w:t>
            </w:r>
          </w:p>
        </w:tc>
        <w:tc>
          <w:tcPr>
            <w:tcW w:w="6595" w:type="dxa"/>
          </w:tcPr>
          <w:p w14:paraId="2598A0BF" w14:textId="77777777" w:rsidR="001B1951" w:rsidRPr="00341696" w:rsidRDefault="001B1951" w:rsidP="00FC27B0">
            <w:pPr>
              <w:spacing w:after="60"/>
              <w:rPr>
                <w:iCs/>
                <w:sz w:val="20"/>
              </w:rPr>
            </w:pPr>
            <w:r w:rsidRPr="00DC2980">
              <w:rPr>
                <w:i/>
                <w:sz w:val="20"/>
              </w:rPr>
              <w:t>Net Awarded PTP Options</w:t>
            </w:r>
            <w:r w:rsidRPr="00DC2980">
              <w:rPr>
                <w:iCs/>
                <w:sz w:val="20"/>
              </w:rPr>
              <w:sym w:font="Symbol" w:char="F0BE"/>
            </w:r>
            <w:r w:rsidRPr="00DC2980">
              <w:rPr>
                <w:sz w:val="20"/>
              </w:rPr>
              <w:t xml:space="preserve">Net awarded PTP Options with the source </w:t>
            </w:r>
            <w:r w:rsidRPr="00DC2980">
              <w:rPr>
                <w:i/>
                <w:sz w:val="20"/>
              </w:rPr>
              <w:t>j</w:t>
            </w:r>
            <w:r w:rsidRPr="00DC2980">
              <w:rPr>
                <w:sz w:val="20"/>
              </w:rPr>
              <w:t xml:space="preserve"> and sink </w:t>
            </w:r>
            <w:r w:rsidRPr="00DC2980">
              <w:rPr>
                <w:i/>
                <w:sz w:val="20"/>
              </w:rPr>
              <w:t>k</w:t>
            </w:r>
            <w:r w:rsidRPr="00DC2980">
              <w:rPr>
                <w:sz w:val="20"/>
              </w:rPr>
              <w:t xml:space="preserve"> for the hour </w:t>
            </w:r>
            <w:r w:rsidRPr="00DC2980">
              <w:rPr>
                <w:i/>
                <w:sz w:val="20"/>
              </w:rPr>
              <w:t>h</w:t>
            </w:r>
            <w:r w:rsidRPr="00DC2980">
              <w:rPr>
                <w:sz w:val="20"/>
              </w:rPr>
              <w:t xml:space="preserve"> and month </w:t>
            </w:r>
            <w:r w:rsidRPr="00DC2980">
              <w:rPr>
                <w:i/>
                <w:sz w:val="20"/>
              </w:rPr>
              <w:t>m</w:t>
            </w:r>
            <w:r w:rsidRPr="00DC2980">
              <w:rPr>
                <w:sz w:val="20"/>
              </w:rPr>
              <w:t xml:space="preserve"> owned by </w:t>
            </w:r>
            <w:r w:rsidRPr="00CF238E">
              <w:rPr>
                <w:sz w:val="20"/>
              </w:rPr>
              <w:t>all CRR Account Holders represented by</w:t>
            </w:r>
            <w:r>
              <w:t xml:space="preserve"> </w:t>
            </w:r>
            <w:r w:rsidRPr="00DC2980">
              <w:rPr>
                <w:sz w:val="20"/>
              </w:rPr>
              <w:t xml:space="preserve">the </w:t>
            </w:r>
            <w:proofErr w:type="gramStart"/>
            <w:r w:rsidRPr="00DC2980">
              <w:rPr>
                <w:sz w:val="20"/>
              </w:rPr>
              <w:t>Counter-Party</w:t>
            </w:r>
            <w:proofErr w:type="gramEnd"/>
            <w:r w:rsidRPr="00DC2980">
              <w:rPr>
                <w:sz w:val="20"/>
              </w:rPr>
              <w:t xml:space="preserve"> as CRR Owner of record at ERCOT for remaining Operating Days in the current operating month, and Prompt Month.</w:t>
            </w:r>
          </w:p>
        </w:tc>
      </w:tr>
      <w:tr w:rsidR="001B1951" w:rsidRPr="00341696" w14:paraId="5148779C" w14:textId="77777777" w:rsidTr="00FC27B0">
        <w:tblPrEx>
          <w:tblLook w:val="01E0" w:firstRow="1" w:lastRow="1" w:firstColumn="1" w:lastColumn="1" w:noHBand="0" w:noVBand="0"/>
        </w:tblPrEx>
        <w:trPr>
          <w:cantSplit/>
          <w:trHeight w:val="350"/>
          <w:tblHeader/>
        </w:trPr>
        <w:tc>
          <w:tcPr>
            <w:tcW w:w="1998" w:type="dxa"/>
          </w:tcPr>
          <w:p w14:paraId="31ED1072" w14:textId="77777777" w:rsidR="001B1951" w:rsidRPr="005B6D42" w:rsidRDefault="001B1951" w:rsidP="00FC27B0">
            <w:pPr>
              <w:spacing w:after="60"/>
              <w:rPr>
                <w:i/>
                <w:iCs/>
                <w:sz w:val="20"/>
              </w:rPr>
            </w:pPr>
            <w:r w:rsidRPr="005B6D42">
              <w:rPr>
                <w:i/>
                <w:iCs/>
                <w:sz w:val="20"/>
              </w:rPr>
              <w:t>j</w:t>
            </w:r>
          </w:p>
        </w:tc>
        <w:tc>
          <w:tcPr>
            <w:tcW w:w="739" w:type="dxa"/>
          </w:tcPr>
          <w:p w14:paraId="6E9CAC5E" w14:textId="77777777" w:rsidR="001B1951" w:rsidRPr="00341696" w:rsidRDefault="001B1951" w:rsidP="00FC27B0">
            <w:pPr>
              <w:spacing w:after="60"/>
              <w:rPr>
                <w:iCs/>
                <w:sz w:val="20"/>
              </w:rPr>
            </w:pPr>
            <w:r w:rsidRPr="00341696">
              <w:rPr>
                <w:iCs/>
                <w:sz w:val="20"/>
              </w:rPr>
              <w:t>none</w:t>
            </w:r>
          </w:p>
        </w:tc>
        <w:tc>
          <w:tcPr>
            <w:tcW w:w="6595" w:type="dxa"/>
          </w:tcPr>
          <w:p w14:paraId="0B8D92E1" w14:textId="77777777" w:rsidR="001B1951" w:rsidRPr="00341696" w:rsidRDefault="001B1951" w:rsidP="00FC27B0">
            <w:pPr>
              <w:spacing w:after="60"/>
              <w:rPr>
                <w:iCs/>
                <w:sz w:val="20"/>
              </w:rPr>
            </w:pPr>
            <w:r w:rsidRPr="00341696">
              <w:rPr>
                <w:iCs/>
                <w:sz w:val="20"/>
              </w:rPr>
              <w:t xml:space="preserve">A source </w:t>
            </w:r>
            <w:r>
              <w:rPr>
                <w:iCs/>
                <w:sz w:val="20"/>
              </w:rPr>
              <w:t>S</w:t>
            </w:r>
            <w:r w:rsidRPr="00341696">
              <w:rPr>
                <w:iCs/>
                <w:sz w:val="20"/>
              </w:rPr>
              <w:t xml:space="preserve">ettlement </w:t>
            </w:r>
            <w:r>
              <w:rPr>
                <w:iCs/>
                <w:sz w:val="20"/>
              </w:rPr>
              <w:t>P</w:t>
            </w:r>
            <w:r w:rsidRPr="00341696">
              <w:rPr>
                <w:iCs/>
                <w:sz w:val="20"/>
              </w:rPr>
              <w:t>oint.</w:t>
            </w:r>
          </w:p>
        </w:tc>
      </w:tr>
      <w:tr w:rsidR="001B1951" w:rsidRPr="00341696" w14:paraId="62200D68" w14:textId="77777777" w:rsidTr="00FC27B0">
        <w:tblPrEx>
          <w:tblLook w:val="01E0" w:firstRow="1" w:lastRow="1" w:firstColumn="1" w:lastColumn="1" w:noHBand="0" w:noVBand="0"/>
        </w:tblPrEx>
        <w:trPr>
          <w:cantSplit/>
          <w:trHeight w:val="350"/>
          <w:tblHeader/>
        </w:trPr>
        <w:tc>
          <w:tcPr>
            <w:tcW w:w="1998" w:type="dxa"/>
          </w:tcPr>
          <w:p w14:paraId="64218C83" w14:textId="77777777" w:rsidR="001B1951" w:rsidRPr="005B6D42" w:rsidRDefault="001B1951" w:rsidP="00FC27B0">
            <w:pPr>
              <w:spacing w:after="60"/>
              <w:rPr>
                <w:i/>
                <w:iCs/>
                <w:sz w:val="20"/>
              </w:rPr>
            </w:pPr>
            <w:r w:rsidRPr="005B6D42">
              <w:rPr>
                <w:i/>
                <w:iCs/>
                <w:sz w:val="20"/>
              </w:rPr>
              <w:t>k</w:t>
            </w:r>
          </w:p>
        </w:tc>
        <w:tc>
          <w:tcPr>
            <w:tcW w:w="739" w:type="dxa"/>
          </w:tcPr>
          <w:p w14:paraId="76186C8E" w14:textId="77777777" w:rsidR="001B1951" w:rsidRPr="00341696" w:rsidRDefault="001B1951" w:rsidP="00FC27B0">
            <w:pPr>
              <w:spacing w:after="60"/>
              <w:rPr>
                <w:iCs/>
                <w:sz w:val="20"/>
              </w:rPr>
            </w:pPr>
            <w:r w:rsidRPr="00341696">
              <w:rPr>
                <w:iCs/>
                <w:sz w:val="20"/>
              </w:rPr>
              <w:t>none</w:t>
            </w:r>
          </w:p>
        </w:tc>
        <w:tc>
          <w:tcPr>
            <w:tcW w:w="6595" w:type="dxa"/>
          </w:tcPr>
          <w:p w14:paraId="2209842A" w14:textId="77777777" w:rsidR="001B1951" w:rsidRPr="00341696" w:rsidRDefault="001B1951" w:rsidP="00FC27B0">
            <w:pPr>
              <w:spacing w:after="60"/>
              <w:rPr>
                <w:iCs/>
                <w:sz w:val="20"/>
              </w:rPr>
            </w:pPr>
            <w:r w:rsidRPr="00341696">
              <w:rPr>
                <w:iCs/>
                <w:sz w:val="20"/>
              </w:rPr>
              <w:t xml:space="preserve">A sink </w:t>
            </w:r>
            <w:r>
              <w:rPr>
                <w:iCs/>
                <w:sz w:val="20"/>
              </w:rPr>
              <w:t>S</w:t>
            </w:r>
            <w:r w:rsidRPr="00341696">
              <w:rPr>
                <w:iCs/>
                <w:sz w:val="20"/>
              </w:rPr>
              <w:t xml:space="preserve">ettlement </w:t>
            </w:r>
            <w:r>
              <w:rPr>
                <w:iCs/>
                <w:sz w:val="20"/>
              </w:rPr>
              <w:t>P</w:t>
            </w:r>
            <w:r w:rsidRPr="00341696">
              <w:rPr>
                <w:iCs/>
                <w:sz w:val="20"/>
              </w:rPr>
              <w:t>oint.</w:t>
            </w:r>
          </w:p>
        </w:tc>
      </w:tr>
      <w:tr w:rsidR="001B1951" w:rsidRPr="00341696" w14:paraId="243EB48D" w14:textId="77777777" w:rsidTr="00FC27B0">
        <w:tblPrEx>
          <w:tblLook w:val="01E0" w:firstRow="1" w:lastRow="1" w:firstColumn="1" w:lastColumn="1" w:noHBand="0" w:noVBand="0"/>
        </w:tblPrEx>
        <w:trPr>
          <w:cantSplit/>
          <w:trHeight w:val="350"/>
          <w:tblHeader/>
        </w:trPr>
        <w:tc>
          <w:tcPr>
            <w:tcW w:w="1998" w:type="dxa"/>
          </w:tcPr>
          <w:p w14:paraId="02AF39EF" w14:textId="77777777" w:rsidR="001B1951" w:rsidRPr="005B6D42" w:rsidRDefault="001B1951" w:rsidP="00FC27B0">
            <w:pPr>
              <w:spacing w:after="60"/>
              <w:rPr>
                <w:i/>
                <w:iCs/>
                <w:sz w:val="20"/>
              </w:rPr>
            </w:pPr>
            <w:r w:rsidRPr="005B6D42">
              <w:rPr>
                <w:i/>
                <w:sz w:val="20"/>
              </w:rPr>
              <w:t>m</w:t>
            </w:r>
          </w:p>
        </w:tc>
        <w:tc>
          <w:tcPr>
            <w:tcW w:w="739" w:type="dxa"/>
          </w:tcPr>
          <w:p w14:paraId="174E2F90" w14:textId="77777777" w:rsidR="001B1951" w:rsidRPr="00341696" w:rsidRDefault="001B1951" w:rsidP="00FC27B0">
            <w:pPr>
              <w:spacing w:after="60"/>
              <w:rPr>
                <w:iCs/>
                <w:sz w:val="20"/>
              </w:rPr>
            </w:pPr>
            <w:r w:rsidRPr="000433EB">
              <w:rPr>
                <w:sz w:val="20"/>
              </w:rPr>
              <w:t>none</w:t>
            </w:r>
          </w:p>
        </w:tc>
        <w:tc>
          <w:tcPr>
            <w:tcW w:w="6595" w:type="dxa"/>
          </w:tcPr>
          <w:p w14:paraId="2D836176" w14:textId="77777777" w:rsidR="001B1951" w:rsidRPr="00341696" w:rsidRDefault="001B1951" w:rsidP="00FC27B0">
            <w:pPr>
              <w:spacing w:after="60"/>
              <w:rPr>
                <w:iCs/>
                <w:sz w:val="20"/>
              </w:rPr>
            </w:pPr>
            <w:r w:rsidRPr="000433EB">
              <w:rPr>
                <w:sz w:val="20"/>
              </w:rPr>
              <w:t>An operating month</w:t>
            </w:r>
            <w:r>
              <w:rPr>
                <w:sz w:val="20"/>
              </w:rPr>
              <w:t>.</w:t>
            </w:r>
          </w:p>
        </w:tc>
      </w:tr>
      <w:tr w:rsidR="001B1951" w:rsidRPr="00341696" w14:paraId="145EE2F8" w14:textId="77777777" w:rsidTr="00FC27B0">
        <w:tblPrEx>
          <w:tblLook w:val="01E0" w:firstRow="1" w:lastRow="1" w:firstColumn="1" w:lastColumn="1" w:noHBand="0" w:noVBand="0"/>
        </w:tblPrEx>
        <w:trPr>
          <w:cantSplit/>
          <w:trHeight w:val="350"/>
          <w:tblHeader/>
        </w:trPr>
        <w:tc>
          <w:tcPr>
            <w:tcW w:w="1998" w:type="dxa"/>
          </w:tcPr>
          <w:p w14:paraId="14A1400B" w14:textId="77777777" w:rsidR="001B1951" w:rsidRPr="005B6D42" w:rsidRDefault="001B1951" w:rsidP="00FC27B0">
            <w:pPr>
              <w:spacing w:after="60"/>
              <w:rPr>
                <w:i/>
                <w:iCs/>
                <w:sz w:val="20"/>
              </w:rPr>
            </w:pPr>
            <w:r w:rsidRPr="005B6D42">
              <w:rPr>
                <w:i/>
                <w:sz w:val="20"/>
              </w:rPr>
              <w:t>ctou</w:t>
            </w:r>
          </w:p>
        </w:tc>
        <w:tc>
          <w:tcPr>
            <w:tcW w:w="739" w:type="dxa"/>
          </w:tcPr>
          <w:p w14:paraId="0922B007" w14:textId="77777777" w:rsidR="001B1951" w:rsidRPr="00341696" w:rsidRDefault="001B1951" w:rsidP="00FC27B0">
            <w:pPr>
              <w:spacing w:after="60"/>
              <w:rPr>
                <w:iCs/>
                <w:sz w:val="20"/>
              </w:rPr>
            </w:pPr>
            <w:r w:rsidRPr="00341696">
              <w:rPr>
                <w:iCs/>
                <w:sz w:val="20"/>
              </w:rPr>
              <w:t>none</w:t>
            </w:r>
          </w:p>
        </w:tc>
        <w:tc>
          <w:tcPr>
            <w:tcW w:w="6595" w:type="dxa"/>
          </w:tcPr>
          <w:p w14:paraId="12C7C1B4" w14:textId="77777777" w:rsidR="001B1951" w:rsidRPr="00341696" w:rsidRDefault="001B1951" w:rsidP="00FC27B0">
            <w:pPr>
              <w:spacing w:after="60"/>
              <w:rPr>
                <w:iCs/>
                <w:sz w:val="20"/>
              </w:rPr>
            </w:pPr>
            <w:r w:rsidRPr="003F6636">
              <w:rPr>
                <w:iCs/>
                <w:sz w:val="20"/>
              </w:rPr>
              <w:t xml:space="preserve">CRR </w:t>
            </w:r>
            <w:r w:rsidRPr="008D7F4C">
              <w:rPr>
                <w:iCs/>
                <w:sz w:val="20"/>
              </w:rPr>
              <w:t>Time O</w:t>
            </w:r>
            <w:r w:rsidRPr="007A2BA3">
              <w:rPr>
                <w:iCs/>
                <w:sz w:val="20"/>
              </w:rPr>
              <w:t>f Use block</w:t>
            </w:r>
            <w:r w:rsidRPr="006D333E">
              <w:rPr>
                <w:iCs/>
                <w:sz w:val="20"/>
              </w:rPr>
              <w:t>.</w:t>
            </w:r>
          </w:p>
        </w:tc>
      </w:tr>
      <w:tr w:rsidR="001B1951" w:rsidRPr="00341696" w14:paraId="0C29438F" w14:textId="77777777" w:rsidTr="00FC27B0">
        <w:tblPrEx>
          <w:tblLook w:val="01E0" w:firstRow="1" w:lastRow="1" w:firstColumn="1" w:lastColumn="1" w:noHBand="0" w:noVBand="0"/>
        </w:tblPrEx>
        <w:trPr>
          <w:cantSplit/>
          <w:trHeight w:val="350"/>
          <w:tblHeader/>
        </w:trPr>
        <w:tc>
          <w:tcPr>
            <w:tcW w:w="1998" w:type="dxa"/>
          </w:tcPr>
          <w:p w14:paraId="17361000" w14:textId="77777777" w:rsidR="001B1951" w:rsidRPr="005B6D42" w:rsidRDefault="001B1951" w:rsidP="00FC27B0">
            <w:pPr>
              <w:spacing w:after="60"/>
              <w:rPr>
                <w:i/>
                <w:iCs/>
                <w:sz w:val="20"/>
              </w:rPr>
            </w:pPr>
            <w:r w:rsidRPr="005B6D42">
              <w:rPr>
                <w:i/>
                <w:iCs/>
                <w:sz w:val="20"/>
              </w:rPr>
              <w:t>h</w:t>
            </w:r>
          </w:p>
        </w:tc>
        <w:tc>
          <w:tcPr>
            <w:tcW w:w="739" w:type="dxa"/>
          </w:tcPr>
          <w:p w14:paraId="1010838E" w14:textId="77777777" w:rsidR="001B1951" w:rsidRPr="00341696" w:rsidRDefault="001B1951" w:rsidP="00FC27B0">
            <w:pPr>
              <w:spacing w:after="60"/>
              <w:rPr>
                <w:iCs/>
                <w:sz w:val="20"/>
              </w:rPr>
            </w:pPr>
            <w:r w:rsidRPr="00341696">
              <w:rPr>
                <w:iCs/>
                <w:sz w:val="20"/>
              </w:rPr>
              <w:t>none</w:t>
            </w:r>
          </w:p>
        </w:tc>
        <w:tc>
          <w:tcPr>
            <w:tcW w:w="6595" w:type="dxa"/>
          </w:tcPr>
          <w:p w14:paraId="649390DC" w14:textId="77777777" w:rsidR="001B1951" w:rsidRPr="00341696" w:rsidRDefault="001B1951" w:rsidP="00FC27B0">
            <w:pPr>
              <w:spacing w:after="60"/>
              <w:rPr>
                <w:iCs/>
                <w:sz w:val="20"/>
              </w:rPr>
            </w:pPr>
            <w:r w:rsidRPr="00341696">
              <w:rPr>
                <w:iCs/>
                <w:sz w:val="20"/>
              </w:rPr>
              <w:t xml:space="preserve">An </w:t>
            </w:r>
            <w:r>
              <w:rPr>
                <w:iCs/>
                <w:sz w:val="20"/>
              </w:rPr>
              <w:t>Operating Hour.</w:t>
            </w:r>
          </w:p>
        </w:tc>
      </w:tr>
      <w:tr w:rsidR="001B1951" w:rsidRPr="00341696" w14:paraId="29B9BF51" w14:textId="77777777" w:rsidTr="00FC27B0">
        <w:tblPrEx>
          <w:tblLook w:val="01E0" w:firstRow="1" w:lastRow="1" w:firstColumn="1" w:lastColumn="1" w:noHBand="0" w:noVBand="0"/>
        </w:tblPrEx>
        <w:trPr>
          <w:cantSplit/>
          <w:trHeight w:val="350"/>
          <w:tblHeader/>
        </w:trPr>
        <w:tc>
          <w:tcPr>
            <w:tcW w:w="1998" w:type="dxa"/>
          </w:tcPr>
          <w:p w14:paraId="26116D30" w14:textId="77777777" w:rsidR="001B1951" w:rsidRPr="005B6D42" w:rsidRDefault="001B1951" w:rsidP="00FC27B0">
            <w:pPr>
              <w:spacing w:after="60"/>
              <w:rPr>
                <w:i/>
                <w:iCs/>
                <w:sz w:val="20"/>
              </w:rPr>
            </w:pPr>
            <w:r>
              <w:rPr>
                <w:i/>
                <w:iCs/>
                <w:sz w:val="20"/>
              </w:rPr>
              <w:t>a</w:t>
            </w:r>
          </w:p>
        </w:tc>
        <w:tc>
          <w:tcPr>
            <w:tcW w:w="739" w:type="dxa"/>
          </w:tcPr>
          <w:p w14:paraId="059692AC" w14:textId="77777777" w:rsidR="001B1951" w:rsidRPr="00341696" w:rsidRDefault="001B1951" w:rsidP="00FC27B0">
            <w:pPr>
              <w:spacing w:after="60"/>
              <w:rPr>
                <w:iCs/>
                <w:sz w:val="20"/>
              </w:rPr>
            </w:pPr>
            <w:r w:rsidRPr="00341696">
              <w:rPr>
                <w:iCs/>
                <w:sz w:val="20"/>
              </w:rPr>
              <w:t>none</w:t>
            </w:r>
          </w:p>
        </w:tc>
        <w:tc>
          <w:tcPr>
            <w:tcW w:w="6595" w:type="dxa"/>
          </w:tcPr>
          <w:p w14:paraId="7C8587DA" w14:textId="77777777" w:rsidR="001B1951" w:rsidRPr="00341696" w:rsidRDefault="001B1951" w:rsidP="00FC27B0">
            <w:pPr>
              <w:spacing w:after="60"/>
              <w:rPr>
                <w:iCs/>
                <w:sz w:val="20"/>
              </w:rPr>
            </w:pPr>
            <w:r w:rsidRPr="00341696">
              <w:rPr>
                <w:iCs/>
                <w:sz w:val="20"/>
              </w:rPr>
              <w:t>A</w:t>
            </w:r>
            <w:r>
              <w:rPr>
                <w:iCs/>
                <w:sz w:val="20"/>
              </w:rPr>
              <w:t>ll</w:t>
            </w:r>
            <w:r w:rsidRPr="00341696">
              <w:rPr>
                <w:iCs/>
                <w:sz w:val="20"/>
              </w:rPr>
              <w:t xml:space="preserve"> </w:t>
            </w:r>
            <w:r>
              <w:rPr>
                <w:iCs/>
                <w:sz w:val="20"/>
              </w:rPr>
              <w:t xml:space="preserve">CRR Account Holders </w:t>
            </w:r>
            <w:proofErr w:type="gramStart"/>
            <w:r>
              <w:rPr>
                <w:iCs/>
                <w:sz w:val="20"/>
              </w:rPr>
              <w:t>represented</w:t>
            </w:r>
            <w:proofErr w:type="gramEnd"/>
            <w:r>
              <w:rPr>
                <w:iCs/>
                <w:sz w:val="20"/>
              </w:rPr>
              <w:t xml:space="preserve"> by the </w:t>
            </w:r>
            <w:proofErr w:type="gramStart"/>
            <w:r>
              <w:rPr>
                <w:iCs/>
                <w:sz w:val="20"/>
              </w:rPr>
              <w:t>Counter-Party</w:t>
            </w:r>
            <w:proofErr w:type="gramEnd"/>
            <w:r>
              <w:rPr>
                <w:iCs/>
                <w:sz w:val="20"/>
              </w:rPr>
              <w:t>.</w:t>
            </w:r>
          </w:p>
        </w:tc>
      </w:tr>
      <w:tr w:rsidR="001B1951" w:rsidRPr="00341696" w14:paraId="1471FF4A" w14:textId="77777777" w:rsidTr="00FC27B0">
        <w:tblPrEx>
          <w:tblLook w:val="01E0" w:firstRow="1" w:lastRow="1" w:firstColumn="1" w:lastColumn="1" w:noHBand="0" w:noVBand="0"/>
        </w:tblPrEx>
        <w:trPr>
          <w:cantSplit/>
          <w:trHeight w:val="350"/>
          <w:tblHeader/>
        </w:trPr>
        <w:tc>
          <w:tcPr>
            <w:tcW w:w="1998" w:type="dxa"/>
          </w:tcPr>
          <w:p w14:paraId="55ED497C" w14:textId="77777777" w:rsidR="001B1951" w:rsidRPr="005B6D42" w:rsidRDefault="001B1951" w:rsidP="00FC27B0">
            <w:pPr>
              <w:spacing w:after="60"/>
              <w:rPr>
                <w:i/>
                <w:iCs/>
                <w:sz w:val="20"/>
              </w:rPr>
            </w:pPr>
            <w:r w:rsidRPr="005B6D42">
              <w:rPr>
                <w:i/>
                <w:iCs/>
                <w:sz w:val="20"/>
              </w:rPr>
              <w:t>ci99</w:t>
            </w:r>
          </w:p>
        </w:tc>
        <w:tc>
          <w:tcPr>
            <w:tcW w:w="739" w:type="dxa"/>
          </w:tcPr>
          <w:p w14:paraId="0B2909B2" w14:textId="77777777" w:rsidR="001B1951" w:rsidRPr="00341696" w:rsidRDefault="001B1951" w:rsidP="00FC27B0">
            <w:pPr>
              <w:spacing w:after="60"/>
              <w:rPr>
                <w:iCs/>
                <w:sz w:val="20"/>
              </w:rPr>
            </w:pPr>
            <w:r>
              <w:rPr>
                <w:iCs/>
                <w:sz w:val="20"/>
              </w:rPr>
              <w:t>none</w:t>
            </w:r>
          </w:p>
        </w:tc>
        <w:tc>
          <w:tcPr>
            <w:tcW w:w="6595" w:type="dxa"/>
          </w:tcPr>
          <w:p w14:paraId="40659781" w14:textId="77777777" w:rsidR="001B1951" w:rsidRPr="00341696" w:rsidRDefault="001B1951" w:rsidP="00FC27B0">
            <w:pPr>
              <w:spacing w:after="60"/>
              <w:rPr>
                <w:iCs/>
                <w:sz w:val="20"/>
              </w:rPr>
            </w:pPr>
            <w:r>
              <w:rPr>
                <w:iCs/>
                <w:sz w:val="20"/>
              </w:rPr>
              <w:t>99</w:t>
            </w:r>
            <w:r w:rsidRPr="00E85945">
              <w:rPr>
                <w:iCs/>
                <w:sz w:val="20"/>
                <w:vertAlign w:val="superscript"/>
              </w:rPr>
              <w:t>th</w:t>
            </w:r>
            <w:r>
              <w:rPr>
                <w:iCs/>
                <w:sz w:val="20"/>
              </w:rPr>
              <w:t xml:space="preserve"> percentile confidence interval.</w:t>
            </w:r>
          </w:p>
        </w:tc>
      </w:tr>
    </w:tbl>
    <w:p w14:paraId="035099FA" w14:textId="77777777" w:rsidR="009A3772" w:rsidRPr="00BA2009" w:rsidRDefault="009A3772" w:rsidP="00BC2D06"/>
    <w:sectPr w:rsidR="009A3772" w:rsidRPr="00BA2009">
      <w:headerReference w:type="default" r:id="rId15"/>
      <w:footerReference w:type="even" r:id="rId16"/>
      <w:footerReference w:type="default" r:id="rId17"/>
      <w:footerReference w:type="first" r:id="rId1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 New Roman Bold">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71CD2" w14:textId="3C7AA8DA" w:rsidR="00D176CF" w:rsidRPr="001A1F2C" w:rsidRDefault="00A644F1">
    <w:pPr>
      <w:pStyle w:val="Footer"/>
      <w:tabs>
        <w:tab w:val="clear" w:pos="4320"/>
        <w:tab w:val="clear" w:pos="8640"/>
        <w:tab w:val="right" w:pos="9360"/>
      </w:tabs>
      <w:rPr>
        <w:rFonts w:ascii="Arial" w:hAnsi="Arial" w:cs="Arial"/>
        <w:sz w:val="18"/>
        <w:szCs w:val="18"/>
      </w:rPr>
    </w:pPr>
    <w:r>
      <w:rPr>
        <w:rFonts w:ascii="Arial" w:hAnsi="Arial" w:cs="Arial"/>
        <w:sz w:val="18"/>
        <w:szCs w:val="18"/>
      </w:rPr>
      <w:t>1292</w:t>
    </w:r>
    <w:r w:rsidR="001A1F2C" w:rsidRPr="001A1F2C">
      <w:rPr>
        <w:rFonts w:ascii="Arial" w:hAnsi="Arial" w:cs="Arial"/>
        <w:sz w:val="18"/>
        <w:szCs w:val="18"/>
      </w:rPr>
      <w:t>NPRR-</w:t>
    </w:r>
    <w:r w:rsidR="0003102D">
      <w:rPr>
        <w:rFonts w:ascii="Arial" w:hAnsi="Arial" w:cs="Arial"/>
        <w:sz w:val="18"/>
        <w:szCs w:val="18"/>
      </w:rPr>
      <w:t>06</w:t>
    </w:r>
    <w:r w:rsidR="00935461">
      <w:rPr>
        <w:rFonts w:ascii="Arial" w:hAnsi="Arial" w:cs="Arial"/>
        <w:sz w:val="18"/>
        <w:szCs w:val="18"/>
      </w:rPr>
      <w:t xml:space="preserve"> Vistra Comments 100225</w:t>
    </w:r>
    <w:r w:rsidR="00D176CF" w:rsidRPr="001A1F2C">
      <w:rPr>
        <w:rFonts w:ascii="Arial" w:hAnsi="Arial" w:cs="Arial"/>
        <w:sz w:val="18"/>
        <w:szCs w:val="18"/>
      </w:rPr>
      <w:tab/>
      <w:t xml:space="preserve">Page </w:t>
    </w:r>
    <w:r w:rsidR="00D176CF" w:rsidRPr="001A1F2C">
      <w:rPr>
        <w:rFonts w:ascii="Arial" w:hAnsi="Arial" w:cs="Arial"/>
        <w:sz w:val="18"/>
        <w:szCs w:val="18"/>
      </w:rPr>
      <w:fldChar w:fldCharType="begin"/>
    </w:r>
    <w:r w:rsidR="00D176CF" w:rsidRPr="001A1F2C">
      <w:rPr>
        <w:rFonts w:ascii="Arial" w:hAnsi="Arial" w:cs="Arial"/>
        <w:sz w:val="18"/>
        <w:szCs w:val="18"/>
      </w:rPr>
      <w:instrText xml:space="preserve"> PAGE </w:instrText>
    </w:r>
    <w:r w:rsidR="00D176CF" w:rsidRPr="001A1F2C">
      <w:rPr>
        <w:rFonts w:ascii="Arial" w:hAnsi="Arial" w:cs="Arial"/>
        <w:sz w:val="18"/>
        <w:szCs w:val="18"/>
      </w:rPr>
      <w:fldChar w:fldCharType="separate"/>
    </w:r>
    <w:r w:rsidR="006E4597" w:rsidRPr="001A1F2C">
      <w:rPr>
        <w:rFonts w:ascii="Arial" w:hAnsi="Arial" w:cs="Arial"/>
        <w:noProof/>
        <w:sz w:val="18"/>
        <w:szCs w:val="18"/>
      </w:rPr>
      <w:t>1</w:t>
    </w:r>
    <w:r w:rsidR="00D176CF" w:rsidRPr="001A1F2C">
      <w:rPr>
        <w:rFonts w:ascii="Arial" w:hAnsi="Arial" w:cs="Arial"/>
        <w:sz w:val="18"/>
        <w:szCs w:val="18"/>
      </w:rPr>
      <w:fldChar w:fldCharType="end"/>
    </w:r>
    <w:r w:rsidR="00D176CF" w:rsidRPr="001A1F2C">
      <w:rPr>
        <w:rFonts w:ascii="Arial" w:hAnsi="Arial" w:cs="Arial"/>
        <w:sz w:val="18"/>
        <w:szCs w:val="18"/>
      </w:rPr>
      <w:t xml:space="preserve"> of </w:t>
    </w:r>
    <w:r w:rsidR="00D176CF" w:rsidRPr="001A1F2C">
      <w:rPr>
        <w:rFonts w:ascii="Arial" w:hAnsi="Arial" w:cs="Arial"/>
        <w:sz w:val="18"/>
        <w:szCs w:val="18"/>
      </w:rPr>
      <w:fldChar w:fldCharType="begin"/>
    </w:r>
    <w:r w:rsidR="00D176CF" w:rsidRPr="001A1F2C">
      <w:rPr>
        <w:rFonts w:ascii="Arial" w:hAnsi="Arial" w:cs="Arial"/>
        <w:sz w:val="18"/>
        <w:szCs w:val="18"/>
      </w:rPr>
      <w:instrText xml:space="preserve"> NUMPAGES </w:instrText>
    </w:r>
    <w:r w:rsidR="00D176CF" w:rsidRPr="001A1F2C">
      <w:rPr>
        <w:rFonts w:ascii="Arial" w:hAnsi="Arial" w:cs="Arial"/>
        <w:sz w:val="18"/>
        <w:szCs w:val="18"/>
      </w:rPr>
      <w:fldChar w:fldCharType="separate"/>
    </w:r>
    <w:r w:rsidR="006E4597" w:rsidRPr="001A1F2C">
      <w:rPr>
        <w:rFonts w:ascii="Arial" w:hAnsi="Arial" w:cs="Arial"/>
        <w:noProof/>
        <w:sz w:val="18"/>
        <w:szCs w:val="18"/>
      </w:rPr>
      <w:t>2</w:t>
    </w:r>
    <w:r w:rsidR="00D176CF" w:rsidRPr="001A1F2C">
      <w:rPr>
        <w:rFonts w:ascii="Arial" w:hAnsi="Arial" w:cs="Arial"/>
        <w:sz w:val="18"/>
        <w:szCs w:val="18"/>
      </w:rPr>
      <w:fldChar w:fldCharType="end"/>
    </w:r>
  </w:p>
  <w:p w14:paraId="24F97763" w14:textId="77777777" w:rsidR="00D176CF" w:rsidRPr="001A1F2C" w:rsidRDefault="00D176CF">
    <w:pPr>
      <w:pStyle w:val="Footer"/>
      <w:tabs>
        <w:tab w:val="clear" w:pos="4320"/>
        <w:tab w:val="clear" w:pos="8640"/>
        <w:tab w:val="right" w:pos="9360"/>
      </w:tabs>
      <w:rPr>
        <w:rFonts w:ascii="Arial" w:hAnsi="Arial" w:cs="Arial"/>
        <w:sz w:val="18"/>
        <w:szCs w:val="18"/>
      </w:rPr>
    </w:pPr>
    <w:r w:rsidRPr="001A1F2C">
      <w:rPr>
        <w:rFonts w:ascii="Arial" w:hAnsi="Arial" w:cs="Arial"/>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27F5C215" w:rsidR="00D176CF" w:rsidRDefault="00935461" w:rsidP="006E459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51102BD"/>
    <w:multiLevelType w:val="hybridMultilevel"/>
    <w:tmpl w:val="5F281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1"/>
  </w:num>
  <w:num w:numId="3" w16cid:durableId="971709594">
    <w:abstractNumId w:val="12"/>
  </w:num>
  <w:num w:numId="4" w16cid:durableId="1736123474">
    <w:abstractNumId w:val="1"/>
  </w:num>
  <w:num w:numId="5" w16cid:durableId="1475442967">
    <w:abstractNumId w:val="7"/>
  </w:num>
  <w:num w:numId="6" w16cid:durableId="1071393571">
    <w:abstractNumId w:val="7"/>
  </w:num>
  <w:num w:numId="7" w16cid:durableId="1413744175">
    <w:abstractNumId w:val="7"/>
  </w:num>
  <w:num w:numId="8" w16cid:durableId="1147820290">
    <w:abstractNumId w:val="7"/>
  </w:num>
  <w:num w:numId="9" w16cid:durableId="729764067">
    <w:abstractNumId w:val="7"/>
  </w:num>
  <w:num w:numId="10" w16cid:durableId="651908752">
    <w:abstractNumId w:val="7"/>
  </w:num>
  <w:num w:numId="11" w16cid:durableId="2021545621">
    <w:abstractNumId w:val="7"/>
  </w:num>
  <w:num w:numId="12" w16cid:durableId="2033334835">
    <w:abstractNumId w:val="7"/>
  </w:num>
  <w:num w:numId="13" w16cid:durableId="1354840513">
    <w:abstractNumId w:val="7"/>
  </w:num>
  <w:num w:numId="14" w16cid:durableId="2082215892">
    <w:abstractNumId w:val="4"/>
  </w:num>
  <w:num w:numId="15" w16cid:durableId="1265773267">
    <w:abstractNumId w:val="6"/>
  </w:num>
  <w:num w:numId="16" w16cid:durableId="304939696">
    <w:abstractNumId w:val="9"/>
  </w:num>
  <w:num w:numId="17" w16cid:durableId="1837302691">
    <w:abstractNumId w:val="10"/>
  </w:num>
  <w:num w:numId="18" w16cid:durableId="2140175323">
    <w:abstractNumId w:val="5"/>
  </w:num>
  <w:num w:numId="19" w16cid:durableId="731661008">
    <w:abstractNumId w:val="8"/>
  </w:num>
  <w:num w:numId="20" w16cid:durableId="1512917052">
    <w:abstractNumId w:val="3"/>
  </w:num>
  <w:num w:numId="21" w16cid:durableId="797574604">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Vistra 100225">
    <w15:presenceInfo w15:providerId="None" w15:userId="Vistra 100225"/>
  </w15:person>
  <w15:person w15:author="Vistra">
    <w15:presenceInfo w15:providerId="None" w15:userId="Vist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3102D"/>
    <w:rsid w:val="00060A5A"/>
    <w:rsid w:val="00064B44"/>
    <w:rsid w:val="00067FE2"/>
    <w:rsid w:val="0007682E"/>
    <w:rsid w:val="000A036C"/>
    <w:rsid w:val="000D1AEB"/>
    <w:rsid w:val="000D3E64"/>
    <w:rsid w:val="000F13C5"/>
    <w:rsid w:val="00105A36"/>
    <w:rsid w:val="001313B4"/>
    <w:rsid w:val="00134EC3"/>
    <w:rsid w:val="0014546D"/>
    <w:rsid w:val="001500D9"/>
    <w:rsid w:val="00156DB7"/>
    <w:rsid w:val="00157228"/>
    <w:rsid w:val="00160C3C"/>
    <w:rsid w:val="00176375"/>
    <w:rsid w:val="0017783C"/>
    <w:rsid w:val="0019314C"/>
    <w:rsid w:val="001A1F2C"/>
    <w:rsid w:val="001B1951"/>
    <w:rsid w:val="001D314D"/>
    <w:rsid w:val="001F38F0"/>
    <w:rsid w:val="00237430"/>
    <w:rsid w:val="0026307D"/>
    <w:rsid w:val="00276A99"/>
    <w:rsid w:val="00286AD9"/>
    <w:rsid w:val="002966F3"/>
    <w:rsid w:val="002B69F3"/>
    <w:rsid w:val="002B763A"/>
    <w:rsid w:val="002D382A"/>
    <w:rsid w:val="002E3E61"/>
    <w:rsid w:val="002F1EDD"/>
    <w:rsid w:val="003013F2"/>
    <w:rsid w:val="0030232A"/>
    <w:rsid w:val="0030694A"/>
    <w:rsid w:val="003069F4"/>
    <w:rsid w:val="00334AB7"/>
    <w:rsid w:val="0034445F"/>
    <w:rsid w:val="00357DE3"/>
    <w:rsid w:val="00360920"/>
    <w:rsid w:val="00384709"/>
    <w:rsid w:val="00386C35"/>
    <w:rsid w:val="003A3D77"/>
    <w:rsid w:val="003B5AED"/>
    <w:rsid w:val="003C6B7B"/>
    <w:rsid w:val="004135BD"/>
    <w:rsid w:val="004302A4"/>
    <w:rsid w:val="004434CB"/>
    <w:rsid w:val="004463BA"/>
    <w:rsid w:val="00455CD6"/>
    <w:rsid w:val="00473EF9"/>
    <w:rsid w:val="004822D4"/>
    <w:rsid w:val="0049290B"/>
    <w:rsid w:val="004A4451"/>
    <w:rsid w:val="004B5772"/>
    <w:rsid w:val="004D3958"/>
    <w:rsid w:val="005008DF"/>
    <w:rsid w:val="005045D0"/>
    <w:rsid w:val="00534C6C"/>
    <w:rsid w:val="00555554"/>
    <w:rsid w:val="005841C0"/>
    <w:rsid w:val="0059260F"/>
    <w:rsid w:val="005E5074"/>
    <w:rsid w:val="00612E4F"/>
    <w:rsid w:val="00613501"/>
    <w:rsid w:val="00615D5E"/>
    <w:rsid w:val="00622E99"/>
    <w:rsid w:val="00625E5D"/>
    <w:rsid w:val="00657C61"/>
    <w:rsid w:val="0066370F"/>
    <w:rsid w:val="006A0784"/>
    <w:rsid w:val="006A697B"/>
    <w:rsid w:val="006B4DDE"/>
    <w:rsid w:val="006E4597"/>
    <w:rsid w:val="006E6466"/>
    <w:rsid w:val="00743968"/>
    <w:rsid w:val="00744B36"/>
    <w:rsid w:val="00747153"/>
    <w:rsid w:val="00785415"/>
    <w:rsid w:val="0078597D"/>
    <w:rsid w:val="00786294"/>
    <w:rsid w:val="00791CB9"/>
    <w:rsid w:val="00793130"/>
    <w:rsid w:val="00797DEE"/>
    <w:rsid w:val="007A1BE1"/>
    <w:rsid w:val="007B3233"/>
    <w:rsid w:val="007B5A42"/>
    <w:rsid w:val="007C199B"/>
    <w:rsid w:val="007D3073"/>
    <w:rsid w:val="007D64B9"/>
    <w:rsid w:val="007D72D4"/>
    <w:rsid w:val="007E0452"/>
    <w:rsid w:val="008070C0"/>
    <w:rsid w:val="008113FB"/>
    <w:rsid w:val="00811C12"/>
    <w:rsid w:val="00823208"/>
    <w:rsid w:val="00845778"/>
    <w:rsid w:val="00877B26"/>
    <w:rsid w:val="00887E28"/>
    <w:rsid w:val="008D4661"/>
    <w:rsid w:val="008D5C3A"/>
    <w:rsid w:val="008E2870"/>
    <w:rsid w:val="008E6DA2"/>
    <w:rsid w:val="008F6DD5"/>
    <w:rsid w:val="00907B1E"/>
    <w:rsid w:val="00935461"/>
    <w:rsid w:val="00943AFD"/>
    <w:rsid w:val="00963A51"/>
    <w:rsid w:val="00983B6E"/>
    <w:rsid w:val="009936F8"/>
    <w:rsid w:val="009A3772"/>
    <w:rsid w:val="009C5490"/>
    <w:rsid w:val="009D17F0"/>
    <w:rsid w:val="00A13985"/>
    <w:rsid w:val="00A2041B"/>
    <w:rsid w:val="00A42796"/>
    <w:rsid w:val="00A432FB"/>
    <w:rsid w:val="00A5311D"/>
    <w:rsid w:val="00A644F1"/>
    <w:rsid w:val="00A9239B"/>
    <w:rsid w:val="00AD3B58"/>
    <w:rsid w:val="00AF307B"/>
    <w:rsid w:val="00AF56C6"/>
    <w:rsid w:val="00AF7CB2"/>
    <w:rsid w:val="00B032E8"/>
    <w:rsid w:val="00B57F96"/>
    <w:rsid w:val="00B67892"/>
    <w:rsid w:val="00BA4D33"/>
    <w:rsid w:val="00BC2D06"/>
    <w:rsid w:val="00C007E4"/>
    <w:rsid w:val="00C744EB"/>
    <w:rsid w:val="00C90702"/>
    <w:rsid w:val="00C917FF"/>
    <w:rsid w:val="00C918BE"/>
    <w:rsid w:val="00C9766A"/>
    <w:rsid w:val="00CC4F39"/>
    <w:rsid w:val="00CD544C"/>
    <w:rsid w:val="00CF4256"/>
    <w:rsid w:val="00D04FE8"/>
    <w:rsid w:val="00D176CF"/>
    <w:rsid w:val="00D17AD5"/>
    <w:rsid w:val="00D271E3"/>
    <w:rsid w:val="00D47A80"/>
    <w:rsid w:val="00D73012"/>
    <w:rsid w:val="00D85807"/>
    <w:rsid w:val="00D87349"/>
    <w:rsid w:val="00D91EE9"/>
    <w:rsid w:val="00D9627A"/>
    <w:rsid w:val="00D97220"/>
    <w:rsid w:val="00E14D47"/>
    <w:rsid w:val="00E1641C"/>
    <w:rsid w:val="00E26708"/>
    <w:rsid w:val="00E34958"/>
    <w:rsid w:val="00E37AB0"/>
    <w:rsid w:val="00E66A1E"/>
    <w:rsid w:val="00E71C39"/>
    <w:rsid w:val="00EA56E6"/>
    <w:rsid w:val="00EA5C87"/>
    <w:rsid w:val="00EA694D"/>
    <w:rsid w:val="00EC335F"/>
    <w:rsid w:val="00EC48FB"/>
    <w:rsid w:val="00EC7F18"/>
    <w:rsid w:val="00ED3965"/>
    <w:rsid w:val="00EE41DA"/>
    <w:rsid w:val="00EF232A"/>
    <w:rsid w:val="00F05A69"/>
    <w:rsid w:val="00F43FFD"/>
    <w:rsid w:val="00F44236"/>
    <w:rsid w:val="00F4582A"/>
    <w:rsid w:val="00F52517"/>
    <w:rsid w:val="00F67673"/>
    <w:rsid w:val="00FA57B2"/>
    <w:rsid w:val="00FB509B"/>
    <w:rsid w:val="00FC3D4B"/>
    <w:rsid w:val="00FC6312"/>
    <w:rsid w:val="00FE36E3"/>
    <w:rsid w:val="00FE5658"/>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9697"/>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paragraph" w:customStyle="1" w:styleId="BodyTextNumbered">
    <w:name w:val="Body Text Numbered"/>
    <w:basedOn w:val="BodyText"/>
    <w:link w:val="BodyTextNumberedChar"/>
    <w:rsid w:val="001B1951"/>
    <w:pPr>
      <w:ind w:left="720" w:hanging="720"/>
    </w:pPr>
    <w:rPr>
      <w:iCs/>
      <w:szCs w:val="20"/>
    </w:rPr>
  </w:style>
  <w:style w:type="character" w:customStyle="1" w:styleId="H2Char">
    <w:name w:val="H2 Char"/>
    <w:link w:val="H2"/>
    <w:rsid w:val="001B1951"/>
    <w:rPr>
      <w:b/>
      <w:sz w:val="24"/>
    </w:rPr>
  </w:style>
  <w:style w:type="character" w:customStyle="1" w:styleId="BodyTextNumberedChar">
    <w:name w:val="Body Text Numbered Char"/>
    <w:link w:val="BodyTextNumbered"/>
    <w:rsid w:val="001B1951"/>
    <w:rPr>
      <w:iCs/>
      <w:sz w:val="24"/>
    </w:rPr>
  </w:style>
  <w:style w:type="character" w:customStyle="1" w:styleId="H4Char">
    <w:name w:val="H4 Char"/>
    <w:link w:val="H4"/>
    <w:rsid w:val="001B1951"/>
    <w:rPr>
      <w:b/>
      <w:bCs/>
      <w:snapToGrid w:val="0"/>
      <w:sz w:val="24"/>
    </w:rPr>
  </w:style>
  <w:style w:type="character" w:customStyle="1" w:styleId="InstructionsChar">
    <w:name w:val="Instructions Char"/>
    <w:link w:val="Instructions"/>
    <w:rsid w:val="001B1951"/>
    <w:rPr>
      <w:b/>
      <w:i/>
      <w:iCs/>
      <w:sz w:val="24"/>
      <w:szCs w:val="24"/>
    </w:rPr>
  </w:style>
  <w:style w:type="character" w:customStyle="1" w:styleId="ListIntroductionChar">
    <w:name w:val="List Introduction Char"/>
    <w:link w:val="ListIntroduction"/>
    <w:rsid w:val="001B1951"/>
    <w:rPr>
      <w:iCs/>
      <w:sz w:val="24"/>
    </w:rPr>
  </w:style>
  <w:style w:type="paragraph" w:styleId="ListParagraph">
    <w:name w:val="List Paragraph"/>
    <w:basedOn w:val="Normal"/>
    <w:uiPriority w:val="34"/>
    <w:qFormat/>
    <w:rsid w:val="0082320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92" TargetMode="External"/><Relationship Id="rId13" Type="http://schemas.openxmlformats.org/officeDocument/2006/relationships/image" Target="media/image3.png"/><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ned.bonskowski@vistracorp.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Monica.jha@vistracorp.com" TargetMode="External"/><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14</Pages>
  <Words>3925</Words>
  <Characters>24325</Characters>
  <Application>Microsoft Office Word</Application>
  <DocSecurity>0</DocSecurity>
  <Lines>202</Lines>
  <Paragraphs>56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28194</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Vistra 100225</cp:lastModifiedBy>
  <cp:revision>10</cp:revision>
  <cp:lastPrinted>2013-11-15T22:11:00Z</cp:lastPrinted>
  <dcterms:created xsi:type="dcterms:W3CDTF">2025-10-02T19:55:00Z</dcterms:created>
  <dcterms:modified xsi:type="dcterms:W3CDTF">2025-10-02T22:38:00Z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