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16623134" w:rsidR="00BA5FF8" w:rsidRDefault="00A274E8">
      <w:pPr>
        <w:pStyle w:val="BodyText"/>
        <w:jc w:val="center"/>
        <w:rPr>
          <w:b/>
        </w:rPr>
      </w:pPr>
      <w:r>
        <w:rPr>
          <w:b/>
        </w:rPr>
        <w:t>December</w:t>
      </w:r>
      <w:r w:rsidR="000D08C3">
        <w:rPr>
          <w:b/>
        </w:rPr>
        <w:t xml:space="preserve"> </w:t>
      </w:r>
      <w:r w:rsidR="007B7A66">
        <w:rPr>
          <w:b/>
        </w:rPr>
        <w:t>1</w:t>
      </w:r>
      <w:r w:rsidR="00534EF8">
        <w:rPr>
          <w:b/>
        </w:rPr>
        <w:t>, 20</w:t>
      </w:r>
      <w:r w:rsidR="008E5DD6">
        <w:rPr>
          <w:b/>
        </w:rPr>
        <w:t>2</w:t>
      </w:r>
      <w:r w:rsidR="00C47AA5">
        <w:rPr>
          <w:b/>
        </w:rPr>
        <w:t>5</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3E2F8BBF" w14:textId="0DAC529E"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E321FA">
          <w:rPr>
            <w:webHidden/>
          </w:rPr>
          <w:t>1</w:t>
        </w:r>
        <w:r w:rsidR="000E29D6" w:rsidRPr="000E29D6">
          <w:rPr>
            <w:webHidden/>
          </w:rPr>
          <w:fldChar w:fldCharType="end"/>
        </w:r>
      </w:hyperlink>
    </w:p>
    <w:p w14:paraId="4110E545" w14:textId="590601D4" w:rsidR="000E29D6" w:rsidRPr="003A5E09" w:rsidRDefault="000E29D6">
      <w:pPr>
        <w:pStyle w:val="TOC2"/>
        <w:rPr>
          <w:rFonts w:asciiTheme="minorHAnsi" w:eastAsiaTheme="minorEastAsia" w:hAnsiTheme="minorHAnsi" w:cstheme="minorBidi"/>
          <w:noProof/>
        </w:rPr>
      </w:pPr>
      <w:hyperlink w:anchor="_Toc148960315" w:history="1">
        <w:r w:rsidRPr="003A5E09">
          <w:rPr>
            <w:rStyle w:val="Hyperlink"/>
            <w:noProof/>
            <w:u w:val="none"/>
          </w:rPr>
          <w:t>11.1</w:t>
        </w:r>
        <w:r w:rsidRPr="003A5E09">
          <w:rPr>
            <w:rFonts w:asciiTheme="minorHAnsi" w:eastAsiaTheme="minorEastAsia" w:hAnsiTheme="minorHAnsi" w:cstheme="minorBidi"/>
            <w:noProof/>
          </w:rPr>
          <w:tab/>
        </w:r>
        <w:r w:rsidRPr="003A5E09">
          <w:rPr>
            <w:rStyle w:val="Hyperlink"/>
            <w:noProof/>
            <w:u w:val="none"/>
          </w:rPr>
          <w:t>Data Acquisition and Aggregation from ERCOT Polled Settlement Metered Entities</w:t>
        </w:r>
        <w:r w:rsidRPr="003A5E09">
          <w:rPr>
            <w:noProof/>
            <w:webHidden/>
          </w:rPr>
          <w:tab/>
          <w:t>11-</w:t>
        </w:r>
        <w:r w:rsidRPr="003A5E09">
          <w:rPr>
            <w:noProof/>
            <w:webHidden/>
          </w:rPr>
          <w:fldChar w:fldCharType="begin"/>
        </w:r>
        <w:r w:rsidRPr="003A5E09">
          <w:rPr>
            <w:noProof/>
            <w:webHidden/>
          </w:rPr>
          <w:instrText xml:space="preserve"> PAGEREF _Toc148960315 \h </w:instrText>
        </w:r>
        <w:r w:rsidRPr="003A5E09">
          <w:rPr>
            <w:noProof/>
            <w:webHidden/>
          </w:rPr>
        </w:r>
        <w:r w:rsidRPr="003A5E09">
          <w:rPr>
            <w:noProof/>
            <w:webHidden/>
          </w:rPr>
          <w:fldChar w:fldCharType="separate"/>
        </w:r>
        <w:r w:rsidR="00E321FA">
          <w:rPr>
            <w:noProof/>
            <w:webHidden/>
          </w:rPr>
          <w:t>1</w:t>
        </w:r>
        <w:r w:rsidRPr="003A5E09">
          <w:rPr>
            <w:noProof/>
            <w:webHidden/>
          </w:rPr>
          <w:fldChar w:fldCharType="end"/>
        </w:r>
      </w:hyperlink>
    </w:p>
    <w:p w14:paraId="40385B76" w14:textId="301B9F4E" w:rsidR="000E29D6" w:rsidRPr="003A5E09" w:rsidRDefault="000E29D6" w:rsidP="00122C8C">
      <w:pPr>
        <w:pStyle w:val="TOC3"/>
        <w:rPr>
          <w:rFonts w:asciiTheme="minorHAnsi" w:eastAsiaTheme="minorEastAsia" w:hAnsiTheme="minorHAnsi" w:cstheme="minorBidi"/>
          <w:bCs w:val="0"/>
          <w:i w:val="0"/>
          <w:iCs w:val="0"/>
        </w:rPr>
      </w:pPr>
      <w:hyperlink w:anchor="_Toc148960316" w:history="1">
        <w:r w:rsidRPr="003A5E09">
          <w:rPr>
            <w:rStyle w:val="Hyperlink"/>
            <w:bCs w:val="0"/>
            <w:i w:val="0"/>
            <w:iCs w:val="0"/>
            <w:u w:val="none"/>
          </w:rPr>
          <w:t>11.1.1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_Toc148960316 \h </w:instrText>
        </w:r>
        <w:r w:rsidRPr="003A5E09">
          <w:rPr>
            <w:bCs w:val="0"/>
            <w:i w:val="0"/>
            <w:iCs w:val="0"/>
            <w:webHidden/>
          </w:rPr>
        </w:r>
        <w:r w:rsidRPr="003A5E09">
          <w:rPr>
            <w:bCs w:val="0"/>
            <w:i w:val="0"/>
            <w:iCs w:val="0"/>
            <w:webHidden/>
          </w:rPr>
          <w:fldChar w:fldCharType="separate"/>
        </w:r>
        <w:r w:rsidR="00E321FA">
          <w:rPr>
            <w:bCs w:val="0"/>
            <w:i w:val="0"/>
            <w:iCs w:val="0"/>
            <w:webHidden/>
          </w:rPr>
          <w:t>1</w:t>
        </w:r>
        <w:r w:rsidRPr="003A5E09">
          <w:rPr>
            <w:bCs w:val="0"/>
            <w:i w:val="0"/>
            <w:iCs w:val="0"/>
            <w:webHidden/>
          </w:rPr>
          <w:fldChar w:fldCharType="end"/>
        </w:r>
      </w:hyperlink>
    </w:p>
    <w:p w14:paraId="4D199E13" w14:textId="00B32225" w:rsidR="000E29D6" w:rsidRPr="003A5E09" w:rsidRDefault="000E29D6" w:rsidP="00122C8C">
      <w:pPr>
        <w:pStyle w:val="TOC3"/>
        <w:rPr>
          <w:rFonts w:asciiTheme="minorHAnsi" w:eastAsiaTheme="minorEastAsia" w:hAnsiTheme="minorHAnsi" w:cstheme="minorBidi"/>
          <w:bCs w:val="0"/>
          <w:i w:val="0"/>
          <w:iCs w:val="0"/>
        </w:rPr>
      </w:pPr>
      <w:hyperlink w:anchor="_Toc148960317" w:history="1">
        <w:r w:rsidRPr="003A5E09">
          <w:rPr>
            <w:rStyle w:val="Hyperlink"/>
            <w:bCs w:val="0"/>
            <w:i w:val="0"/>
            <w:iCs w:val="0"/>
            <w:u w:val="none"/>
          </w:rPr>
          <w:t>11.1.2</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Data Collection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_Toc148960317 \h </w:instrText>
        </w:r>
        <w:r w:rsidRPr="003A5E09">
          <w:rPr>
            <w:bCs w:val="0"/>
            <w:i w:val="0"/>
            <w:iCs w:val="0"/>
            <w:webHidden/>
          </w:rPr>
        </w:r>
        <w:r w:rsidRPr="003A5E09">
          <w:rPr>
            <w:bCs w:val="0"/>
            <w:i w:val="0"/>
            <w:iCs w:val="0"/>
            <w:webHidden/>
          </w:rPr>
          <w:fldChar w:fldCharType="separate"/>
        </w:r>
        <w:r w:rsidR="00E321FA">
          <w:rPr>
            <w:bCs w:val="0"/>
            <w:i w:val="0"/>
            <w:iCs w:val="0"/>
            <w:webHidden/>
          </w:rPr>
          <w:t>1</w:t>
        </w:r>
        <w:r w:rsidRPr="003A5E09">
          <w:rPr>
            <w:bCs w:val="0"/>
            <w:i w:val="0"/>
            <w:iCs w:val="0"/>
            <w:webHidden/>
          </w:rPr>
          <w:fldChar w:fldCharType="end"/>
        </w:r>
      </w:hyperlink>
    </w:p>
    <w:p w14:paraId="6AD2216E" w14:textId="473151A8" w:rsidR="000E29D6" w:rsidRPr="003A5E09" w:rsidRDefault="000E29D6" w:rsidP="00122C8C">
      <w:pPr>
        <w:pStyle w:val="TOC3"/>
        <w:rPr>
          <w:rFonts w:asciiTheme="minorHAnsi" w:eastAsiaTheme="minorEastAsia" w:hAnsiTheme="minorHAnsi" w:cstheme="minorBidi"/>
          <w:bCs w:val="0"/>
          <w:i w:val="0"/>
          <w:iCs w:val="0"/>
        </w:rPr>
      </w:pPr>
      <w:hyperlink w:anchor="_Toc148960318" w:history="1">
        <w:r w:rsidRPr="003A5E09">
          <w:rPr>
            <w:rStyle w:val="Hyperlink"/>
            <w:bCs w:val="0"/>
            <w:i w:val="0"/>
            <w:iCs w:val="0"/>
            <w:u w:val="none"/>
          </w:rPr>
          <w:t>11.1.3</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Time Synchronization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_Toc148960318 \h </w:instrText>
        </w:r>
        <w:r w:rsidRPr="003A5E09">
          <w:rPr>
            <w:bCs w:val="0"/>
            <w:i w:val="0"/>
            <w:iCs w:val="0"/>
            <w:webHidden/>
          </w:rPr>
        </w:r>
        <w:r w:rsidRPr="003A5E09">
          <w:rPr>
            <w:bCs w:val="0"/>
            <w:i w:val="0"/>
            <w:iCs w:val="0"/>
            <w:webHidden/>
          </w:rPr>
          <w:fldChar w:fldCharType="separate"/>
        </w:r>
        <w:r w:rsidR="00E321FA">
          <w:rPr>
            <w:bCs w:val="0"/>
            <w:i w:val="0"/>
            <w:iCs w:val="0"/>
            <w:webHidden/>
          </w:rPr>
          <w:t>1</w:t>
        </w:r>
        <w:r w:rsidRPr="003A5E09">
          <w:rPr>
            <w:bCs w:val="0"/>
            <w:i w:val="0"/>
            <w:iCs w:val="0"/>
            <w:webHidden/>
          </w:rPr>
          <w:fldChar w:fldCharType="end"/>
        </w:r>
      </w:hyperlink>
    </w:p>
    <w:p w14:paraId="1A5973B2" w14:textId="47F0B6F5" w:rsidR="000E29D6" w:rsidRPr="003A5E09" w:rsidRDefault="000E29D6" w:rsidP="00122C8C">
      <w:pPr>
        <w:pStyle w:val="TOC3"/>
        <w:rPr>
          <w:rFonts w:asciiTheme="minorHAnsi" w:eastAsiaTheme="minorEastAsia" w:hAnsiTheme="minorHAnsi" w:cstheme="minorBidi"/>
          <w:bCs w:val="0"/>
          <w:i w:val="0"/>
          <w:iCs w:val="0"/>
        </w:rPr>
      </w:pPr>
      <w:hyperlink w:anchor="_Toc148960319" w:history="1">
        <w:r w:rsidRPr="003A5E09">
          <w:rPr>
            <w:rStyle w:val="Hyperlink"/>
            <w:bCs w:val="0"/>
            <w:i w:val="0"/>
            <w:iCs w:val="0"/>
            <w:u w:val="none"/>
          </w:rPr>
          <w:t>11.1.4</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Meter Data Validation, Editing, and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_Toc148960319 \h </w:instrText>
        </w:r>
        <w:r w:rsidRPr="003A5E09">
          <w:rPr>
            <w:bCs w:val="0"/>
            <w:i w:val="0"/>
            <w:iCs w:val="0"/>
            <w:webHidden/>
          </w:rPr>
        </w:r>
        <w:r w:rsidRPr="003A5E09">
          <w:rPr>
            <w:bCs w:val="0"/>
            <w:i w:val="0"/>
            <w:iCs w:val="0"/>
            <w:webHidden/>
          </w:rPr>
          <w:fldChar w:fldCharType="separate"/>
        </w:r>
        <w:r w:rsidR="00E321FA">
          <w:rPr>
            <w:bCs w:val="0"/>
            <w:i w:val="0"/>
            <w:iCs w:val="0"/>
            <w:webHidden/>
          </w:rPr>
          <w:t>1</w:t>
        </w:r>
        <w:r w:rsidRPr="003A5E09">
          <w:rPr>
            <w:bCs w:val="0"/>
            <w:i w:val="0"/>
            <w:iCs w:val="0"/>
            <w:webHidden/>
          </w:rPr>
          <w:fldChar w:fldCharType="end"/>
        </w:r>
      </w:hyperlink>
    </w:p>
    <w:p w14:paraId="74B83B84" w14:textId="020F3F72" w:rsidR="000E29D6" w:rsidRPr="003A5E09" w:rsidRDefault="000E29D6" w:rsidP="00122C8C">
      <w:pPr>
        <w:pStyle w:val="TOC3"/>
        <w:rPr>
          <w:rFonts w:asciiTheme="minorHAnsi" w:eastAsiaTheme="minorEastAsia" w:hAnsiTheme="minorHAnsi" w:cstheme="minorBidi"/>
          <w:bCs w:val="0"/>
          <w:i w:val="0"/>
          <w:iCs w:val="0"/>
        </w:rPr>
      </w:pPr>
      <w:hyperlink w:anchor="_Toc148960320" w:history="1">
        <w:r w:rsidRPr="003A5E09">
          <w:rPr>
            <w:rStyle w:val="Hyperlink"/>
            <w:bCs w:val="0"/>
            <w:i w:val="0"/>
            <w:iCs w:val="0"/>
            <w:u w:val="none"/>
          </w:rPr>
          <w:t>11.1.5</w:t>
        </w:r>
        <w:r w:rsidRPr="003A5E09">
          <w:rPr>
            <w:rFonts w:asciiTheme="minorHAnsi" w:eastAsiaTheme="minorEastAsia" w:hAnsiTheme="minorHAnsi" w:cstheme="minorBidi"/>
            <w:bCs w:val="0"/>
            <w:i w:val="0"/>
            <w:iCs w:val="0"/>
          </w:rPr>
          <w:tab/>
        </w:r>
        <w:r w:rsidRPr="003A5E09">
          <w:rPr>
            <w:rStyle w:val="Hyperlink"/>
            <w:bCs w:val="0"/>
            <w:i w:val="0"/>
            <w:iCs w:val="0"/>
            <w:u w:val="none"/>
          </w:rPr>
          <w:t>Loss Compensation of ERCOT Polled Settlement Meter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_Toc148960320 \h </w:instrText>
        </w:r>
        <w:r w:rsidRPr="003A5E09">
          <w:rPr>
            <w:bCs w:val="0"/>
            <w:i w:val="0"/>
            <w:iCs w:val="0"/>
            <w:webHidden/>
          </w:rPr>
        </w:r>
        <w:r w:rsidRPr="003A5E09">
          <w:rPr>
            <w:bCs w:val="0"/>
            <w:i w:val="0"/>
            <w:iCs w:val="0"/>
            <w:webHidden/>
          </w:rPr>
          <w:fldChar w:fldCharType="separate"/>
        </w:r>
        <w:r w:rsidR="00E321FA">
          <w:rPr>
            <w:bCs w:val="0"/>
            <w:i w:val="0"/>
            <w:iCs w:val="0"/>
            <w:webHidden/>
          </w:rPr>
          <w:t>2</w:t>
        </w:r>
        <w:r w:rsidRPr="003A5E09">
          <w:rPr>
            <w:bCs w:val="0"/>
            <w:i w:val="0"/>
            <w:iCs w:val="0"/>
            <w:webHidden/>
          </w:rPr>
          <w:fldChar w:fldCharType="end"/>
        </w:r>
      </w:hyperlink>
    </w:p>
    <w:p w14:paraId="5AD03E92" w14:textId="77622DB0" w:rsidR="000E29D6" w:rsidRPr="003A5E09" w:rsidRDefault="000E29D6" w:rsidP="00122C8C">
      <w:pPr>
        <w:pStyle w:val="TOC3"/>
        <w:rPr>
          <w:rFonts w:asciiTheme="minorHAnsi" w:eastAsiaTheme="minorEastAsia" w:hAnsiTheme="minorHAnsi" w:cstheme="minorBidi"/>
          <w:bCs w:val="0"/>
          <w:i w:val="0"/>
          <w:iCs w:val="0"/>
        </w:rPr>
      </w:pPr>
      <w:hyperlink w:anchor="_Toc148960321" w:history="1">
        <w:r w:rsidRPr="003A5E09">
          <w:rPr>
            <w:rStyle w:val="Hyperlink"/>
            <w:bCs w:val="0"/>
            <w:i w:val="0"/>
            <w:iCs w:val="0"/>
            <w:u w:val="none"/>
          </w:rPr>
          <w:t>11.1.6</w:t>
        </w:r>
        <w:r w:rsidRPr="003A5E09">
          <w:rPr>
            <w:rFonts w:asciiTheme="minorHAnsi" w:eastAsiaTheme="minorEastAsia" w:hAnsiTheme="minorHAnsi" w:cstheme="minorBidi"/>
            <w:bCs w:val="0"/>
            <w:i w:val="0"/>
            <w:iCs w:val="0"/>
          </w:rPr>
          <w:tab/>
        </w:r>
        <w:r w:rsidRPr="003A5E09">
          <w:rPr>
            <w:rStyle w:val="Hyperlink"/>
            <w:bCs w:val="0"/>
            <w:i w:val="0"/>
            <w:iCs w:val="0"/>
            <w:u w:val="none"/>
          </w:rPr>
          <w:t>ERCOT-Polled Settlement Meter Netting</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_Toc148960321 \h </w:instrText>
        </w:r>
        <w:r w:rsidRPr="003A5E09">
          <w:rPr>
            <w:bCs w:val="0"/>
            <w:i w:val="0"/>
            <w:iCs w:val="0"/>
            <w:webHidden/>
          </w:rPr>
        </w:r>
        <w:r w:rsidRPr="003A5E09">
          <w:rPr>
            <w:bCs w:val="0"/>
            <w:i w:val="0"/>
            <w:iCs w:val="0"/>
            <w:webHidden/>
          </w:rPr>
          <w:fldChar w:fldCharType="separate"/>
        </w:r>
        <w:r w:rsidR="00E321FA">
          <w:rPr>
            <w:bCs w:val="0"/>
            <w:i w:val="0"/>
            <w:iCs w:val="0"/>
            <w:webHidden/>
          </w:rPr>
          <w:t>3</w:t>
        </w:r>
        <w:r w:rsidRPr="003A5E09">
          <w:rPr>
            <w:bCs w:val="0"/>
            <w:i w:val="0"/>
            <w:iCs w:val="0"/>
            <w:webHidden/>
          </w:rPr>
          <w:fldChar w:fldCharType="end"/>
        </w:r>
      </w:hyperlink>
    </w:p>
    <w:p w14:paraId="01FD5E8E" w14:textId="7096BE26" w:rsidR="000E29D6" w:rsidRPr="003A5E09" w:rsidRDefault="000E29D6" w:rsidP="00122C8C">
      <w:pPr>
        <w:pStyle w:val="TOC3"/>
        <w:rPr>
          <w:rFonts w:asciiTheme="minorHAnsi" w:eastAsiaTheme="minorEastAsia" w:hAnsiTheme="minorHAnsi" w:cstheme="minorBidi"/>
          <w:bCs w:val="0"/>
          <w:i w:val="0"/>
          <w:iCs w:val="0"/>
        </w:rPr>
      </w:pPr>
      <w:hyperlink w:anchor="_Toc148960322" w:history="1">
        <w:r w:rsidRPr="003A5E09">
          <w:rPr>
            <w:rStyle w:val="Hyperlink"/>
            <w:bCs w:val="0"/>
            <w:i w:val="0"/>
            <w:iCs w:val="0"/>
            <w:u w:val="none"/>
          </w:rPr>
          <w:t>11.1.7</w:t>
        </w:r>
        <w:r w:rsidRPr="003A5E09">
          <w:rPr>
            <w:rFonts w:asciiTheme="minorHAnsi" w:eastAsiaTheme="minorEastAsia" w:hAnsiTheme="minorHAnsi" w:cstheme="minorBidi"/>
            <w:bCs w:val="0"/>
            <w:i w:val="0"/>
            <w:iCs w:val="0"/>
          </w:rPr>
          <w:tab/>
        </w:r>
        <w:r w:rsidRPr="003A5E09">
          <w:rPr>
            <w:rStyle w:val="Hyperlink"/>
            <w:bCs w:val="0"/>
            <w:i w:val="0"/>
            <w:iCs w:val="0"/>
            <w:u w:val="none"/>
          </w:rPr>
          <w:t>ERCOT Polled Settlement Generation Meter Splitting</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_Toc148960322 \h </w:instrText>
        </w:r>
        <w:r w:rsidRPr="003A5E09">
          <w:rPr>
            <w:bCs w:val="0"/>
            <w:i w:val="0"/>
            <w:iCs w:val="0"/>
            <w:webHidden/>
          </w:rPr>
        </w:r>
        <w:r w:rsidRPr="003A5E09">
          <w:rPr>
            <w:bCs w:val="0"/>
            <w:i w:val="0"/>
            <w:iCs w:val="0"/>
            <w:webHidden/>
          </w:rPr>
          <w:fldChar w:fldCharType="separate"/>
        </w:r>
        <w:r w:rsidR="00E321FA">
          <w:rPr>
            <w:bCs w:val="0"/>
            <w:i w:val="0"/>
            <w:iCs w:val="0"/>
            <w:webHidden/>
          </w:rPr>
          <w:t>7</w:t>
        </w:r>
        <w:r w:rsidRPr="003A5E09">
          <w:rPr>
            <w:bCs w:val="0"/>
            <w:i w:val="0"/>
            <w:iCs w:val="0"/>
            <w:webHidden/>
          </w:rPr>
          <w:fldChar w:fldCharType="end"/>
        </w:r>
      </w:hyperlink>
    </w:p>
    <w:p w14:paraId="70211632" w14:textId="002E5298" w:rsidR="000E29D6" w:rsidRPr="003A5E09" w:rsidRDefault="000E29D6" w:rsidP="00122C8C">
      <w:pPr>
        <w:pStyle w:val="TOC3"/>
        <w:rPr>
          <w:rFonts w:asciiTheme="minorHAnsi" w:eastAsiaTheme="minorEastAsia" w:hAnsiTheme="minorHAnsi" w:cstheme="minorBidi"/>
          <w:bCs w:val="0"/>
          <w:i w:val="0"/>
          <w:iCs w:val="0"/>
        </w:rPr>
      </w:pPr>
      <w:hyperlink w:anchor="_Toc148960323" w:history="1">
        <w:r w:rsidRPr="003A5E09">
          <w:rPr>
            <w:rStyle w:val="Hyperlink"/>
            <w:bCs w:val="0"/>
            <w:i w:val="0"/>
            <w:iCs w:val="0"/>
            <w:u w:val="none"/>
          </w:rPr>
          <w:t>11.1.8</w:t>
        </w:r>
        <w:r w:rsidRPr="003A5E09">
          <w:rPr>
            <w:rFonts w:asciiTheme="minorHAnsi" w:eastAsiaTheme="minorEastAsia" w:hAnsiTheme="minorHAnsi" w:cstheme="minorBidi"/>
            <w:bCs w:val="0"/>
            <w:i w:val="0"/>
            <w:iCs w:val="0"/>
          </w:rPr>
          <w:tab/>
        </w:r>
        <w:r w:rsidRPr="003A5E09">
          <w:rPr>
            <w:rStyle w:val="Hyperlink"/>
            <w:bCs w:val="0"/>
            <w:i w:val="0"/>
            <w:iCs w:val="0"/>
            <w:u w:val="none"/>
          </w:rPr>
          <w:t>Correction of ERCOT Polled Settlement Meter Data for Non-Opt-In Transmission Losses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_Toc148960323 \h </w:instrText>
        </w:r>
        <w:r w:rsidRPr="003A5E09">
          <w:rPr>
            <w:bCs w:val="0"/>
            <w:i w:val="0"/>
            <w:iCs w:val="0"/>
            <w:webHidden/>
          </w:rPr>
        </w:r>
        <w:r w:rsidRPr="003A5E09">
          <w:rPr>
            <w:bCs w:val="0"/>
            <w:i w:val="0"/>
            <w:iCs w:val="0"/>
            <w:webHidden/>
          </w:rPr>
          <w:fldChar w:fldCharType="separate"/>
        </w:r>
        <w:r w:rsidR="00E321FA">
          <w:rPr>
            <w:bCs w:val="0"/>
            <w:i w:val="0"/>
            <w:iCs w:val="0"/>
            <w:webHidden/>
          </w:rPr>
          <w:t>8</w:t>
        </w:r>
        <w:r w:rsidRPr="003A5E09">
          <w:rPr>
            <w:bCs w:val="0"/>
            <w:i w:val="0"/>
            <w:iCs w:val="0"/>
            <w:webHidden/>
          </w:rPr>
          <w:fldChar w:fldCharType="end"/>
        </w:r>
      </w:hyperlink>
    </w:p>
    <w:p w14:paraId="405D673D" w14:textId="6EB15442" w:rsidR="000E29D6" w:rsidRPr="003A5E09" w:rsidRDefault="000E29D6" w:rsidP="00122C8C">
      <w:pPr>
        <w:pStyle w:val="TOC3"/>
        <w:rPr>
          <w:rFonts w:asciiTheme="minorHAnsi" w:eastAsiaTheme="minorEastAsia" w:hAnsiTheme="minorHAnsi" w:cstheme="minorBidi"/>
          <w:bCs w:val="0"/>
          <w:i w:val="0"/>
          <w:iCs w:val="0"/>
        </w:rPr>
      </w:pPr>
      <w:hyperlink w:anchor="_Toc148960324" w:history="1">
        <w:r w:rsidRPr="003A5E09">
          <w:rPr>
            <w:rStyle w:val="Hyperlink"/>
            <w:bCs w:val="0"/>
            <w:i w:val="0"/>
            <w:iCs w:val="0"/>
            <w:u w:val="none"/>
          </w:rPr>
          <w:t>11.1.9</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Non-Opt-In Entity or External Load Serving Entity Radially Connected Entities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_Toc148960324 \h </w:instrText>
        </w:r>
        <w:r w:rsidRPr="003A5E09">
          <w:rPr>
            <w:bCs w:val="0"/>
            <w:i w:val="0"/>
            <w:iCs w:val="0"/>
            <w:webHidden/>
          </w:rPr>
        </w:r>
        <w:r w:rsidRPr="003A5E09">
          <w:rPr>
            <w:bCs w:val="0"/>
            <w:i w:val="0"/>
            <w:iCs w:val="0"/>
            <w:webHidden/>
          </w:rPr>
          <w:fldChar w:fldCharType="separate"/>
        </w:r>
        <w:r w:rsidR="00E321FA">
          <w:rPr>
            <w:bCs w:val="0"/>
            <w:i w:val="0"/>
            <w:iCs w:val="0"/>
            <w:webHidden/>
          </w:rPr>
          <w:t>8</w:t>
        </w:r>
        <w:r w:rsidRPr="003A5E09">
          <w:rPr>
            <w:bCs w:val="0"/>
            <w:i w:val="0"/>
            <w:iCs w:val="0"/>
            <w:webHidden/>
          </w:rPr>
          <w:fldChar w:fldCharType="end"/>
        </w:r>
      </w:hyperlink>
    </w:p>
    <w:p w14:paraId="5A4E6F4B" w14:textId="5716B9ED" w:rsidR="000E29D6" w:rsidRPr="003A5E09" w:rsidRDefault="000E29D6" w:rsidP="00122C8C">
      <w:pPr>
        <w:pStyle w:val="TOC3"/>
        <w:rPr>
          <w:rFonts w:asciiTheme="minorHAnsi" w:eastAsiaTheme="minorEastAsia" w:hAnsiTheme="minorHAnsi" w:cstheme="minorBidi"/>
          <w:bCs w:val="0"/>
          <w:i w:val="0"/>
          <w:iCs w:val="0"/>
        </w:rPr>
      </w:pPr>
      <w:hyperlink w:anchor="_Toc148960325" w:history="1">
        <w:r w:rsidRPr="003A5E09">
          <w:rPr>
            <w:rStyle w:val="Hyperlink"/>
            <w:bCs w:val="0"/>
            <w:i w:val="0"/>
            <w:iCs w:val="0"/>
            <w:u w:val="none"/>
          </w:rPr>
          <w:t>11.1.10</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 Polled Settlement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_Toc148960325 \h </w:instrText>
        </w:r>
        <w:r w:rsidRPr="003A5E09">
          <w:rPr>
            <w:bCs w:val="0"/>
            <w:i w:val="0"/>
            <w:iCs w:val="0"/>
            <w:webHidden/>
          </w:rPr>
        </w:r>
        <w:r w:rsidRPr="003A5E09">
          <w:rPr>
            <w:bCs w:val="0"/>
            <w:i w:val="0"/>
            <w:iCs w:val="0"/>
            <w:webHidden/>
          </w:rPr>
          <w:fldChar w:fldCharType="separate"/>
        </w:r>
        <w:r w:rsidR="00E321FA">
          <w:rPr>
            <w:bCs w:val="0"/>
            <w:i w:val="0"/>
            <w:iCs w:val="0"/>
            <w:webHidden/>
          </w:rPr>
          <w:t>8</w:t>
        </w:r>
        <w:r w:rsidRPr="003A5E09">
          <w:rPr>
            <w:bCs w:val="0"/>
            <w:i w:val="0"/>
            <w:iCs w:val="0"/>
            <w:webHidden/>
          </w:rPr>
          <w:fldChar w:fldCharType="end"/>
        </w:r>
      </w:hyperlink>
    </w:p>
    <w:p w14:paraId="0E106BD0" w14:textId="105CCF07" w:rsidR="000E29D6" w:rsidRPr="003A5E09" w:rsidRDefault="000E29D6" w:rsidP="00122C8C">
      <w:pPr>
        <w:pStyle w:val="TOC3"/>
        <w:rPr>
          <w:rFonts w:asciiTheme="minorHAnsi" w:eastAsiaTheme="minorEastAsia" w:hAnsiTheme="minorHAnsi" w:cstheme="minorBidi"/>
          <w:bCs w:val="0"/>
          <w:i w:val="0"/>
          <w:iCs w:val="0"/>
        </w:rPr>
      </w:pPr>
      <w:hyperlink w:anchor="_Toc148960326" w:history="1">
        <w:r w:rsidRPr="003A5E09">
          <w:rPr>
            <w:rStyle w:val="Hyperlink"/>
            <w:bCs w:val="0"/>
            <w:i w:val="0"/>
            <w:iCs w:val="0"/>
            <w:u w:val="none"/>
          </w:rPr>
          <w:t>11.1.11</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 Polled Settlement Resource ID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_Toc148960326 \h </w:instrText>
        </w:r>
        <w:r w:rsidRPr="003A5E09">
          <w:rPr>
            <w:bCs w:val="0"/>
            <w:i w:val="0"/>
            <w:iCs w:val="0"/>
            <w:webHidden/>
          </w:rPr>
        </w:r>
        <w:r w:rsidRPr="003A5E09">
          <w:rPr>
            <w:bCs w:val="0"/>
            <w:i w:val="0"/>
            <w:iCs w:val="0"/>
            <w:webHidden/>
          </w:rPr>
          <w:fldChar w:fldCharType="separate"/>
        </w:r>
        <w:r w:rsidR="00E321FA">
          <w:rPr>
            <w:bCs w:val="0"/>
            <w:i w:val="0"/>
            <w:iCs w:val="0"/>
            <w:webHidden/>
          </w:rPr>
          <w:t>9</w:t>
        </w:r>
        <w:r w:rsidRPr="003A5E09">
          <w:rPr>
            <w:bCs w:val="0"/>
            <w:i w:val="0"/>
            <w:iCs w:val="0"/>
            <w:webHidden/>
          </w:rPr>
          <w:fldChar w:fldCharType="end"/>
        </w:r>
      </w:hyperlink>
    </w:p>
    <w:p w14:paraId="2704BCB1" w14:textId="12094807" w:rsidR="000E29D6" w:rsidRPr="003A5E09" w:rsidRDefault="000E29D6" w:rsidP="00122C8C">
      <w:pPr>
        <w:pStyle w:val="TOC3"/>
        <w:rPr>
          <w:rFonts w:asciiTheme="minorHAnsi" w:eastAsiaTheme="minorEastAsia" w:hAnsiTheme="minorHAnsi" w:cstheme="minorBidi"/>
          <w:bCs w:val="0"/>
          <w:i w:val="0"/>
          <w:iCs w:val="0"/>
        </w:rPr>
      </w:pPr>
      <w:hyperlink w:anchor="_Toc148960327" w:history="1">
        <w:r w:rsidRPr="003A5E09">
          <w:rPr>
            <w:rStyle w:val="Hyperlink"/>
            <w:bCs w:val="0"/>
            <w:i w:val="0"/>
            <w:iCs w:val="0"/>
            <w:u w:val="none"/>
          </w:rPr>
          <w:t>11.1.12</w:t>
        </w:r>
        <w:r w:rsidRPr="003A5E09">
          <w:rPr>
            <w:rFonts w:asciiTheme="minorHAnsi" w:eastAsiaTheme="minorEastAsia" w:hAnsiTheme="minorHAnsi" w:cstheme="minorBidi"/>
            <w:bCs w:val="0"/>
            <w:i w:val="0"/>
            <w:iCs w:val="0"/>
          </w:rPr>
          <w:tab/>
        </w:r>
        <w:r w:rsidRPr="003A5E09">
          <w:rPr>
            <w:rStyle w:val="Hyperlink"/>
            <w:bCs w:val="0"/>
            <w:i w:val="0"/>
            <w:iCs w:val="0"/>
            <w:u w:val="none"/>
          </w:rPr>
          <w:t>Treatment of ERCOT-Polled Settlement Energy Storage Resource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_Toc148960327 \h </w:instrText>
        </w:r>
        <w:r w:rsidRPr="003A5E09">
          <w:rPr>
            <w:bCs w:val="0"/>
            <w:i w:val="0"/>
            <w:iCs w:val="0"/>
            <w:webHidden/>
          </w:rPr>
        </w:r>
        <w:r w:rsidRPr="003A5E09">
          <w:rPr>
            <w:bCs w:val="0"/>
            <w:i w:val="0"/>
            <w:iCs w:val="0"/>
            <w:webHidden/>
          </w:rPr>
          <w:fldChar w:fldCharType="separate"/>
        </w:r>
        <w:r w:rsidR="00E321FA">
          <w:rPr>
            <w:bCs w:val="0"/>
            <w:i w:val="0"/>
            <w:iCs w:val="0"/>
            <w:webHidden/>
          </w:rPr>
          <w:t>9</w:t>
        </w:r>
        <w:r w:rsidRPr="003A5E09">
          <w:rPr>
            <w:bCs w:val="0"/>
            <w:i w:val="0"/>
            <w:iCs w:val="0"/>
            <w:webHidden/>
          </w:rPr>
          <w:fldChar w:fldCharType="end"/>
        </w:r>
      </w:hyperlink>
    </w:p>
    <w:p w14:paraId="7BC799A1" w14:textId="4CF34E97" w:rsidR="000E29D6" w:rsidRPr="003A5E09" w:rsidRDefault="000E29D6">
      <w:pPr>
        <w:pStyle w:val="TOC2"/>
        <w:rPr>
          <w:rFonts w:asciiTheme="minorHAnsi" w:eastAsiaTheme="minorEastAsia" w:hAnsiTheme="minorHAnsi" w:cstheme="minorBidi"/>
          <w:noProof/>
        </w:rPr>
      </w:pPr>
      <w:hyperlink w:anchor="_Toc148960328" w:history="1">
        <w:r w:rsidRPr="003A5E09">
          <w:rPr>
            <w:rStyle w:val="Hyperlink"/>
            <w:noProof/>
            <w:u w:val="none"/>
          </w:rPr>
          <w:t>11.2</w:t>
        </w:r>
        <w:r w:rsidRPr="003A5E09">
          <w:rPr>
            <w:rFonts w:asciiTheme="minorHAnsi" w:eastAsiaTheme="minorEastAsia" w:hAnsiTheme="minorHAnsi" w:cstheme="minorBidi"/>
            <w:noProof/>
          </w:rPr>
          <w:tab/>
        </w:r>
        <w:r w:rsidRPr="003A5E09">
          <w:rPr>
            <w:rStyle w:val="Hyperlink"/>
            <w:noProof/>
            <w:u w:val="none"/>
          </w:rPr>
          <w:t>Data Acquisition from Transmission Service Providers and/or Distribution Service Providers</w:t>
        </w:r>
        <w:r w:rsidRPr="003A5E09">
          <w:rPr>
            <w:noProof/>
            <w:webHidden/>
          </w:rPr>
          <w:tab/>
          <w:t>11-</w:t>
        </w:r>
        <w:r w:rsidRPr="003A5E09">
          <w:rPr>
            <w:noProof/>
            <w:webHidden/>
          </w:rPr>
          <w:fldChar w:fldCharType="begin"/>
        </w:r>
        <w:r w:rsidRPr="003A5E09">
          <w:rPr>
            <w:noProof/>
            <w:webHidden/>
          </w:rPr>
          <w:instrText xml:space="preserve"> PAGEREF _Toc148960328 \h </w:instrText>
        </w:r>
        <w:r w:rsidRPr="003A5E09">
          <w:rPr>
            <w:noProof/>
            <w:webHidden/>
          </w:rPr>
        </w:r>
        <w:r w:rsidRPr="003A5E09">
          <w:rPr>
            <w:noProof/>
            <w:webHidden/>
          </w:rPr>
          <w:fldChar w:fldCharType="separate"/>
        </w:r>
        <w:r w:rsidR="00E321FA">
          <w:rPr>
            <w:noProof/>
            <w:webHidden/>
          </w:rPr>
          <w:t>10</w:t>
        </w:r>
        <w:r w:rsidRPr="003A5E09">
          <w:rPr>
            <w:noProof/>
            <w:webHidden/>
          </w:rPr>
          <w:fldChar w:fldCharType="end"/>
        </w:r>
      </w:hyperlink>
    </w:p>
    <w:p w14:paraId="335DB2B2" w14:textId="6CC74C83" w:rsidR="000E29D6" w:rsidRPr="003A5E09" w:rsidRDefault="000E29D6" w:rsidP="00122C8C">
      <w:pPr>
        <w:pStyle w:val="TOC3"/>
        <w:rPr>
          <w:rFonts w:asciiTheme="minorHAnsi" w:eastAsiaTheme="minorEastAsia" w:hAnsiTheme="minorHAnsi" w:cstheme="minorBidi"/>
          <w:bCs w:val="0"/>
          <w:i w:val="0"/>
          <w:iCs w:val="0"/>
        </w:rPr>
      </w:pPr>
      <w:hyperlink w:anchor="_Toc148960329" w:history="1">
        <w:r w:rsidRPr="003A5E09">
          <w:rPr>
            <w:rStyle w:val="Hyperlink"/>
            <w:bCs w:val="0"/>
            <w:i w:val="0"/>
            <w:iCs w:val="0"/>
            <w:u w:val="none"/>
          </w:rPr>
          <w:t>11.2.1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_Toc148960329 \h </w:instrText>
        </w:r>
        <w:r w:rsidRPr="003A5E09">
          <w:rPr>
            <w:bCs w:val="0"/>
            <w:i w:val="0"/>
            <w:iCs w:val="0"/>
            <w:webHidden/>
          </w:rPr>
        </w:r>
        <w:r w:rsidRPr="003A5E09">
          <w:rPr>
            <w:bCs w:val="0"/>
            <w:i w:val="0"/>
            <w:iCs w:val="0"/>
            <w:webHidden/>
          </w:rPr>
          <w:fldChar w:fldCharType="separate"/>
        </w:r>
        <w:r w:rsidR="00E321FA">
          <w:rPr>
            <w:bCs w:val="0"/>
            <w:i w:val="0"/>
            <w:iCs w:val="0"/>
            <w:webHidden/>
          </w:rPr>
          <w:t>10</w:t>
        </w:r>
        <w:r w:rsidRPr="003A5E09">
          <w:rPr>
            <w:bCs w:val="0"/>
            <w:i w:val="0"/>
            <w:iCs w:val="0"/>
            <w:webHidden/>
          </w:rPr>
          <w:fldChar w:fldCharType="end"/>
        </w:r>
      </w:hyperlink>
    </w:p>
    <w:p w14:paraId="2C9D1E39" w14:textId="62A4B97D" w:rsidR="000E29D6" w:rsidRPr="003A5E09" w:rsidRDefault="000E29D6" w:rsidP="00122C8C">
      <w:pPr>
        <w:pStyle w:val="TOC3"/>
        <w:rPr>
          <w:rFonts w:asciiTheme="minorHAnsi" w:eastAsiaTheme="minorEastAsia" w:hAnsiTheme="minorHAnsi" w:cstheme="minorBidi"/>
          <w:bCs w:val="0"/>
          <w:i w:val="0"/>
          <w:iCs w:val="0"/>
        </w:rPr>
      </w:pPr>
      <w:hyperlink w:anchor="_Toc148960330" w:history="1">
        <w:r w:rsidRPr="003A5E09">
          <w:rPr>
            <w:rStyle w:val="Hyperlink"/>
            <w:bCs w:val="0"/>
            <w:i w:val="0"/>
            <w:iCs w:val="0"/>
            <w:u w:val="none"/>
          </w:rPr>
          <w:t>11.2.2</w:t>
        </w:r>
        <w:r w:rsidRPr="003A5E09">
          <w:rPr>
            <w:rFonts w:asciiTheme="minorHAnsi" w:eastAsiaTheme="minorEastAsia" w:hAnsiTheme="minorHAnsi" w:cstheme="minorBidi"/>
            <w:bCs w:val="0"/>
            <w:i w:val="0"/>
            <w:iCs w:val="0"/>
          </w:rPr>
          <w:tab/>
        </w:r>
        <w:r w:rsidRPr="003A5E09">
          <w:rPr>
            <w:rStyle w:val="Hyperlink"/>
            <w:bCs w:val="0"/>
            <w:i w:val="0"/>
            <w:iCs w:val="0"/>
            <w:u w:val="none"/>
          </w:rPr>
          <w:t>Data Provision and Verification of Non ERCOT Polled Settlement Metered Points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_Toc148960330 \h </w:instrText>
        </w:r>
        <w:r w:rsidRPr="003A5E09">
          <w:rPr>
            <w:bCs w:val="0"/>
            <w:i w:val="0"/>
            <w:iCs w:val="0"/>
            <w:webHidden/>
          </w:rPr>
        </w:r>
        <w:r w:rsidRPr="003A5E09">
          <w:rPr>
            <w:bCs w:val="0"/>
            <w:i w:val="0"/>
            <w:iCs w:val="0"/>
            <w:webHidden/>
          </w:rPr>
          <w:fldChar w:fldCharType="separate"/>
        </w:r>
        <w:r w:rsidR="00E321FA">
          <w:rPr>
            <w:bCs w:val="0"/>
            <w:i w:val="0"/>
            <w:iCs w:val="0"/>
            <w:webHidden/>
          </w:rPr>
          <w:t>10</w:t>
        </w:r>
        <w:r w:rsidRPr="003A5E09">
          <w:rPr>
            <w:bCs w:val="0"/>
            <w:i w:val="0"/>
            <w:iCs w:val="0"/>
            <w:webHidden/>
          </w:rPr>
          <w:fldChar w:fldCharType="end"/>
        </w:r>
      </w:hyperlink>
    </w:p>
    <w:p w14:paraId="229D3618" w14:textId="3CF99285" w:rsidR="000E29D6" w:rsidRPr="003A5E09" w:rsidRDefault="000E29D6">
      <w:pPr>
        <w:pStyle w:val="TOC2"/>
        <w:rPr>
          <w:rFonts w:asciiTheme="minorHAnsi" w:eastAsiaTheme="minorEastAsia" w:hAnsiTheme="minorHAnsi" w:cstheme="minorBidi"/>
          <w:noProof/>
        </w:rPr>
      </w:pPr>
      <w:hyperlink w:anchor="_Toc148960331" w:history="1">
        <w:r w:rsidRPr="003A5E09">
          <w:rPr>
            <w:rStyle w:val="Hyperlink"/>
            <w:noProof/>
            <w:u w:val="none"/>
          </w:rPr>
          <w:t>11.3</w:t>
        </w:r>
        <w:r w:rsidRPr="003A5E09">
          <w:rPr>
            <w:rFonts w:asciiTheme="minorHAnsi" w:eastAsiaTheme="minorEastAsia" w:hAnsiTheme="minorHAnsi" w:cstheme="minorBidi"/>
            <w:noProof/>
          </w:rPr>
          <w:tab/>
        </w:r>
        <w:r w:rsidRPr="003A5E09">
          <w:rPr>
            <w:rStyle w:val="Hyperlink"/>
            <w:noProof/>
            <w:u w:val="none"/>
          </w:rPr>
          <w:t>Electric Service Identifier Synchronization</w:t>
        </w:r>
        <w:r w:rsidRPr="003A5E09">
          <w:rPr>
            <w:noProof/>
            <w:webHidden/>
          </w:rPr>
          <w:tab/>
          <w:t>11-</w:t>
        </w:r>
        <w:r w:rsidRPr="003A5E09">
          <w:rPr>
            <w:noProof/>
            <w:webHidden/>
          </w:rPr>
          <w:fldChar w:fldCharType="begin"/>
        </w:r>
        <w:r w:rsidRPr="003A5E09">
          <w:rPr>
            <w:noProof/>
            <w:webHidden/>
          </w:rPr>
          <w:instrText xml:space="preserve"> PAGEREF _Toc148960331 \h </w:instrText>
        </w:r>
        <w:r w:rsidRPr="003A5E09">
          <w:rPr>
            <w:noProof/>
            <w:webHidden/>
          </w:rPr>
        </w:r>
        <w:r w:rsidRPr="003A5E09">
          <w:rPr>
            <w:noProof/>
            <w:webHidden/>
          </w:rPr>
          <w:fldChar w:fldCharType="separate"/>
        </w:r>
        <w:r w:rsidR="00E321FA">
          <w:rPr>
            <w:noProof/>
            <w:webHidden/>
          </w:rPr>
          <w:t>10</w:t>
        </w:r>
        <w:r w:rsidRPr="003A5E09">
          <w:rPr>
            <w:noProof/>
            <w:webHidden/>
          </w:rPr>
          <w:fldChar w:fldCharType="end"/>
        </w:r>
      </w:hyperlink>
    </w:p>
    <w:p w14:paraId="0430F1D7" w14:textId="7D835A65" w:rsidR="000E29D6" w:rsidRPr="003A5E09" w:rsidRDefault="000E29D6" w:rsidP="00122C8C">
      <w:pPr>
        <w:pStyle w:val="TOC3"/>
        <w:rPr>
          <w:rFonts w:asciiTheme="minorHAnsi" w:eastAsiaTheme="minorEastAsia" w:hAnsiTheme="minorHAnsi" w:cstheme="minorBidi"/>
          <w:bCs w:val="0"/>
          <w:i w:val="0"/>
          <w:iCs w:val="0"/>
        </w:rPr>
      </w:pPr>
      <w:hyperlink w:anchor="_Toc148960332" w:history="1">
        <w:r w:rsidRPr="003A5E09">
          <w:rPr>
            <w:rStyle w:val="Hyperlink"/>
            <w:bCs w:val="0"/>
            <w:i w:val="0"/>
            <w:iCs w:val="0"/>
            <w:u w:val="none"/>
          </w:rPr>
          <w:t>11.3.1</w:t>
        </w:r>
        <w:r w:rsidRPr="003A5E09">
          <w:rPr>
            <w:rFonts w:asciiTheme="minorHAnsi" w:eastAsiaTheme="minorEastAsia" w:hAnsiTheme="minorHAnsi" w:cstheme="minorBidi"/>
            <w:bCs w:val="0"/>
            <w:i w:val="0"/>
            <w:iCs w:val="0"/>
          </w:rPr>
          <w:tab/>
        </w:r>
        <w:r w:rsidRPr="003A5E09">
          <w:rPr>
            <w:rStyle w:val="Hyperlink"/>
            <w:bCs w:val="0"/>
            <w:i w:val="0"/>
            <w:iCs w:val="0"/>
            <w:u w:val="none"/>
          </w:rPr>
          <w:t>Electric Service Identifier Service History and Usage</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_Toc148960332 \h </w:instrText>
        </w:r>
        <w:r w:rsidRPr="003A5E09">
          <w:rPr>
            <w:bCs w:val="0"/>
            <w:i w:val="0"/>
            <w:iCs w:val="0"/>
            <w:webHidden/>
          </w:rPr>
        </w:r>
        <w:r w:rsidRPr="003A5E09">
          <w:rPr>
            <w:bCs w:val="0"/>
            <w:i w:val="0"/>
            <w:iCs w:val="0"/>
            <w:webHidden/>
          </w:rPr>
          <w:fldChar w:fldCharType="separate"/>
        </w:r>
        <w:r w:rsidR="00E321FA">
          <w:rPr>
            <w:bCs w:val="0"/>
            <w:i w:val="0"/>
            <w:iCs w:val="0"/>
            <w:webHidden/>
          </w:rPr>
          <w:t>10</w:t>
        </w:r>
        <w:r w:rsidRPr="003A5E09">
          <w:rPr>
            <w:bCs w:val="0"/>
            <w:i w:val="0"/>
            <w:iCs w:val="0"/>
            <w:webHidden/>
          </w:rPr>
          <w:fldChar w:fldCharType="end"/>
        </w:r>
      </w:hyperlink>
    </w:p>
    <w:p w14:paraId="64BA84A5" w14:textId="238787BC" w:rsidR="000E29D6" w:rsidRPr="003A5E09" w:rsidRDefault="000E29D6" w:rsidP="00122C8C">
      <w:pPr>
        <w:pStyle w:val="TOC3"/>
        <w:rPr>
          <w:rFonts w:asciiTheme="minorHAnsi" w:eastAsiaTheme="minorEastAsia" w:hAnsiTheme="minorHAnsi" w:cstheme="minorBidi"/>
          <w:bCs w:val="0"/>
          <w:i w:val="0"/>
          <w:iCs w:val="0"/>
        </w:rPr>
      </w:pPr>
      <w:hyperlink w:anchor="_Toc148960333" w:history="1">
        <w:r w:rsidRPr="003A5E09">
          <w:rPr>
            <w:rStyle w:val="Hyperlink"/>
            <w:bCs w:val="0"/>
            <w:i w:val="0"/>
            <w:iCs w:val="0"/>
            <w:u w:val="none"/>
          </w:rPr>
          <w:t>11.3.2</w:t>
        </w:r>
        <w:r w:rsidRPr="003A5E09">
          <w:rPr>
            <w:rFonts w:asciiTheme="minorHAnsi" w:eastAsiaTheme="minorEastAsia" w:hAnsiTheme="minorHAnsi" w:cstheme="minorBidi"/>
            <w:bCs w:val="0"/>
            <w:i w:val="0"/>
            <w:iCs w:val="0"/>
          </w:rPr>
          <w:tab/>
        </w:r>
        <w:r w:rsidRPr="003A5E09">
          <w:rPr>
            <w:rStyle w:val="Hyperlink"/>
            <w:bCs w:val="0"/>
            <w:i w:val="0"/>
            <w:iCs w:val="0"/>
            <w:u w:val="none"/>
          </w:rPr>
          <w:t>Variance Process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_Toc148960333 \h </w:instrText>
        </w:r>
        <w:r w:rsidRPr="003A5E09">
          <w:rPr>
            <w:bCs w:val="0"/>
            <w:i w:val="0"/>
            <w:iCs w:val="0"/>
            <w:webHidden/>
          </w:rPr>
        </w:r>
        <w:r w:rsidRPr="003A5E09">
          <w:rPr>
            <w:bCs w:val="0"/>
            <w:i w:val="0"/>
            <w:iCs w:val="0"/>
            <w:webHidden/>
          </w:rPr>
          <w:fldChar w:fldCharType="separate"/>
        </w:r>
        <w:r w:rsidR="00E321FA">
          <w:rPr>
            <w:bCs w:val="0"/>
            <w:i w:val="0"/>
            <w:iCs w:val="0"/>
            <w:webHidden/>
          </w:rPr>
          <w:t>11</w:t>
        </w:r>
        <w:r w:rsidRPr="003A5E09">
          <w:rPr>
            <w:bCs w:val="0"/>
            <w:i w:val="0"/>
            <w:iCs w:val="0"/>
            <w:webHidden/>
          </w:rPr>
          <w:fldChar w:fldCharType="end"/>
        </w:r>
      </w:hyperlink>
    </w:p>
    <w:p w14:paraId="627F88FA" w14:textId="652F2FC6" w:rsidR="000E29D6" w:rsidRPr="003A5E09" w:rsidRDefault="000E29D6" w:rsidP="00122C8C">
      <w:pPr>
        <w:pStyle w:val="TOC3"/>
        <w:rPr>
          <w:rFonts w:asciiTheme="minorHAnsi" w:eastAsiaTheme="minorEastAsia" w:hAnsiTheme="minorHAnsi" w:cstheme="minorBidi"/>
          <w:bCs w:val="0"/>
          <w:i w:val="0"/>
          <w:iCs w:val="0"/>
        </w:rPr>
      </w:pPr>
      <w:hyperlink w:anchor="_Toc148960334" w:history="1">
        <w:r w:rsidRPr="003A5E09">
          <w:rPr>
            <w:rStyle w:val="Hyperlink"/>
            <w:bCs w:val="0"/>
            <w:i w:val="0"/>
            <w:iCs w:val="0"/>
            <w:u w:val="none"/>
          </w:rPr>
          <w:t>11.3.3</w:t>
        </w:r>
        <w:r w:rsidRPr="003A5E09">
          <w:rPr>
            <w:rFonts w:asciiTheme="minorHAnsi" w:eastAsiaTheme="minorEastAsia" w:hAnsiTheme="minorHAnsi" w:cstheme="minorBidi"/>
            <w:bCs w:val="0"/>
            <w:i w:val="0"/>
            <w:iCs w:val="0"/>
          </w:rPr>
          <w:tab/>
        </w:r>
        <w:r w:rsidRPr="003A5E09">
          <w:rPr>
            <w:rStyle w:val="Hyperlink"/>
            <w:bCs w:val="0"/>
            <w:i w:val="0"/>
            <w:iCs w:val="0"/>
            <w:u w:val="none"/>
          </w:rPr>
          <w:t>Alternative Dispute Resolution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_Toc148960334 \h </w:instrText>
        </w:r>
        <w:r w:rsidRPr="003A5E09">
          <w:rPr>
            <w:bCs w:val="0"/>
            <w:i w:val="0"/>
            <w:iCs w:val="0"/>
            <w:webHidden/>
          </w:rPr>
        </w:r>
        <w:r w:rsidRPr="003A5E09">
          <w:rPr>
            <w:bCs w:val="0"/>
            <w:i w:val="0"/>
            <w:iCs w:val="0"/>
            <w:webHidden/>
          </w:rPr>
          <w:fldChar w:fldCharType="separate"/>
        </w:r>
        <w:r w:rsidR="00E321FA">
          <w:rPr>
            <w:bCs w:val="0"/>
            <w:i w:val="0"/>
            <w:iCs w:val="0"/>
            <w:webHidden/>
          </w:rPr>
          <w:t>11</w:t>
        </w:r>
        <w:r w:rsidRPr="003A5E09">
          <w:rPr>
            <w:bCs w:val="0"/>
            <w:i w:val="0"/>
            <w:iCs w:val="0"/>
            <w:webHidden/>
          </w:rPr>
          <w:fldChar w:fldCharType="end"/>
        </w:r>
      </w:hyperlink>
    </w:p>
    <w:p w14:paraId="51B6D342" w14:textId="6CD6DD0D" w:rsidR="000E29D6" w:rsidRPr="003A5E09" w:rsidRDefault="000E29D6">
      <w:pPr>
        <w:pStyle w:val="TOC2"/>
        <w:rPr>
          <w:rFonts w:asciiTheme="minorHAnsi" w:eastAsiaTheme="minorEastAsia" w:hAnsiTheme="minorHAnsi" w:cstheme="minorBidi"/>
          <w:noProof/>
        </w:rPr>
      </w:pPr>
      <w:hyperlink w:anchor="_Toc148960335" w:history="1">
        <w:r w:rsidRPr="003A5E09">
          <w:rPr>
            <w:rStyle w:val="Hyperlink"/>
            <w:noProof/>
            <w:u w:val="none"/>
          </w:rPr>
          <w:t>11.4</w:t>
        </w:r>
        <w:r w:rsidRPr="003A5E09">
          <w:rPr>
            <w:rFonts w:asciiTheme="minorHAnsi" w:eastAsiaTheme="minorEastAsia" w:hAnsiTheme="minorHAnsi" w:cstheme="minorBidi"/>
            <w:noProof/>
          </w:rPr>
          <w:tab/>
        </w:r>
        <w:r w:rsidRPr="003A5E09">
          <w:rPr>
            <w:rStyle w:val="Hyperlink"/>
            <w:noProof/>
            <w:u w:val="none"/>
          </w:rPr>
          <w:t>Load Data Aggregation</w:t>
        </w:r>
        <w:r w:rsidRPr="003A5E09">
          <w:rPr>
            <w:noProof/>
            <w:webHidden/>
          </w:rPr>
          <w:tab/>
          <w:t>11-</w:t>
        </w:r>
        <w:r w:rsidRPr="003A5E09">
          <w:rPr>
            <w:noProof/>
            <w:webHidden/>
          </w:rPr>
          <w:fldChar w:fldCharType="begin"/>
        </w:r>
        <w:r w:rsidRPr="003A5E09">
          <w:rPr>
            <w:noProof/>
            <w:webHidden/>
          </w:rPr>
          <w:instrText xml:space="preserve"> PAGEREF _Toc148960335 \h </w:instrText>
        </w:r>
        <w:r w:rsidRPr="003A5E09">
          <w:rPr>
            <w:noProof/>
            <w:webHidden/>
          </w:rPr>
        </w:r>
        <w:r w:rsidRPr="003A5E09">
          <w:rPr>
            <w:noProof/>
            <w:webHidden/>
          </w:rPr>
          <w:fldChar w:fldCharType="separate"/>
        </w:r>
        <w:r w:rsidR="00E321FA">
          <w:rPr>
            <w:noProof/>
            <w:webHidden/>
          </w:rPr>
          <w:t>11</w:t>
        </w:r>
        <w:r w:rsidRPr="003A5E09">
          <w:rPr>
            <w:noProof/>
            <w:webHidden/>
          </w:rPr>
          <w:fldChar w:fldCharType="end"/>
        </w:r>
      </w:hyperlink>
    </w:p>
    <w:p w14:paraId="6DD36F27" w14:textId="29C0893B" w:rsidR="000E29D6" w:rsidRPr="003A5E09" w:rsidRDefault="000E29D6" w:rsidP="00122C8C">
      <w:pPr>
        <w:pStyle w:val="TOC3"/>
        <w:rPr>
          <w:rFonts w:asciiTheme="minorHAnsi" w:eastAsiaTheme="minorEastAsia" w:hAnsiTheme="minorHAnsi" w:cstheme="minorBidi"/>
          <w:bCs w:val="0"/>
          <w:i w:val="0"/>
          <w:iCs w:val="0"/>
        </w:rPr>
      </w:pPr>
      <w:hyperlink w:anchor="_Toc148960336" w:history="1">
        <w:r w:rsidRPr="003A5E09">
          <w:rPr>
            <w:rStyle w:val="Hyperlink"/>
            <w:bCs w:val="0"/>
            <w:i w:val="0"/>
            <w:iCs w:val="0"/>
            <w:u w:val="none"/>
          </w:rPr>
          <w:t>11.4.1</w:t>
        </w:r>
        <w:r w:rsidRPr="003A5E09">
          <w:rPr>
            <w:rFonts w:asciiTheme="minorHAnsi" w:eastAsiaTheme="minorEastAsia" w:hAnsiTheme="minorHAnsi" w:cstheme="minorBidi"/>
            <w:bCs w:val="0"/>
            <w:i w:val="0"/>
            <w:iCs w:val="0"/>
          </w:rPr>
          <w:tab/>
        </w:r>
        <w:r w:rsidRPr="003A5E09">
          <w:rPr>
            <w:rStyle w:val="Hyperlink"/>
            <w:bCs w:val="0"/>
            <w:i w:val="0"/>
            <w:iCs w:val="0"/>
            <w:u w:val="none"/>
          </w:rPr>
          <w:t>Estimation of Missing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_Toc148960336 \h </w:instrText>
        </w:r>
        <w:r w:rsidRPr="003A5E09">
          <w:rPr>
            <w:bCs w:val="0"/>
            <w:i w:val="0"/>
            <w:iCs w:val="0"/>
            <w:webHidden/>
          </w:rPr>
        </w:r>
        <w:r w:rsidRPr="003A5E09">
          <w:rPr>
            <w:bCs w:val="0"/>
            <w:i w:val="0"/>
            <w:iCs w:val="0"/>
            <w:webHidden/>
          </w:rPr>
          <w:fldChar w:fldCharType="separate"/>
        </w:r>
        <w:r w:rsidR="00E321FA">
          <w:rPr>
            <w:bCs w:val="0"/>
            <w:i w:val="0"/>
            <w:iCs w:val="0"/>
            <w:webHidden/>
          </w:rPr>
          <w:t>11</w:t>
        </w:r>
        <w:r w:rsidRPr="003A5E09">
          <w:rPr>
            <w:bCs w:val="0"/>
            <w:i w:val="0"/>
            <w:iCs w:val="0"/>
            <w:webHidden/>
          </w:rPr>
          <w:fldChar w:fldCharType="end"/>
        </w:r>
      </w:hyperlink>
    </w:p>
    <w:p w14:paraId="635C25C0" w14:textId="222ED74D" w:rsidR="000E29D6" w:rsidRPr="003A5E09" w:rsidRDefault="000E29D6" w:rsidP="00122C8C">
      <w:pPr>
        <w:pStyle w:val="TOC3"/>
        <w:rPr>
          <w:rFonts w:asciiTheme="minorHAnsi" w:eastAsiaTheme="minorEastAsia" w:hAnsiTheme="minorHAnsi" w:cstheme="minorBidi"/>
          <w:bCs w:val="0"/>
          <w:i w:val="0"/>
          <w:iCs w:val="0"/>
        </w:rPr>
      </w:pPr>
      <w:hyperlink w:anchor="_Toc148960337" w:history="1">
        <w:r w:rsidRPr="003A5E09">
          <w:rPr>
            <w:rStyle w:val="Hyperlink"/>
            <w:bCs w:val="0"/>
            <w:i w:val="0"/>
            <w:iCs w:val="0"/>
            <w:u w:val="none"/>
          </w:rPr>
          <w:t>11.4.2</w:t>
        </w:r>
        <w:r w:rsidRPr="003A5E09">
          <w:rPr>
            <w:rFonts w:asciiTheme="minorHAnsi" w:eastAsiaTheme="minorEastAsia" w:hAnsiTheme="minorHAnsi" w:cstheme="minorBidi"/>
            <w:bCs w:val="0"/>
            <w:i w:val="0"/>
            <w:iCs w:val="0"/>
          </w:rPr>
          <w:tab/>
        </w:r>
        <w:r w:rsidRPr="003A5E09">
          <w:rPr>
            <w:rStyle w:val="Hyperlink"/>
            <w:bCs w:val="0"/>
            <w:i w:val="0"/>
            <w:iCs w:val="0"/>
            <w:u w:val="none"/>
          </w:rPr>
          <w:t>Non-Interval Missing Consumption Data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_Toc148960337 \h </w:instrText>
        </w:r>
        <w:r w:rsidRPr="003A5E09">
          <w:rPr>
            <w:bCs w:val="0"/>
            <w:i w:val="0"/>
            <w:iCs w:val="0"/>
            <w:webHidden/>
          </w:rPr>
        </w:r>
        <w:r w:rsidRPr="003A5E09">
          <w:rPr>
            <w:bCs w:val="0"/>
            <w:i w:val="0"/>
            <w:iCs w:val="0"/>
            <w:webHidden/>
          </w:rPr>
          <w:fldChar w:fldCharType="separate"/>
        </w:r>
        <w:r w:rsidR="00E321FA">
          <w:rPr>
            <w:bCs w:val="0"/>
            <w:i w:val="0"/>
            <w:iCs w:val="0"/>
            <w:webHidden/>
          </w:rPr>
          <w:t>11</w:t>
        </w:r>
        <w:r w:rsidRPr="003A5E09">
          <w:rPr>
            <w:bCs w:val="0"/>
            <w:i w:val="0"/>
            <w:iCs w:val="0"/>
            <w:webHidden/>
          </w:rPr>
          <w:fldChar w:fldCharType="end"/>
        </w:r>
      </w:hyperlink>
    </w:p>
    <w:p w14:paraId="612116E2" w14:textId="032CD57B" w:rsidR="000E29D6" w:rsidRPr="003A5E09" w:rsidRDefault="000E29D6" w:rsidP="00122C8C">
      <w:pPr>
        <w:pStyle w:val="TOC3"/>
        <w:rPr>
          <w:rFonts w:asciiTheme="minorHAnsi" w:eastAsiaTheme="minorEastAsia" w:hAnsiTheme="minorHAnsi" w:cstheme="minorBidi"/>
          <w:bCs w:val="0"/>
          <w:i w:val="0"/>
          <w:iCs w:val="0"/>
        </w:rPr>
      </w:pPr>
      <w:hyperlink w:anchor="_Toc148960338" w:history="1">
        <w:r w:rsidRPr="003A5E09">
          <w:rPr>
            <w:rStyle w:val="Hyperlink"/>
            <w:bCs w:val="0"/>
            <w:i w:val="0"/>
            <w:iCs w:val="0"/>
            <w:u w:val="none"/>
          </w:rPr>
          <w:t>11.4.3</w:t>
        </w:r>
        <w:r w:rsidRPr="003A5E09">
          <w:rPr>
            <w:rFonts w:asciiTheme="minorHAnsi" w:eastAsiaTheme="minorEastAsia" w:hAnsiTheme="minorHAnsi" w:cstheme="minorBidi"/>
            <w:bCs w:val="0"/>
            <w:i w:val="0"/>
            <w:iCs w:val="0"/>
          </w:rPr>
          <w:tab/>
        </w:r>
        <w:r w:rsidRPr="003A5E09">
          <w:rPr>
            <w:rStyle w:val="Hyperlink"/>
            <w:bCs w:val="0"/>
            <w:i w:val="0"/>
            <w:iCs w:val="0"/>
            <w:u w:val="none"/>
          </w:rPr>
          <w:t>Interval Consumption Data Estimation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_Toc148960338 \h </w:instrText>
        </w:r>
        <w:r w:rsidRPr="003A5E09">
          <w:rPr>
            <w:bCs w:val="0"/>
            <w:i w:val="0"/>
            <w:iCs w:val="0"/>
            <w:webHidden/>
          </w:rPr>
        </w:r>
        <w:r w:rsidRPr="003A5E09">
          <w:rPr>
            <w:bCs w:val="0"/>
            <w:i w:val="0"/>
            <w:iCs w:val="0"/>
            <w:webHidden/>
          </w:rPr>
          <w:fldChar w:fldCharType="separate"/>
        </w:r>
        <w:r w:rsidR="00E321FA">
          <w:rPr>
            <w:bCs w:val="0"/>
            <w:i w:val="0"/>
            <w:iCs w:val="0"/>
            <w:webHidden/>
          </w:rPr>
          <w:t>13</w:t>
        </w:r>
        <w:r w:rsidRPr="003A5E09">
          <w:rPr>
            <w:bCs w:val="0"/>
            <w:i w:val="0"/>
            <w:iCs w:val="0"/>
            <w:webHidden/>
          </w:rPr>
          <w:fldChar w:fldCharType="end"/>
        </w:r>
      </w:hyperlink>
    </w:p>
    <w:p w14:paraId="4D77B7AA" w14:textId="63F068E5" w:rsidR="000E29D6" w:rsidRPr="003A5E09" w:rsidRDefault="000E29D6">
      <w:pPr>
        <w:pStyle w:val="TOC4"/>
        <w:rPr>
          <w:rFonts w:asciiTheme="minorHAnsi" w:eastAsiaTheme="minorEastAsia" w:hAnsiTheme="minorHAnsi" w:cstheme="minorBidi"/>
          <w:noProof/>
          <w:sz w:val="20"/>
          <w:szCs w:val="20"/>
        </w:rPr>
      </w:pPr>
      <w:hyperlink w:anchor="_Toc148960339" w:history="1">
        <w:r w:rsidRPr="003A5E09">
          <w:rPr>
            <w:rStyle w:val="Hyperlink"/>
            <w:noProof/>
            <w:sz w:val="20"/>
            <w:szCs w:val="20"/>
            <w:u w:val="none"/>
          </w:rPr>
          <w:t>11.4.3.1</w:t>
        </w:r>
        <w:r w:rsidRPr="003A5E09">
          <w:rPr>
            <w:rFonts w:asciiTheme="minorHAnsi" w:eastAsiaTheme="minorEastAsia" w:hAnsiTheme="minorHAnsi" w:cstheme="minorBidi"/>
            <w:noProof/>
            <w:sz w:val="20"/>
            <w:szCs w:val="20"/>
          </w:rPr>
          <w:tab/>
        </w:r>
        <w:r w:rsidRPr="003A5E09">
          <w:rPr>
            <w:rStyle w:val="Hyperlink"/>
            <w:noProof/>
            <w:sz w:val="20"/>
            <w:szCs w:val="20"/>
            <w:u w:val="none"/>
          </w:rPr>
          <w:t>Weather Sensitive Proxy Day Method</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_Toc148960339 \h </w:instrText>
        </w:r>
        <w:r w:rsidRPr="003A5E09">
          <w:rPr>
            <w:noProof/>
            <w:webHidden/>
            <w:sz w:val="20"/>
            <w:szCs w:val="20"/>
          </w:rPr>
        </w:r>
        <w:r w:rsidRPr="003A5E09">
          <w:rPr>
            <w:noProof/>
            <w:webHidden/>
            <w:sz w:val="20"/>
            <w:szCs w:val="20"/>
          </w:rPr>
          <w:fldChar w:fldCharType="separate"/>
        </w:r>
        <w:r w:rsidR="00E321FA">
          <w:rPr>
            <w:noProof/>
            <w:webHidden/>
            <w:sz w:val="20"/>
            <w:szCs w:val="20"/>
          </w:rPr>
          <w:t>13</w:t>
        </w:r>
        <w:r w:rsidRPr="003A5E09">
          <w:rPr>
            <w:noProof/>
            <w:webHidden/>
            <w:sz w:val="20"/>
            <w:szCs w:val="20"/>
          </w:rPr>
          <w:fldChar w:fldCharType="end"/>
        </w:r>
      </w:hyperlink>
    </w:p>
    <w:p w14:paraId="04CDCD41" w14:textId="3FE617F9" w:rsidR="000E29D6" w:rsidRPr="003A5E09" w:rsidRDefault="000E29D6">
      <w:pPr>
        <w:pStyle w:val="TOC4"/>
        <w:rPr>
          <w:rFonts w:asciiTheme="minorHAnsi" w:eastAsiaTheme="minorEastAsia" w:hAnsiTheme="minorHAnsi" w:cstheme="minorBidi"/>
          <w:noProof/>
          <w:sz w:val="20"/>
          <w:szCs w:val="20"/>
        </w:rPr>
      </w:pPr>
      <w:hyperlink w:anchor="_Toc148960340" w:history="1">
        <w:r w:rsidRPr="003A5E09">
          <w:rPr>
            <w:rStyle w:val="Hyperlink"/>
            <w:noProof/>
            <w:sz w:val="20"/>
            <w:szCs w:val="20"/>
            <w:u w:val="none"/>
          </w:rPr>
          <w:t>11.4.3.2</w:t>
        </w:r>
        <w:r w:rsidRPr="003A5E09">
          <w:rPr>
            <w:rFonts w:asciiTheme="minorHAnsi" w:eastAsiaTheme="minorEastAsia" w:hAnsiTheme="minorHAnsi" w:cstheme="minorBidi"/>
            <w:noProof/>
            <w:sz w:val="20"/>
            <w:szCs w:val="20"/>
          </w:rPr>
          <w:tab/>
        </w:r>
        <w:r w:rsidRPr="003A5E09">
          <w:rPr>
            <w:rStyle w:val="Hyperlink"/>
            <w:noProof/>
            <w:sz w:val="20"/>
            <w:szCs w:val="20"/>
            <w:u w:val="none"/>
          </w:rPr>
          <w:t>Non-Weather Sensitive Proxy Day Method</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_Toc148960340 \h </w:instrText>
        </w:r>
        <w:r w:rsidRPr="003A5E09">
          <w:rPr>
            <w:noProof/>
            <w:webHidden/>
            <w:sz w:val="20"/>
            <w:szCs w:val="20"/>
          </w:rPr>
        </w:r>
        <w:r w:rsidRPr="003A5E09">
          <w:rPr>
            <w:noProof/>
            <w:webHidden/>
            <w:sz w:val="20"/>
            <w:szCs w:val="20"/>
          </w:rPr>
          <w:fldChar w:fldCharType="separate"/>
        </w:r>
        <w:r w:rsidR="00E321FA">
          <w:rPr>
            <w:noProof/>
            <w:webHidden/>
            <w:sz w:val="20"/>
            <w:szCs w:val="20"/>
          </w:rPr>
          <w:t>14</w:t>
        </w:r>
        <w:r w:rsidRPr="003A5E09">
          <w:rPr>
            <w:noProof/>
            <w:webHidden/>
            <w:sz w:val="20"/>
            <w:szCs w:val="20"/>
          </w:rPr>
          <w:fldChar w:fldCharType="end"/>
        </w:r>
      </w:hyperlink>
    </w:p>
    <w:p w14:paraId="6647D794" w14:textId="2BB216C9" w:rsidR="000E29D6" w:rsidRPr="003A5E09" w:rsidRDefault="000E29D6">
      <w:pPr>
        <w:pStyle w:val="TOC4"/>
        <w:rPr>
          <w:rFonts w:asciiTheme="minorHAnsi" w:eastAsiaTheme="minorEastAsia" w:hAnsiTheme="minorHAnsi" w:cstheme="minorBidi"/>
          <w:noProof/>
          <w:sz w:val="20"/>
          <w:szCs w:val="20"/>
        </w:rPr>
      </w:pPr>
      <w:hyperlink w:anchor="_Toc148960341" w:history="1">
        <w:r w:rsidRPr="003A5E09">
          <w:rPr>
            <w:rStyle w:val="Hyperlink"/>
            <w:noProof/>
            <w:sz w:val="20"/>
            <w:szCs w:val="20"/>
            <w:u w:val="none"/>
          </w:rPr>
          <w:t>11.4.3.3</w:t>
        </w:r>
        <w:r w:rsidRPr="003A5E09">
          <w:rPr>
            <w:rFonts w:asciiTheme="minorHAnsi" w:eastAsiaTheme="minorEastAsia" w:hAnsiTheme="minorHAnsi" w:cstheme="minorBidi"/>
            <w:noProof/>
            <w:sz w:val="20"/>
            <w:szCs w:val="20"/>
          </w:rPr>
          <w:tab/>
        </w:r>
        <w:r w:rsidRPr="003A5E09">
          <w:rPr>
            <w:rStyle w:val="Hyperlink"/>
            <w:noProof/>
            <w:sz w:val="20"/>
            <w:szCs w:val="20"/>
            <w:u w:val="none"/>
          </w:rPr>
          <w:t>Interval Data Recorder Estimation Reporting</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_Toc148960341 \h </w:instrText>
        </w:r>
        <w:r w:rsidRPr="003A5E09">
          <w:rPr>
            <w:noProof/>
            <w:webHidden/>
            <w:sz w:val="20"/>
            <w:szCs w:val="20"/>
          </w:rPr>
        </w:r>
        <w:r w:rsidRPr="003A5E09">
          <w:rPr>
            <w:noProof/>
            <w:webHidden/>
            <w:sz w:val="20"/>
            <w:szCs w:val="20"/>
          </w:rPr>
          <w:fldChar w:fldCharType="separate"/>
        </w:r>
        <w:r w:rsidR="00E321FA">
          <w:rPr>
            <w:noProof/>
            <w:webHidden/>
            <w:sz w:val="20"/>
            <w:szCs w:val="20"/>
          </w:rPr>
          <w:t>15</w:t>
        </w:r>
        <w:r w:rsidRPr="003A5E09">
          <w:rPr>
            <w:noProof/>
            <w:webHidden/>
            <w:sz w:val="20"/>
            <w:szCs w:val="20"/>
          </w:rPr>
          <w:fldChar w:fldCharType="end"/>
        </w:r>
      </w:hyperlink>
    </w:p>
    <w:p w14:paraId="6D2645F8" w14:textId="52B2E42A" w:rsidR="000E29D6" w:rsidRPr="003A5E09" w:rsidRDefault="000E29D6" w:rsidP="00122C8C">
      <w:pPr>
        <w:pStyle w:val="TOC3"/>
        <w:rPr>
          <w:rFonts w:asciiTheme="minorHAnsi" w:eastAsiaTheme="minorEastAsia" w:hAnsiTheme="minorHAnsi" w:cstheme="minorBidi"/>
          <w:bCs w:val="0"/>
          <w:i w:val="0"/>
          <w:iCs w:val="0"/>
        </w:rPr>
      </w:pPr>
      <w:hyperlink w:anchor="_Toc148960342" w:history="1">
        <w:r w:rsidRPr="003A5E09">
          <w:rPr>
            <w:rStyle w:val="Hyperlink"/>
            <w:bCs w:val="0"/>
            <w:i w:val="0"/>
            <w:iCs w:val="0"/>
            <w:u w:val="none"/>
          </w:rPr>
          <w:t>11.4.4</w:t>
        </w:r>
        <w:r w:rsidRPr="003A5E09">
          <w:rPr>
            <w:rFonts w:asciiTheme="minorHAnsi" w:eastAsiaTheme="minorEastAsia" w:hAnsiTheme="minorHAnsi" w:cstheme="minorBidi"/>
            <w:bCs w:val="0"/>
            <w:i w:val="0"/>
            <w:iCs w:val="0"/>
          </w:rPr>
          <w:tab/>
        </w:r>
        <w:r w:rsidRPr="003A5E09">
          <w:rPr>
            <w:rStyle w:val="Hyperlink"/>
            <w:bCs w:val="0"/>
            <w:i w:val="0"/>
            <w:iCs w:val="0"/>
            <w:u w:val="none"/>
          </w:rPr>
          <w:t>Data Aggregation Processing for Actual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_Toc148960342 \h </w:instrText>
        </w:r>
        <w:r w:rsidRPr="003A5E09">
          <w:rPr>
            <w:bCs w:val="0"/>
            <w:i w:val="0"/>
            <w:iCs w:val="0"/>
            <w:webHidden/>
          </w:rPr>
        </w:r>
        <w:r w:rsidRPr="003A5E09">
          <w:rPr>
            <w:bCs w:val="0"/>
            <w:i w:val="0"/>
            <w:iCs w:val="0"/>
            <w:webHidden/>
          </w:rPr>
          <w:fldChar w:fldCharType="separate"/>
        </w:r>
        <w:r w:rsidR="00E321FA">
          <w:rPr>
            <w:bCs w:val="0"/>
            <w:i w:val="0"/>
            <w:iCs w:val="0"/>
            <w:webHidden/>
          </w:rPr>
          <w:t>15</w:t>
        </w:r>
        <w:r w:rsidRPr="003A5E09">
          <w:rPr>
            <w:bCs w:val="0"/>
            <w:i w:val="0"/>
            <w:iCs w:val="0"/>
            <w:webHidden/>
          </w:rPr>
          <w:fldChar w:fldCharType="end"/>
        </w:r>
      </w:hyperlink>
    </w:p>
    <w:p w14:paraId="705728F0" w14:textId="51E1E525" w:rsidR="000E29D6" w:rsidRPr="003A5E09" w:rsidRDefault="000E29D6">
      <w:pPr>
        <w:pStyle w:val="TOC4"/>
        <w:rPr>
          <w:rFonts w:asciiTheme="minorHAnsi" w:eastAsiaTheme="minorEastAsia" w:hAnsiTheme="minorHAnsi" w:cstheme="minorBidi"/>
          <w:noProof/>
          <w:sz w:val="20"/>
          <w:szCs w:val="20"/>
        </w:rPr>
      </w:pPr>
      <w:hyperlink w:anchor="_Toc148960343" w:history="1">
        <w:r w:rsidRPr="003A5E09">
          <w:rPr>
            <w:rStyle w:val="Hyperlink"/>
            <w:noProof/>
            <w:sz w:val="20"/>
            <w:szCs w:val="20"/>
            <w:u w:val="none"/>
          </w:rPr>
          <w:t>11.4.4.1</w:t>
        </w:r>
        <w:r w:rsidRPr="003A5E09">
          <w:rPr>
            <w:rFonts w:asciiTheme="minorHAnsi" w:eastAsiaTheme="minorEastAsia" w:hAnsiTheme="minorHAnsi" w:cstheme="minorBidi"/>
            <w:noProof/>
            <w:sz w:val="20"/>
            <w:szCs w:val="20"/>
          </w:rPr>
          <w:tab/>
        </w:r>
        <w:r w:rsidRPr="003A5E09">
          <w:rPr>
            <w:rStyle w:val="Hyperlink"/>
            <w:noProof/>
            <w:sz w:val="20"/>
            <w:szCs w:val="20"/>
            <w:u w:val="none"/>
          </w:rPr>
          <w:t>Application of Profiles to Non-Interval Data</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_Toc148960343 \h </w:instrText>
        </w:r>
        <w:r w:rsidRPr="003A5E09">
          <w:rPr>
            <w:noProof/>
            <w:webHidden/>
            <w:sz w:val="20"/>
            <w:szCs w:val="20"/>
          </w:rPr>
        </w:r>
        <w:r w:rsidRPr="003A5E09">
          <w:rPr>
            <w:noProof/>
            <w:webHidden/>
            <w:sz w:val="20"/>
            <w:szCs w:val="20"/>
          </w:rPr>
          <w:fldChar w:fldCharType="separate"/>
        </w:r>
        <w:r w:rsidR="00E321FA">
          <w:rPr>
            <w:noProof/>
            <w:webHidden/>
            <w:sz w:val="20"/>
            <w:szCs w:val="20"/>
          </w:rPr>
          <w:t>15</w:t>
        </w:r>
        <w:r w:rsidRPr="003A5E09">
          <w:rPr>
            <w:noProof/>
            <w:webHidden/>
            <w:sz w:val="20"/>
            <w:szCs w:val="20"/>
          </w:rPr>
          <w:fldChar w:fldCharType="end"/>
        </w:r>
      </w:hyperlink>
    </w:p>
    <w:p w14:paraId="5ACA641D" w14:textId="1C8FD5EC" w:rsidR="000E29D6" w:rsidRPr="003A5E09" w:rsidRDefault="000E29D6">
      <w:pPr>
        <w:pStyle w:val="TOC4"/>
        <w:rPr>
          <w:rFonts w:asciiTheme="minorHAnsi" w:eastAsiaTheme="minorEastAsia" w:hAnsiTheme="minorHAnsi" w:cstheme="minorBidi"/>
          <w:noProof/>
          <w:sz w:val="20"/>
          <w:szCs w:val="20"/>
        </w:rPr>
      </w:pPr>
      <w:hyperlink w:anchor="_Toc148960344" w:history="1">
        <w:r w:rsidRPr="003A5E09">
          <w:rPr>
            <w:rStyle w:val="Hyperlink"/>
            <w:noProof/>
            <w:sz w:val="20"/>
            <w:szCs w:val="20"/>
            <w:u w:val="none"/>
          </w:rPr>
          <w:t>11.4.4.2</w:t>
        </w:r>
        <w:r w:rsidRPr="003A5E09">
          <w:rPr>
            <w:rFonts w:asciiTheme="minorHAnsi" w:eastAsiaTheme="minorEastAsia" w:hAnsiTheme="minorHAnsi" w:cstheme="minorBidi"/>
            <w:noProof/>
            <w:sz w:val="20"/>
            <w:szCs w:val="20"/>
          </w:rPr>
          <w:tab/>
        </w:r>
        <w:r w:rsidRPr="003A5E09">
          <w:rPr>
            <w:rStyle w:val="Hyperlink"/>
            <w:noProof/>
            <w:sz w:val="20"/>
            <w:szCs w:val="20"/>
            <w:u w:val="none"/>
          </w:rPr>
          <w:t>Load Reduction for Excess PhotoVoltaic and Wind Distributed Renewable Generation</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_Toc148960344 \h </w:instrText>
        </w:r>
        <w:r w:rsidRPr="003A5E09">
          <w:rPr>
            <w:noProof/>
            <w:webHidden/>
            <w:sz w:val="20"/>
            <w:szCs w:val="20"/>
          </w:rPr>
        </w:r>
        <w:r w:rsidRPr="003A5E09">
          <w:rPr>
            <w:noProof/>
            <w:webHidden/>
            <w:sz w:val="20"/>
            <w:szCs w:val="20"/>
          </w:rPr>
          <w:fldChar w:fldCharType="separate"/>
        </w:r>
        <w:r w:rsidR="00E321FA">
          <w:rPr>
            <w:noProof/>
            <w:webHidden/>
            <w:sz w:val="20"/>
            <w:szCs w:val="20"/>
          </w:rPr>
          <w:t>16</w:t>
        </w:r>
        <w:r w:rsidRPr="003A5E09">
          <w:rPr>
            <w:noProof/>
            <w:webHidden/>
            <w:sz w:val="20"/>
            <w:szCs w:val="20"/>
          </w:rPr>
          <w:fldChar w:fldCharType="end"/>
        </w:r>
      </w:hyperlink>
    </w:p>
    <w:p w14:paraId="216FA027" w14:textId="229E7950" w:rsidR="000E29D6" w:rsidRPr="003A5E09" w:rsidRDefault="000E29D6">
      <w:pPr>
        <w:pStyle w:val="TOC4"/>
        <w:rPr>
          <w:rFonts w:asciiTheme="minorHAnsi" w:eastAsiaTheme="minorEastAsia" w:hAnsiTheme="minorHAnsi" w:cstheme="minorBidi"/>
          <w:noProof/>
          <w:sz w:val="20"/>
          <w:szCs w:val="20"/>
        </w:rPr>
      </w:pPr>
      <w:hyperlink w:anchor="_Toc148960345" w:history="1">
        <w:r w:rsidRPr="003A5E09">
          <w:rPr>
            <w:rStyle w:val="Hyperlink"/>
            <w:noProof/>
            <w:sz w:val="20"/>
            <w:szCs w:val="20"/>
            <w:u w:val="none"/>
          </w:rPr>
          <w:t>11.4.4.3</w:t>
        </w:r>
        <w:r w:rsidRPr="003A5E09">
          <w:rPr>
            <w:rFonts w:asciiTheme="minorHAnsi" w:eastAsiaTheme="minorEastAsia" w:hAnsiTheme="minorHAnsi" w:cstheme="minorBidi"/>
            <w:noProof/>
            <w:sz w:val="20"/>
            <w:szCs w:val="20"/>
          </w:rPr>
          <w:tab/>
        </w:r>
        <w:r w:rsidRPr="003A5E09">
          <w:rPr>
            <w:rStyle w:val="Hyperlink"/>
            <w:noProof/>
            <w:sz w:val="20"/>
            <w:szCs w:val="20"/>
            <w:u w:val="none"/>
          </w:rPr>
          <w:t>Load Reduction for Excess from Other Distributed Generation</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_Toc148960345 \h </w:instrText>
        </w:r>
        <w:r w:rsidRPr="003A5E09">
          <w:rPr>
            <w:noProof/>
            <w:webHidden/>
            <w:sz w:val="20"/>
            <w:szCs w:val="20"/>
          </w:rPr>
        </w:r>
        <w:r w:rsidRPr="003A5E09">
          <w:rPr>
            <w:noProof/>
            <w:webHidden/>
            <w:sz w:val="20"/>
            <w:szCs w:val="20"/>
          </w:rPr>
          <w:fldChar w:fldCharType="separate"/>
        </w:r>
        <w:r w:rsidR="00E321FA">
          <w:rPr>
            <w:noProof/>
            <w:webHidden/>
            <w:sz w:val="20"/>
            <w:szCs w:val="20"/>
          </w:rPr>
          <w:t>18</w:t>
        </w:r>
        <w:r w:rsidRPr="003A5E09">
          <w:rPr>
            <w:noProof/>
            <w:webHidden/>
            <w:sz w:val="20"/>
            <w:szCs w:val="20"/>
          </w:rPr>
          <w:fldChar w:fldCharType="end"/>
        </w:r>
      </w:hyperlink>
    </w:p>
    <w:p w14:paraId="525FB60F" w14:textId="04005AC4" w:rsidR="000E29D6" w:rsidRPr="003A5E09" w:rsidRDefault="000E29D6" w:rsidP="00122C8C">
      <w:pPr>
        <w:pStyle w:val="TOC3"/>
        <w:rPr>
          <w:rFonts w:asciiTheme="minorHAnsi" w:eastAsiaTheme="minorEastAsia" w:hAnsiTheme="minorHAnsi" w:cstheme="minorBidi"/>
          <w:bCs w:val="0"/>
          <w:i w:val="0"/>
          <w:iCs w:val="0"/>
        </w:rPr>
      </w:pPr>
      <w:hyperlink w:anchor="_Toc148960346" w:history="1">
        <w:r w:rsidRPr="003A5E09">
          <w:rPr>
            <w:rStyle w:val="Hyperlink"/>
            <w:bCs w:val="0"/>
            <w:i w:val="0"/>
            <w:iCs w:val="0"/>
            <w:u w:val="none"/>
          </w:rPr>
          <w:t>11.4.5</w:t>
        </w:r>
        <w:r w:rsidRPr="003A5E09">
          <w:rPr>
            <w:rFonts w:asciiTheme="minorHAnsi" w:eastAsiaTheme="minorEastAsia" w:hAnsiTheme="minorHAnsi" w:cstheme="minorBidi"/>
            <w:bCs w:val="0"/>
            <w:i w:val="0"/>
            <w:iCs w:val="0"/>
          </w:rPr>
          <w:tab/>
        </w:r>
        <w:r w:rsidRPr="003A5E09">
          <w:rPr>
            <w:rStyle w:val="Hyperlink"/>
            <w:bCs w:val="0"/>
            <w:i w:val="0"/>
            <w:iCs w:val="0"/>
            <w:u w:val="none"/>
          </w:rPr>
          <w:t>Adjustment of Consumption Data for Losses</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_Toc148960346 \h </w:instrText>
        </w:r>
        <w:r w:rsidRPr="003A5E09">
          <w:rPr>
            <w:bCs w:val="0"/>
            <w:i w:val="0"/>
            <w:iCs w:val="0"/>
            <w:webHidden/>
          </w:rPr>
        </w:r>
        <w:r w:rsidRPr="003A5E09">
          <w:rPr>
            <w:bCs w:val="0"/>
            <w:i w:val="0"/>
            <w:iCs w:val="0"/>
            <w:webHidden/>
          </w:rPr>
          <w:fldChar w:fldCharType="separate"/>
        </w:r>
        <w:r w:rsidR="00E321FA">
          <w:rPr>
            <w:bCs w:val="0"/>
            <w:i w:val="0"/>
            <w:iCs w:val="0"/>
            <w:webHidden/>
          </w:rPr>
          <w:t>19</w:t>
        </w:r>
        <w:r w:rsidRPr="003A5E09">
          <w:rPr>
            <w:bCs w:val="0"/>
            <w:i w:val="0"/>
            <w:iCs w:val="0"/>
            <w:webHidden/>
          </w:rPr>
          <w:fldChar w:fldCharType="end"/>
        </w:r>
      </w:hyperlink>
    </w:p>
    <w:p w14:paraId="3CD838A3" w14:textId="43143058" w:rsidR="000E29D6" w:rsidRPr="003A5E09" w:rsidRDefault="000E29D6" w:rsidP="00122C8C">
      <w:pPr>
        <w:pStyle w:val="TOC3"/>
        <w:rPr>
          <w:rFonts w:asciiTheme="minorHAnsi" w:eastAsiaTheme="minorEastAsia" w:hAnsiTheme="minorHAnsi" w:cstheme="minorBidi"/>
          <w:bCs w:val="0"/>
          <w:i w:val="0"/>
          <w:iCs w:val="0"/>
        </w:rPr>
      </w:pPr>
      <w:hyperlink w:anchor="_Toc148960347" w:history="1">
        <w:r w:rsidRPr="003A5E09">
          <w:rPr>
            <w:rStyle w:val="Hyperlink"/>
            <w:bCs w:val="0"/>
            <w:i w:val="0"/>
            <w:iCs w:val="0"/>
            <w:u w:val="none"/>
          </w:rPr>
          <w:t>11.4.6</w:t>
        </w:r>
        <w:r w:rsidRPr="003A5E09">
          <w:rPr>
            <w:rFonts w:asciiTheme="minorHAnsi" w:eastAsiaTheme="minorEastAsia" w:hAnsiTheme="minorHAnsi" w:cstheme="minorBidi"/>
            <w:bCs w:val="0"/>
            <w:i w:val="0"/>
            <w:iCs w:val="0"/>
          </w:rPr>
          <w:tab/>
        </w:r>
        <w:r w:rsidRPr="003A5E09">
          <w:rPr>
            <w:rStyle w:val="Hyperlink"/>
            <w:bCs w:val="0"/>
            <w:i w:val="0"/>
            <w:iCs w:val="0"/>
            <w:u w:val="none"/>
          </w:rPr>
          <w:t>Unaccounted for Energy Calculation and Allocation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_Toc148960347 \h </w:instrText>
        </w:r>
        <w:r w:rsidRPr="003A5E09">
          <w:rPr>
            <w:bCs w:val="0"/>
            <w:i w:val="0"/>
            <w:iCs w:val="0"/>
            <w:webHidden/>
          </w:rPr>
        </w:r>
        <w:r w:rsidRPr="003A5E09">
          <w:rPr>
            <w:bCs w:val="0"/>
            <w:i w:val="0"/>
            <w:iCs w:val="0"/>
            <w:webHidden/>
          </w:rPr>
          <w:fldChar w:fldCharType="separate"/>
        </w:r>
        <w:r w:rsidR="00E321FA">
          <w:rPr>
            <w:bCs w:val="0"/>
            <w:i w:val="0"/>
            <w:iCs w:val="0"/>
            <w:webHidden/>
          </w:rPr>
          <w:t>21</w:t>
        </w:r>
        <w:r w:rsidRPr="003A5E09">
          <w:rPr>
            <w:bCs w:val="0"/>
            <w:i w:val="0"/>
            <w:iCs w:val="0"/>
            <w:webHidden/>
          </w:rPr>
          <w:fldChar w:fldCharType="end"/>
        </w:r>
      </w:hyperlink>
    </w:p>
    <w:p w14:paraId="4E01A13A" w14:textId="65B39C7E" w:rsidR="000E29D6" w:rsidRPr="003A5E09" w:rsidRDefault="000E29D6">
      <w:pPr>
        <w:pStyle w:val="TOC4"/>
        <w:rPr>
          <w:rFonts w:asciiTheme="minorHAnsi" w:eastAsiaTheme="minorEastAsia" w:hAnsiTheme="minorHAnsi" w:cstheme="minorBidi"/>
          <w:noProof/>
          <w:sz w:val="20"/>
          <w:szCs w:val="20"/>
        </w:rPr>
      </w:pPr>
      <w:hyperlink w:anchor="_Toc148960348" w:history="1">
        <w:r w:rsidRPr="003A5E09">
          <w:rPr>
            <w:rStyle w:val="Hyperlink"/>
            <w:noProof/>
            <w:sz w:val="20"/>
            <w:szCs w:val="20"/>
            <w:u w:val="none"/>
          </w:rPr>
          <w:t>11.4.6.1</w:t>
        </w:r>
        <w:r w:rsidRPr="003A5E09">
          <w:rPr>
            <w:rFonts w:asciiTheme="minorHAnsi" w:eastAsiaTheme="minorEastAsia" w:hAnsiTheme="minorHAnsi" w:cstheme="minorBidi"/>
            <w:noProof/>
            <w:sz w:val="20"/>
            <w:szCs w:val="20"/>
          </w:rPr>
          <w:tab/>
        </w:r>
        <w:r w:rsidRPr="003A5E09">
          <w:rPr>
            <w:rStyle w:val="Hyperlink"/>
            <w:noProof/>
            <w:sz w:val="20"/>
            <w:szCs w:val="20"/>
            <w:u w:val="none"/>
          </w:rPr>
          <w:t>Calculation of ERCOT-Wide Unaccounted For Energy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_Toc148960348 \h </w:instrText>
        </w:r>
        <w:r w:rsidRPr="003A5E09">
          <w:rPr>
            <w:noProof/>
            <w:webHidden/>
            <w:sz w:val="20"/>
            <w:szCs w:val="20"/>
          </w:rPr>
        </w:r>
        <w:r w:rsidRPr="003A5E09">
          <w:rPr>
            <w:noProof/>
            <w:webHidden/>
            <w:sz w:val="20"/>
            <w:szCs w:val="20"/>
          </w:rPr>
          <w:fldChar w:fldCharType="separate"/>
        </w:r>
        <w:r w:rsidR="00E321FA">
          <w:rPr>
            <w:noProof/>
            <w:webHidden/>
            <w:sz w:val="20"/>
            <w:szCs w:val="20"/>
          </w:rPr>
          <w:t>21</w:t>
        </w:r>
        <w:r w:rsidRPr="003A5E09">
          <w:rPr>
            <w:noProof/>
            <w:webHidden/>
            <w:sz w:val="20"/>
            <w:szCs w:val="20"/>
          </w:rPr>
          <w:fldChar w:fldCharType="end"/>
        </w:r>
      </w:hyperlink>
    </w:p>
    <w:p w14:paraId="2F930A02" w14:textId="5E0B971F" w:rsidR="000E29D6" w:rsidRPr="003A5E09" w:rsidRDefault="000E29D6">
      <w:pPr>
        <w:pStyle w:val="TOC4"/>
        <w:rPr>
          <w:rFonts w:asciiTheme="minorHAnsi" w:eastAsiaTheme="minorEastAsia" w:hAnsiTheme="minorHAnsi" w:cstheme="minorBidi"/>
          <w:noProof/>
          <w:sz w:val="20"/>
          <w:szCs w:val="20"/>
        </w:rPr>
      </w:pPr>
      <w:hyperlink w:anchor="_Toc148960349" w:history="1">
        <w:r w:rsidRPr="003A5E09">
          <w:rPr>
            <w:rStyle w:val="Hyperlink"/>
            <w:noProof/>
            <w:sz w:val="20"/>
            <w:szCs w:val="20"/>
            <w:u w:val="none"/>
          </w:rPr>
          <w:t>11.4.6.2</w:t>
        </w:r>
        <w:r w:rsidRPr="003A5E09">
          <w:rPr>
            <w:rFonts w:asciiTheme="minorHAnsi" w:eastAsiaTheme="minorEastAsia" w:hAnsiTheme="minorHAnsi" w:cstheme="minorBidi"/>
            <w:noProof/>
            <w:sz w:val="20"/>
            <w:szCs w:val="20"/>
          </w:rPr>
          <w:tab/>
        </w:r>
        <w:r w:rsidRPr="003A5E09">
          <w:rPr>
            <w:rStyle w:val="Hyperlink"/>
            <w:noProof/>
            <w:sz w:val="20"/>
            <w:szCs w:val="20"/>
            <w:u w:val="none"/>
          </w:rPr>
          <w:t>Allocation of Unaccounted For Energy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_Toc148960349 \h </w:instrText>
        </w:r>
        <w:r w:rsidRPr="003A5E09">
          <w:rPr>
            <w:noProof/>
            <w:webHidden/>
            <w:sz w:val="20"/>
            <w:szCs w:val="20"/>
          </w:rPr>
        </w:r>
        <w:r w:rsidRPr="003A5E09">
          <w:rPr>
            <w:noProof/>
            <w:webHidden/>
            <w:sz w:val="20"/>
            <w:szCs w:val="20"/>
          </w:rPr>
          <w:fldChar w:fldCharType="separate"/>
        </w:r>
        <w:r w:rsidR="00E321FA">
          <w:rPr>
            <w:noProof/>
            <w:webHidden/>
            <w:sz w:val="20"/>
            <w:szCs w:val="20"/>
          </w:rPr>
          <w:t>21</w:t>
        </w:r>
        <w:r w:rsidRPr="003A5E09">
          <w:rPr>
            <w:noProof/>
            <w:webHidden/>
            <w:sz w:val="20"/>
            <w:szCs w:val="20"/>
          </w:rPr>
          <w:fldChar w:fldCharType="end"/>
        </w:r>
      </w:hyperlink>
    </w:p>
    <w:p w14:paraId="36F3C3B2" w14:textId="10E928EA" w:rsidR="000E29D6" w:rsidRPr="003A5E09" w:rsidRDefault="000E29D6">
      <w:pPr>
        <w:pStyle w:val="TOC4"/>
        <w:rPr>
          <w:rFonts w:asciiTheme="minorHAnsi" w:eastAsiaTheme="minorEastAsia" w:hAnsiTheme="minorHAnsi" w:cstheme="minorBidi"/>
          <w:noProof/>
          <w:sz w:val="20"/>
          <w:szCs w:val="20"/>
        </w:rPr>
      </w:pPr>
      <w:hyperlink w:anchor="_Toc148960350" w:history="1">
        <w:r w:rsidRPr="003A5E09">
          <w:rPr>
            <w:rStyle w:val="Hyperlink"/>
            <w:noProof/>
            <w:sz w:val="20"/>
            <w:szCs w:val="20"/>
            <w:u w:val="none"/>
          </w:rPr>
          <w:t>11.4.6.3</w:t>
        </w:r>
        <w:r w:rsidRPr="003A5E09">
          <w:rPr>
            <w:rFonts w:asciiTheme="minorHAnsi" w:eastAsiaTheme="minorEastAsia" w:hAnsiTheme="minorHAnsi" w:cstheme="minorBidi"/>
            <w:noProof/>
            <w:sz w:val="20"/>
            <w:szCs w:val="20"/>
          </w:rPr>
          <w:tab/>
        </w:r>
        <w:r w:rsidRPr="003A5E09">
          <w:rPr>
            <w:rStyle w:val="Hyperlink"/>
            <w:noProof/>
            <w:sz w:val="20"/>
            <w:szCs w:val="20"/>
            <w:u w:val="none"/>
          </w:rPr>
          <w:t>Unaccounted For Energy Allocation to Unaccounted For Energy Categories</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_Toc148960350 \h </w:instrText>
        </w:r>
        <w:r w:rsidRPr="003A5E09">
          <w:rPr>
            <w:noProof/>
            <w:webHidden/>
            <w:sz w:val="20"/>
            <w:szCs w:val="20"/>
          </w:rPr>
        </w:r>
        <w:r w:rsidRPr="003A5E09">
          <w:rPr>
            <w:noProof/>
            <w:webHidden/>
            <w:sz w:val="20"/>
            <w:szCs w:val="20"/>
          </w:rPr>
          <w:fldChar w:fldCharType="separate"/>
        </w:r>
        <w:r w:rsidR="00E321FA">
          <w:rPr>
            <w:noProof/>
            <w:webHidden/>
            <w:sz w:val="20"/>
            <w:szCs w:val="20"/>
          </w:rPr>
          <w:t>22</w:t>
        </w:r>
        <w:r w:rsidRPr="003A5E09">
          <w:rPr>
            <w:noProof/>
            <w:webHidden/>
            <w:sz w:val="20"/>
            <w:szCs w:val="20"/>
          </w:rPr>
          <w:fldChar w:fldCharType="end"/>
        </w:r>
      </w:hyperlink>
    </w:p>
    <w:p w14:paraId="40A75CC1" w14:textId="230C7B3E" w:rsidR="000E29D6" w:rsidRPr="003A5E09" w:rsidRDefault="000E29D6">
      <w:pPr>
        <w:pStyle w:val="TOC4"/>
        <w:rPr>
          <w:rFonts w:asciiTheme="minorHAnsi" w:eastAsiaTheme="minorEastAsia" w:hAnsiTheme="minorHAnsi" w:cstheme="minorBidi"/>
          <w:noProof/>
          <w:sz w:val="20"/>
          <w:szCs w:val="20"/>
        </w:rPr>
      </w:pPr>
      <w:hyperlink w:anchor="_Toc148960351" w:history="1">
        <w:r w:rsidRPr="003A5E09">
          <w:rPr>
            <w:rStyle w:val="Hyperlink"/>
            <w:noProof/>
            <w:sz w:val="20"/>
            <w:szCs w:val="20"/>
            <w:u w:val="none"/>
          </w:rPr>
          <w:t>11.4.6.4</w:t>
        </w:r>
        <w:r w:rsidRPr="003A5E09">
          <w:rPr>
            <w:rFonts w:asciiTheme="minorHAnsi" w:eastAsiaTheme="minorEastAsia" w:hAnsiTheme="minorHAnsi" w:cstheme="minorBidi"/>
            <w:noProof/>
            <w:sz w:val="20"/>
            <w:szCs w:val="20"/>
          </w:rPr>
          <w:tab/>
        </w:r>
        <w:r w:rsidRPr="003A5E09">
          <w:rPr>
            <w:rStyle w:val="Hyperlink"/>
            <w:noProof/>
            <w:sz w:val="20"/>
            <w:szCs w:val="20"/>
            <w:u w:val="none"/>
          </w:rPr>
          <w:t>Unaccounted For Energy Allocation to Load Serving Entities within Unaccounted For Energy Categories</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_Toc148960351 \h </w:instrText>
        </w:r>
        <w:r w:rsidRPr="003A5E09">
          <w:rPr>
            <w:noProof/>
            <w:webHidden/>
            <w:sz w:val="20"/>
            <w:szCs w:val="20"/>
          </w:rPr>
        </w:r>
        <w:r w:rsidRPr="003A5E09">
          <w:rPr>
            <w:noProof/>
            <w:webHidden/>
            <w:sz w:val="20"/>
            <w:szCs w:val="20"/>
          </w:rPr>
          <w:fldChar w:fldCharType="separate"/>
        </w:r>
        <w:r w:rsidR="00E321FA">
          <w:rPr>
            <w:noProof/>
            <w:webHidden/>
            <w:sz w:val="20"/>
            <w:szCs w:val="20"/>
          </w:rPr>
          <w:t>23</w:t>
        </w:r>
        <w:r w:rsidRPr="003A5E09">
          <w:rPr>
            <w:noProof/>
            <w:webHidden/>
            <w:sz w:val="20"/>
            <w:szCs w:val="20"/>
          </w:rPr>
          <w:fldChar w:fldCharType="end"/>
        </w:r>
      </w:hyperlink>
    </w:p>
    <w:p w14:paraId="6F9E30D3" w14:textId="280D3020" w:rsidR="000E29D6" w:rsidRPr="003A5E09" w:rsidRDefault="000E29D6">
      <w:pPr>
        <w:pStyle w:val="TOC2"/>
        <w:rPr>
          <w:rFonts w:asciiTheme="minorHAnsi" w:eastAsiaTheme="minorEastAsia" w:hAnsiTheme="minorHAnsi" w:cstheme="minorBidi"/>
          <w:noProof/>
        </w:rPr>
      </w:pPr>
      <w:hyperlink w:anchor="_Toc148960352" w:history="1">
        <w:r w:rsidRPr="003A5E09">
          <w:rPr>
            <w:rStyle w:val="Hyperlink"/>
            <w:noProof/>
            <w:u w:val="none"/>
          </w:rPr>
          <w:t>11.5</w:t>
        </w:r>
        <w:r w:rsidRPr="003A5E09">
          <w:rPr>
            <w:rFonts w:asciiTheme="minorHAnsi" w:eastAsiaTheme="minorEastAsia" w:hAnsiTheme="minorHAnsi" w:cstheme="minorBidi"/>
            <w:noProof/>
          </w:rPr>
          <w:tab/>
        </w:r>
        <w:r w:rsidRPr="003A5E09">
          <w:rPr>
            <w:rStyle w:val="Hyperlink"/>
            <w:noProof/>
            <w:u w:val="none"/>
          </w:rPr>
          <w:t>Data Aggregation</w:t>
        </w:r>
        <w:r w:rsidRPr="003A5E09">
          <w:rPr>
            <w:noProof/>
            <w:webHidden/>
          </w:rPr>
          <w:tab/>
          <w:t>11-</w:t>
        </w:r>
        <w:r w:rsidRPr="003A5E09">
          <w:rPr>
            <w:noProof/>
            <w:webHidden/>
          </w:rPr>
          <w:fldChar w:fldCharType="begin"/>
        </w:r>
        <w:r w:rsidRPr="003A5E09">
          <w:rPr>
            <w:noProof/>
            <w:webHidden/>
          </w:rPr>
          <w:instrText xml:space="preserve"> PAGEREF _Toc148960352 \h </w:instrText>
        </w:r>
        <w:r w:rsidRPr="003A5E09">
          <w:rPr>
            <w:noProof/>
            <w:webHidden/>
          </w:rPr>
        </w:r>
        <w:r w:rsidRPr="003A5E09">
          <w:rPr>
            <w:noProof/>
            <w:webHidden/>
          </w:rPr>
          <w:fldChar w:fldCharType="separate"/>
        </w:r>
        <w:r w:rsidR="00E321FA">
          <w:rPr>
            <w:noProof/>
            <w:webHidden/>
          </w:rPr>
          <w:t>24</w:t>
        </w:r>
        <w:r w:rsidRPr="003A5E09">
          <w:rPr>
            <w:noProof/>
            <w:webHidden/>
          </w:rPr>
          <w:fldChar w:fldCharType="end"/>
        </w:r>
      </w:hyperlink>
    </w:p>
    <w:p w14:paraId="22C41141" w14:textId="51E3DAD5" w:rsidR="000E29D6" w:rsidRPr="003A5E09" w:rsidRDefault="000E29D6" w:rsidP="00122C8C">
      <w:pPr>
        <w:pStyle w:val="TOC3"/>
        <w:rPr>
          <w:rFonts w:asciiTheme="minorHAnsi" w:eastAsiaTheme="minorEastAsia" w:hAnsiTheme="minorHAnsi" w:cstheme="minorBidi"/>
          <w:bCs w:val="0"/>
          <w:i w:val="0"/>
          <w:iCs w:val="0"/>
        </w:rPr>
      </w:pPr>
      <w:hyperlink w:anchor="_Toc148960353" w:history="1">
        <w:r w:rsidRPr="003A5E09">
          <w:rPr>
            <w:rStyle w:val="Hyperlink"/>
            <w:bCs w:val="0"/>
            <w:i w:val="0"/>
            <w:iCs w:val="0"/>
            <w:u w:val="none"/>
          </w:rPr>
          <w:t>11.5.1</w:t>
        </w:r>
        <w:r w:rsidRPr="003A5E09">
          <w:rPr>
            <w:rFonts w:asciiTheme="minorHAnsi" w:eastAsiaTheme="minorEastAsia" w:hAnsiTheme="minorHAnsi" w:cstheme="minorBidi"/>
            <w:bCs w:val="0"/>
            <w:i w:val="0"/>
            <w:iCs w:val="0"/>
          </w:rPr>
          <w:tab/>
        </w:r>
        <w:r w:rsidRPr="003A5E09">
          <w:rPr>
            <w:rStyle w:val="Hyperlink"/>
            <w:bCs w:val="0"/>
            <w:i w:val="0"/>
            <w:iCs w:val="0"/>
            <w:u w:val="none"/>
          </w:rPr>
          <w:t>Aggregate Load Data</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_Toc148960353 \h </w:instrText>
        </w:r>
        <w:r w:rsidRPr="003A5E09">
          <w:rPr>
            <w:bCs w:val="0"/>
            <w:i w:val="0"/>
            <w:iCs w:val="0"/>
            <w:webHidden/>
          </w:rPr>
        </w:r>
        <w:r w:rsidRPr="003A5E09">
          <w:rPr>
            <w:bCs w:val="0"/>
            <w:i w:val="0"/>
            <w:iCs w:val="0"/>
            <w:webHidden/>
          </w:rPr>
          <w:fldChar w:fldCharType="separate"/>
        </w:r>
        <w:r w:rsidR="00E321FA">
          <w:rPr>
            <w:bCs w:val="0"/>
            <w:i w:val="0"/>
            <w:iCs w:val="0"/>
            <w:webHidden/>
          </w:rPr>
          <w:t>24</w:t>
        </w:r>
        <w:r w:rsidRPr="003A5E09">
          <w:rPr>
            <w:bCs w:val="0"/>
            <w:i w:val="0"/>
            <w:iCs w:val="0"/>
            <w:webHidden/>
          </w:rPr>
          <w:fldChar w:fldCharType="end"/>
        </w:r>
      </w:hyperlink>
    </w:p>
    <w:p w14:paraId="56D6B52A" w14:textId="1ED76CDC" w:rsidR="000E29D6" w:rsidRPr="003A5E09" w:rsidRDefault="000E29D6">
      <w:pPr>
        <w:pStyle w:val="TOC4"/>
        <w:rPr>
          <w:rFonts w:asciiTheme="minorHAnsi" w:eastAsiaTheme="minorEastAsia" w:hAnsiTheme="minorHAnsi" w:cstheme="minorBidi"/>
          <w:noProof/>
          <w:sz w:val="20"/>
          <w:szCs w:val="20"/>
        </w:rPr>
      </w:pPr>
      <w:hyperlink w:anchor="_Toc148960354" w:history="1">
        <w:r w:rsidRPr="003A5E09">
          <w:rPr>
            <w:rStyle w:val="Hyperlink"/>
            <w:noProof/>
            <w:sz w:val="20"/>
            <w:szCs w:val="20"/>
            <w:u w:val="none"/>
          </w:rPr>
          <w:t>11.5.1.1</w:t>
        </w:r>
        <w:r w:rsidRPr="003A5E09">
          <w:rPr>
            <w:rFonts w:asciiTheme="minorHAnsi" w:eastAsiaTheme="minorEastAsia" w:hAnsiTheme="minorHAnsi" w:cstheme="minorBidi"/>
            <w:noProof/>
            <w:sz w:val="20"/>
            <w:szCs w:val="20"/>
          </w:rPr>
          <w:tab/>
        </w:r>
        <w:r w:rsidRPr="003A5E09">
          <w:rPr>
            <w:rStyle w:val="Hyperlink"/>
            <w:noProof/>
            <w:sz w:val="20"/>
            <w:szCs w:val="20"/>
            <w:u w:val="none"/>
          </w:rPr>
          <w:t>Aggregated Load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_Toc148960354 \h </w:instrText>
        </w:r>
        <w:r w:rsidRPr="003A5E09">
          <w:rPr>
            <w:noProof/>
            <w:webHidden/>
            <w:sz w:val="20"/>
            <w:szCs w:val="20"/>
          </w:rPr>
        </w:r>
        <w:r w:rsidRPr="003A5E09">
          <w:rPr>
            <w:noProof/>
            <w:webHidden/>
            <w:sz w:val="20"/>
            <w:szCs w:val="20"/>
          </w:rPr>
          <w:fldChar w:fldCharType="separate"/>
        </w:r>
        <w:r w:rsidR="00E321FA">
          <w:rPr>
            <w:noProof/>
            <w:webHidden/>
            <w:sz w:val="20"/>
            <w:szCs w:val="20"/>
          </w:rPr>
          <w:t>24</w:t>
        </w:r>
        <w:r w:rsidRPr="003A5E09">
          <w:rPr>
            <w:noProof/>
            <w:webHidden/>
            <w:sz w:val="20"/>
            <w:szCs w:val="20"/>
          </w:rPr>
          <w:fldChar w:fldCharType="end"/>
        </w:r>
      </w:hyperlink>
    </w:p>
    <w:p w14:paraId="05F10233" w14:textId="68D94813" w:rsidR="000E29D6" w:rsidRPr="003A5E09" w:rsidRDefault="000E29D6">
      <w:pPr>
        <w:pStyle w:val="TOC4"/>
        <w:rPr>
          <w:rFonts w:asciiTheme="minorHAnsi" w:eastAsiaTheme="minorEastAsia" w:hAnsiTheme="minorHAnsi" w:cstheme="minorBidi"/>
          <w:noProof/>
          <w:sz w:val="20"/>
          <w:szCs w:val="20"/>
        </w:rPr>
      </w:pPr>
      <w:hyperlink w:anchor="_Toc148960355" w:history="1">
        <w:r w:rsidRPr="003A5E09">
          <w:rPr>
            <w:rStyle w:val="Hyperlink"/>
            <w:noProof/>
            <w:sz w:val="20"/>
            <w:szCs w:val="20"/>
            <w:u w:val="none"/>
          </w:rPr>
          <w:t>11.5.1.2</w:t>
        </w:r>
        <w:r w:rsidRPr="003A5E09">
          <w:rPr>
            <w:rFonts w:asciiTheme="minorHAnsi" w:eastAsiaTheme="minorEastAsia" w:hAnsiTheme="minorHAnsi" w:cstheme="minorBidi"/>
            <w:noProof/>
            <w:sz w:val="20"/>
            <w:szCs w:val="20"/>
          </w:rPr>
          <w:tab/>
        </w:r>
        <w:r w:rsidRPr="003A5E09">
          <w:rPr>
            <w:rStyle w:val="Hyperlink"/>
            <w:noProof/>
            <w:sz w:val="20"/>
            <w:szCs w:val="20"/>
            <w:u w:val="none"/>
          </w:rPr>
          <w:t>TSP and/or DSP Load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_Toc148960355 \h </w:instrText>
        </w:r>
        <w:r w:rsidRPr="003A5E09">
          <w:rPr>
            <w:noProof/>
            <w:webHidden/>
            <w:sz w:val="20"/>
            <w:szCs w:val="20"/>
          </w:rPr>
        </w:r>
        <w:r w:rsidRPr="003A5E09">
          <w:rPr>
            <w:noProof/>
            <w:webHidden/>
            <w:sz w:val="20"/>
            <w:szCs w:val="20"/>
          </w:rPr>
          <w:fldChar w:fldCharType="separate"/>
        </w:r>
        <w:r w:rsidR="00E321FA">
          <w:rPr>
            <w:noProof/>
            <w:webHidden/>
            <w:sz w:val="20"/>
            <w:szCs w:val="20"/>
          </w:rPr>
          <w:t>25</w:t>
        </w:r>
        <w:r w:rsidRPr="003A5E09">
          <w:rPr>
            <w:noProof/>
            <w:webHidden/>
            <w:sz w:val="20"/>
            <w:szCs w:val="20"/>
          </w:rPr>
          <w:fldChar w:fldCharType="end"/>
        </w:r>
      </w:hyperlink>
    </w:p>
    <w:p w14:paraId="09EE0E43" w14:textId="199C4401" w:rsidR="000E29D6" w:rsidRPr="003A5E09" w:rsidRDefault="000E29D6" w:rsidP="00122C8C">
      <w:pPr>
        <w:pStyle w:val="TOC3"/>
        <w:rPr>
          <w:rFonts w:asciiTheme="minorHAnsi" w:eastAsiaTheme="minorEastAsia" w:hAnsiTheme="minorHAnsi" w:cstheme="minorBidi"/>
          <w:bCs w:val="0"/>
          <w:i w:val="0"/>
          <w:iCs w:val="0"/>
        </w:rPr>
      </w:pPr>
      <w:hyperlink w:anchor="_Toc148960356" w:history="1">
        <w:r w:rsidRPr="003A5E09">
          <w:rPr>
            <w:rStyle w:val="Hyperlink"/>
            <w:bCs w:val="0"/>
            <w:i w:val="0"/>
            <w:iCs w:val="0"/>
            <w:u w:val="none"/>
          </w:rPr>
          <w:t>11.5.2</w:t>
        </w:r>
        <w:r w:rsidRPr="003A5E09">
          <w:rPr>
            <w:rFonts w:asciiTheme="minorHAnsi" w:eastAsiaTheme="minorEastAsia" w:hAnsiTheme="minorHAnsi" w:cstheme="minorBidi"/>
            <w:bCs w:val="0"/>
            <w:i w:val="0"/>
            <w:iCs w:val="0"/>
          </w:rPr>
          <w:tab/>
        </w:r>
        <w:r w:rsidRPr="003A5E09">
          <w:rPr>
            <w:rStyle w:val="Hyperlink"/>
            <w:bCs w:val="0"/>
            <w:i w:val="0"/>
            <w:iCs w:val="0"/>
            <w:u w:val="none"/>
          </w:rPr>
          <w:t>Generation Meter Data Aggregation</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_Toc148960356 \h </w:instrText>
        </w:r>
        <w:r w:rsidRPr="003A5E09">
          <w:rPr>
            <w:bCs w:val="0"/>
            <w:i w:val="0"/>
            <w:iCs w:val="0"/>
            <w:webHidden/>
          </w:rPr>
        </w:r>
        <w:r w:rsidRPr="003A5E09">
          <w:rPr>
            <w:bCs w:val="0"/>
            <w:i w:val="0"/>
            <w:iCs w:val="0"/>
            <w:webHidden/>
          </w:rPr>
          <w:fldChar w:fldCharType="separate"/>
        </w:r>
        <w:r w:rsidR="00E321FA">
          <w:rPr>
            <w:bCs w:val="0"/>
            <w:i w:val="0"/>
            <w:iCs w:val="0"/>
            <w:webHidden/>
          </w:rPr>
          <w:t>25</w:t>
        </w:r>
        <w:r w:rsidRPr="003A5E09">
          <w:rPr>
            <w:bCs w:val="0"/>
            <w:i w:val="0"/>
            <w:iCs w:val="0"/>
            <w:webHidden/>
          </w:rPr>
          <w:fldChar w:fldCharType="end"/>
        </w:r>
      </w:hyperlink>
    </w:p>
    <w:p w14:paraId="0CA5C881" w14:textId="52179FC4" w:rsidR="000E29D6" w:rsidRPr="003A5E09" w:rsidRDefault="000E29D6">
      <w:pPr>
        <w:pStyle w:val="TOC4"/>
        <w:rPr>
          <w:rFonts w:asciiTheme="minorHAnsi" w:eastAsiaTheme="minorEastAsia" w:hAnsiTheme="minorHAnsi" w:cstheme="minorBidi"/>
          <w:noProof/>
          <w:sz w:val="20"/>
          <w:szCs w:val="20"/>
        </w:rPr>
      </w:pPr>
      <w:hyperlink w:anchor="_Toc148960357" w:history="1">
        <w:r w:rsidRPr="003A5E09">
          <w:rPr>
            <w:rStyle w:val="Hyperlink"/>
            <w:noProof/>
            <w:sz w:val="20"/>
            <w:szCs w:val="20"/>
            <w:u w:val="none"/>
          </w:rPr>
          <w:t>11.5.2.1</w:t>
        </w:r>
        <w:r w:rsidRPr="003A5E09">
          <w:rPr>
            <w:rFonts w:asciiTheme="minorHAnsi" w:eastAsiaTheme="minorEastAsia" w:hAnsiTheme="minorHAnsi" w:cstheme="minorBidi"/>
            <w:noProof/>
            <w:sz w:val="20"/>
            <w:szCs w:val="20"/>
          </w:rPr>
          <w:tab/>
        </w:r>
        <w:r w:rsidRPr="003A5E09">
          <w:rPr>
            <w:rStyle w:val="Hyperlink"/>
            <w:noProof/>
            <w:sz w:val="20"/>
            <w:szCs w:val="20"/>
            <w:u w:val="none"/>
          </w:rPr>
          <w:t>Participant Specific Generation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_Toc148960357 \h </w:instrText>
        </w:r>
        <w:r w:rsidRPr="003A5E09">
          <w:rPr>
            <w:noProof/>
            <w:webHidden/>
            <w:sz w:val="20"/>
            <w:szCs w:val="20"/>
          </w:rPr>
        </w:r>
        <w:r w:rsidRPr="003A5E09">
          <w:rPr>
            <w:noProof/>
            <w:webHidden/>
            <w:sz w:val="20"/>
            <w:szCs w:val="20"/>
          </w:rPr>
          <w:fldChar w:fldCharType="separate"/>
        </w:r>
        <w:r w:rsidR="00E321FA">
          <w:rPr>
            <w:noProof/>
            <w:webHidden/>
            <w:sz w:val="20"/>
            <w:szCs w:val="20"/>
          </w:rPr>
          <w:t>26</w:t>
        </w:r>
        <w:r w:rsidRPr="003A5E09">
          <w:rPr>
            <w:noProof/>
            <w:webHidden/>
            <w:sz w:val="20"/>
            <w:szCs w:val="20"/>
          </w:rPr>
          <w:fldChar w:fldCharType="end"/>
        </w:r>
      </w:hyperlink>
    </w:p>
    <w:p w14:paraId="4F09BE20" w14:textId="1BCC9422" w:rsidR="000E29D6" w:rsidRPr="003A5E09" w:rsidRDefault="000E29D6">
      <w:pPr>
        <w:pStyle w:val="TOC4"/>
        <w:rPr>
          <w:rFonts w:asciiTheme="minorHAnsi" w:eastAsiaTheme="minorEastAsia" w:hAnsiTheme="minorHAnsi" w:cstheme="minorBidi"/>
          <w:noProof/>
          <w:sz w:val="20"/>
          <w:szCs w:val="20"/>
        </w:rPr>
      </w:pPr>
      <w:hyperlink w:anchor="_Toc148960358" w:history="1">
        <w:r w:rsidRPr="003A5E09">
          <w:rPr>
            <w:rStyle w:val="Hyperlink"/>
            <w:noProof/>
            <w:sz w:val="20"/>
            <w:szCs w:val="20"/>
            <w:u w:val="none"/>
          </w:rPr>
          <w:t>11.5.2.2</w:t>
        </w:r>
        <w:r w:rsidRPr="003A5E09">
          <w:rPr>
            <w:rFonts w:asciiTheme="minorHAnsi" w:eastAsiaTheme="minorEastAsia" w:hAnsiTheme="minorHAnsi" w:cstheme="minorBidi"/>
            <w:noProof/>
            <w:sz w:val="20"/>
            <w:szCs w:val="20"/>
          </w:rPr>
          <w:tab/>
        </w:r>
        <w:r w:rsidRPr="003A5E09">
          <w:rPr>
            <w:rStyle w:val="Hyperlink"/>
            <w:noProof/>
            <w:sz w:val="20"/>
            <w:szCs w:val="20"/>
            <w:u w:val="none"/>
          </w:rPr>
          <w:t>General Public Data Posting/Availability</w:t>
        </w:r>
        <w:r w:rsidRPr="003A5E09">
          <w:rPr>
            <w:noProof/>
            <w:webHidden/>
            <w:sz w:val="20"/>
            <w:szCs w:val="20"/>
          </w:rPr>
          <w:tab/>
          <w:t>11-</w:t>
        </w:r>
        <w:r w:rsidRPr="003A5E09">
          <w:rPr>
            <w:noProof/>
            <w:webHidden/>
            <w:sz w:val="20"/>
            <w:szCs w:val="20"/>
          </w:rPr>
          <w:fldChar w:fldCharType="begin"/>
        </w:r>
        <w:r w:rsidRPr="003A5E09">
          <w:rPr>
            <w:noProof/>
            <w:webHidden/>
            <w:sz w:val="20"/>
            <w:szCs w:val="20"/>
          </w:rPr>
          <w:instrText xml:space="preserve"> PAGEREF _Toc148960358 \h </w:instrText>
        </w:r>
        <w:r w:rsidRPr="003A5E09">
          <w:rPr>
            <w:noProof/>
            <w:webHidden/>
            <w:sz w:val="20"/>
            <w:szCs w:val="20"/>
          </w:rPr>
        </w:r>
        <w:r w:rsidRPr="003A5E09">
          <w:rPr>
            <w:noProof/>
            <w:webHidden/>
            <w:sz w:val="20"/>
            <w:szCs w:val="20"/>
          </w:rPr>
          <w:fldChar w:fldCharType="separate"/>
        </w:r>
        <w:r w:rsidR="00E321FA">
          <w:rPr>
            <w:noProof/>
            <w:webHidden/>
            <w:sz w:val="20"/>
            <w:szCs w:val="20"/>
          </w:rPr>
          <w:t>26</w:t>
        </w:r>
        <w:r w:rsidRPr="003A5E09">
          <w:rPr>
            <w:noProof/>
            <w:webHidden/>
            <w:sz w:val="20"/>
            <w:szCs w:val="20"/>
          </w:rPr>
          <w:fldChar w:fldCharType="end"/>
        </w:r>
      </w:hyperlink>
    </w:p>
    <w:p w14:paraId="43CFB37B" w14:textId="60508578" w:rsidR="000E29D6" w:rsidRPr="003A5E09" w:rsidRDefault="000E29D6">
      <w:pPr>
        <w:pStyle w:val="TOC2"/>
        <w:rPr>
          <w:rFonts w:asciiTheme="minorHAnsi" w:eastAsiaTheme="minorEastAsia" w:hAnsiTheme="minorHAnsi" w:cstheme="minorBidi"/>
          <w:noProof/>
        </w:rPr>
      </w:pPr>
      <w:hyperlink w:anchor="_Toc148960359" w:history="1">
        <w:r w:rsidRPr="003A5E09">
          <w:rPr>
            <w:rStyle w:val="Hyperlink"/>
            <w:noProof/>
            <w:u w:val="none"/>
          </w:rPr>
          <w:t>11.6</w:t>
        </w:r>
        <w:r w:rsidRPr="003A5E09">
          <w:rPr>
            <w:rFonts w:asciiTheme="minorHAnsi" w:eastAsiaTheme="minorEastAsia" w:hAnsiTheme="minorHAnsi" w:cstheme="minorBidi"/>
            <w:noProof/>
          </w:rPr>
          <w:tab/>
        </w:r>
        <w:r w:rsidRPr="003A5E09">
          <w:rPr>
            <w:rStyle w:val="Hyperlink"/>
            <w:noProof/>
            <w:u w:val="none"/>
          </w:rPr>
          <w:t>Unaccounted For Energy Analysis</w:t>
        </w:r>
        <w:r w:rsidRPr="003A5E09">
          <w:rPr>
            <w:noProof/>
            <w:webHidden/>
          </w:rPr>
          <w:tab/>
          <w:t>11-</w:t>
        </w:r>
        <w:r w:rsidRPr="003A5E09">
          <w:rPr>
            <w:noProof/>
            <w:webHidden/>
          </w:rPr>
          <w:fldChar w:fldCharType="begin"/>
        </w:r>
        <w:r w:rsidRPr="003A5E09">
          <w:rPr>
            <w:noProof/>
            <w:webHidden/>
          </w:rPr>
          <w:instrText xml:space="preserve"> PAGEREF _Toc148960359 \h </w:instrText>
        </w:r>
        <w:r w:rsidRPr="003A5E09">
          <w:rPr>
            <w:noProof/>
            <w:webHidden/>
          </w:rPr>
        </w:r>
        <w:r w:rsidRPr="003A5E09">
          <w:rPr>
            <w:noProof/>
            <w:webHidden/>
          </w:rPr>
          <w:fldChar w:fldCharType="separate"/>
        </w:r>
        <w:r w:rsidR="00E321FA">
          <w:rPr>
            <w:noProof/>
            <w:webHidden/>
          </w:rPr>
          <w:t>27</w:t>
        </w:r>
        <w:r w:rsidRPr="003A5E09">
          <w:rPr>
            <w:noProof/>
            <w:webHidden/>
          </w:rPr>
          <w:fldChar w:fldCharType="end"/>
        </w:r>
      </w:hyperlink>
    </w:p>
    <w:p w14:paraId="12255811" w14:textId="5B3DD5CB" w:rsidR="000E29D6" w:rsidRPr="003A5E09" w:rsidRDefault="000E29D6" w:rsidP="00122C8C">
      <w:pPr>
        <w:pStyle w:val="TOC3"/>
        <w:rPr>
          <w:rFonts w:asciiTheme="minorHAnsi" w:eastAsiaTheme="minorEastAsia" w:hAnsiTheme="minorHAnsi" w:cstheme="minorBidi"/>
          <w:bCs w:val="0"/>
          <w:i w:val="0"/>
          <w:iCs w:val="0"/>
        </w:rPr>
      </w:pPr>
      <w:hyperlink w:anchor="_Toc148960360" w:history="1">
        <w:r w:rsidRPr="003A5E09">
          <w:rPr>
            <w:rStyle w:val="Hyperlink"/>
            <w:bCs w:val="0"/>
            <w:i w:val="0"/>
            <w:iCs w:val="0"/>
            <w:u w:val="none"/>
          </w:rPr>
          <w:t>11.6.1</w:t>
        </w:r>
        <w:r w:rsidRPr="003A5E09">
          <w:rPr>
            <w:rFonts w:asciiTheme="minorHAnsi" w:eastAsiaTheme="minorEastAsia" w:hAnsiTheme="minorHAnsi" w:cstheme="minorBidi"/>
            <w:bCs w:val="0"/>
            <w:i w:val="0"/>
            <w:iCs w:val="0"/>
          </w:rPr>
          <w:tab/>
        </w:r>
        <w:r w:rsidRPr="003A5E09">
          <w:rPr>
            <w:rStyle w:val="Hyperlink"/>
            <w:bCs w:val="0"/>
            <w:i w:val="0"/>
            <w:iCs w:val="0"/>
            <w:u w:val="none"/>
          </w:rPr>
          <w:t>Overview</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_Toc148960360 \h </w:instrText>
        </w:r>
        <w:r w:rsidRPr="003A5E09">
          <w:rPr>
            <w:bCs w:val="0"/>
            <w:i w:val="0"/>
            <w:iCs w:val="0"/>
            <w:webHidden/>
          </w:rPr>
        </w:r>
        <w:r w:rsidRPr="003A5E09">
          <w:rPr>
            <w:bCs w:val="0"/>
            <w:i w:val="0"/>
            <w:iCs w:val="0"/>
            <w:webHidden/>
          </w:rPr>
          <w:fldChar w:fldCharType="separate"/>
        </w:r>
        <w:r w:rsidR="00E321FA">
          <w:rPr>
            <w:bCs w:val="0"/>
            <w:i w:val="0"/>
            <w:iCs w:val="0"/>
            <w:webHidden/>
          </w:rPr>
          <w:t>27</w:t>
        </w:r>
        <w:r w:rsidRPr="003A5E09">
          <w:rPr>
            <w:bCs w:val="0"/>
            <w:i w:val="0"/>
            <w:iCs w:val="0"/>
            <w:webHidden/>
          </w:rPr>
          <w:fldChar w:fldCharType="end"/>
        </w:r>
      </w:hyperlink>
    </w:p>
    <w:p w14:paraId="3DB04A9C" w14:textId="444D56BE" w:rsidR="000E29D6" w:rsidRPr="003A5E09" w:rsidRDefault="000E29D6" w:rsidP="00122C8C">
      <w:pPr>
        <w:pStyle w:val="TOC3"/>
        <w:rPr>
          <w:rFonts w:asciiTheme="minorHAnsi" w:eastAsiaTheme="minorEastAsia" w:hAnsiTheme="minorHAnsi" w:cstheme="minorBidi"/>
          <w:bCs w:val="0"/>
          <w:i w:val="0"/>
          <w:iCs w:val="0"/>
        </w:rPr>
      </w:pPr>
      <w:hyperlink w:anchor="_Toc148960361" w:history="1">
        <w:r w:rsidRPr="003A5E09">
          <w:rPr>
            <w:rStyle w:val="Hyperlink"/>
            <w:bCs w:val="0"/>
            <w:i w:val="0"/>
            <w:iCs w:val="0"/>
            <w:u w:val="none"/>
          </w:rPr>
          <w:t>11.6.2</w:t>
        </w:r>
        <w:r w:rsidRPr="003A5E09">
          <w:rPr>
            <w:rFonts w:asciiTheme="minorHAnsi" w:eastAsiaTheme="minorEastAsia" w:hAnsiTheme="minorHAnsi" w:cstheme="minorBidi"/>
            <w:bCs w:val="0"/>
            <w:i w:val="0"/>
            <w:iCs w:val="0"/>
          </w:rPr>
          <w:tab/>
        </w:r>
        <w:r w:rsidRPr="003A5E09">
          <w:rPr>
            <w:rStyle w:val="Hyperlink"/>
            <w:bCs w:val="0"/>
            <w:i w:val="0"/>
            <w:iCs w:val="0"/>
            <w:u w:val="none"/>
          </w:rPr>
          <w:t>Annual Unaccounted For Energy Analysis Report</w:t>
        </w:r>
        <w:r w:rsidRPr="003A5E09">
          <w:rPr>
            <w:bCs w:val="0"/>
            <w:i w:val="0"/>
            <w:iCs w:val="0"/>
            <w:webHidden/>
          </w:rPr>
          <w:tab/>
          <w:t>11-</w:t>
        </w:r>
        <w:r w:rsidRPr="003A5E09">
          <w:rPr>
            <w:bCs w:val="0"/>
            <w:i w:val="0"/>
            <w:iCs w:val="0"/>
            <w:webHidden/>
          </w:rPr>
          <w:fldChar w:fldCharType="begin"/>
        </w:r>
        <w:r w:rsidRPr="003A5E09">
          <w:rPr>
            <w:bCs w:val="0"/>
            <w:i w:val="0"/>
            <w:iCs w:val="0"/>
            <w:webHidden/>
          </w:rPr>
          <w:instrText xml:space="preserve"> PAGEREF _Toc148960361 \h </w:instrText>
        </w:r>
        <w:r w:rsidRPr="003A5E09">
          <w:rPr>
            <w:bCs w:val="0"/>
            <w:i w:val="0"/>
            <w:iCs w:val="0"/>
            <w:webHidden/>
          </w:rPr>
        </w:r>
        <w:r w:rsidRPr="003A5E09">
          <w:rPr>
            <w:bCs w:val="0"/>
            <w:i w:val="0"/>
            <w:iCs w:val="0"/>
            <w:webHidden/>
          </w:rPr>
          <w:fldChar w:fldCharType="separate"/>
        </w:r>
        <w:r w:rsidR="00E321FA">
          <w:rPr>
            <w:bCs w:val="0"/>
            <w:i w:val="0"/>
            <w:iCs w:val="0"/>
            <w:webHidden/>
          </w:rPr>
          <w:t>28</w:t>
        </w:r>
        <w:r w:rsidRPr="003A5E09">
          <w:rPr>
            <w:bCs w:val="0"/>
            <w:i w:val="0"/>
            <w:iCs w:val="0"/>
            <w:webHidden/>
          </w:rPr>
          <w:fldChar w:fldCharType="end"/>
        </w:r>
      </w:hyperlink>
    </w:p>
    <w:p w14:paraId="6E08FC35" w14:textId="2F2B129F" w:rsidR="00BA5FF8" w:rsidRDefault="00957D0C" w:rsidP="00122C8C">
      <w:pPr>
        <w:pStyle w:val="TOC3"/>
        <w:sectPr w:rsidR="00BA5FF8">
          <w:headerReference w:type="default" r:id="rId11"/>
          <w:footerReference w:type="default" r:id="rId12"/>
          <w:pgSz w:w="12240" w:h="15840" w:code="1"/>
          <w:pgMar w:top="1440" w:right="1440" w:bottom="1440" w:left="1440" w:header="720" w:footer="720" w:gutter="0"/>
          <w:cols w:space="720"/>
        </w:sectPr>
      </w:pPr>
      <w:r w:rsidRPr="00D025A4">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148960321"/>
      <w:bookmarkStart w:id="21" w:name="_Toc273089322"/>
      <w:r>
        <w:lastRenderedPageBreak/>
        <w:t>11.1.6</w:t>
      </w:r>
      <w:r>
        <w:tab/>
        <w:t>ERCOT</w:t>
      </w:r>
      <w:r w:rsidR="00431607">
        <w:t>-</w:t>
      </w:r>
      <w:r>
        <w:t>Polled Settlement Meter Netting</w:t>
      </w:r>
      <w:bookmarkEnd w:id="20"/>
    </w:p>
    <w:p w14:paraId="04E32FED" w14:textId="30C7BA53"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w:t>
      </w:r>
      <w:r w:rsidR="0012739E">
        <w:rPr>
          <w:b w:val="0"/>
          <w:i w:val="0"/>
        </w:rPr>
        <w:t xml:space="preserve"> or Energy Storage Resource (ESR)</w:t>
      </w:r>
      <w:r w:rsidRPr="00423E2D">
        <w:rPr>
          <w:b w:val="0"/>
          <w:i w:val="0"/>
        </w:rPr>
        <w:t xml:space="preserve"> site.  </w:t>
      </w:r>
    </w:p>
    <w:p w14:paraId="3FBE7C53" w14:textId="02FD385F" w:rsidR="00FD2D3A" w:rsidRDefault="00FD2D3A" w:rsidP="00C05EBB">
      <w:pPr>
        <w:pStyle w:val="Instructions"/>
        <w:ind w:left="720" w:hanging="720"/>
        <w:rPr>
          <w:b w:val="0"/>
          <w:i w:val="0"/>
        </w:rPr>
      </w:pPr>
      <w:r>
        <w:rPr>
          <w:b w:val="0"/>
          <w:i w:val="0"/>
        </w:rPr>
        <w:t>(2)</w:t>
      </w:r>
      <w:r>
        <w:rPr>
          <w:b w:val="0"/>
          <w:i w:val="0"/>
        </w:rPr>
        <w:tab/>
      </w:r>
      <w:r w:rsidRPr="00423E2D">
        <w:rPr>
          <w:b w:val="0"/>
          <w:i w:val="0"/>
        </w:rPr>
        <w:t xml:space="preserve">Both Load consumption and </w:t>
      </w:r>
      <w:r w:rsidR="00C80518">
        <w:rPr>
          <w:b w:val="0"/>
          <w:i w:val="0"/>
        </w:rPr>
        <w:t>g</w:t>
      </w:r>
      <w:r w:rsidRPr="00423E2D">
        <w:rPr>
          <w:b w:val="0"/>
          <w:i w:val="0"/>
        </w:rPr>
        <w:t xml:space="preserve">eneration production meters will be combined together to obtain a total amount of Load or </w:t>
      </w:r>
      <w:r w:rsidR="00C80518">
        <w:rPr>
          <w:b w:val="0"/>
          <w:i w:val="0"/>
        </w:rPr>
        <w:t>generation</w:t>
      </w:r>
      <w:r w:rsidRPr="00423E2D">
        <w:rPr>
          <w:b w:val="0"/>
          <w:i w:val="0"/>
        </w:rPr>
        <w:t>.</w:t>
      </w:r>
    </w:p>
    <w:p w14:paraId="763D7E00" w14:textId="244639E6" w:rsidR="00FD2D3A" w:rsidRPr="00BB05CF" w:rsidRDefault="00FD2D3A" w:rsidP="00C05EBB">
      <w:pPr>
        <w:spacing w:after="240"/>
        <w:ind w:left="720" w:hanging="720"/>
        <w:rPr>
          <w:szCs w:val="20"/>
        </w:rPr>
      </w:pPr>
      <w:r w:rsidRPr="00BB05CF">
        <w:rPr>
          <w:szCs w:val="20"/>
        </w:rPr>
        <w:t>(3)</w:t>
      </w:r>
      <w:r w:rsidRPr="00BB05CF">
        <w:rPr>
          <w:szCs w:val="20"/>
        </w:rPr>
        <w:tab/>
        <w:t>For a</w:t>
      </w:r>
      <w:r w:rsidR="00C80518">
        <w:rPr>
          <w:szCs w:val="20"/>
        </w:rPr>
        <w:t>n ESR</w:t>
      </w:r>
      <w:r w:rsidRPr="00BB05CF">
        <w:rPr>
          <w:szCs w:val="20"/>
        </w:rPr>
        <w:t xml:space="preserv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08D5B177" w:rsidR="007C4377" w:rsidRPr="00E566EB" w:rsidRDefault="007C4377" w:rsidP="00B2597F">
            <w:pPr>
              <w:spacing w:before="120" w:after="240"/>
              <w:rPr>
                <w:b/>
                <w:i/>
                <w:iCs/>
              </w:rPr>
            </w:pPr>
            <w:r>
              <w:rPr>
                <w:b/>
                <w:i/>
                <w:iCs/>
              </w:rPr>
              <w:t>[</w:t>
            </w:r>
            <w:r w:rsidR="00E33509">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049BEA9C"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ESR communicates its auxiliary Load value to the EPS Meter, WSL is calculated by subtracting the auxiliary Load from the total Load measured</w:t>
      </w:r>
      <w:r w:rsidR="004D1CCF">
        <w:t xml:space="preserve"> by the corresponding EPS </w:t>
      </w:r>
      <w:r w:rsidR="003A5E09">
        <w:t>M</w:t>
      </w:r>
      <w:r w:rsidR="004D1CCF">
        <w:t>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71C124E" w14:textId="77777777" w:rsidTr="007B7A66">
        <w:tc>
          <w:tcPr>
            <w:tcW w:w="9766" w:type="dxa"/>
            <w:shd w:val="pct12" w:color="auto" w:fill="auto"/>
          </w:tcPr>
          <w:p w14:paraId="674FB808" w14:textId="0FFF6518"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14EC08E6" w14:textId="77777777" w:rsidR="007B7A66" w:rsidRPr="00812ECB" w:rsidRDefault="007B7A66" w:rsidP="007B7A66">
            <w:pPr>
              <w:spacing w:after="240"/>
              <w:ind w:left="720" w:hanging="720"/>
            </w:pPr>
            <w:r w:rsidRPr="00812ECB">
              <w:rPr>
                <w:szCs w:val="20"/>
              </w:rPr>
              <w:t>(4)</w:t>
            </w:r>
            <w:r w:rsidRPr="00812ECB">
              <w:rPr>
                <w:szCs w:val="20"/>
              </w:rPr>
              <w:tab/>
              <w:t xml:space="preserve">For a single POI Generation Resource site that includes an ESR whose charging Load is not </w:t>
            </w:r>
            <w:r w:rsidRPr="007B7A66">
              <w:t>receiving</w:t>
            </w:r>
            <w:r w:rsidRPr="00812ECB">
              <w:rPr>
                <w:szCs w:val="20"/>
              </w:rPr>
              <w:t xml:space="preserve"> WSL treatment or includes a Controllable Load Resource (CLR):</w:t>
            </w:r>
          </w:p>
          <w:p w14:paraId="3E1E1DAC" w14:textId="6C923999" w:rsidR="007B7A66" w:rsidRPr="00812ECB" w:rsidRDefault="007B7A66" w:rsidP="007B7A66">
            <w:pPr>
              <w:spacing w:after="240"/>
              <w:ind w:left="1440" w:hanging="720"/>
            </w:pPr>
            <w:r w:rsidRPr="00812ECB">
              <w:t>(a)</w:t>
            </w:r>
            <w:r w:rsidRPr="00812ECB">
              <w:tab/>
              <w:t xml:space="preserve">The portion of Non-WSL ESR Charging Load or CLR Load supplied from the grid will be adjusted for Distribution Losses, Transmission Losses, and </w:t>
            </w:r>
            <w:r w:rsidR="007A30B7">
              <w:t>Unaccounted for Energy (</w:t>
            </w:r>
            <w:r w:rsidRPr="00812ECB">
              <w:t>UFE</w:t>
            </w:r>
            <w:r w:rsidR="007A30B7">
              <w:t>)</w:t>
            </w:r>
            <w:r w:rsidRPr="00812ECB">
              <w:t>;</w:t>
            </w:r>
          </w:p>
          <w:p w14:paraId="24651937" w14:textId="77777777" w:rsidR="007B7A66" w:rsidRPr="00812ECB" w:rsidRDefault="007B7A66" w:rsidP="007B7A66">
            <w:pPr>
              <w:spacing w:after="240"/>
              <w:ind w:left="1440" w:hanging="720"/>
            </w:pPr>
            <w:r w:rsidRPr="00812ECB">
              <w:t>(b)</w:t>
            </w:r>
            <w:r w:rsidRPr="00812ECB">
              <w:tab/>
              <w:t>The portion of Non-WSL ESR Charging Load or CLR Load supplied from the co-located generation will not be adjusted for Distribution Losses, Transmission Losses, and UFE;</w:t>
            </w:r>
          </w:p>
          <w:p w14:paraId="558522A1" w14:textId="7F20A6CF" w:rsidR="007B7A66" w:rsidRPr="00812ECB" w:rsidRDefault="007B7A66" w:rsidP="007B7A66">
            <w:pPr>
              <w:spacing w:after="240"/>
              <w:ind w:left="1440" w:hanging="720"/>
            </w:pPr>
            <w:r w:rsidRPr="00812ECB">
              <w:lastRenderedPageBreak/>
              <w:t>(c)</w:t>
            </w:r>
            <w:r w:rsidRPr="00812ECB">
              <w:tab/>
              <w:t>For RTAML, 4-CP, and Load Ratio Share (LRS) volumes, only the Non-WSL ESR Charging Load or CLR Load supplied from the grid (after loss and UFE adjustment) shall be included;</w:t>
            </w:r>
          </w:p>
          <w:p w14:paraId="6F8E578C" w14:textId="77777777" w:rsidR="007B7A66" w:rsidRPr="00812ECB" w:rsidRDefault="007B7A66" w:rsidP="007B7A66">
            <w:pPr>
              <w:spacing w:after="240"/>
              <w:ind w:left="1440" w:hanging="720"/>
            </w:pPr>
            <w:r w:rsidRPr="00812ECB">
              <w:t>(d)</w:t>
            </w:r>
            <w:r w:rsidRPr="00812ECB">
              <w:tab/>
              <w:t xml:space="preserve">For Section 6.6.3.1, </w:t>
            </w:r>
            <w:r w:rsidRPr="00812ECB">
              <w:rPr>
                <w:snapToGrid w:val="0"/>
                <w:szCs w:val="20"/>
              </w:rPr>
              <w:t>Real-Time Energy Imbalance Payment or Charge at a Resource Node,</w:t>
            </w:r>
            <w:r w:rsidRPr="00812ECB" w:rsidDel="00986175">
              <w:t xml:space="preserve"> </w:t>
            </w:r>
            <w:r w:rsidRPr="00812ECB">
              <w:t>(the Non-WSL ESR Charging Load or CLR Load shall be the Load supplied from the grid (after loss and UFE adjustment) plus the Non-WSL ESR Charging Load or CLR Load supplied from the co-located generation;</w:t>
            </w:r>
          </w:p>
          <w:p w14:paraId="42C186A0" w14:textId="1B97E209" w:rsidR="007B7A66" w:rsidRPr="00812ECB" w:rsidRDefault="007B7A66" w:rsidP="007B7A66">
            <w:pPr>
              <w:spacing w:after="240"/>
              <w:ind w:left="1440" w:hanging="720"/>
            </w:pPr>
            <w:r w:rsidRPr="00812ECB">
              <w:t>(e)</w:t>
            </w:r>
            <w:r w:rsidRPr="00812ECB">
              <w:tab/>
              <w:t xml:space="preserve">An </w:t>
            </w:r>
            <w:r w:rsidR="007A30B7">
              <w:t>Electric Service Identifier (</w:t>
            </w:r>
            <w:r w:rsidRPr="00812ECB">
              <w:t>ESI ID</w:t>
            </w:r>
            <w:r w:rsidR="007A30B7">
              <w:t>)</w:t>
            </w:r>
            <w:r w:rsidRPr="00812ECB">
              <w:t xml:space="preserve"> is required for each ESR and CLR and the unadjusted energy supplied from the grid will be allocated to each ESI ID.</w:t>
            </w:r>
          </w:p>
          <w:p w14:paraId="15569034" w14:textId="07C86D52" w:rsidR="007B7A66" w:rsidRPr="00812ECB" w:rsidRDefault="007B7A66" w:rsidP="007B7A66">
            <w:pPr>
              <w:spacing w:after="240"/>
              <w:ind w:left="1440" w:hanging="720"/>
            </w:pPr>
            <w:r w:rsidRPr="00812ECB">
              <w:t>(f)</w:t>
            </w:r>
            <w:r w:rsidRPr="00812ECB">
              <w:tab/>
              <w:t xml:space="preserve">For sites with multiple ESRs or CLRs, the unadjusted energy supplied from the grid will be allocated to each ESI ID based upon load ratio share using metered Non-WSL ESR Charging Load or CLR Load or calculated </w:t>
            </w:r>
            <w:r w:rsidRPr="00812ECB">
              <w:rPr>
                <w:szCs w:val="20"/>
              </w:rPr>
              <w:t>Non-WSL ESR Charging Load</w:t>
            </w:r>
            <w:r w:rsidR="00B95736">
              <w:t>; and</w:t>
            </w:r>
          </w:p>
          <w:p w14:paraId="7853EF9B" w14:textId="34E6D9D5" w:rsidR="007B7A66" w:rsidRPr="007C4377" w:rsidRDefault="007B7A66" w:rsidP="007B7A66">
            <w:pPr>
              <w:spacing w:after="240"/>
              <w:ind w:left="1440" w:hanging="720"/>
              <w:rPr>
                <w:szCs w:val="20"/>
              </w:rPr>
            </w:pPr>
            <w:r w:rsidRPr="00812ECB">
              <w:rPr>
                <w:szCs w:val="20"/>
              </w:rPr>
              <w:t>(g)</w:t>
            </w:r>
            <w:r w:rsidRPr="00812ECB">
              <w:rPr>
                <w:szCs w:val="20"/>
              </w:rPr>
              <w:tab/>
              <w:t>For a single POI Generation Resource site that includes an ESR that has separately metered its charging Load</w:t>
            </w:r>
            <w:r w:rsidRPr="00812ECB">
              <w:t xml:space="preserve">, the Non-WSL ESR Charging Load for the 15-minute interval shall be determined using </w:t>
            </w:r>
            <w:r w:rsidRPr="00812ECB">
              <w:rPr>
                <w:szCs w:val="20"/>
              </w:rPr>
              <w:t>t</w:t>
            </w:r>
            <w:r w:rsidRPr="00812ECB">
              <w:t>he metered ESR Charging Load.</w:t>
            </w:r>
          </w:p>
        </w:tc>
      </w:tr>
    </w:tbl>
    <w:p w14:paraId="4B004028" w14:textId="105EFD9A" w:rsidR="00F30711" w:rsidRDefault="00F30711" w:rsidP="00B95736">
      <w:pPr>
        <w:spacing w:before="240"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0E32AED0" w14:textId="77777777" w:rsidR="007B7A66"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B7A66" w:rsidRPr="00E566EB" w14:paraId="463416C9" w14:textId="77777777" w:rsidTr="00194BF0">
        <w:tc>
          <w:tcPr>
            <w:tcW w:w="9766" w:type="dxa"/>
            <w:shd w:val="pct12" w:color="auto" w:fill="auto"/>
          </w:tcPr>
          <w:p w14:paraId="49690B00" w14:textId="3D8F934C" w:rsidR="007B7A66" w:rsidRPr="00E566EB" w:rsidRDefault="007B7A66" w:rsidP="00194BF0">
            <w:pPr>
              <w:spacing w:before="120" w:after="240"/>
              <w:rPr>
                <w:b/>
                <w:i/>
                <w:iCs/>
              </w:rPr>
            </w:pPr>
            <w:r>
              <w:rPr>
                <w:b/>
                <w:i/>
                <w:iCs/>
              </w:rPr>
              <w:t>[NPRR1188</w:t>
            </w:r>
            <w:r w:rsidRPr="00E566EB">
              <w:rPr>
                <w:b/>
                <w:i/>
                <w:iCs/>
              </w:rPr>
              <w:t xml:space="preserve">: </w:t>
            </w:r>
            <w:r>
              <w:rPr>
                <w:b/>
                <w:i/>
                <w:iCs/>
              </w:rPr>
              <w:t xml:space="preserve"> Insert paragraph (6) below upon </w:t>
            </w:r>
            <w:r w:rsidRPr="00E566EB">
              <w:rPr>
                <w:b/>
                <w:i/>
                <w:iCs/>
              </w:rPr>
              <w:t>system implementation</w:t>
            </w:r>
            <w:r>
              <w:rPr>
                <w:b/>
                <w:i/>
                <w:iCs/>
              </w:rPr>
              <w:t xml:space="preserve"> and renumber accordingly</w:t>
            </w:r>
            <w:r w:rsidRPr="00E566EB">
              <w:rPr>
                <w:b/>
                <w:i/>
                <w:iCs/>
              </w:rPr>
              <w:t>:]</w:t>
            </w:r>
          </w:p>
          <w:p w14:paraId="0C878633" w14:textId="688EECE9" w:rsidR="007B7A66" w:rsidRPr="007C4377" w:rsidRDefault="007B7A66" w:rsidP="007B7A66">
            <w:pPr>
              <w:spacing w:after="240"/>
              <w:ind w:left="720" w:hanging="720"/>
              <w:rPr>
                <w:szCs w:val="20"/>
              </w:rPr>
            </w:pPr>
            <w:r w:rsidRPr="00812ECB">
              <w:rPr>
                <w:szCs w:val="20"/>
              </w:rPr>
              <w:t>(6)</w:t>
            </w:r>
            <w:r w:rsidRPr="00812ECB">
              <w:rPr>
                <w:szCs w:val="20"/>
              </w:rPr>
              <w:tab/>
              <w:t xml:space="preserve">For a single POI Generation Resource site that includes a CLR, CLR Load shall be metered with an EPS Meter and the metered energy will be </w:t>
            </w:r>
            <w:r w:rsidRPr="00812ECB">
              <w:t xml:space="preserve">considered as </w:t>
            </w:r>
            <w:r w:rsidRPr="00812ECB">
              <w:rPr>
                <w:szCs w:val="20"/>
              </w:rPr>
              <w:t>Generation Resource production to determine the net flows for Settlement of the corresponding generation site.</w:t>
            </w:r>
          </w:p>
        </w:tc>
      </w:tr>
    </w:tbl>
    <w:p w14:paraId="2E84A93C" w14:textId="77777777" w:rsidR="007B7A66" w:rsidRPr="001651A4" w:rsidRDefault="007B7A66" w:rsidP="007B7A66">
      <w:pPr>
        <w:ind w:left="1440" w:hanging="720"/>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35244DA4" w:rsidR="00E33509" w:rsidRPr="00E566EB" w:rsidRDefault="00E33509" w:rsidP="00F90A4D">
            <w:pPr>
              <w:spacing w:before="120" w:after="240"/>
              <w:rPr>
                <w:b/>
                <w:i/>
                <w:iCs/>
              </w:rPr>
            </w:pPr>
            <w:bookmarkStart w:id="22" w:name="_Toc273089323"/>
            <w:r>
              <w:rPr>
                <w:b/>
                <w:i/>
                <w:iCs/>
              </w:rPr>
              <w:t>[NPRR995</w:t>
            </w:r>
            <w:r w:rsidRPr="00E566EB">
              <w:rPr>
                <w:b/>
                <w:i/>
                <w:iCs/>
              </w:rPr>
              <w:t xml:space="preserve">: </w:t>
            </w:r>
            <w:r>
              <w:rPr>
                <w:b/>
                <w:i/>
                <w:iCs/>
              </w:rPr>
              <w:t xml:space="preserve"> Insert paragraphs (6) and (7) below upon </w:t>
            </w:r>
            <w:r w:rsidRPr="00E566EB">
              <w:rPr>
                <w:b/>
                <w:i/>
                <w:iCs/>
              </w:rPr>
              <w:t>system implementation</w:t>
            </w:r>
            <w:r w:rsidR="00122C8C">
              <w:rPr>
                <w:b/>
                <w:i/>
                <w:iCs/>
              </w:rPr>
              <w:t xml:space="preserve"> and renumber accordingly</w:t>
            </w:r>
            <w:r w:rsidRPr="00E566EB">
              <w:rPr>
                <w:b/>
                <w:i/>
                <w:iCs/>
              </w:rPr>
              <w:t>:]</w:t>
            </w:r>
          </w:p>
          <w:p w14:paraId="726F9C2F" w14:textId="582870A4" w:rsidR="00E33509" w:rsidRDefault="00E33509" w:rsidP="00E33509">
            <w:pPr>
              <w:spacing w:after="240"/>
              <w:ind w:left="720" w:hanging="720"/>
              <w:rPr>
                <w:szCs w:val="20"/>
              </w:rPr>
            </w:pPr>
            <w:r>
              <w:lastRenderedPageBreak/>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27563262"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w:t>
            </w:r>
            <w:r w:rsidR="00597CA0">
              <w:t>M</w:t>
            </w:r>
            <w:r w:rsidRPr="001C11EA">
              <w:t>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71F7E636"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w:t>
            </w:r>
            <w:r w:rsidR="00597CA0">
              <w:t>M</w:t>
            </w:r>
            <w:r w:rsidRPr="0096271E">
              <w:t>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oad that is less than or equal to the generation accumulator will be settled as WSL for each 15-minute interval.</w:t>
            </w:r>
          </w:p>
          <w:p w14:paraId="45400D44" w14:textId="7453F343"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w:t>
            </w:r>
            <w:r w:rsidR="00597CA0">
              <w:rPr>
                <w:szCs w:val="20"/>
              </w:rPr>
              <w:t>M</w:t>
            </w:r>
            <w:r w:rsidRPr="00DB7447">
              <w:rPr>
                <w:szCs w:val="20"/>
              </w:rPr>
              <w:t xml:space="preserve">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lastRenderedPageBreak/>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53A84E65" w:rsidR="00E33509" w:rsidRDefault="00E33509" w:rsidP="00E33509">
            <w:pPr>
              <w:spacing w:after="240"/>
              <w:ind w:left="1440" w:hanging="720"/>
            </w:pPr>
            <w:r>
              <w:rPr>
                <w:szCs w:val="20"/>
              </w:rPr>
              <w:t>(a)</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153D0E9"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 xml:space="preserve">for the 15-minute </w:t>
            </w:r>
            <w:r w:rsidR="00597CA0">
              <w:t>S</w:t>
            </w:r>
            <w:r w:rsidRPr="004565BD">
              <w:t xml:space="preserve">ettlement </w:t>
            </w:r>
            <w:r w:rsidR="00597CA0">
              <w:t>I</w:t>
            </w:r>
            <w:r w:rsidRPr="004565BD">
              <w:t>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lastRenderedPageBreak/>
              <w:t>(2)</w:t>
            </w:r>
            <w:r>
              <w:rPr>
                <w:szCs w:val="20"/>
              </w:rPr>
              <w:tab/>
              <w:t xml:space="preserve">15% of the total SODESS or SOTESS metered Load. </w:t>
            </w:r>
          </w:p>
          <w:p w14:paraId="15BC9B38" w14:textId="7CC41E62"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w:t>
            </w:r>
            <w:r w:rsidR="00597CA0">
              <w:rPr>
                <w:szCs w:val="20"/>
              </w:rPr>
              <w:t>M</w:t>
            </w:r>
            <w:r>
              <w:rPr>
                <w:szCs w:val="20"/>
              </w:rPr>
              <w:t xml:space="preserve">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545684BF" w14:textId="5F7A0DDC" w:rsidR="00122C8C" w:rsidRPr="00625F5B" w:rsidRDefault="00122C8C" w:rsidP="00122C8C">
      <w:pPr>
        <w:spacing w:before="240" w:after="240"/>
        <w:ind w:left="720" w:hanging="720"/>
        <w:rPr>
          <w:szCs w:val="20"/>
        </w:rPr>
      </w:pPr>
      <w:bookmarkStart w:id="23" w:name="_Toc148960322"/>
      <w:r w:rsidRPr="00625F5B">
        <w:rPr>
          <w:szCs w:val="20"/>
        </w:rPr>
        <w:lastRenderedPageBreak/>
        <w:t>(</w:t>
      </w:r>
      <w:r>
        <w:rPr>
          <w:szCs w:val="20"/>
        </w:rPr>
        <w:t>6</w:t>
      </w:r>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162F7519" w14:textId="43F4423A" w:rsidR="00122C8C" w:rsidRPr="008C02FD" w:rsidRDefault="00122C8C" w:rsidP="00122C8C">
      <w:pPr>
        <w:spacing w:after="240"/>
        <w:ind w:left="1440" w:hanging="720"/>
        <w:rPr>
          <w:color w:val="000000"/>
          <w:szCs w:val="20"/>
        </w:rPr>
      </w:pPr>
      <w:r w:rsidRPr="00625F5B">
        <w:rPr>
          <w:szCs w:val="20"/>
        </w:rPr>
        <w:t>(a)</w:t>
      </w:r>
      <w:r w:rsidRPr="00625F5B">
        <w:rPr>
          <w:szCs w:val="20"/>
        </w:rPr>
        <w:tab/>
      </w:r>
      <w:r w:rsidR="00C47AA5">
        <w:rPr>
          <w:szCs w:val="20"/>
        </w:rPr>
        <w:t>The excluded</w:t>
      </w:r>
      <w:r w:rsidRPr="00625F5B">
        <w:rPr>
          <w:szCs w:val="20"/>
        </w:rPr>
        <w:t xml:space="preserve">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w:t>
      </w:r>
      <w:r w:rsidR="00C47AA5">
        <w:rPr>
          <w:color w:val="000000"/>
          <w:szCs w:val="20"/>
        </w:rPr>
        <w:t>in accordance with Section 10.2.4</w:t>
      </w:r>
      <w:r w:rsidRPr="008C02FD">
        <w:rPr>
          <w:color w:val="000000"/>
          <w:szCs w:val="20"/>
        </w:rPr>
        <w:t xml:space="preserve">. </w:t>
      </w:r>
    </w:p>
    <w:p w14:paraId="35ABEE2A" w14:textId="04B69B68" w:rsidR="00122C8C" w:rsidRPr="00625F5B" w:rsidRDefault="00122C8C" w:rsidP="00122C8C">
      <w:pPr>
        <w:spacing w:after="240"/>
        <w:ind w:left="1440" w:hanging="720"/>
        <w:rPr>
          <w:szCs w:val="20"/>
        </w:rPr>
      </w:pPr>
      <w:r w:rsidRPr="00625F5B">
        <w:rPr>
          <w:szCs w:val="20"/>
        </w:rPr>
        <w:t>(b)</w:t>
      </w:r>
      <w:r w:rsidRPr="00625F5B">
        <w:rPr>
          <w:szCs w:val="20"/>
        </w:rPr>
        <w:tab/>
      </w:r>
      <w:r w:rsidR="00C47AA5">
        <w:rPr>
          <w:szCs w:val="20"/>
        </w:rPr>
        <w:t>The excluded</w:t>
      </w:r>
      <w:r w:rsidRPr="00625F5B">
        <w:rPr>
          <w:szCs w:val="20"/>
        </w:rPr>
        <w:t xml:space="preserve"> </w:t>
      </w:r>
      <w:r>
        <w:rPr>
          <w:szCs w:val="20"/>
        </w:rPr>
        <w:t>L</w:t>
      </w:r>
      <w:r w:rsidRPr="00625F5B">
        <w:rPr>
          <w:szCs w:val="20"/>
        </w:rPr>
        <w:t>oad will be added back into the POI metering point to determine the net flows for the POI metering point.</w:t>
      </w:r>
    </w:p>
    <w:p w14:paraId="1FDC8FEF" w14:textId="45005FF1" w:rsidR="00122C8C" w:rsidRPr="00BE7A92" w:rsidRDefault="00122C8C" w:rsidP="00122C8C">
      <w:pPr>
        <w:spacing w:after="240"/>
        <w:ind w:left="1440" w:hanging="720"/>
        <w:rPr>
          <w:szCs w:val="20"/>
        </w:rPr>
      </w:pPr>
      <w:r w:rsidRPr="00625F5B">
        <w:rPr>
          <w:szCs w:val="20"/>
        </w:rPr>
        <w:t>(c)</w:t>
      </w:r>
      <w:r w:rsidRPr="00625F5B">
        <w:rPr>
          <w:szCs w:val="20"/>
        </w:rPr>
        <w:tab/>
      </w:r>
      <w:r w:rsidR="00C47AA5" w:rsidRPr="00166D21">
        <w:rPr>
          <w:szCs w:val="20"/>
        </w:rPr>
        <w:t xml:space="preserve">For sites that are not located behind a </w:t>
      </w:r>
      <w:r w:rsidR="00D729F2">
        <w:rPr>
          <w:szCs w:val="20"/>
        </w:rPr>
        <w:t>Non-Opt-In</w:t>
      </w:r>
      <w:r w:rsidR="00A862A6">
        <w:rPr>
          <w:szCs w:val="20"/>
        </w:rPr>
        <w:t xml:space="preserve"> </w:t>
      </w:r>
      <w:r w:rsidR="00D729F2">
        <w:rPr>
          <w:szCs w:val="20"/>
        </w:rPr>
        <w:t>Entity (</w:t>
      </w:r>
      <w:r w:rsidR="00C47AA5" w:rsidRPr="00166D21">
        <w:rPr>
          <w:szCs w:val="20"/>
        </w:rPr>
        <w:t>NOIE</w:t>
      </w:r>
      <w:r w:rsidR="00D729F2">
        <w:rPr>
          <w:szCs w:val="20"/>
        </w:rPr>
        <w:t>)</w:t>
      </w:r>
      <w:r w:rsidR="00C47AA5" w:rsidRPr="00166D21">
        <w:rPr>
          <w:szCs w:val="20"/>
        </w:rPr>
        <w:t xml:space="preserve"> meter point, it shall be the responsibility of the </w:t>
      </w:r>
      <w:r w:rsidR="004C3CB6" w:rsidRPr="004C3CB6">
        <w:rPr>
          <w:szCs w:val="20"/>
        </w:rPr>
        <w:t>Transmission and/or Distribution Service Provider</w:t>
      </w:r>
      <w:r w:rsidR="00740C45">
        <w:rPr>
          <w:szCs w:val="20"/>
        </w:rPr>
        <w:t>(s)</w:t>
      </w:r>
      <w:r w:rsidR="004C3CB6" w:rsidRPr="004C3CB6">
        <w:rPr>
          <w:szCs w:val="20"/>
        </w:rPr>
        <w:t xml:space="preserve"> </w:t>
      </w:r>
      <w:r w:rsidR="00740C45">
        <w:rPr>
          <w:szCs w:val="20"/>
        </w:rPr>
        <w:t>(</w:t>
      </w:r>
      <w:r w:rsidR="00C47AA5" w:rsidRPr="00166D21">
        <w:rPr>
          <w:szCs w:val="20"/>
        </w:rPr>
        <w:t>TDSP(s)</w:t>
      </w:r>
      <w:r w:rsidR="00740C45">
        <w:rPr>
          <w:szCs w:val="20"/>
        </w:rPr>
        <w:t>)</w:t>
      </w:r>
      <w:r w:rsidR="00C47AA5" w:rsidRPr="00166D21">
        <w:rPr>
          <w:szCs w:val="20"/>
        </w:rPr>
        <w:t xml:space="preserve"> serving the excluded Load at the facility to account for the excluded Load by creating </w:t>
      </w:r>
      <w:r w:rsidR="00494D70" w:rsidRPr="00494D70">
        <w:rPr>
          <w:szCs w:val="20"/>
        </w:rPr>
        <w:t>Electric Service Identifier</w:t>
      </w:r>
      <w:r w:rsidR="00494D70">
        <w:rPr>
          <w:szCs w:val="20"/>
        </w:rPr>
        <w:t>(s)</w:t>
      </w:r>
      <w:r w:rsidR="00494D70" w:rsidRPr="00494D70">
        <w:rPr>
          <w:szCs w:val="20"/>
        </w:rPr>
        <w:t xml:space="preserve"> </w:t>
      </w:r>
      <w:r w:rsidR="00494D70">
        <w:rPr>
          <w:szCs w:val="20"/>
        </w:rPr>
        <w:t>(</w:t>
      </w:r>
      <w:r w:rsidR="00C47AA5" w:rsidRPr="00166D21">
        <w:rPr>
          <w:szCs w:val="20"/>
        </w:rPr>
        <w:t>ESI ID(s)</w:t>
      </w:r>
      <w:r w:rsidR="00494D70">
        <w:rPr>
          <w:szCs w:val="20"/>
        </w:rPr>
        <w:t>)</w:t>
      </w:r>
      <w:r w:rsidR="00C47AA5" w:rsidRPr="00166D21">
        <w:rPr>
          <w:szCs w:val="20"/>
        </w:rPr>
        <w:t xml:space="preserve"> and providing ERCOT with interval data.  If there is a one-to-one relationship between each excluded Load meter and ESI ID, then the TDSP may request that ERCOT populate the ESI ID(s) for the excluded Load</w:t>
      </w:r>
      <w:r w:rsidRPr="00625F5B">
        <w:rPr>
          <w:szCs w:val="20"/>
        </w:rPr>
        <w:t>.</w:t>
      </w:r>
    </w:p>
    <w:p w14:paraId="1C7538D8" w14:textId="77777777" w:rsidR="00BA5FF8" w:rsidRDefault="0085591D" w:rsidP="003A5E09">
      <w:pPr>
        <w:pStyle w:val="H3"/>
      </w:pPr>
      <w:r>
        <w:lastRenderedPageBreak/>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476BC0D2" w:rsidR="00BA5FF8" w:rsidRDefault="006D71A4" w:rsidP="00AE3579">
      <w:pPr>
        <w:pStyle w:val="BodyText"/>
        <w:ind w:left="720" w:hanging="720"/>
      </w:pPr>
      <w:r>
        <w:t>(1)</w:t>
      </w:r>
      <w:r>
        <w:tab/>
      </w:r>
      <w:r w:rsidR="0085591D">
        <w:t>ERCOT will correct the total Load of EPS meters for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6CD2189"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Provide the TSP and/or DSP and Load Serving Entity (LSE) with daily kWh consumption information in accordance with Texas Standard Electronic 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t>(e)</w:t>
      </w:r>
      <w:r>
        <w:tab/>
        <w:t>Make ESI ID interval data available to the TSP and/or DSP and LSE via an extract.</w:t>
      </w:r>
    </w:p>
    <w:p w14:paraId="47CBD8E4" w14:textId="77777777" w:rsidR="00BA5FF8" w:rsidRDefault="0085591D" w:rsidP="00BA5FF8">
      <w:pPr>
        <w:pStyle w:val="BodyText"/>
      </w:pPr>
      <w:r>
        <w:lastRenderedPageBreak/>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lastRenderedPageBreak/>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1759F24B" w:rsidR="00BA5FF8" w:rsidRDefault="006D71A4" w:rsidP="00AE3579">
      <w:pPr>
        <w:pStyle w:val="BodyText"/>
        <w:ind w:left="720" w:hanging="720"/>
      </w:pPr>
      <w:r>
        <w:t>(1)</w:t>
      </w:r>
      <w:r>
        <w:tab/>
      </w:r>
      <w:r w:rsidR="0085591D">
        <w:t xml:space="preserve">This Section addresses the manner in which ERCOT will receive and validate data from the Transmission Service Providers (TSPs) and/or Distribution Service Providers (DSPs) regarding </w:t>
      </w:r>
      <w:r w:rsidR="00C80518">
        <w:t>g</w:t>
      </w:r>
      <w:r w:rsidR="0085591D">
        <w:t>eneration and Load from TSP and/or DSP metered Entities as defined in Section 10, Metering.</w:t>
      </w:r>
    </w:p>
    <w:p w14:paraId="6537340D" w14:textId="77777777" w:rsidR="00BA5FF8" w:rsidRDefault="0085591D" w:rsidP="00C05EBB">
      <w:pPr>
        <w:pStyle w:val="H3"/>
      </w:pPr>
      <w:bookmarkStart w:id="37" w:name="_Toc273089330"/>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 xml:space="preserve">On a daily basis, ERCOT shall provide incremental updates to Electric Service Identifier (ESI ID) service history and usage information to Load Serving Entities (LSEs), Meter </w:t>
      </w:r>
      <w:r w:rsidR="0085591D">
        <w:lastRenderedPageBreak/>
        <w:t>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lastRenderedPageBreak/>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lastRenderedPageBreak/>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lastRenderedPageBreak/>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lastRenderedPageBreak/>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6"/>
      </w:tblGrid>
      <w:tr w:rsidR="00615FB9" w:rsidRPr="00E566EB" w14:paraId="17761A7C" w14:textId="77777777" w:rsidTr="0087263A">
        <w:tc>
          <w:tcPr>
            <w:tcW w:w="9766" w:type="dxa"/>
            <w:shd w:val="pct12" w:color="auto" w:fill="auto"/>
          </w:tcPr>
          <w:p w14:paraId="054092E1" w14:textId="123D02A5" w:rsidR="00615FB9" w:rsidRPr="00E566EB" w:rsidRDefault="00615FB9" w:rsidP="0087263A">
            <w:pPr>
              <w:spacing w:before="120" w:after="240"/>
              <w:rPr>
                <w:b/>
                <w:i/>
                <w:iCs/>
              </w:rPr>
            </w:pPr>
            <w:r>
              <w:rPr>
                <w:b/>
                <w:i/>
                <w:iCs/>
              </w:rPr>
              <w:t>[NPRR1265</w:t>
            </w:r>
            <w:r w:rsidRPr="00E566EB">
              <w:rPr>
                <w:b/>
                <w:i/>
                <w:iCs/>
              </w:rPr>
              <w:t xml:space="preserve">: </w:t>
            </w:r>
            <w:r>
              <w:rPr>
                <w:b/>
                <w:i/>
                <w:iCs/>
              </w:rPr>
              <w:t xml:space="preserve"> Replace paragraph (</w:t>
            </w:r>
            <w:r w:rsidR="00B356F0">
              <w:rPr>
                <w:b/>
                <w:i/>
                <w:iCs/>
              </w:rPr>
              <w:t>1</w:t>
            </w:r>
            <w:r>
              <w:rPr>
                <w:b/>
                <w:i/>
                <w:iCs/>
              </w:rPr>
              <w:t xml:space="preserve">) above with the following upon </w:t>
            </w:r>
            <w:r w:rsidRPr="00E566EB">
              <w:rPr>
                <w:b/>
                <w:i/>
                <w:iCs/>
              </w:rPr>
              <w:t>system implementation:]</w:t>
            </w:r>
          </w:p>
          <w:p w14:paraId="611FFB5B" w14:textId="77777777" w:rsidR="00615FB9" w:rsidRDefault="00615FB9" w:rsidP="00615FB9">
            <w:pPr>
              <w:pStyle w:val="BodyText"/>
              <w:keepNext/>
              <w:ind w:left="720" w:hanging="720"/>
            </w:pPr>
            <w:r>
              <w:t>(1)</w:t>
            </w:r>
            <w:r>
              <w:tab/>
              <w:t xml:space="preserve">Adjusted Metered Load (AML) for ESI IDs with </w:t>
            </w:r>
            <w:proofErr w:type="spellStart"/>
            <w:r>
              <w:t>PhotoVoltaic</w:t>
            </w:r>
            <w:proofErr w:type="spellEnd"/>
            <w:r>
              <w:t xml:space="preserve"> (PV) generation shall be adjusted as follows:</w:t>
            </w:r>
          </w:p>
          <w:p w14:paraId="22FAAA1B" w14:textId="24655536" w:rsidR="00615FB9" w:rsidRDefault="00615FB9" w:rsidP="00615FB9">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Unregistered Distributed Generators (UDGs) made up of PV generation behind the meter where there is a meter that measures excess energy flow into the ERCOT System in a separate register.  Only ESI IDs that have been </w:t>
            </w:r>
            <w:proofErr w:type="gramStart"/>
            <w:r>
              <w:t>assigned</w:t>
            </w:r>
            <w:proofErr w:type="gramEnd"/>
            <w:r>
              <w:t xml:space="preserve"> a PV profile segment as specified in Load Profiling Guide Appendix D, Profile Decision Tree, shall be eligible for this reduction.   </w:t>
            </w:r>
          </w:p>
          <w:p w14:paraId="055C8256" w14:textId="77777777" w:rsidR="00615FB9" w:rsidRDefault="00615FB9" w:rsidP="00615FB9">
            <w:pPr>
              <w:spacing w:after="240"/>
              <w:ind w:left="720"/>
            </w:pPr>
            <w:r>
              <w:lastRenderedPageBreak/>
              <w:t>Intervals beginning 1100 and ending 1500 Central Prevailing Time (CPT) (spanning (16) 15-minute intervals) shall be reduced by the following amount:</w:t>
            </w:r>
          </w:p>
          <w:p w14:paraId="4900DD61" w14:textId="77777777" w:rsidR="00615FB9" w:rsidRPr="004B4067" w:rsidRDefault="00615FB9" w:rsidP="00615FB9">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4139BEA9" w14:textId="77777777" w:rsidR="00615FB9" w:rsidRDefault="00615FB9" w:rsidP="00615FB9">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615FB9" w14:paraId="6CF67A89" w14:textId="77777777" w:rsidTr="0087263A">
              <w:tc>
                <w:tcPr>
                  <w:tcW w:w="1465" w:type="dxa"/>
                </w:tcPr>
                <w:p w14:paraId="5F542CDD" w14:textId="77777777" w:rsidR="00615FB9" w:rsidRDefault="00615FB9" w:rsidP="00615FB9">
                  <w:pPr>
                    <w:pStyle w:val="TableHead"/>
                    <w:spacing w:after="120"/>
                  </w:pPr>
                  <w:r>
                    <w:t>Variable</w:t>
                  </w:r>
                </w:p>
              </w:tc>
              <w:tc>
                <w:tcPr>
                  <w:tcW w:w="1080" w:type="dxa"/>
                </w:tcPr>
                <w:p w14:paraId="3B4A0176" w14:textId="77777777" w:rsidR="00615FB9" w:rsidRDefault="00615FB9" w:rsidP="00615FB9">
                  <w:pPr>
                    <w:pStyle w:val="TableHead"/>
                    <w:spacing w:after="120"/>
                  </w:pPr>
                  <w:r>
                    <w:t>Unit</w:t>
                  </w:r>
                </w:p>
              </w:tc>
              <w:tc>
                <w:tcPr>
                  <w:tcW w:w="7295" w:type="dxa"/>
                </w:tcPr>
                <w:p w14:paraId="2126EA47" w14:textId="77777777" w:rsidR="00615FB9" w:rsidRDefault="00615FB9" w:rsidP="00615FB9">
                  <w:pPr>
                    <w:pStyle w:val="TableHead"/>
                    <w:spacing w:after="120"/>
                  </w:pPr>
                  <w:r>
                    <w:t>Description</w:t>
                  </w:r>
                </w:p>
              </w:tc>
            </w:tr>
            <w:tr w:rsidR="00615FB9" w14:paraId="52004ECB" w14:textId="77777777" w:rsidTr="0087263A">
              <w:tc>
                <w:tcPr>
                  <w:tcW w:w="1465" w:type="dxa"/>
                </w:tcPr>
                <w:p w14:paraId="46C7C451" w14:textId="77777777" w:rsidR="00615FB9" w:rsidRDefault="00615FB9" w:rsidP="00615FB9">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78C33CA7" w14:textId="77777777" w:rsidR="00615FB9" w:rsidRDefault="00615FB9" w:rsidP="00615FB9">
                  <w:pPr>
                    <w:pStyle w:val="TableBody"/>
                  </w:pPr>
                  <w:r>
                    <w:t>kWh</w:t>
                  </w:r>
                </w:p>
              </w:tc>
              <w:tc>
                <w:tcPr>
                  <w:tcW w:w="7295" w:type="dxa"/>
                </w:tcPr>
                <w:p w14:paraId="74FABBB7" w14:textId="77777777" w:rsidR="00615FB9" w:rsidRDefault="00615FB9" w:rsidP="00615FB9">
                  <w:pPr>
                    <w:pStyle w:val="TableBody"/>
                  </w:pPr>
                  <w:r w:rsidRPr="00AA6EB8">
                    <w:t xml:space="preserve">Reduction for PV excess generation for interval </w:t>
                  </w:r>
                  <w:r w:rsidRPr="00444DB2">
                    <w:rPr>
                      <w:i/>
                    </w:rPr>
                    <w:t>i</w:t>
                  </w:r>
                  <w:r>
                    <w:t>.</w:t>
                  </w:r>
                </w:p>
              </w:tc>
            </w:tr>
            <w:tr w:rsidR="00615FB9" w14:paraId="7C23EE0B" w14:textId="77777777" w:rsidTr="0087263A">
              <w:tc>
                <w:tcPr>
                  <w:tcW w:w="1465" w:type="dxa"/>
                </w:tcPr>
                <w:p w14:paraId="70DBB090" w14:textId="77777777" w:rsidR="00615FB9" w:rsidRDefault="00615FB9" w:rsidP="00615FB9">
                  <w:pPr>
                    <w:pStyle w:val="TableBody"/>
                  </w:pPr>
                  <w:proofErr w:type="spellStart"/>
                  <w:r w:rsidRPr="00AA6EB8">
                    <w:t>kWh_</w:t>
                  </w:r>
                  <w:r>
                    <w:t>g</w:t>
                  </w:r>
                  <w:r w:rsidRPr="00AA6EB8">
                    <w:t>en</w:t>
                  </w:r>
                  <w:proofErr w:type="spellEnd"/>
                </w:p>
              </w:tc>
              <w:tc>
                <w:tcPr>
                  <w:tcW w:w="1080" w:type="dxa"/>
                </w:tcPr>
                <w:p w14:paraId="371176F4" w14:textId="77777777" w:rsidR="00615FB9" w:rsidRDefault="00615FB9" w:rsidP="00615FB9">
                  <w:pPr>
                    <w:pStyle w:val="TableBody"/>
                  </w:pPr>
                  <w:r w:rsidRPr="00AA6EB8">
                    <w:t>kWh</w:t>
                  </w:r>
                </w:p>
              </w:tc>
              <w:tc>
                <w:tcPr>
                  <w:tcW w:w="7295" w:type="dxa"/>
                </w:tcPr>
                <w:p w14:paraId="340D452F" w14:textId="77777777" w:rsidR="00615FB9" w:rsidRDefault="00615FB9" w:rsidP="00615FB9">
                  <w:pPr>
                    <w:pStyle w:val="TableBody"/>
                  </w:pPr>
                  <w:proofErr w:type="gramStart"/>
                  <w:r w:rsidRPr="00AA6EB8">
                    <w:t>Actual</w:t>
                  </w:r>
                  <w:proofErr w:type="gramEnd"/>
                  <w:r w:rsidRPr="00AA6EB8">
                    <w:t xml:space="preserve"> (measured) kWh flowing into the Distribution System (out-flow from the Premise)</w:t>
                  </w:r>
                  <w:r>
                    <w:t>.</w:t>
                  </w:r>
                </w:p>
              </w:tc>
            </w:tr>
            <w:tr w:rsidR="00615FB9" w14:paraId="4A2F4CE2" w14:textId="77777777" w:rsidTr="0087263A">
              <w:tc>
                <w:tcPr>
                  <w:tcW w:w="1465" w:type="dxa"/>
                </w:tcPr>
                <w:p w14:paraId="09701143" w14:textId="77777777" w:rsidR="00615FB9" w:rsidRDefault="00615FB9" w:rsidP="00615FB9">
                  <w:pPr>
                    <w:pStyle w:val="TableBody"/>
                  </w:pPr>
                  <w:proofErr w:type="spellStart"/>
                  <w:r w:rsidRPr="00AA6EB8">
                    <w:t>read_days</w:t>
                  </w:r>
                  <w:proofErr w:type="spellEnd"/>
                </w:p>
              </w:tc>
              <w:tc>
                <w:tcPr>
                  <w:tcW w:w="1080" w:type="dxa"/>
                </w:tcPr>
                <w:p w14:paraId="2B52F528" w14:textId="77777777" w:rsidR="00615FB9" w:rsidRDefault="00615FB9" w:rsidP="00615FB9">
                  <w:pPr>
                    <w:pStyle w:val="TableBody"/>
                  </w:pPr>
                  <w:r w:rsidRPr="00AA6EB8">
                    <w:t>days</w:t>
                  </w:r>
                </w:p>
              </w:tc>
              <w:tc>
                <w:tcPr>
                  <w:tcW w:w="7295" w:type="dxa"/>
                </w:tcPr>
                <w:p w14:paraId="2893D3C1" w14:textId="77777777" w:rsidR="00615FB9" w:rsidRDefault="00615FB9" w:rsidP="00615FB9">
                  <w:pPr>
                    <w:pStyle w:val="TableBody"/>
                  </w:pPr>
                  <w:r w:rsidRPr="00AA6EB8">
                    <w:t xml:space="preserve">Number of days in meter </w:t>
                  </w:r>
                  <w:proofErr w:type="gramStart"/>
                  <w:r w:rsidRPr="00AA6EB8">
                    <w:t>read</w:t>
                  </w:r>
                  <w:proofErr w:type="gramEnd"/>
                  <w:r w:rsidRPr="00AA6EB8">
                    <w:t xml:space="preserve"> period</w:t>
                  </w:r>
                  <w:r>
                    <w:t>.</w:t>
                  </w:r>
                </w:p>
              </w:tc>
            </w:tr>
          </w:tbl>
          <w:p w14:paraId="194F6F86" w14:textId="022F06AE" w:rsidR="00615FB9" w:rsidRPr="00A274E8" w:rsidRDefault="00615FB9" w:rsidP="0087263A">
            <w:pPr>
              <w:spacing w:after="240"/>
              <w:ind w:left="720" w:hanging="720"/>
            </w:pPr>
          </w:p>
        </w:tc>
      </w:tr>
    </w:tbl>
    <w:p w14:paraId="6B9C28E1" w14:textId="59F4FA86" w:rsidR="00AE2466" w:rsidRDefault="00AE2466" w:rsidP="00E321FA">
      <w:pPr>
        <w:pStyle w:val="BodyText"/>
        <w:keepNext/>
        <w:spacing w:before="240"/>
        <w:ind w:left="720" w:hanging="720"/>
      </w:pPr>
      <w:r>
        <w:lastRenderedPageBreak/>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274E8">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274E8">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274E8">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274E8">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274E8">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21BD7213" w14:textId="77777777" w:rsidR="00A274E8" w:rsidRDefault="00A274E8"/>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6"/>
      </w:tblGrid>
      <w:tr w:rsidR="00A274E8" w:rsidRPr="00E566EB" w14:paraId="25DD6B84" w14:textId="77777777" w:rsidTr="00A274E8">
        <w:tc>
          <w:tcPr>
            <w:tcW w:w="9766" w:type="dxa"/>
            <w:shd w:val="pct12" w:color="auto" w:fill="auto"/>
          </w:tcPr>
          <w:p w14:paraId="490AE0C0" w14:textId="2B6A2279" w:rsidR="00A274E8" w:rsidRPr="00E566EB" w:rsidRDefault="00A274E8" w:rsidP="007E5638">
            <w:pPr>
              <w:spacing w:before="120" w:after="240"/>
              <w:rPr>
                <w:b/>
                <w:i/>
                <w:iCs/>
              </w:rPr>
            </w:pPr>
            <w:r>
              <w:rPr>
                <w:b/>
                <w:i/>
                <w:iCs/>
              </w:rPr>
              <w:t>[NPRR1265</w:t>
            </w:r>
            <w:r w:rsidRPr="00E566EB">
              <w:rPr>
                <w:b/>
                <w:i/>
                <w:iCs/>
              </w:rPr>
              <w:t xml:space="preserve">: </w:t>
            </w:r>
            <w:r>
              <w:rPr>
                <w:b/>
                <w:i/>
                <w:iCs/>
              </w:rPr>
              <w:t xml:space="preserve"> Replace paragraph (2) above with the following upon </w:t>
            </w:r>
            <w:r w:rsidRPr="00E566EB">
              <w:rPr>
                <w:b/>
                <w:i/>
                <w:iCs/>
              </w:rPr>
              <w:t>system implementation:]</w:t>
            </w:r>
          </w:p>
          <w:p w14:paraId="692569DB" w14:textId="77777777" w:rsidR="00A274E8" w:rsidRPr="00A274E8" w:rsidRDefault="00A274E8" w:rsidP="00A274E8">
            <w:pPr>
              <w:keepNext/>
              <w:spacing w:after="240"/>
              <w:ind w:left="720" w:hanging="720"/>
            </w:pPr>
            <w:r w:rsidRPr="00A274E8">
              <w:t>(2)</w:t>
            </w:r>
            <w:r w:rsidRPr="00A274E8">
              <w:tab/>
              <w:t>AML for ESI IDs with wind generation shall be adjusted as follows:</w:t>
            </w:r>
          </w:p>
          <w:p w14:paraId="5B5AD68A" w14:textId="77777777" w:rsidR="00A274E8" w:rsidRPr="00A274E8" w:rsidRDefault="00A274E8" w:rsidP="00A274E8">
            <w:pPr>
              <w:spacing w:after="240"/>
              <w:ind w:left="720"/>
            </w:pPr>
            <w:r w:rsidRPr="00A274E8">
              <w:t xml:space="preserve">For ESI IDs with non-IDRs installed, AML shall be reduced for excess generation from ESI IDs with UDG made up of wind generation behind the meter where there is a meter that measures excess energy flow into the ERCOT System in a separate register.  Only ESI IDs </w:t>
            </w:r>
            <w:r w:rsidRPr="00A274E8">
              <w:lastRenderedPageBreak/>
              <w:t>that have been assigned a wind profile segment as specified in the Load Profiling Guide Appendix D, shall be eligible for this reduction.</w:t>
            </w:r>
          </w:p>
          <w:p w14:paraId="46E5601F" w14:textId="77777777" w:rsidR="00A274E8" w:rsidRPr="00A274E8" w:rsidRDefault="00A274E8" w:rsidP="00A274E8">
            <w:pPr>
              <w:spacing w:after="240"/>
              <w:ind w:left="720"/>
            </w:pPr>
            <w:r w:rsidRPr="00A274E8">
              <w:t>Intervals beginning 0800 and ending 2000 CPT (spanning (48) 15-minute intervals) shall be reduced by the following amount:</w:t>
            </w:r>
            <w:r w:rsidRPr="00A274E8">
              <w:tab/>
            </w:r>
          </w:p>
          <w:p w14:paraId="68A565FE" w14:textId="77777777" w:rsidR="00A274E8" w:rsidRPr="00A274E8" w:rsidRDefault="00A274E8" w:rsidP="00A274E8">
            <w:pPr>
              <w:tabs>
                <w:tab w:val="left" w:pos="720"/>
                <w:tab w:val="left" w:pos="2160"/>
              </w:tabs>
              <w:spacing w:after="240"/>
              <w:ind w:left="720" w:hanging="1440"/>
              <w:contextualSpacing/>
              <w:jc w:val="center"/>
              <w:rPr>
                <w:iCs/>
                <w:szCs w:val="20"/>
              </w:rPr>
            </w:pPr>
            <w:r w:rsidRPr="00A274E8">
              <w:rPr>
                <w:iCs/>
                <w:szCs w:val="20"/>
              </w:rPr>
              <w:t>Wind_adjust = kWh_gen * .65 / (read_days * 48)</w:t>
            </w:r>
          </w:p>
          <w:p w14:paraId="2C46AE38" w14:textId="77777777" w:rsidR="00A274E8" w:rsidRPr="00A274E8" w:rsidRDefault="00A274E8" w:rsidP="00A274E8">
            <w:pPr>
              <w:spacing w:after="240"/>
              <w:ind w:left="720"/>
            </w:pPr>
            <w:r w:rsidRPr="00A274E8">
              <w:t>All other intervals in the day (the remaining 48 intervals) shall be reduced by the following amount:</w:t>
            </w:r>
          </w:p>
          <w:p w14:paraId="2E96783B" w14:textId="77777777" w:rsidR="00A274E8" w:rsidRPr="00A274E8" w:rsidRDefault="00A274E8" w:rsidP="00A274E8">
            <w:pPr>
              <w:tabs>
                <w:tab w:val="left" w:pos="720"/>
                <w:tab w:val="left" w:pos="2160"/>
              </w:tabs>
              <w:spacing w:after="240"/>
              <w:ind w:left="720" w:hanging="1440"/>
              <w:contextualSpacing/>
              <w:jc w:val="center"/>
              <w:rPr>
                <w:iCs/>
                <w:szCs w:val="20"/>
              </w:rPr>
            </w:pPr>
            <w:r w:rsidRPr="00A274E8">
              <w:rPr>
                <w:iCs/>
                <w:szCs w:val="20"/>
              </w:rPr>
              <w:t>Wind_adjust = kWh_gen * .35 / ((read_days * 48) + DST adjust)</w:t>
            </w:r>
          </w:p>
          <w:p w14:paraId="5D8F39C3" w14:textId="77777777" w:rsidR="00A274E8" w:rsidRPr="00A274E8" w:rsidRDefault="00A274E8" w:rsidP="00A274E8">
            <w:pPr>
              <w:keepNext/>
              <w:rPr>
                <w:iCs/>
                <w:szCs w:val="20"/>
              </w:rPr>
            </w:pPr>
            <w:r w:rsidRPr="00A274E8">
              <w:rPr>
                <w:iCs/>
                <w:szCs w:val="20"/>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274E8" w:rsidRPr="00A274E8" w14:paraId="287C258A" w14:textId="77777777" w:rsidTr="007E5638">
              <w:tc>
                <w:tcPr>
                  <w:tcW w:w="1465" w:type="dxa"/>
                </w:tcPr>
                <w:p w14:paraId="5AA7CEDF" w14:textId="77777777" w:rsidR="00A274E8" w:rsidRPr="00A274E8" w:rsidRDefault="00A274E8" w:rsidP="00A274E8">
                  <w:pPr>
                    <w:spacing w:after="120"/>
                    <w:rPr>
                      <w:b/>
                      <w:iCs/>
                      <w:sz w:val="20"/>
                      <w:szCs w:val="20"/>
                    </w:rPr>
                  </w:pPr>
                  <w:r w:rsidRPr="00A274E8">
                    <w:rPr>
                      <w:b/>
                      <w:iCs/>
                      <w:sz w:val="20"/>
                      <w:szCs w:val="20"/>
                    </w:rPr>
                    <w:t>Variable</w:t>
                  </w:r>
                </w:p>
              </w:tc>
              <w:tc>
                <w:tcPr>
                  <w:tcW w:w="1080" w:type="dxa"/>
                </w:tcPr>
                <w:p w14:paraId="72B82377" w14:textId="77777777" w:rsidR="00A274E8" w:rsidRPr="00A274E8" w:rsidRDefault="00A274E8" w:rsidP="00A274E8">
                  <w:pPr>
                    <w:spacing w:after="120"/>
                    <w:rPr>
                      <w:b/>
                      <w:iCs/>
                      <w:sz w:val="20"/>
                      <w:szCs w:val="20"/>
                    </w:rPr>
                  </w:pPr>
                  <w:r w:rsidRPr="00A274E8">
                    <w:rPr>
                      <w:b/>
                      <w:iCs/>
                      <w:sz w:val="20"/>
                      <w:szCs w:val="20"/>
                    </w:rPr>
                    <w:t>Unit</w:t>
                  </w:r>
                </w:p>
              </w:tc>
              <w:tc>
                <w:tcPr>
                  <w:tcW w:w="7295" w:type="dxa"/>
                </w:tcPr>
                <w:p w14:paraId="1D357FFF" w14:textId="77777777" w:rsidR="00A274E8" w:rsidRPr="00A274E8" w:rsidRDefault="00A274E8" w:rsidP="00A274E8">
                  <w:pPr>
                    <w:spacing w:after="120"/>
                    <w:rPr>
                      <w:b/>
                      <w:iCs/>
                      <w:sz w:val="20"/>
                      <w:szCs w:val="20"/>
                    </w:rPr>
                  </w:pPr>
                  <w:r w:rsidRPr="00A274E8">
                    <w:rPr>
                      <w:b/>
                      <w:iCs/>
                      <w:sz w:val="20"/>
                      <w:szCs w:val="20"/>
                    </w:rPr>
                    <w:t>Description</w:t>
                  </w:r>
                </w:p>
              </w:tc>
            </w:tr>
            <w:tr w:rsidR="00A274E8" w:rsidRPr="00A274E8" w14:paraId="71D3F0D0" w14:textId="77777777" w:rsidTr="007E5638">
              <w:tc>
                <w:tcPr>
                  <w:tcW w:w="1465" w:type="dxa"/>
                </w:tcPr>
                <w:p w14:paraId="3DB8F90C" w14:textId="77777777" w:rsidR="00A274E8" w:rsidRPr="00A274E8" w:rsidRDefault="00A274E8" w:rsidP="00A274E8">
                  <w:pPr>
                    <w:spacing w:after="60"/>
                    <w:rPr>
                      <w:iCs/>
                      <w:sz w:val="20"/>
                      <w:szCs w:val="20"/>
                    </w:rPr>
                  </w:pPr>
                  <w:r w:rsidRPr="00A274E8">
                    <w:rPr>
                      <w:iCs/>
                      <w:sz w:val="20"/>
                      <w:szCs w:val="20"/>
                    </w:rPr>
                    <w:t>wind_adjust</w:t>
                  </w:r>
                  <w:r w:rsidRPr="00A274E8">
                    <w:rPr>
                      <w:iCs/>
                      <w:sz w:val="20"/>
                      <w:vertAlign w:val="subscript"/>
                    </w:rPr>
                    <w:t>i</w:t>
                  </w:r>
                </w:p>
              </w:tc>
              <w:tc>
                <w:tcPr>
                  <w:tcW w:w="1080" w:type="dxa"/>
                </w:tcPr>
                <w:p w14:paraId="7C3719FF"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68ED4744" w14:textId="77777777" w:rsidR="00A274E8" w:rsidRPr="00A274E8" w:rsidRDefault="00A274E8" w:rsidP="00A274E8">
                  <w:pPr>
                    <w:spacing w:after="60"/>
                    <w:rPr>
                      <w:iCs/>
                      <w:sz w:val="20"/>
                      <w:szCs w:val="20"/>
                    </w:rPr>
                  </w:pPr>
                  <w:r w:rsidRPr="00A274E8">
                    <w:rPr>
                      <w:iCs/>
                      <w:sz w:val="20"/>
                      <w:szCs w:val="20"/>
                    </w:rPr>
                    <w:t xml:space="preserve">Reduction for wind excess generation for interval </w:t>
                  </w:r>
                  <w:r w:rsidRPr="00A274E8">
                    <w:rPr>
                      <w:i/>
                      <w:iCs/>
                      <w:sz w:val="20"/>
                      <w:szCs w:val="20"/>
                    </w:rPr>
                    <w:t>i.</w:t>
                  </w:r>
                </w:p>
              </w:tc>
            </w:tr>
            <w:tr w:rsidR="00A274E8" w:rsidRPr="00A274E8" w14:paraId="11528039" w14:textId="77777777" w:rsidTr="007E5638">
              <w:tc>
                <w:tcPr>
                  <w:tcW w:w="1465" w:type="dxa"/>
                </w:tcPr>
                <w:p w14:paraId="6ACA5817" w14:textId="77777777" w:rsidR="00A274E8" w:rsidRPr="00A274E8" w:rsidRDefault="00A274E8" w:rsidP="00A274E8">
                  <w:pPr>
                    <w:spacing w:after="60"/>
                    <w:rPr>
                      <w:iCs/>
                      <w:sz w:val="20"/>
                      <w:szCs w:val="20"/>
                    </w:rPr>
                  </w:pPr>
                  <w:r w:rsidRPr="00A274E8">
                    <w:rPr>
                      <w:iCs/>
                      <w:sz w:val="20"/>
                      <w:szCs w:val="20"/>
                    </w:rPr>
                    <w:t>kWh_gen</w:t>
                  </w:r>
                </w:p>
              </w:tc>
              <w:tc>
                <w:tcPr>
                  <w:tcW w:w="1080" w:type="dxa"/>
                </w:tcPr>
                <w:p w14:paraId="6FA2665C"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443DC8F0" w14:textId="77777777" w:rsidR="00A274E8" w:rsidRPr="00A274E8" w:rsidRDefault="00A274E8" w:rsidP="00A274E8">
                  <w:pPr>
                    <w:spacing w:after="60"/>
                    <w:rPr>
                      <w:iCs/>
                      <w:sz w:val="20"/>
                      <w:szCs w:val="20"/>
                    </w:rPr>
                  </w:pPr>
                  <w:r w:rsidRPr="00A274E8">
                    <w:rPr>
                      <w:iCs/>
                      <w:sz w:val="20"/>
                      <w:szCs w:val="20"/>
                    </w:rPr>
                    <w:t>Actual (measured) kWh flowing into the Distribution System (out-flow from the Premise).</w:t>
                  </w:r>
                </w:p>
              </w:tc>
            </w:tr>
            <w:tr w:rsidR="00A274E8" w:rsidRPr="00A274E8" w14:paraId="3C0BB1D6" w14:textId="77777777" w:rsidTr="007E5638">
              <w:tc>
                <w:tcPr>
                  <w:tcW w:w="1465" w:type="dxa"/>
                </w:tcPr>
                <w:p w14:paraId="250DC6CD" w14:textId="77777777" w:rsidR="00A274E8" w:rsidRPr="00A274E8" w:rsidRDefault="00A274E8" w:rsidP="00A274E8">
                  <w:pPr>
                    <w:spacing w:after="60"/>
                    <w:rPr>
                      <w:iCs/>
                      <w:sz w:val="20"/>
                      <w:szCs w:val="20"/>
                    </w:rPr>
                  </w:pPr>
                  <w:r w:rsidRPr="00A274E8">
                    <w:rPr>
                      <w:iCs/>
                      <w:sz w:val="20"/>
                      <w:szCs w:val="20"/>
                    </w:rPr>
                    <w:t>read_days</w:t>
                  </w:r>
                </w:p>
              </w:tc>
              <w:tc>
                <w:tcPr>
                  <w:tcW w:w="1080" w:type="dxa"/>
                </w:tcPr>
                <w:p w14:paraId="1C9073E0" w14:textId="77777777" w:rsidR="00A274E8" w:rsidRPr="00A274E8" w:rsidRDefault="00A274E8" w:rsidP="00A274E8">
                  <w:pPr>
                    <w:spacing w:after="60"/>
                    <w:rPr>
                      <w:iCs/>
                      <w:sz w:val="20"/>
                      <w:szCs w:val="20"/>
                    </w:rPr>
                  </w:pPr>
                  <w:r w:rsidRPr="00A274E8">
                    <w:rPr>
                      <w:iCs/>
                      <w:sz w:val="20"/>
                      <w:szCs w:val="20"/>
                    </w:rPr>
                    <w:t>days</w:t>
                  </w:r>
                </w:p>
              </w:tc>
              <w:tc>
                <w:tcPr>
                  <w:tcW w:w="7295" w:type="dxa"/>
                </w:tcPr>
                <w:p w14:paraId="6CBA2433" w14:textId="77777777" w:rsidR="00A274E8" w:rsidRPr="00A274E8" w:rsidRDefault="00A274E8" w:rsidP="00A274E8">
                  <w:pPr>
                    <w:spacing w:after="60"/>
                    <w:rPr>
                      <w:iCs/>
                      <w:sz w:val="20"/>
                      <w:szCs w:val="20"/>
                    </w:rPr>
                  </w:pPr>
                  <w:r w:rsidRPr="00A274E8">
                    <w:rPr>
                      <w:iCs/>
                      <w:sz w:val="20"/>
                      <w:szCs w:val="20"/>
                    </w:rPr>
                    <w:t>Number of days in meter read period.</w:t>
                  </w:r>
                </w:p>
              </w:tc>
            </w:tr>
            <w:tr w:rsidR="00A274E8" w:rsidRPr="00A274E8" w14:paraId="7B9846B1" w14:textId="77777777" w:rsidTr="007E5638">
              <w:tc>
                <w:tcPr>
                  <w:tcW w:w="1465" w:type="dxa"/>
                </w:tcPr>
                <w:p w14:paraId="27B23B95" w14:textId="77777777" w:rsidR="00A274E8" w:rsidRPr="00A274E8" w:rsidRDefault="00A274E8" w:rsidP="00A274E8">
                  <w:pPr>
                    <w:spacing w:after="60"/>
                    <w:rPr>
                      <w:iCs/>
                      <w:sz w:val="20"/>
                      <w:szCs w:val="20"/>
                    </w:rPr>
                  </w:pPr>
                  <w:r w:rsidRPr="00A274E8">
                    <w:rPr>
                      <w:iCs/>
                      <w:sz w:val="20"/>
                      <w:szCs w:val="20"/>
                    </w:rPr>
                    <w:t>DST adjust</w:t>
                  </w:r>
                </w:p>
              </w:tc>
              <w:tc>
                <w:tcPr>
                  <w:tcW w:w="1080" w:type="dxa"/>
                </w:tcPr>
                <w:p w14:paraId="7BA478A0" w14:textId="77777777" w:rsidR="00A274E8" w:rsidRPr="00A274E8" w:rsidRDefault="00A274E8" w:rsidP="00A274E8">
                  <w:pPr>
                    <w:spacing w:after="60"/>
                    <w:rPr>
                      <w:iCs/>
                      <w:sz w:val="20"/>
                      <w:szCs w:val="20"/>
                    </w:rPr>
                  </w:pPr>
                  <w:r w:rsidRPr="00A274E8">
                    <w:rPr>
                      <w:iCs/>
                      <w:sz w:val="20"/>
                      <w:szCs w:val="20"/>
                    </w:rPr>
                    <w:t>N/A</w:t>
                  </w:r>
                </w:p>
              </w:tc>
              <w:tc>
                <w:tcPr>
                  <w:tcW w:w="7295" w:type="dxa"/>
                </w:tcPr>
                <w:p w14:paraId="6FB4867C" w14:textId="77777777" w:rsidR="00A274E8" w:rsidRPr="00A274E8" w:rsidRDefault="00A274E8" w:rsidP="00A274E8">
                  <w:pPr>
                    <w:spacing w:after="60"/>
                    <w:rPr>
                      <w:iCs/>
                      <w:sz w:val="20"/>
                      <w:szCs w:val="20"/>
                    </w:rPr>
                  </w:pPr>
                  <w:r w:rsidRPr="00A274E8">
                    <w:rPr>
                      <w:iCs/>
                      <w:sz w:val="20"/>
                      <w:szCs w:val="20"/>
                    </w:rPr>
                    <w:t>Daylight Savings Time Adjustment:  Spring DST = -4; Fall DST = 4.</w:t>
                  </w:r>
                </w:p>
              </w:tc>
            </w:tr>
          </w:tbl>
          <w:p w14:paraId="415CF2DA" w14:textId="0DA40A22" w:rsidR="00A274E8" w:rsidRPr="007C4377" w:rsidRDefault="00A274E8" w:rsidP="007E5638">
            <w:pPr>
              <w:spacing w:after="240"/>
              <w:ind w:left="720" w:hanging="720"/>
              <w:rPr>
                <w:szCs w:val="20"/>
              </w:rPr>
            </w:pPr>
          </w:p>
        </w:tc>
      </w:tr>
    </w:tbl>
    <w:p w14:paraId="19E871EF" w14:textId="382BCF69" w:rsidR="00AE2466" w:rsidRDefault="00AE2466" w:rsidP="009E65E0">
      <w:pPr>
        <w:pStyle w:val="BodyText"/>
        <w:spacing w:before="240"/>
        <w:ind w:left="720" w:hanging="720"/>
      </w:pPr>
      <w:r>
        <w:lastRenderedPageBreak/>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that measures the excess energy flow into the ERCOT System in 15-minute intervals, shall be determined using the actual 15-minute interval data, if available.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274E8" w:rsidRPr="00E566EB" w14:paraId="7E9C409D" w14:textId="77777777" w:rsidTr="007E5638">
        <w:tc>
          <w:tcPr>
            <w:tcW w:w="9766" w:type="dxa"/>
            <w:shd w:val="pct12" w:color="auto" w:fill="auto"/>
          </w:tcPr>
          <w:p w14:paraId="198FCD10" w14:textId="75AE9312" w:rsidR="00A274E8" w:rsidRPr="00E566EB" w:rsidRDefault="00A274E8" w:rsidP="007E5638">
            <w:pPr>
              <w:spacing w:before="120" w:after="240"/>
              <w:rPr>
                <w:b/>
                <w:i/>
                <w:iCs/>
              </w:rPr>
            </w:pPr>
            <w:bookmarkStart w:id="66" w:name="_Toc148960345"/>
            <w:r>
              <w:rPr>
                <w:b/>
                <w:i/>
                <w:iCs/>
              </w:rPr>
              <w:t>[NPRR1265</w:t>
            </w:r>
            <w:r w:rsidRPr="00E566EB">
              <w:rPr>
                <w:b/>
                <w:i/>
                <w:iCs/>
              </w:rPr>
              <w:t xml:space="preserve">: </w:t>
            </w:r>
            <w:r>
              <w:rPr>
                <w:b/>
                <w:i/>
                <w:iCs/>
              </w:rPr>
              <w:t xml:space="preserve"> Replace paragraph (3) above with the following upon </w:t>
            </w:r>
            <w:r w:rsidRPr="00E566EB">
              <w:rPr>
                <w:b/>
                <w:i/>
                <w:iCs/>
              </w:rPr>
              <w:t>system implementation:]</w:t>
            </w:r>
          </w:p>
          <w:p w14:paraId="3B6DCE9D" w14:textId="1E02A322" w:rsidR="00A274E8" w:rsidRPr="00A274E8" w:rsidRDefault="00A274E8" w:rsidP="00A274E8">
            <w:pPr>
              <w:spacing w:after="240"/>
              <w:ind w:left="720" w:hanging="720"/>
            </w:pPr>
            <w:r w:rsidRPr="00A274E8">
              <w:t>(3)</w:t>
            </w:r>
            <w:r w:rsidRPr="00A274E8">
              <w:tab/>
              <w:t>The excess generation adjustments for ESI IDs, which have UDG made up of PV or wind generation behind the meter and that have an</w:t>
            </w:r>
            <w:r w:rsidRPr="00A274E8">
              <w:rPr>
                <w:color w:val="000000"/>
              </w:rPr>
              <w:t xml:space="preserve"> Advanced Metering System (AMS) integrated </w:t>
            </w:r>
            <w:r w:rsidRPr="00A274E8">
              <w:t xml:space="preserve">meter </w:t>
            </w:r>
            <w:r w:rsidRPr="00A274E8">
              <w:rPr>
                <w:szCs w:val="20"/>
              </w:rPr>
              <w:t>or Municipally Owned Utility (</w:t>
            </w:r>
            <w:r w:rsidRPr="00A274E8">
              <w:rPr>
                <w:bCs/>
                <w:snapToGrid w:val="0"/>
                <w:szCs w:val="20"/>
              </w:rPr>
              <w:t xml:space="preserve">MOU) / Electric Cooperative (EC) Non-BUSIDRRQ IDR </w:t>
            </w:r>
            <w:r w:rsidRPr="00A274E8">
              <w:t>that measures the excess energy flow into the ERCOT System in 15-minute intervals, shall be determined using the actual 15-minute interval data, if available.</w:t>
            </w:r>
          </w:p>
        </w:tc>
      </w:tr>
    </w:tbl>
    <w:p w14:paraId="0567A96E" w14:textId="77777777" w:rsidR="00AE2466" w:rsidRDefault="00AE2466" w:rsidP="00E321FA">
      <w:pPr>
        <w:pStyle w:val="H4"/>
        <w:spacing w:before="480"/>
      </w:pPr>
      <w:r>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lastRenderedPageBreak/>
        <w:t>All intervals in the meter read period shall be reduced by the following amount:</w:t>
      </w:r>
    </w:p>
    <w:p w14:paraId="13C9AE40" w14:textId="66AF2FD0" w:rsidR="00AE2466" w:rsidRDefault="00AE2466" w:rsidP="00AE2466">
      <w:pPr>
        <w:pStyle w:val="VariableDefinition"/>
        <w:tabs>
          <w:tab w:val="left" w:pos="720"/>
        </w:tabs>
        <w:ind w:left="720"/>
        <w:jc w:val="center"/>
        <w:rPr>
          <w:b/>
        </w:rPr>
      </w:pPr>
      <w:proofErr w:type="spellStart"/>
      <w:r w:rsidRPr="004B4067">
        <w:rPr>
          <w:b/>
        </w:rPr>
        <w:t>DG_adjust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r w:rsidRPr="00AA6EB8">
              <w:t>DG_adjust</w:t>
            </w:r>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6"/>
      </w:tblGrid>
      <w:tr w:rsidR="00A274E8" w:rsidRPr="00E566EB" w14:paraId="577BD886" w14:textId="77777777" w:rsidTr="007E5638">
        <w:tc>
          <w:tcPr>
            <w:tcW w:w="9766" w:type="dxa"/>
            <w:shd w:val="pct12" w:color="auto" w:fill="auto"/>
          </w:tcPr>
          <w:p w14:paraId="7F724024" w14:textId="25526251" w:rsidR="00A274E8" w:rsidRPr="00E566EB" w:rsidRDefault="00A274E8" w:rsidP="007E5638">
            <w:pPr>
              <w:spacing w:before="120" w:after="240"/>
              <w:rPr>
                <w:b/>
                <w:i/>
                <w:iCs/>
              </w:rPr>
            </w:pPr>
            <w:bookmarkStart w:id="67" w:name="_Toc273089349"/>
            <w:bookmarkStart w:id="68" w:name="_Toc148960346"/>
            <w:r>
              <w:rPr>
                <w:b/>
                <w:i/>
                <w:iCs/>
              </w:rPr>
              <w:t>[NPRR1265</w:t>
            </w:r>
            <w:r w:rsidRPr="00E566EB">
              <w:rPr>
                <w:b/>
                <w:i/>
                <w:iCs/>
              </w:rPr>
              <w:t xml:space="preserve">: </w:t>
            </w:r>
            <w:r>
              <w:rPr>
                <w:b/>
                <w:i/>
                <w:iCs/>
              </w:rPr>
              <w:t xml:space="preserve"> Replace Section 11.4.4.3 above with the following </w:t>
            </w:r>
            <w:proofErr w:type="gramStart"/>
            <w:r>
              <w:rPr>
                <w:b/>
                <w:i/>
                <w:iCs/>
              </w:rPr>
              <w:t xml:space="preserve">upon </w:t>
            </w:r>
            <w:r w:rsidRPr="00E566EB">
              <w:rPr>
                <w:b/>
                <w:i/>
                <w:iCs/>
              </w:rPr>
              <w:t>system</w:t>
            </w:r>
            <w:proofErr w:type="gramEnd"/>
            <w:r w:rsidRPr="00E566EB">
              <w:rPr>
                <w:b/>
                <w:i/>
                <w:iCs/>
              </w:rPr>
              <w:t xml:space="preserve"> implementation:]</w:t>
            </w:r>
          </w:p>
          <w:p w14:paraId="508D8A24" w14:textId="77777777" w:rsidR="00A274E8" w:rsidRPr="00A274E8" w:rsidRDefault="00A274E8" w:rsidP="00A274E8">
            <w:pPr>
              <w:keepNext/>
              <w:widowControl w:val="0"/>
              <w:tabs>
                <w:tab w:val="left" w:pos="1260"/>
              </w:tabs>
              <w:spacing w:before="240" w:after="240"/>
              <w:ind w:left="1260" w:hanging="1260"/>
              <w:outlineLvl w:val="3"/>
              <w:rPr>
                <w:b/>
                <w:bCs/>
                <w:snapToGrid w:val="0"/>
                <w:szCs w:val="20"/>
              </w:rPr>
            </w:pPr>
            <w:r w:rsidRPr="00A274E8">
              <w:rPr>
                <w:b/>
                <w:bCs/>
                <w:snapToGrid w:val="0"/>
                <w:szCs w:val="20"/>
              </w:rPr>
              <w:t>11.4.4.3</w:t>
            </w:r>
            <w:r w:rsidRPr="00A274E8">
              <w:rPr>
                <w:b/>
                <w:bCs/>
                <w:snapToGrid w:val="0"/>
                <w:szCs w:val="20"/>
              </w:rPr>
              <w:tab/>
              <w:t xml:space="preserve">Load Reduction for Excess from Other Distributed Generators </w:t>
            </w:r>
          </w:p>
          <w:p w14:paraId="60F976A5" w14:textId="77777777" w:rsidR="00A274E8" w:rsidRPr="00A274E8" w:rsidRDefault="00A274E8" w:rsidP="00A274E8">
            <w:pPr>
              <w:keepNext/>
              <w:spacing w:after="240"/>
              <w:ind w:left="720" w:hanging="720"/>
            </w:pPr>
            <w:r w:rsidRPr="00A274E8">
              <w:t>(1)</w:t>
            </w:r>
            <w:r w:rsidRPr="00A274E8">
              <w:tab/>
              <w:t>AML for ESI IDs with DG that is neither PV nor wind shall be adjusted as follows:</w:t>
            </w:r>
          </w:p>
          <w:p w14:paraId="5D498389" w14:textId="77777777" w:rsidR="00A274E8" w:rsidRPr="00A274E8" w:rsidRDefault="00A274E8" w:rsidP="00A274E8">
            <w:pPr>
              <w:spacing w:after="240"/>
              <w:ind w:left="720"/>
            </w:pPr>
            <w:r w:rsidRPr="00A274E8">
              <w:t xml:space="preserve">For ESI IDs with non-IDRs installed, AML shall be reduced for excess generation from ESI IDs with UDGs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684818AD" w14:textId="77777777" w:rsidR="00A274E8" w:rsidRPr="00A274E8" w:rsidRDefault="00A274E8" w:rsidP="00A274E8">
            <w:pPr>
              <w:spacing w:after="240"/>
              <w:ind w:left="720"/>
            </w:pPr>
            <w:r w:rsidRPr="00A274E8">
              <w:t>All intervals in the meter read period shall be reduced by the following amount:</w:t>
            </w:r>
          </w:p>
          <w:p w14:paraId="30E792FE" w14:textId="1E77D380" w:rsidR="00A274E8" w:rsidRPr="00A274E8" w:rsidRDefault="00A274E8" w:rsidP="00A274E8">
            <w:pPr>
              <w:tabs>
                <w:tab w:val="left" w:pos="720"/>
                <w:tab w:val="left" w:pos="2160"/>
              </w:tabs>
              <w:spacing w:after="240"/>
              <w:ind w:left="720" w:hanging="1440"/>
              <w:contextualSpacing/>
              <w:jc w:val="center"/>
              <w:rPr>
                <w:b/>
                <w:iCs/>
                <w:szCs w:val="20"/>
              </w:rPr>
            </w:pPr>
            <w:proofErr w:type="spellStart"/>
            <w:r w:rsidRPr="00A274E8">
              <w:rPr>
                <w:b/>
                <w:iCs/>
                <w:szCs w:val="20"/>
              </w:rPr>
              <w:t>DG_adjust</w:t>
            </w:r>
            <w:proofErr w:type="spellEnd"/>
            <w:r w:rsidRPr="00A274E8">
              <w:rPr>
                <w:b/>
                <w:iCs/>
                <w:szCs w:val="20"/>
              </w:rPr>
              <w:t xml:space="preserve"> </w:t>
            </w:r>
            <w:r w:rsidRPr="00A274E8">
              <w:rPr>
                <w:b/>
                <w:i/>
                <w:iCs/>
                <w:vertAlign w:val="subscript"/>
              </w:rPr>
              <w:t>i</w:t>
            </w:r>
            <w:r w:rsidRPr="00A274E8">
              <w:rPr>
                <w:b/>
                <w:iCs/>
                <w:szCs w:val="20"/>
              </w:rPr>
              <w:t xml:space="preserve">  =   </w:t>
            </w:r>
            <w:proofErr w:type="spellStart"/>
            <w:r w:rsidRPr="00A274E8">
              <w:rPr>
                <w:b/>
                <w:iCs/>
                <w:szCs w:val="20"/>
              </w:rPr>
              <w:t>kWh_gen</w:t>
            </w:r>
            <w:proofErr w:type="spellEnd"/>
            <w:r w:rsidRPr="00A274E8">
              <w:rPr>
                <w:b/>
                <w:iCs/>
                <w:szCs w:val="20"/>
              </w:rPr>
              <w:t xml:space="preserve"> / read_ints</w:t>
            </w:r>
          </w:p>
          <w:p w14:paraId="3EFEF490" w14:textId="77777777" w:rsidR="00A274E8" w:rsidRPr="00A274E8" w:rsidRDefault="00A274E8" w:rsidP="00A274E8">
            <w:r w:rsidRPr="00A274E8">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274E8" w:rsidRPr="00A274E8" w14:paraId="14965197" w14:textId="77777777" w:rsidTr="007E5638">
              <w:tc>
                <w:tcPr>
                  <w:tcW w:w="1465" w:type="dxa"/>
                </w:tcPr>
                <w:p w14:paraId="55F90D6E" w14:textId="77777777" w:rsidR="00A274E8" w:rsidRPr="00A274E8" w:rsidRDefault="00A274E8" w:rsidP="00A274E8">
                  <w:pPr>
                    <w:spacing w:after="120"/>
                    <w:rPr>
                      <w:b/>
                      <w:iCs/>
                      <w:sz w:val="20"/>
                      <w:szCs w:val="20"/>
                    </w:rPr>
                  </w:pPr>
                  <w:r w:rsidRPr="00A274E8">
                    <w:rPr>
                      <w:b/>
                      <w:iCs/>
                      <w:sz w:val="20"/>
                      <w:szCs w:val="20"/>
                    </w:rPr>
                    <w:t>Variable</w:t>
                  </w:r>
                </w:p>
              </w:tc>
              <w:tc>
                <w:tcPr>
                  <w:tcW w:w="1080" w:type="dxa"/>
                </w:tcPr>
                <w:p w14:paraId="4E851BFD" w14:textId="77777777" w:rsidR="00A274E8" w:rsidRPr="00A274E8" w:rsidRDefault="00A274E8" w:rsidP="00A274E8">
                  <w:pPr>
                    <w:spacing w:after="120"/>
                    <w:rPr>
                      <w:b/>
                      <w:iCs/>
                      <w:sz w:val="20"/>
                      <w:szCs w:val="20"/>
                    </w:rPr>
                  </w:pPr>
                  <w:r w:rsidRPr="00A274E8">
                    <w:rPr>
                      <w:b/>
                      <w:iCs/>
                      <w:sz w:val="20"/>
                      <w:szCs w:val="20"/>
                    </w:rPr>
                    <w:t>Unit</w:t>
                  </w:r>
                </w:p>
              </w:tc>
              <w:tc>
                <w:tcPr>
                  <w:tcW w:w="7295" w:type="dxa"/>
                </w:tcPr>
                <w:p w14:paraId="638F8962" w14:textId="77777777" w:rsidR="00A274E8" w:rsidRPr="00A274E8" w:rsidRDefault="00A274E8" w:rsidP="00A274E8">
                  <w:pPr>
                    <w:spacing w:after="120"/>
                    <w:rPr>
                      <w:b/>
                      <w:iCs/>
                      <w:sz w:val="20"/>
                      <w:szCs w:val="20"/>
                    </w:rPr>
                  </w:pPr>
                  <w:r w:rsidRPr="00A274E8">
                    <w:rPr>
                      <w:b/>
                      <w:iCs/>
                      <w:sz w:val="20"/>
                      <w:szCs w:val="20"/>
                    </w:rPr>
                    <w:t>Description</w:t>
                  </w:r>
                </w:p>
              </w:tc>
            </w:tr>
            <w:tr w:rsidR="00A274E8" w:rsidRPr="00A274E8" w14:paraId="1D9D2574" w14:textId="77777777" w:rsidTr="007E5638">
              <w:tc>
                <w:tcPr>
                  <w:tcW w:w="1465" w:type="dxa"/>
                </w:tcPr>
                <w:p w14:paraId="65C4D14A" w14:textId="77777777" w:rsidR="00A274E8" w:rsidRPr="00A274E8" w:rsidRDefault="00A274E8" w:rsidP="00A274E8">
                  <w:pPr>
                    <w:spacing w:after="60"/>
                    <w:rPr>
                      <w:iCs/>
                      <w:sz w:val="20"/>
                      <w:szCs w:val="20"/>
                    </w:rPr>
                  </w:pPr>
                  <w:r w:rsidRPr="00A274E8">
                    <w:rPr>
                      <w:iCs/>
                      <w:sz w:val="20"/>
                      <w:szCs w:val="20"/>
                    </w:rPr>
                    <w:t xml:space="preserve">DG_adjust </w:t>
                  </w:r>
                  <w:r w:rsidRPr="00A274E8">
                    <w:rPr>
                      <w:iCs/>
                      <w:sz w:val="20"/>
                      <w:vertAlign w:val="subscript"/>
                    </w:rPr>
                    <w:t>i</w:t>
                  </w:r>
                </w:p>
              </w:tc>
              <w:tc>
                <w:tcPr>
                  <w:tcW w:w="1080" w:type="dxa"/>
                </w:tcPr>
                <w:p w14:paraId="4A9DF001"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280D3453" w14:textId="77777777" w:rsidR="00A274E8" w:rsidRPr="00A274E8" w:rsidRDefault="00A274E8" w:rsidP="00A274E8">
                  <w:pPr>
                    <w:spacing w:after="60"/>
                    <w:rPr>
                      <w:iCs/>
                      <w:sz w:val="20"/>
                      <w:szCs w:val="20"/>
                    </w:rPr>
                  </w:pPr>
                  <w:r w:rsidRPr="00A274E8">
                    <w:rPr>
                      <w:iCs/>
                      <w:sz w:val="20"/>
                      <w:szCs w:val="20"/>
                    </w:rPr>
                    <w:t xml:space="preserve">Reduction for excess DG for interval </w:t>
                  </w:r>
                  <w:r w:rsidRPr="00A274E8">
                    <w:rPr>
                      <w:i/>
                      <w:iCs/>
                      <w:sz w:val="20"/>
                      <w:szCs w:val="20"/>
                    </w:rPr>
                    <w:t>i</w:t>
                  </w:r>
                  <w:r w:rsidRPr="00A274E8">
                    <w:rPr>
                      <w:iCs/>
                      <w:sz w:val="20"/>
                      <w:szCs w:val="20"/>
                    </w:rPr>
                    <w:t>.</w:t>
                  </w:r>
                </w:p>
              </w:tc>
            </w:tr>
            <w:tr w:rsidR="00A274E8" w:rsidRPr="00A274E8" w14:paraId="26482500" w14:textId="77777777" w:rsidTr="007E5638">
              <w:tc>
                <w:tcPr>
                  <w:tcW w:w="1465" w:type="dxa"/>
                </w:tcPr>
                <w:p w14:paraId="30B289B1" w14:textId="77777777" w:rsidR="00A274E8" w:rsidRPr="00A274E8" w:rsidRDefault="00A274E8" w:rsidP="00A274E8">
                  <w:pPr>
                    <w:spacing w:after="60"/>
                    <w:rPr>
                      <w:iCs/>
                      <w:sz w:val="20"/>
                      <w:szCs w:val="20"/>
                    </w:rPr>
                  </w:pPr>
                  <w:r w:rsidRPr="00A274E8">
                    <w:rPr>
                      <w:iCs/>
                      <w:sz w:val="20"/>
                      <w:szCs w:val="20"/>
                    </w:rPr>
                    <w:t>kWh_gen</w:t>
                  </w:r>
                </w:p>
              </w:tc>
              <w:tc>
                <w:tcPr>
                  <w:tcW w:w="1080" w:type="dxa"/>
                </w:tcPr>
                <w:p w14:paraId="4C5907C4" w14:textId="77777777" w:rsidR="00A274E8" w:rsidRPr="00A274E8" w:rsidRDefault="00A274E8" w:rsidP="00A274E8">
                  <w:pPr>
                    <w:spacing w:after="60"/>
                    <w:rPr>
                      <w:iCs/>
                      <w:sz w:val="20"/>
                      <w:szCs w:val="20"/>
                    </w:rPr>
                  </w:pPr>
                  <w:r w:rsidRPr="00A274E8">
                    <w:rPr>
                      <w:iCs/>
                      <w:sz w:val="20"/>
                      <w:szCs w:val="20"/>
                    </w:rPr>
                    <w:t>kWh</w:t>
                  </w:r>
                </w:p>
              </w:tc>
              <w:tc>
                <w:tcPr>
                  <w:tcW w:w="7295" w:type="dxa"/>
                </w:tcPr>
                <w:p w14:paraId="0E8BDA73" w14:textId="77777777" w:rsidR="00A274E8" w:rsidRPr="00A274E8" w:rsidRDefault="00A274E8" w:rsidP="00A274E8">
                  <w:pPr>
                    <w:spacing w:after="60"/>
                    <w:rPr>
                      <w:iCs/>
                      <w:sz w:val="20"/>
                      <w:szCs w:val="20"/>
                    </w:rPr>
                  </w:pPr>
                  <w:r w:rsidRPr="00A274E8">
                    <w:rPr>
                      <w:iCs/>
                      <w:sz w:val="20"/>
                      <w:szCs w:val="20"/>
                    </w:rPr>
                    <w:t>Actual (measured) kWh flowing into the Distribution System (out-flow from the Premise).</w:t>
                  </w:r>
                </w:p>
              </w:tc>
            </w:tr>
            <w:tr w:rsidR="00A274E8" w:rsidRPr="00A274E8" w14:paraId="12A2AC38" w14:textId="77777777" w:rsidTr="007E5638">
              <w:tc>
                <w:tcPr>
                  <w:tcW w:w="1465" w:type="dxa"/>
                </w:tcPr>
                <w:p w14:paraId="38C045D2" w14:textId="77777777" w:rsidR="00A274E8" w:rsidRPr="00A274E8" w:rsidRDefault="00A274E8" w:rsidP="00A274E8">
                  <w:pPr>
                    <w:spacing w:after="60"/>
                    <w:rPr>
                      <w:iCs/>
                      <w:sz w:val="20"/>
                      <w:szCs w:val="20"/>
                    </w:rPr>
                  </w:pPr>
                  <w:r w:rsidRPr="00A274E8">
                    <w:rPr>
                      <w:iCs/>
                      <w:sz w:val="20"/>
                      <w:szCs w:val="20"/>
                    </w:rPr>
                    <w:t>read_ints</w:t>
                  </w:r>
                </w:p>
              </w:tc>
              <w:tc>
                <w:tcPr>
                  <w:tcW w:w="1080" w:type="dxa"/>
                </w:tcPr>
                <w:p w14:paraId="43435471" w14:textId="77777777" w:rsidR="00A274E8" w:rsidRPr="00A274E8" w:rsidRDefault="00A274E8" w:rsidP="00A274E8">
                  <w:pPr>
                    <w:spacing w:after="60"/>
                    <w:rPr>
                      <w:iCs/>
                      <w:sz w:val="20"/>
                      <w:szCs w:val="20"/>
                    </w:rPr>
                  </w:pPr>
                  <w:r w:rsidRPr="00A274E8">
                    <w:rPr>
                      <w:iCs/>
                      <w:sz w:val="20"/>
                      <w:szCs w:val="20"/>
                    </w:rPr>
                    <w:t>Intervals</w:t>
                  </w:r>
                </w:p>
              </w:tc>
              <w:tc>
                <w:tcPr>
                  <w:tcW w:w="7295" w:type="dxa"/>
                </w:tcPr>
                <w:p w14:paraId="090B5403" w14:textId="77777777" w:rsidR="00A274E8" w:rsidRPr="00A274E8" w:rsidRDefault="00A274E8" w:rsidP="00A274E8">
                  <w:pPr>
                    <w:spacing w:after="60"/>
                    <w:rPr>
                      <w:iCs/>
                      <w:sz w:val="20"/>
                      <w:szCs w:val="20"/>
                    </w:rPr>
                  </w:pPr>
                  <w:r w:rsidRPr="00A274E8">
                    <w:rPr>
                      <w:iCs/>
                      <w:sz w:val="20"/>
                      <w:szCs w:val="20"/>
                    </w:rPr>
                    <w:t>Number of 15-minute intervals in the meter read period.</w:t>
                  </w:r>
                </w:p>
              </w:tc>
            </w:tr>
          </w:tbl>
          <w:p w14:paraId="05B58B82" w14:textId="77777777" w:rsidR="00A274E8" w:rsidRPr="00A274E8" w:rsidRDefault="00A274E8" w:rsidP="00A274E8">
            <w:pPr>
              <w:ind w:hanging="1800"/>
              <w:rPr>
                <w:snapToGrid w:val="0"/>
                <w:color w:val="000000"/>
              </w:rPr>
            </w:pPr>
          </w:p>
          <w:p w14:paraId="5D13B10B" w14:textId="76308804" w:rsidR="00A274E8" w:rsidRPr="00A274E8" w:rsidRDefault="00A274E8" w:rsidP="00A274E8">
            <w:pPr>
              <w:spacing w:after="240"/>
              <w:ind w:left="720" w:hanging="720"/>
              <w:rPr>
                <w:szCs w:val="20"/>
              </w:rPr>
            </w:pPr>
            <w:r w:rsidRPr="00A274E8">
              <w:rPr>
                <w:szCs w:val="20"/>
              </w:rPr>
              <w:t>(2)</w:t>
            </w:r>
            <w:r w:rsidRPr="00A274E8">
              <w:rPr>
                <w:szCs w:val="20"/>
              </w:rPr>
              <w:tab/>
              <w:t>The energy reduction adjustment for ESI IDs, which have UDGs behind the meter and have an</w:t>
            </w:r>
            <w:r w:rsidRPr="00A274E8">
              <w:rPr>
                <w:color w:val="000000"/>
                <w:szCs w:val="20"/>
              </w:rPr>
              <w:t xml:space="preserve"> AMS integrated </w:t>
            </w:r>
            <w:r w:rsidRPr="00A274E8">
              <w:rPr>
                <w:szCs w:val="20"/>
              </w:rPr>
              <w:t>meter that measures the excess energy flow into the ERCOT System in 15-minute intervals, shall be determined using the actual 15-minute interval data, if available.</w:t>
            </w:r>
          </w:p>
        </w:tc>
      </w:tr>
    </w:tbl>
    <w:p w14:paraId="63E3033F" w14:textId="77777777" w:rsidR="00BA5FF8" w:rsidRDefault="0085591D" w:rsidP="00E321FA">
      <w:pPr>
        <w:pStyle w:val="H3"/>
        <w:spacing w:before="480"/>
        <w:ind w:left="0" w:firstLine="0"/>
      </w:pPr>
      <w:r>
        <w:lastRenderedPageBreak/>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lastRenderedPageBreak/>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lastRenderedPageBreak/>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r w:rsidRPr="00D025A4">
              <w:rPr>
                <w:b w:val="0"/>
                <w:i/>
                <w:vertAlign w:val="subscript"/>
              </w:rPr>
              <w:t>IDRiz</w:t>
            </w:r>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t>L</w:t>
            </w:r>
            <w:r w:rsidRPr="00D025A4">
              <w:rPr>
                <w:b w:val="0"/>
                <w:i/>
              </w:rPr>
              <w:t xml:space="preserve"> </w:t>
            </w:r>
            <w:r w:rsidRPr="00D025A4">
              <w:rPr>
                <w:b w:val="0"/>
                <w:i/>
                <w:vertAlign w:val="subscript"/>
              </w:rPr>
              <w:t>IDR</w:t>
            </w:r>
            <w:r w:rsidRPr="00D025A4">
              <w:rPr>
                <w:b w:val="0"/>
                <w:bCs/>
                <w:i/>
                <w:vertAlign w:val="subscript"/>
              </w:rPr>
              <w:t>iz</w:t>
            </w:r>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lastRenderedPageBreak/>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r w:rsidRPr="00D025A4">
              <w:rPr>
                <w:b w:val="0"/>
                <w:i/>
                <w:vertAlign w:val="subscript"/>
              </w:rPr>
              <w:t>IDR</w:t>
            </w:r>
            <w:r w:rsidRPr="00D025A4">
              <w:rPr>
                <w:b w:val="0"/>
                <w:bCs/>
                <w:i/>
                <w:vertAlign w:val="subscript"/>
              </w:rPr>
              <w:t>iz</w:t>
            </w:r>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Unaccounted For Energy Allocation to Load Serving Entities within 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t xml:space="preserve">UFE </w:t>
            </w:r>
            <w:r w:rsidRPr="00DA477E">
              <w:rPr>
                <w:b w:val="0"/>
                <w:i/>
                <w:vertAlign w:val="subscript"/>
              </w:rPr>
              <w:t>IDRiz</w:t>
            </w:r>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lastRenderedPageBreak/>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r w:rsidRPr="00DA477E">
              <w:rPr>
                <w:b w:val="0"/>
                <w:i/>
                <w:vertAlign w:val="subscript"/>
              </w:rPr>
              <w:t>IDRiz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r w:rsidRPr="00DA477E">
              <w:rPr>
                <w:b w:val="0"/>
                <w:i/>
                <w:vertAlign w:val="subscript"/>
              </w:rPr>
              <w:t>IDRiz</w:t>
            </w:r>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t>11.5</w:t>
      </w:r>
      <w:r>
        <w:tab/>
        <w:t>Data Aggregation</w:t>
      </w:r>
      <w:bookmarkEnd w:id="79"/>
      <w:bookmarkEnd w:id="80"/>
    </w:p>
    <w:p w14:paraId="47175C40" w14:textId="77777777" w:rsidR="00FD2D3A" w:rsidRDefault="00FD2D3A" w:rsidP="00F44445">
      <w:pPr>
        <w:pStyle w:val="H3"/>
      </w:pPr>
      <w:bookmarkStart w:id="81" w:name="_Toc148960353"/>
      <w:bookmarkStart w:id="82" w:name="_Toc273089356"/>
      <w:r>
        <w:t>11.5.1</w:t>
      </w:r>
      <w:r>
        <w:tab/>
        <w:t>Aggregate Load Data</w:t>
      </w:r>
      <w:bookmarkEnd w:id="81"/>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2"/>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lastRenderedPageBreak/>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6F169B38" w14:textId="77777777" w:rsidTr="000875C2">
        <w:tc>
          <w:tcPr>
            <w:tcW w:w="9766" w:type="dxa"/>
            <w:shd w:val="pct12" w:color="auto" w:fill="auto"/>
          </w:tcPr>
          <w:p w14:paraId="4227AC5B" w14:textId="4EA3C847" w:rsidR="00C47AA5" w:rsidRPr="00E566EB" w:rsidRDefault="00C47AA5" w:rsidP="000875C2">
            <w:pPr>
              <w:spacing w:before="120" w:after="240"/>
              <w:rPr>
                <w:b/>
                <w:i/>
                <w:iCs/>
              </w:rPr>
            </w:pPr>
            <w:bookmarkStart w:id="87" w:name="_Toc273089359"/>
            <w:bookmarkStart w:id="88" w:name="_Toc148960356"/>
            <w:r>
              <w:rPr>
                <w:b/>
                <w:i/>
                <w:iCs/>
              </w:rPr>
              <w:t>[NPRR1239</w:t>
            </w:r>
            <w:r w:rsidRPr="00E566EB">
              <w:rPr>
                <w:b/>
                <w:i/>
                <w:iCs/>
              </w:rPr>
              <w:t xml:space="preserve">: </w:t>
            </w:r>
            <w:r>
              <w:rPr>
                <w:b/>
                <w:i/>
                <w:iCs/>
              </w:rPr>
              <w:t xml:space="preserve"> Replace paragraphs (1)-(3) above with the following upon </w:t>
            </w:r>
            <w:r w:rsidRPr="00E566EB">
              <w:rPr>
                <w:b/>
                <w:i/>
                <w:iCs/>
              </w:rPr>
              <w:t>system implementation:]</w:t>
            </w:r>
          </w:p>
          <w:p w14:paraId="7750CCFE" w14:textId="77777777" w:rsidR="00C47AA5" w:rsidRDefault="00C47AA5" w:rsidP="00C47AA5">
            <w:pPr>
              <w:spacing w:after="240"/>
              <w:ind w:left="720" w:hanging="720"/>
            </w:pPr>
            <w:r>
              <w:t>(1)</w:t>
            </w:r>
            <w:r>
              <w:tab/>
              <w:t>ERCOT shall post on the ERCOT website the following information, consistent with the requirements in Section 1.3, Confidentiality:</w:t>
            </w:r>
          </w:p>
          <w:p w14:paraId="71D520A2" w14:textId="77777777" w:rsidR="00C47AA5" w:rsidRPr="00CF7537" w:rsidRDefault="00C47AA5" w:rsidP="00C47AA5">
            <w:pPr>
              <w:spacing w:after="240"/>
              <w:ind w:left="1440" w:hanging="720"/>
            </w:pPr>
            <w:r>
              <w:t>(a)</w:t>
            </w:r>
            <w:r>
              <w:tab/>
            </w:r>
            <w:r w:rsidRPr="00CF7537">
              <w:t>ERCOT will post TSP and/or DSP Load plus allocation of Distribution Losses, Transmission Losses, and UFE, by TSP and/or DSP.</w:t>
            </w:r>
          </w:p>
          <w:p w14:paraId="1851EA81" w14:textId="77777777" w:rsidR="00C47AA5" w:rsidRPr="00CF7537" w:rsidRDefault="00C47AA5" w:rsidP="00C47AA5">
            <w:pPr>
              <w:spacing w:after="240"/>
              <w:ind w:left="1440" w:hanging="720"/>
            </w:pPr>
            <w:r>
              <w:t>(b)</w:t>
            </w:r>
            <w:r>
              <w:tab/>
            </w:r>
            <w:r w:rsidRPr="00CF7537">
              <w:t>ERCOT will make the aforementioned data for each Settlement run type available to Market Participants within 48 hours of finalizing the data for Settlement Statements.</w:t>
            </w:r>
          </w:p>
          <w:p w14:paraId="070BE9D7" w14:textId="4AFF7679" w:rsidR="00C47AA5" w:rsidRPr="00C47AA5" w:rsidRDefault="00C47AA5" w:rsidP="00C47AA5">
            <w:pPr>
              <w:spacing w:after="240"/>
              <w:ind w:left="1440" w:hanging="720"/>
            </w:pPr>
            <w:r>
              <w:t>(c)</w:t>
            </w:r>
            <w:r>
              <w:tab/>
            </w:r>
            <w:r w:rsidRPr="00CF7537">
              <w:t>ERCOT will post a monthly report including TSP and/or DSP 15-minute interval Load data for each Operating Day adjusted to exclude Block Load Transfers (BLTs) or Direct Current Tie (DC Tie) exports.</w:t>
            </w:r>
          </w:p>
        </w:tc>
      </w:tr>
    </w:tbl>
    <w:p w14:paraId="51645D8A" w14:textId="77777777" w:rsidR="001D0200" w:rsidRDefault="0085591D">
      <w:pPr>
        <w:pStyle w:val="H3"/>
      </w:pPr>
      <w:r>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lastRenderedPageBreak/>
        <w:t>(b)</w:t>
      </w:r>
      <w:r>
        <w:tab/>
        <w:t xml:space="preserve">By Generation Resource (Resource ID (RID)), by </w:t>
      </w:r>
      <w:r w:rsidR="0036000B">
        <w:t xml:space="preserve">Resource </w:t>
      </w:r>
      <w:r>
        <w:t>Entities, by QSE and Settlement Point: This data set is passed to the Settlement process for generation imbalance calculations.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08C3" w:rsidRPr="004B32CF" w14:paraId="7843E693" w14:textId="77777777" w:rsidTr="00854A68">
        <w:trPr>
          <w:trHeight w:val="386"/>
        </w:trPr>
        <w:tc>
          <w:tcPr>
            <w:tcW w:w="9350" w:type="dxa"/>
            <w:shd w:val="pct12" w:color="auto" w:fill="auto"/>
          </w:tcPr>
          <w:p w14:paraId="2CB2A2D6" w14:textId="3E7D1D73" w:rsidR="000D08C3" w:rsidRPr="004B32CF" w:rsidRDefault="000D08C3" w:rsidP="00854A68">
            <w:pPr>
              <w:spacing w:before="120" w:after="240"/>
              <w:rPr>
                <w:b/>
                <w:i/>
                <w:iCs/>
              </w:rPr>
            </w:pPr>
            <w:bookmarkStart w:id="89" w:name="_Toc273089360"/>
            <w:bookmarkStart w:id="90" w:name="_Toc148960357"/>
            <w:r>
              <w:rPr>
                <w:b/>
                <w:i/>
                <w:iCs/>
              </w:rPr>
              <w:t>[NPRR1246:  Replace paragraph (b</w:t>
            </w:r>
            <w:r w:rsidRPr="004B32CF">
              <w:rPr>
                <w:b/>
                <w:i/>
                <w:iCs/>
              </w:rPr>
              <w:t>) above with the following upon system implementation</w:t>
            </w:r>
            <w:r>
              <w:rPr>
                <w:b/>
                <w:i/>
                <w:iCs/>
              </w:rPr>
              <w:t xml:space="preserve"> of the Real-Time Co-Optimization (RTC) project</w:t>
            </w:r>
            <w:r w:rsidRPr="004B32CF">
              <w:rPr>
                <w:b/>
                <w:i/>
                <w:iCs/>
              </w:rPr>
              <w:t>:]</w:t>
            </w:r>
          </w:p>
          <w:p w14:paraId="5C1DA4B0" w14:textId="254722D5" w:rsidR="000D08C3" w:rsidRPr="000D08C3" w:rsidRDefault="000D08C3" w:rsidP="000D08C3">
            <w:pPr>
              <w:spacing w:after="240"/>
              <w:ind w:left="1440" w:hanging="720"/>
              <w:rPr>
                <w:szCs w:val="20"/>
              </w:rPr>
            </w:pPr>
            <w:r w:rsidRPr="007F0329">
              <w:rPr>
                <w:szCs w:val="20"/>
              </w:rPr>
              <w:t>(b)</w:t>
            </w:r>
            <w:r w:rsidRPr="007F0329">
              <w:rPr>
                <w:szCs w:val="20"/>
              </w:rPr>
              <w:tab/>
              <w:t>By Generation Resource</w:t>
            </w:r>
            <w:r>
              <w:rPr>
                <w:szCs w:val="20"/>
              </w:rPr>
              <w:t xml:space="preserve"> or Energy Storage Resource (ESR)</w:t>
            </w:r>
            <w:r w:rsidRPr="007F0329">
              <w:rPr>
                <w:szCs w:val="20"/>
              </w:rPr>
              <w:t xml:space="preserve"> (Resource ID (RID)), by Resource Entities, by QSE and Settlement Point: This data set is passed to the Settlement process for generation imbalance calculations.</w:t>
            </w:r>
          </w:p>
        </w:tc>
      </w:tr>
    </w:tbl>
    <w:p w14:paraId="2069C69F" w14:textId="77777777" w:rsidR="00BA5FF8" w:rsidRDefault="0085591D" w:rsidP="008C2285">
      <w:pPr>
        <w:pStyle w:val="H4"/>
        <w:spacing w:before="480"/>
      </w:pPr>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08C3" w:rsidRPr="004B32CF" w14:paraId="7F84C861" w14:textId="77777777" w:rsidTr="00854A68">
        <w:trPr>
          <w:trHeight w:val="386"/>
        </w:trPr>
        <w:tc>
          <w:tcPr>
            <w:tcW w:w="9350" w:type="dxa"/>
            <w:shd w:val="pct12" w:color="auto" w:fill="auto"/>
          </w:tcPr>
          <w:p w14:paraId="3715442C" w14:textId="7110C37F" w:rsidR="000D08C3" w:rsidRPr="004B32CF" w:rsidRDefault="000D08C3" w:rsidP="00854A68">
            <w:pPr>
              <w:spacing w:before="120" w:after="240"/>
              <w:rPr>
                <w:b/>
                <w:i/>
                <w:iCs/>
              </w:rPr>
            </w:pPr>
            <w:r>
              <w:rPr>
                <w:b/>
                <w:i/>
                <w:iCs/>
              </w:rPr>
              <w:t>[NPRR1246:  Replace paragraph (a</w:t>
            </w:r>
            <w:r w:rsidRPr="004B32CF">
              <w:rPr>
                <w:b/>
                <w:i/>
                <w:iCs/>
              </w:rPr>
              <w:t>) above with the following upon system implementation</w:t>
            </w:r>
            <w:r>
              <w:rPr>
                <w:b/>
                <w:i/>
                <w:iCs/>
              </w:rPr>
              <w:t xml:space="preserve"> of the Real-Time Co-Optimization (RTC) project</w:t>
            </w:r>
            <w:r w:rsidRPr="004B32CF">
              <w:rPr>
                <w:b/>
                <w:i/>
                <w:iCs/>
              </w:rPr>
              <w:t>:]</w:t>
            </w:r>
          </w:p>
          <w:p w14:paraId="45E50F32" w14:textId="11B0E9EA" w:rsidR="000D08C3" w:rsidRPr="000D08C3" w:rsidRDefault="000D08C3" w:rsidP="000D08C3">
            <w:pPr>
              <w:spacing w:after="240"/>
              <w:ind w:left="720"/>
              <w:rPr>
                <w:szCs w:val="20"/>
              </w:rPr>
            </w:pPr>
            <w:r w:rsidRPr="007F0329">
              <w:rPr>
                <w:szCs w:val="20"/>
              </w:rPr>
              <w:t>(a)</w:t>
            </w:r>
            <w:r w:rsidRPr="007F0329">
              <w:rPr>
                <w:szCs w:val="20"/>
              </w:rPr>
              <w:tab/>
              <w:t xml:space="preserve">Generation unit production by Generation Resource </w:t>
            </w:r>
            <w:r>
              <w:rPr>
                <w:szCs w:val="20"/>
              </w:rPr>
              <w:t xml:space="preserve">or ESR </w:t>
            </w:r>
            <w:r w:rsidRPr="007F0329">
              <w:rPr>
                <w:szCs w:val="20"/>
              </w:rPr>
              <w:t>Entity; and</w:t>
            </w:r>
          </w:p>
        </w:tc>
      </w:tr>
    </w:tbl>
    <w:p w14:paraId="77BD32F7" w14:textId="04819F29" w:rsidR="00BA5FF8" w:rsidRDefault="0085591D" w:rsidP="008C2285">
      <w:pPr>
        <w:pStyle w:val="List"/>
        <w:spacing w:before="240"/>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148960358"/>
      <w:bookmarkStart w:id="92" w:name="_Toc273089361"/>
      <w:r>
        <w:t>11.5.2.2</w:t>
      </w:r>
      <w:r>
        <w:tab/>
        <w:t>General Public Data Posting/Availability</w:t>
      </w:r>
      <w:bookmarkEnd w:id="91"/>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47AA5" w:rsidRPr="00E566EB" w14:paraId="449A1459" w14:textId="77777777" w:rsidTr="000875C2">
        <w:tc>
          <w:tcPr>
            <w:tcW w:w="9766" w:type="dxa"/>
            <w:shd w:val="pct12" w:color="auto" w:fill="auto"/>
          </w:tcPr>
          <w:p w14:paraId="0D6B50EB" w14:textId="2405F350" w:rsidR="00C47AA5" w:rsidRPr="00E566EB" w:rsidRDefault="00C47AA5" w:rsidP="000875C2">
            <w:pPr>
              <w:spacing w:before="120" w:after="240"/>
              <w:rPr>
                <w:b/>
                <w:i/>
                <w:iCs/>
              </w:rPr>
            </w:pPr>
            <w:r>
              <w:rPr>
                <w:b/>
                <w:i/>
                <w:iCs/>
              </w:rPr>
              <w:t>[NPRR1239</w:t>
            </w:r>
            <w:r w:rsidRPr="00E566EB">
              <w:rPr>
                <w:b/>
                <w:i/>
                <w:iCs/>
              </w:rPr>
              <w:t xml:space="preserve">: </w:t>
            </w:r>
            <w:r>
              <w:rPr>
                <w:b/>
                <w:i/>
                <w:iCs/>
              </w:rPr>
              <w:t xml:space="preserve"> Replace paragraph (1) above with the following upon </w:t>
            </w:r>
            <w:r w:rsidRPr="00E566EB">
              <w:rPr>
                <w:b/>
                <w:i/>
                <w:iCs/>
              </w:rPr>
              <w:t>system implementation:]</w:t>
            </w:r>
          </w:p>
          <w:p w14:paraId="1C4077A6" w14:textId="2CA11033" w:rsidR="00C47AA5" w:rsidRPr="00CF7537" w:rsidRDefault="00C47AA5" w:rsidP="00C47AA5">
            <w:pPr>
              <w:spacing w:after="240"/>
              <w:ind w:left="720" w:hanging="720"/>
            </w:pPr>
            <w:r w:rsidRPr="00CF7537">
              <w:lastRenderedPageBreak/>
              <w:t>(1)</w:t>
            </w:r>
            <w:r w:rsidRPr="00CF7537">
              <w:tab/>
              <w:t xml:space="preserve">The following general market information will be posted </w:t>
            </w:r>
            <w:r>
              <w:t>on the ERCOT website</w:t>
            </w:r>
            <w:r w:rsidRPr="00CF7537">
              <w:t>:</w:t>
            </w:r>
          </w:p>
          <w:p w14:paraId="703AD260" w14:textId="77777777" w:rsidR="00C47AA5" w:rsidRPr="00CF7537" w:rsidRDefault="00C47AA5" w:rsidP="00C47AA5">
            <w:pPr>
              <w:spacing w:after="240"/>
              <w:ind w:left="720"/>
              <w:rPr>
                <w:szCs w:val="20"/>
              </w:rPr>
            </w:pPr>
            <w:r w:rsidRPr="00CF7537">
              <w:rPr>
                <w:szCs w:val="20"/>
              </w:rPr>
              <w:t>(a)</w:t>
            </w:r>
            <w:r w:rsidRPr="00CF7537">
              <w:rPr>
                <w:szCs w:val="20"/>
              </w:rPr>
              <w:tab/>
              <w:t>Total generation;</w:t>
            </w:r>
          </w:p>
          <w:p w14:paraId="1BA59A1F" w14:textId="77777777" w:rsidR="00C47AA5" w:rsidRPr="00CF7537" w:rsidRDefault="00C47AA5" w:rsidP="00C47AA5">
            <w:pPr>
              <w:spacing w:after="240"/>
              <w:ind w:left="720"/>
              <w:rPr>
                <w:szCs w:val="20"/>
              </w:rPr>
            </w:pPr>
            <w:r w:rsidRPr="00CF7537">
              <w:rPr>
                <w:szCs w:val="20"/>
              </w:rPr>
              <w:t>(b)</w:t>
            </w:r>
            <w:r w:rsidRPr="00CF7537">
              <w:rPr>
                <w:szCs w:val="20"/>
              </w:rPr>
              <w:tab/>
              <w:t>Total Adjusted Meter Load (AML); and</w:t>
            </w:r>
          </w:p>
          <w:p w14:paraId="60D7746B" w14:textId="193A2569" w:rsidR="00C47AA5" w:rsidRPr="00C47AA5" w:rsidRDefault="00C47AA5" w:rsidP="00C47AA5">
            <w:pPr>
              <w:spacing w:after="240"/>
              <w:ind w:left="720"/>
              <w:rPr>
                <w:szCs w:val="20"/>
              </w:rPr>
            </w:pPr>
            <w:r w:rsidRPr="00CF7537">
              <w:rPr>
                <w:szCs w:val="20"/>
              </w:rPr>
              <w:t>(c)</w:t>
            </w:r>
            <w:r w:rsidRPr="00CF7537">
              <w:rPr>
                <w:szCs w:val="20"/>
              </w:rPr>
              <w:tab/>
              <w:t>Total Wholesale Storage Load (WSL)</w:t>
            </w:r>
            <w:r>
              <w:rPr>
                <w:szCs w:val="20"/>
              </w:rPr>
              <w:t>.</w:t>
            </w:r>
          </w:p>
        </w:tc>
      </w:tr>
    </w:tbl>
    <w:p w14:paraId="307A8896" w14:textId="55A63BFE" w:rsidR="0056224D" w:rsidRDefault="00FD2D3A" w:rsidP="00B63F8F">
      <w:pPr>
        <w:pStyle w:val="BodyText"/>
        <w:spacing w:before="240"/>
        <w:ind w:left="720" w:hanging="720"/>
      </w:pPr>
      <w:r w:rsidRPr="00157A58">
        <w:lastRenderedPageBreak/>
        <w:t>(2)</w:t>
      </w:r>
      <w:r w:rsidRPr="00157A58">
        <w:tab/>
        <w:t>ERCOT will make the aforementioned data for each Settlement run type available to Market Participants via the MIS Certified Area within 48 hours of finalizing the data for Settlement statements.</w:t>
      </w:r>
      <w:bookmarkEnd w:id="92"/>
    </w:p>
    <w:p w14:paraId="67D6B5F6" w14:textId="77777777" w:rsidR="00BA5FF8" w:rsidRDefault="0085591D" w:rsidP="00233705">
      <w:pPr>
        <w:pStyle w:val="H2"/>
        <w:ind w:left="907" w:hanging="907"/>
      </w:pPr>
      <w:bookmarkStart w:id="93" w:name="_Toc273089362"/>
      <w:bookmarkStart w:id="94" w:name="_Toc148960359"/>
      <w:r>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lastRenderedPageBreak/>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6DEC" w14:textId="6D3B8DCE"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A274E8">
      <w:rPr>
        <w:smallCaps/>
        <w:sz w:val="20"/>
        <w:szCs w:val="20"/>
      </w:rPr>
      <w:t>December</w:t>
    </w:r>
    <w:r w:rsidR="000D08C3">
      <w:rPr>
        <w:smallCaps/>
        <w:sz w:val="20"/>
        <w:szCs w:val="20"/>
      </w:rPr>
      <w:t xml:space="preserve"> </w:t>
    </w:r>
    <w:r w:rsidR="007B7A66">
      <w:rPr>
        <w:smallCaps/>
        <w:sz w:val="20"/>
        <w:szCs w:val="20"/>
      </w:rPr>
      <w:t>1</w:t>
    </w:r>
    <w:r>
      <w:rPr>
        <w:smallCaps/>
        <w:sz w:val="20"/>
        <w:szCs w:val="20"/>
      </w:rPr>
      <w:t>, 202</w:t>
    </w:r>
    <w:r w:rsidR="00C47AA5">
      <w:rPr>
        <w:smallCaps/>
        <w:sz w:val="20"/>
        <w:szCs w:val="20"/>
      </w:rPr>
      <w:t>5</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0AC2" w14:textId="2934EB36"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A274E8">
      <w:rPr>
        <w:smallCaps/>
        <w:sz w:val="20"/>
        <w:szCs w:val="20"/>
      </w:rPr>
      <w:t>December</w:t>
    </w:r>
    <w:r w:rsidR="000D08C3">
      <w:rPr>
        <w:smallCaps/>
        <w:sz w:val="20"/>
        <w:szCs w:val="20"/>
      </w:rPr>
      <w:t xml:space="preserve"> </w:t>
    </w:r>
    <w:r w:rsidR="007B7A66">
      <w:rPr>
        <w:smallCaps/>
        <w:sz w:val="20"/>
        <w:szCs w:val="20"/>
      </w:rPr>
      <w:t>1</w:t>
    </w:r>
    <w:r>
      <w:rPr>
        <w:smallCaps/>
        <w:sz w:val="20"/>
        <w:szCs w:val="20"/>
      </w:rPr>
      <w:t xml:space="preserve">, </w:t>
    </w:r>
    <w:proofErr w:type="gramStart"/>
    <w:r>
      <w:rPr>
        <w:smallCaps/>
        <w:sz w:val="20"/>
        <w:szCs w:val="20"/>
      </w:rPr>
      <w:t>202</w:t>
    </w:r>
    <w:r w:rsidR="00C47AA5">
      <w:rPr>
        <w:smallCaps/>
        <w:sz w:val="20"/>
        <w:szCs w:val="20"/>
      </w:rPr>
      <w:t>5</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 xml:space="preserve">Nodal Protocols – Updated September 1, </w:t>
    </w:r>
    <w:proofErr w:type="gramStart"/>
    <w:r w:rsidR="00F90A4D">
      <w:rPr>
        <w:smallCaps/>
        <w:sz w:val="20"/>
        <w:szCs w:val="20"/>
      </w:rPr>
      <w:t>2008</w:t>
    </w:r>
    <w:proofErr w:type="gramEnd"/>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90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4C27"/>
    <w:rsid w:val="00055AEB"/>
    <w:rsid w:val="000577E8"/>
    <w:rsid w:val="00061B0E"/>
    <w:rsid w:val="000647E9"/>
    <w:rsid w:val="00071D7E"/>
    <w:rsid w:val="000739B0"/>
    <w:rsid w:val="000751C6"/>
    <w:rsid w:val="00082F24"/>
    <w:rsid w:val="00083723"/>
    <w:rsid w:val="000863C5"/>
    <w:rsid w:val="00086638"/>
    <w:rsid w:val="0009131D"/>
    <w:rsid w:val="000A4471"/>
    <w:rsid w:val="000B0EBB"/>
    <w:rsid w:val="000B740A"/>
    <w:rsid w:val="000C36E9"/>
    <w:rsid w:val="000C6D3E"/>
    <w:rsid w:val="000D08C3"/>
    <w:rsid w:val="000D6E2A"/>
    <w:rsid w:val="000E29D6"/>
    <w:rsid w:val="000E47E7"/>
    <w:rsid w:val="000F2897"/>
    <w:rsid w:val="000F47BE"/>
    <w:rsid w:val="001060B1"/>
    <w:rsid w:val="00115ADB"/>
    <w:rsid w:val="00120870"/>
    <w:rsid w:val="001227E3"/>
    <w:rsid w:val="00122C8C"/>
    <w:rsid w:val="00123984"/>
    <w:rsid w:val="00124A45"/>
    <w:rsid w:val="00126F81"/>
    <w:rsid w:val="0012739E"/>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D6413"/>
    <w:rsid w:val="001E2DB3"/>
    <w:rsid w:val="001E3CA3"/>
    <w:rsid w:val="001E767C"/>
    <w:rsid w:val="001F0F6E"/>
    <w:rsid w:val="00202A36"/>
    <w:rsid w:val="0020663E"/>
    <w:rsid w:val="002110B5"/>
    <w:rsid w:val="0021360B"/>
    <w:rsid w:val="00214CAD"/>
    <w:rsid w:val="00215BA0"/>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7D4"/>
    <w:rsid w:val="00386C0D"/>
    <w:rsid w:val="003A5E09"/>
    <w:rsid w:val="003B3ACC"/>
    <w:rsid w:val="003B4E4C"/>
    <w:rsid w:val="003C05D1"/>
    <w:rsid w:val="003C09DC"/>
    <w:rsid w:val="003C170A"/>
    <w:rsid w:val="003D73BF"/>
    <w:rsid w:val="003E0350"/>
    <w:rsid w:val="003E0DBE"/>
    <w:rsid w:val="003E3956"/>
    <w:rsid w:val="003E607E"/>
    <w:rsid w:val="003E6EB6"/>
    <w:rsid w:val="00410379"/>
    <w:rsid w:val="0041105F"/>
    <w:rsid w:val="0041227D"/>
    <w:rsid w:val="00413590"/>
    <w:rsid w:val="00414813"/>
    <w:rsid w:val="00416576"/>
    <w:rsid w:val="004216BB"/>
    <w:rsid w:val="00423E2D"/>
    <w:rsid w:val="00431277"/>
    <w:rsid w:val="00431607"/>
    <w:rsid w:val="004357C8"/>
    <w:rsid w:val="004419CE"/>
    <w:rsid w:val="00444DB2"/>
    <w:rsid w:val="0044694B"/>
    <w:rsid w:val="0044721E"/>
    <w:rsid w:val="00452230"/>
    <w:rsid w:val="004573FF"/>
    <w:rsid w:val="00461D3B"/>
    <w:rsid w:val="004632C7"/>
    <w:rsid w:val="004644A2"/>
    <w:rsid w:val="00471591"/>
    <w:rsid w:val="004722B0"/>
    <w:rsid w:val="00476197"/>
    <w:rsid w:val="004779FE"/>
    <w:rsid w:val="00477D82"/>
    <w:rsid w:val="004815BA"/>
    <w:rsid w:val="004864C8"/>
    <w:rsid w:val="004872D0"/>
    <w:rsid w:val="00494D70"/>
    <w:rsid w:val="00497ECC"/>
    <w:rsid w:val="004A0EA6"/>
    <w:rsid w:val="004B4067"/>
    <w:rsid w:val="004C3CB6"/>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12A7"/>
    <w:rsid w:val="0056224D"/>
    <w:rsid w:val="005724CC"/>
    <w:rsid w:val="00594C69"/>
    <w:rsid w:val="00597CA0"/>
    <w:rsid w:val="005A1732"/>
    <w:rsid w:val="005A41EC"/>
    <w:rsid w:val="005A6061"/>
    <w:rsid w:val="005B6C8A"/>
    <w:rsid w:val="005B7209"/>
    <w:rsid w:val="005C1703"/>
    <w:rsid w:val="005C2211"/>
    <w:rsid w:val="005C5C11"/>
    <w:rsid w:val="005E0361"/>
    <w:rsid w:val="005E2DD0"/>
    <w:rsid w:val="005E313A"/>
    <w:rsid w:val="005E54C4"/>
    <w:rsid w:val="005F187D"/>
    <w:rsid w:val="005F19A8"/>
    <w:rsid w:val="005F5488"/>
    <w:rsid w:val="00601043"/>
    <w:rsid w:val="00602D2B"/>
    <w:rsid w:val="006055D9"/>
    <w:rsid w:val="00615FB9"/>
    <w:rsid w:val="00623405"/>
    <w:rsid w:val="00624837"/>
    <w:rsid w:val="00642F10"/>
    <w:rsid w:val="00644D70"/>
    <w:rsid w:val="00650D49"/>
    <w:rsid w:val="00653446"/>
    <w:rsid w:val="0065641D"/>
    <w:rsid w:val="00656B08"/>
    <w:rsid w:val="00663CAF"/>
    <w:rsid w:val="00666D03"/>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D23"/>
    <w:rsid w:val="006D1F54"/>
    <w:rsid w:val="006D4A42"/>
    <w:rsid w:val="006D71A4"/>
    <w:rsid w:val="006D7893"/>
    <w:rsid w:val="006D7CEC"/>
    <w:rsid w:val="006E4C9A"/>
    <w:rsid w:val="006E57E2"/>
    <w:rsid w:val="006E5918"/>
    <w:rsid w:val="006E5B21"/>
    <w:rsid w:val="006F5946"/>
    <w:rsid w:val="00700409"/>
    <w:rsid w:val="00700653"/>
    <w:rsid w:val="007071B1"/>
    <w:rsid w:val="0071123E"/>
    <w:rsid w:val="007114EE"/>
    <w:rsid w:val="00716424"/>
    <w:rsid w:val="007259E7"/>
    <w:rsid w:val="00727FBC"/>
    <w:rsid w:val="00734C3D"/>
    <w:rsid w:val="00737B69"/>
    <w:rsid w:val="00740C45"/>
    <w:rsid w:val="00747A42"/>
    <w:rsid w:val="0076246D"/>
    <w:rsid w:val="0076545A"/>
    <w:rsid w:val="00770664"/>
    <w:rsid w:val="00787CE4"/>
    <w:rsid w:val="00790087"/>
    <w:rsid w:val="007A0665"/>
    <w:rsid w:val="007A2AD7"/>
    <w:rsid w:val="007A30B7"/>
    <w:rsid w:val="007B6046"/>
    <w:rsid w:val="007B7A66"/>
    <w:rsid w:val="007C22FA"/>
    <w:rsid w:val="007C39A5"/>
    <w:rsid w:val="007C3FBD"/>
    <w:rsid w:val="007C420D"/>
    <w:rsid w:val="007C4377"/>
    <w:rsid w:val="007D0FE9"/>
    <w:rsid w:val="007E1F6B"/>
    <w:rsid w:val="00800357"/>
    <w:rsid w:val="00805F8F"/>
    <w:rsid w:val="00810F99"/>
    <w:rsid w:val="00813EDB"/>
    <w:rsid w:val="00825D62"/>
    <w:rsid w:val="0082614F"/>
    <w:rsid w:val="0084562D"/>
    <w:rsid w:val="00851F44"/>
    <w:rsid w:val="008526F0"/>
    <w:rsid w:val="0085591D"/>
    <w:rsid w:val="00860902"/>
    <w:rsid w:val="00862DAB"/>
    <w:rsid w:val="0086694C"/>
    <w:rsid w:val="008736BD"/>
    <w:rsid w:val="00873F5F"/>
    <w:rsid w:val="00896DB9"/>
    <w:rsid w:val="008A0096"/>
    <w:rsid w:val="008A21CD"/>
    <w:rsid w:val="008C2285"/>
    <w:rsid w:val="008C435B"/>
    <w:rsid w:val="008C50ED"/>
    <w:rsid w:val="008E5DD6"/>
    <w:rsid w:val="008E730E"/>
    <w:rsid w:val="008F63F5"/>
    <w:rsid w:val="00907DB9"/>
    <w:rsid w:val="0091494A"/>
    <w:rsid w:val="00924F4D"/>
    <w:rsid w:val="00931384"/>
    <w:rsid w:val="00944EB1"/>
    <w:rsid w:val="0094718A"/>
    <w:rsid w:val="009571D4"/>
    <w:rsid w:val="00957D0C"/>
    <w:rsid w:val="009654E1"/>
    <w:rsid w:val="0096727F"/>
    <w:rsid w:val="0096762C"/>
    <w:rsid w:val="00967A6F"/>
    <w:rsid w:val="009768E8"/>
    <w:rsid w:val="00976DE9"/>
    <w:rsid w:val="00980C13"/>
    <w:rsid w:val="0098616F"/>
    <w:rsid w:val="00987BC2"/>
    <w:rsid w:val="009A719A"/>
    <w:rsid w:val="009A7B7C"/>
    <w:rsid w:val="009D1260"/>
    <w:rsid w:val="009E65E0"/>
    <w:rsid w:val="009F1AF4"/>
    <w:rsid w:val="009F35A2"/>
    <w:rsid w:val="009F590E"/>
    <w:rsid w:val="00A274E8"/>
    <w:rsid w:val="00A30A48"/>
    <w:rsid w:val="00A332E4"/>
    <w:rsid w:val="00A34799"/>
    <w:rsid w:val="00A47D3D"/>
    <w:rsid w:val="00A5426D"/>
    <w:rsid w:val="00A542C2"/>
    <w:rsid w:val="00A60C72"/>
    <w:rsid w:val="00A80509"/>
    <w:rsid w:val="00A85941"/>
    <w:rsid w:val="00A862A6"/>
    <w:rsid w:val="00A90879"/>
    <w:rsid w:val="00A90D27"/>
    <w:rsid w:val="00A92458"/>
    <w:rsid w:val="00AA0963"/>
    <w:rsid w:val="00AA566C"/>
    <w:rsid w:val="00AA6CB2"/>
    <w:rsid w:val="00AA6EB8"/>
    <w:rsid w:val="00AB1699"/>
    <w:rsid w:val="00AB2CD1"/>
    <w:rsid w:val="00AC0244"/>
    <w:rsid w:val="00AC2B7F"/>
    <w:rsid w:val="00AD22D1"/>
    <w:rsid w:val="00AE2466"/>
    <w:rsid w:val="00AE3579"/>
    <w:rsid w:val="00AE3ABB"/>
    <w:rsid w:val="00AF03A5"/>
    <w:rsid w:val="00AF4BE5"/>
    <w:rsid w:val="00AF74BD"/>
    <w:rsid w:val="00B028FA"/>
    <w:rsid w:val="00B036E1"/>
    <w:rsid w:val="00B11E59"/>
    <w:rsid w:val="00B121CF"/>
    <w:rsid w:val="00B141D6"/>
    <w:rsid w:val="00B20C46"/>
    <w:rsid w:val="00B2355A"/>
    <w:rsid w:val="00B2386C"/>
    <w:rsid w:val="00B23BB0"/>
    <w:rsid w:val="00B2597F"/>
    <w:rsid w:val="00B26384"/>
    <w:rsid w:val="00B31959"/>
    <w:rsid w:val="00B356F0"/>
    <w:rsid w:val="00B47323"/>
    <w:rsid w:val="00B56580"/>
    <w:rsid w:val="00B63F8F"/>
    <w:rsid w:val="00B65607"/>
    <w:rsid w:val="00B77A5A"/>
    <w:rsid w:val="00B840FA"/>
    <w:rsid w:val="00B95736"/>
    <w:rsid w:val="00BA5FF8"/>
    <w:rsid w:val="00BA6002"/>
    <w:rsid w:val="00BA693D"/>
    <w:rsid w:val="00BC1B85"/>
    <w:rsid w:val="00BD7EAF"/>
    <w:rsid w:val="00BE316E"/>
    <w:rsid w:val="00BF0BD9"/>
    <w:rsid w:val="00BF381E"/>
    <w:rsid w:val="00BF5769"/>
    <w:rsid w:val="00C027DE"/>
    <w:rsid w:val="00C02C00"/>
    <w:rsid w:val="00C05EBB"/>
    <w:rsid w:val="00C109D0"/>
    <w:rsid w:val="00C21D7D"/>
    <w:rsid w:val="00C25156"/>
    <w:rsid w:val="00C308EF"/>
    <w:rsid w:val="00C32A5A"/>
    <w:rsid w:val="00C36E88"/>
    <w:rsid w:val="00C459F4"/>
    <w:rsid w:val="00C47AA5"/>
    <w:rsid w:val="00C576DE"/>
    <w:rsid w:val="00C60570"/>
    <w:rsid w:val="00C61014"/>
    <w:rsid w:val="00C71F50"/>
    <w:rsid w:val="00C737D6"/>
    <w:rsid w:val="00C7773C"/>
    <w:rsid w:val="00C80518"/>
    <w:rsid w:val="00C80BAD"/>
    <w:rsid w:val="00C81F0E"/>
    <w:rsid w:val="00C9222A"/>
    <w:rsid w:val="00CB4D8B"/>
    <w:rsid w:val="00CB6511"/>
    <w:rsid w:val="00CD55D2"/>
    <w:rsid w:val="00CD5A53"/>
    <w:rsid w:val="00CF0CB5"/>
    <w:rsid w:val="00D025A4"/>
    <w:rsid w:val="00D0604E"/>
    <w:rsid w:val="00D10309"/>
    <w:rsid w:val="00D11769"/>
    <w:rsid w:val="00D11C96"/>
    <w:rsid w:val="00D146E5"/>
    <w:rsid w:val="00D17EB9"/>
    <w:rsid w:val="00D210B0"/>
    <w:rsid w:val="00D25097"/>
    <w:rsid w:val="00D33024"/>
    <w:rsid w:val="00D33FE7"/>
    <w:rsid w:val="00D36E4B"/>
    <w:rsid w:val="00D40878"/>
    <w:rsid w:val="00D40CB4"/>
    <w:rsid w:val="00D42AF4"/>
    <w:rsid w:val="00D630DB"/>
    <w:rsid w:val="00D7256E"/>
    <w:rsid w:val="00D729F2"/>
    <w:rsid w:val="00D82F80"/>
    <w:rsid w:val="00DA477E"/>
    <w:rsid w:val="00DB6303"/>
    <w:rsid w:val="00DC3788"/>
    <w:rsid w:val="00DC6081"/>
    <w:rsid w:val="00DD53C6"/>
    <w:rsid w:val="00DD7441"/>
    <w:rsid w:val="00DE1B7B"/>
    <w:rsid w:val="00DF04E8"/>
    <w:rsid w:val="00DF0EF0"/>
    <w:rsid w:val="00E063B8"/>
    <w:rsid w:val="00E12F9E"/>
    <w:rsid w:val="00E225E6"/>
    <w:rsid w:val="00E23929"/>
    <w:rsid w:val="00E321FA"/>
    <w:rsid w:val="00E33509"/>
    <w:rsid w:val="00E347B6"/>
    <w:rsid w:val="00E45246"/>
    <w:rsid w:val="00E6125E"/>
    <w:rsid w:val="00E6209B"/>
    <w:rsid w:val="00E63008"/>
    <w:rsid w:val="00E848CF"/>
    <w:rsid w:val="00E879B6"/>
    <w:rsid w:val="00E930CE"/>
    <w:rsid w:val="00EA4A18"/>
    <w:rsid w:val="00EB3A48"/>
    <w:rsid w:val="00EB634A"/>
    <w:rsid w:val="00EC581A"/>
    <w:rsid w:val="00ED44B9"/>
    <w:rsid w:val="00EE34C3"/>
    <w:rsid w:val="00EE484F"/>
    <w:rsid w:val="00EE55BD"/>
    <w:rsid w:val="00EE6C3B"/>
    <w:rsid w:val="00EF7303"/>
    <w:rsid w:val="00F15606"/>
    <w:rsid w:val="00F24817"/>
    <w:rsid w:val="00F30711"/>
    <w:rsid w:val="00F338EC"/>
    <w:rsid w:val="00F417A3"/>
    <w:rsid w:val="00F42A2E"/>
    <w:rsid w:val="00F42D1C"/>
    <w:rsid w:val="00F43567"/>
    <w:rsid w:val="00F44445"/>
    <w:rsid w:val="00F5054D"/>
    <w:rsid w:val="00F61CE6"/>
    <w:rsid w:val="00F63CED"/>
    <w:rsid w:val="00F64D9F"/>
    <w:rsid w:val="00F71645"/>
    <w:rsid w:val="00F84121"/>
    <w:rsid w:val="00F84947"/>
    <w:rsid w:val="00F90A4D"/>
    <w:rsid w:val="00F93B3B"/>
    <w:rsid w:val="00FA255F"/>
    <w:rsid w:val="00FC4608"/>
    <w:rsid w:val="00FD0284"/>
    <w:rsid w:val="00FD1584"/>
    <w:rsid w:val="00FD2D3A"/>
    <w:rsid w:val="00FD4137"/>
    <w:rsid w:val="00FE00C9"/>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22C8C"/>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9172</Words>
  <Characters>51727</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60778</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2018-12-21T14:50:00Z</cp:lastPrinted>
  <dcterms:created xsi:type="dcterms:W3CDTF">2025-09-25T01:23:00Z</dcterms:created>
  <dcterms:modified xsi:type="dcterms:W3CDTF">2025-09-25T01:23:00Z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2025-01-29T19:41:42Z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4155b9eb-fc6c-4b2d-92a3-740e0318ea87</vt:lpwstr>
  </property>
  <property fmtid="{D5CDD505-2E9C-101B-9397-08002B2CF9AE}" pid="8" name="MSIP_Label_c144db1d-993e-40da-980d-6eea152adc50_ContentBits">
    <vt:lpwstr>0</vt:lpwstr>
  </property>
</Properties>
</file>