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AA48AB" w14:paraId="01B02AEE" w14:textId="77777777" w:rsidTr="00C51D44">
        <w:tc>
          <w:tcPr>
            <w:tcW w:w="1620" w:type="dxa"/>
            <w:tcBorders>
              <w:bottom w:val="single" w:sz="4" w:space="0" w:color="auto"/>
            </w:tcBorders>
            <w:shd w:val="clear" w:color="auto" w:fill="FFFFFF" w:themeFill="background1"/>
            <w:vAlign w:val="center"/>
          </w:tcPr>
          <w:p w14:paraId="44EC7084" w14:textId="77777777" w:rsidR="00AA48AB" w:rsidRDefault="00AA48AB" w:rsidP="00C51D44">
            <w:pPr>
              <w:pStyle w:val="Header"/>
              <w:spacing w:before="120" w:after="120"/>
            </w:pPr>
            <w:r>
              <w:t>NPRR Number</w:t>
            </w:r>
          </w:p>
        </w:tc>
        <w:tc>
          <w:tcPr>
            <w:tcW w:w="1260" w:type="dxa"/>
            <w:tcBorders>
              <w:bottom w:val="single" w:sz="4" w:space="0" w:color="auto"/>
            </w:tcBorders>
            <w:vAlign w:val="center"/>
          </w:tcPr>
          <w:p w14:paraId="3DA54B46" w14:textId="77777777" w:rsidR="00AA48AB" w:rsidRDefault="00AA48AB" w:rsidP="00C51D44">
            <w:pPr>
              <w:pStyle w:val="Header"/>
              <w:spacing w:before="120" w:after="120"/>
              <w:jc w:val="center"/>
            </w:pPr>
            <w:hyperlink r:id="rId10" w:history="1">
              <w:r w:rsidRPr="005A5E08">
                <w:rPr>
                  <w:rStyle w:val="Hyperlink"/>
                </w:rPr>
                <w:t>1298</w:t>
              </w:r>
            </w:hyperlink>
          </w:p>
        </w:tc>
        <w:tc>
          <w:tcPr>
            <w:tcW w:w="900" w:type="dxa"/>
            <w:tcBorders>
              <w:bottom w:val="single" w:sz="4" w:space="0" w:color="auto"/>
            </w:tcBorders>
            <w:shd w:val="clear" w:color="auto" w:fill="FFFFFF" w:themeFill="background1"/>
            <w:vAlign w:val="center"/>
          </w:tcPr>
          <w:p w14:paraId="094595AC" w14:textId="77777777" w:rsidR="00AA48AB" w:rsidRDefault="00AA48AB" w:rsidP="00C51D44">
            <w:pPr>
              <w:pStyle w:val="Header"/>
              <w:spacing w:before="120" w:after="120"/>
            </w:pPr>
            <w:r>
              <w:t>NPRR Title</w:t>
            </w:r>
          </w:p>
        </w:tc>
        <w:tc>
          <w:tcPr>
            <w:tcW w:w="6660" w:type="dxa"/>
            <w:tcBorders>
              <w:bottom w:val="single" w:sz="4" w:space="0" w:color="auto"/>
            </w:tcBorders>
            <w:vAlign w:val="center"/>
          </w:tcPr>
          <w:p w14:paraId="4D8BA7C6" w14:textId="77777777" w:rsidR="00AA48AB" w:rsidRDefault="00AA48AB" w:rsidP="00C51D44">
            <w:pPr>
              <w:pStyle w:val="Header"/>
              <w:spacing w:before="120" w:after="120"/>
            </w:pPr>
            <w:r>
              <w:t>Timing Requirements for Comments to Subcommittee Reports</w:t>
            </w:r>
          </w:p>
        </w:tc>
      </w:tr>
      <w:tr w:rsidR="00AA48AB" w:rsidRPr="00E01925" w14:paraId="71D6BEA2" w14:textId="77777777" w:rsidTr="00C51D44">
        <w:trPr>
          <w:trHeight w:val="518"/>
        </w:trPr>
        <w:tc>
          <w:tcPr>
            <w:tcW w:w="2880" w:type="dxa"/>
            <w:gridSpan w:val="2"/>
            <w:shd w:val="clear" w:color="auto" w:fill="FFFFFF" w:themeFill="background1"/>
            <w:vAlign w:val="center"/>
          </w:tcPr>
          <w:p w14:paraId="5E6B9153" w14:textId="77777777" w:rsidR="00AA48AB" w:rsidRPr="00E01925" w:rsidRDefault="00AA48AB" w:rsidP="00C51D44">
            <w:pPr>
              <w:pStyle w:val="Header"/>
              <w:spacing w:before="120" w:after="120"/>
              <w:rPr>
                <w:bCs w:val="0"/>
              </w:rPr>
            </w:pPr>
            <w:r w:rsidRPr="0027027D">
              <w:t>Date of Decision</w:t>
            </w:r>
          </w:p>
        </w:tc>
        <w:tc>
          <w:tcPr>
            <w:tcW w:w="7560" w:type="dxa"/>
            <w:gridSpan w:val="2"/>
            <w:vAlign w:val="center"/>
          </w:tcPr>
          <w:p w14:paraId="5FB30514" w14:textId="478143A4" w:rsidR="00AA48AB" w:rsidRPr="00E01925" w:rsidRDefault="00276420" w:rsidP="00C51D44">
            <w:pPr>
              <w:pStyle w:val="NormalArial"/>
              <w:spacing w:before="120" w:after="120"/>
            </w:pPr>
            <w:r>
              <w:t>November 12</w:t>
            </w:r>
            <w:r w:rsidR="00AA48AB" w:rsidRPr="0027027D">
              <w:t>, 202</w:t>
            </w:r>
            <w:r w:rsidR="00AA48AB">
              <w:t>5</w:t>
            </w:r>
          </w:p>
        </w:tc>
      </w:tr>
      <w:tr w:rsidR="00AA48AB" w:rsidRPr="00E01925" w14:paraId="44327DB0" w14:textId="77777777" w:rsidTr="00C51D44">
        <w:trPr>
          <w:trHeight w:val="518"/>
        </w:trPr>
        <w:tc>
          <w:tcPr>
            <w:tcW w:w="2880" w:type="dxa"/>
            <w:gridSpan w:val="2"/>
            <w:shd w:val="clear" w:color="auto" w:fill="FFFFFF" w:themeFill="background1"/>
            <w:vAlign w:val="center"/>
          </w:tcPr>
          <w:p w14:paraId="565C3C0B" w14:textId="77777777" w:rsidR="00AA48AB" w:rsidRPr="00E01925" w:rsidRDefault="00AA48AB" w:rsidP="00C51D44">
            <w:pPr>
              <w:pStyle w:val="Header"/>
              <w:spacing w:before="120" w:after="120"/>
              <w:rPr>
                <w:bCs w:val="0"/>
              </w:rPr>
            </w:pPr>
            <w:r w:rsidRPr="0027027D">
              <w:t>Action</w:t>
            </w:r>
          </w:p>
        </w:tc>
        <w:tc>
          <w:tcPr>
            <w:tcW w:w="7560" w:type="dxa"/>
            <w:gridSpan w:val="2"/>
            <w:vAlign w:val="center"/>
          </w:tcPr>
          <w:p w14:paraId="2B78611E" w14:textId="38F8A871" w:rsidR="00AA48AB" w:rsidRDefault="00AA48AB" w:rsidP="00C51D44">
            <w:pPr>
              <w:pStyle w:val="NormalArial"/>
              <w:spacing w:before="120" w:after="120"/>
            </w:pPr>
            <w:r>
              <w:t>Recommended Approval</w:t>
            </w:r>
          </w:p>
        </w:tc>
      </w:tr>
      <w:tr w:rsidR="00AA48AB" w:rsidRPr="00E01925" w14:paraId="543C3F34" w14:textId="77777777" w:rsidTr="00C51D44">
        <w:trPr>
          <w:trHeight w:val="518"/>
        </w:trPr>
        <w:tc>
          <w:tcPr>
            <w:tcW w:w="2880" w:type="dxa"/>
            <w:gridSpan w:val="2"/>
            <w:shd w:val="clear" w:color="auto" w:fill="FFFFFF" w:themeFill="background1"/>
            <w:vAlign w:val="center"/>
          </w:tcPr>
          <w:p w14:paraId="600C8ED8" w14:textId="77777777" w:rsidR="00AA48AB" w:rsidRPr="00E01925" w:rsidRDefault="00AA48AB" w:rsidP="00C51D44">
            <w:pPr>
              <w:pStyle w:val="Header"/>
              <w:spacing w:before="120" w:after="120"/>
              <w:rPr>
                <w:bCs w:val="0"/>
              </w:rPr>
            </w:pPr>
            <w:r w:rsidRPr="0027027D">
              <w:t xml:space="preserve">Timeline </w:t>
            </w:r>
          </w:p>
        </w:tc>
        <w:tc>
          <w:tcPr>
            <w:tcW w:w="7560" w:type="dxa"/>
            <w:gridSpan w:val="2"/>
            <w:vAlign w:val="center"/>
          </w:tcPr>
          <w:p w14:paraId="5CD0E05D" w14:textId="77777777" w:rsidR="00AA48AB" w:rsidRDefault="00AA48AB" w:rsidP="00C51D44">
            <w:pPr>
              <w:pStyle w:val="NormalArial"/>
              <w:spacing w:before="120" w:after="120"/>
            </w:pPr>
            <w:r w:rsidRPr="0027027D">
              <w:t>Normal</w:t>
            </w:r>
          </w:p>
        </w:tc>
      </w:tr>
      <w:tr w:rsidR="00EF6640" w:rsidRPr="00E01925" w14:paraId="15BB6CC3" w14:textId="77777777" w:rsidTr="00C51D44">
        <w:trPr>
          <w:trHeight w:val="518"/>
        </w:trPr>
        <w:tc>
          <w:tcPr>
            <w:tcW w:w="2880" w:type="dxa"/>
            <w:gridSpan w:val="2"/>
            <w:shd w:val="clear" w:color="auto" w:fill="FFFFFF" w:themeFill="background1"/>
            <w:vAlign w:val="center"/>
          </w:tcPr>
          <w:p w14:paraId="26E9AF8B" w14:textId="378F7A33" w:rsidR="00EF6640" w:rsidRPr="0027027D" w:rsidRDefault="00EF6640" w:rsidP="00EF6640">
            <w:pPr>
              <w:pStyle w:val="Header"/>
              <w:spacing w:before="120" w:after="120"/>
            </w:pPr>
            <w:r>
              <w:rPr>
                <w:rFonts w:cs="Arial"/>
              </w:rPr>
              <w:t>Estimated Impacts</w:t>
            </w:r>
          </w:p>
        </w:tc>
        <w:tc>
          <w:tcPr>
            <w:tcW w:w="7560" w:type="dxa"/>
            <w:gridSpan w:val="2"/>
            <w:vAlign w:val="center"/>
          </w:tcPr>
          <w:p w14:paraId="164FD6AA" w14:textId="09A80DD0" w:rsidR="00EF6640" w:rsidRDefault="00EF6640" w:rsidP="00EF6640">
            <w:pPr>
              <w:pStyle w:val="NormalArial"/>
              <w:spacing w:before="120" w:after="120"/>
            </w:pPr>
            <w:r>
              <w:t>Cost/Budgetary:  None</w:t>
            </w:r>
          </w:p>
          <w:p w14:paraId="6E001F3E" w14:textId="2A9D2248" w:rsidR="00EF6640" w:rsidRPr="0027027D" w:rsidRDefault="00EF6640" w:rsidP="00EF6640">
            <w:pPr>
              <w:pStyle w:val="NormalArial"/>
              <w:spacing w:after="120"/>
            </w:pPr>
            <w:r>
              <w:t xml:space="preserve">Project Duration: </w:t>
            </w:r>
            <w:r w:rsidR="00CD46EB">
              <w:t xml:space="preserve"> </w:t>
            </w:r>
            <w:r>
              <w:t>No project required</w:t>
            </w:r>
          </w:p>
        </w:tc>
      </w:tr>
      <w:tr w:rsidR="00AA48AB" w:rsidRPr="00E01925" w14:paraId="00994620" w14:textId="77777777" w:rsidTr="00C51D44">
        <w:trPr>
          <w:trHeight w:val="518"/>
        </w:trPr>
        <w:tc>
          <w:tcPr>
            <w:tcW w:w="2880" w:type="dxa"/>
            <w:gridSpan w:val="2"/>
            <w:shd w:val="clear" w:color="auto" w:fill="FFFFFF" w:themeFill="background1"/>
            <w:vAlign w:val="center"/>
          </w:tcPr>
          <w:p w14:paraId="26518B8E" w14:textId="77777777" w:rsidR="00AA48AB" w:rsidRPr="00E01925" w:rsidRDefault="00AA48AB" w:rsidP="00C51D44">
            <w:pPr>
              <w:pStyle w:val="Header"/>
              <w:spacing w:before="120" w:after="120"/>
              <w:rPr>
                <w:bCs w:val="0"/>
              </w:rPr>
            </w:pPr>
            <w:r w:rsidRPr="0027027D">
              <w:t>Proposed Effective Date</w:t>
            </w:r>
          </w:p>
        </w:tc>
        <w:tc>
          <w:tcPr>
            <w:tcW w:w="7560" w:type="dxa"/>
            <w:gridSpan w:val="2"/>
            <w:vAlign w:val="center"/>
          </w:tcPr>
          <w:p w14:paraId="21637C03" w14:textId="18640692" w:rsidR="00AA48AB" w:rsidRDefault="00EF6640" w:rsidP="00C51D44">
            <w:pPr>
              <w:pStyle w:val="NormalArial"/>
              <w:spacing w:before="120" w:after="120"/>
            </w:pPr>
            <w:r>
              <w:t>The first of the month following Public Utility Commission of Texas (PUCT) approval</w:t>
            </w:r>
          </w:p>
        </w:tc>
      </w:tr>
      <w:tr w:rsidR="00AA48AB" w:rsidRPr="00E01925" w14:paraId="5EFD50DB" w14:textId="77777777" w:rsidTr="00C51D44">
        <w:trPr>
          <w:trHeight w:val="518"/>
        </w:trPr>
        <w:tc>
          <w:tcPr>
            <w:tcW w:w="2880" w:type="dxa"/>
            <w:gridSpan w:val="2"/>
            <w:shd w:val="clear" w:color="auto" w:fill="FFFFFF" w:themeFill="background1"/>
            <w:vAlign w:val="center"/>
          </w:tcPr>
          <w:p w14:paraId="1323F499" w14:textId="77777777" w:rsidR="00AA48AB" w:rsidRPr="00E01925" w:rsidRDefault="00AA48AB" w:rsidP="00C51D44">
            <w:pPr>
              <w:pStyle w:val="Header"/>
              <w:spacing w:before="120" w:after="120"/>
              <w:rPr>
                <w:bCs w:val="0"/>
              </w:rPr>
            </w:pPr>
            <w:r w:rsidRPr="0027027D">
              <w:t>Priority and Rank Assigned</w:t>
            </w:r>
          </w:p>
        </w:tc>
        <w:tc>
          <w:tcPr>
            <w:tcW w:w="7560" w:type="dxa"/>
            <w:gridSpan w:val="2"/>
            <w:vAlign w:val="center"/>
          </w:tcPr>
          <w:p w14:paraId="656B432F" w14:textId="34D65D85" w:rsidR="00AA48AB" w:rsidRDefault="00EF6640" w:rsidP="00C51D44">
            <w:pPr>
              <w:pStyle w:val="NormalArial"/>
              <w:spacing w:before="120" w:after="120"/>
            </w:pPr>
            <w:r>
              <w:t>Not applicable</w:t>
            </w:r>
          </w:p>
        </w:tc>
      </w:tr>
      <w:tr w:rsidR="00AA48AB" w14:paraId="70AEAA78" w14:textId="77777777" w:rsidTr="00C51D44">
        <w:trPr>
          <w:trHeight w:val="773"/>
        </w:trPr>
        <w:tc>
          <w:tcPr>
            <w:tcW w:w="2880" w:type="dxa"/>
            <w:gridSpan w:val="2"/>
            <w:tcBorders>
              <w:top w:val="single" w:sz="4" w:space="0" w:color="auto"/>
              <w:bottom w:val="single" w:sz="4" w:space="0" w:color="auto"/>
            </w:tcBorders>
            <w:shd w:val="clear" w:color="auto" w:fill="FFFFFF" w:themeFill="background1"/>
            <w:vAlign w:val="center"/>
          </w:tcPr>
          <w:p w14:paraId="3713BD92" w14:textId="77777777" w:rsidR="00AA48AB" w:rsidRDefault="00AA48AB" w:rsidP="00C51D44">
            <w:pPr>
              <w:pStyle w:val="Header"/>
              <w:spacing w:before="120" w:after="120"/>
            </w:pPr>
            <w:r>
              <w:t xml:space="preserve">Nodal Protocol Sections Requiring Revision </w:t>
            </w:r>
          </w:p>
        </w:tc>
        <w:tc>
          <w:tcPr>
            <w:tcW w:w="7560" w:type="dxa"/>
            <w:gridSpan w:val="2"/>
            <w:tcBorders>
              <w:top w:val="single" w:sz="4" w:space="0" w:color="auto"/>
            </w:tcBorders>
            <w:vAlign w:val="center"/>
          </w:tcPr>
          <w:p w14:paraId="0B5C65FB" w14:textId="77777777" w:rsidR="00AA48AB" w:rsidRPr="00866A37" w:rsidRDefault="00AA48AB" w:rsidP="00C51D44">
            <w:pPr>
              <w:spacing w:before="120"/>
              <w:rPr>
                <w:rFonts w:ascii="Arial" w:hAnsi="Arial" w:cs="Arial"/>
              </w:rPr>
            </w:pPr>
            <w:r w:rsidRPr="00866A37">
              <w:rPr>
                <w:rFonts w:ascii="Arial" w:hAnsi="Arial" w:cs="Arial"/>
              </w:rPr>
              <w:t>21.4.4</w:t>
            </w:r>
            <w:r>
              <w:rPr>
                <w:rFonts w:ascii="Arial" w:hAnsi="Arial" w:cs="Arial"/>
              </w:rPr>
              <w:t xml:space="preserve">, </w:t>
            </w:r>
            <w:r w:rsidRPr="00866A37">
              <w:rPr>
                <w:rFonts w:ascii="Arial" w:hAnsi="Arial" w:cs="Arial"/>
              </w:rPr>
              <w:t>Protocol Revision Subcommittee Review and Action</w:t>
            </w:r>
          </w:p>
          <w:p w14:paraId="72C0FCC9" w14:textId="77777777" w:rsidR="00AA48AB" w:rsidRPr="00FB509B" w:rsidRDefault="00AA48AB" w:rsidP="00C51D44">
            <w:pPr>
              <w:pStyle w:val="NormalArial"/>
              <w:spacing w:after="120"/>
            </w:pPr>
            <w:proofErr w:type="gramStart"/>
            <w:r w:rsidRPr="00866A37">
              <w:rPr>
                <w:rFonts w:cs="Arial"/>
              </w:rPr>
              <w:t>21.4.5, Comments</w:t>
            </w:r>
            <w:proofErr w:type="gramEnd"/>
            <w:r w:rsidRPr="00866A37">
              <w:rPr>
                <w:rFonts w:cs="Arial"/>
              </w:rPr>
              <w:t xml:space="preserve"> to the Protocol Revision Subcommittee</w:t>
            </w:r>
            <w:r>
              <w:t xml:space="preserve"> Report</w:t>
            </w:r>
          </w:p>
        </w:tc>
      </w:tr>
      <w:tr w:rsidR="00AA48AB" w14:paraId="6C0FE532" w14:textId="77777777" w:rsidTr="00C51D44">
        <w:trPr>
          <w:trHeight w:val="518"/>
        </w:trPr>
        <w:tc>
          <w:tcPr>
            <w:tcW w:w="2880" w:type="dxa"/>
            <w:gridSpan w:val="2"/>
            <w:tcBorders>
              <w:bottom w:val="single" w:sz="4" w:space="0" w:color="auto"/>
            </w:tcBorders>
            <w:vAlign w:val="center"/>
          </w:tcPr>
          <w:p w14:paraId="77CEBCBE" w14:textId="77777777" w:rsidR="00AA48AB" w:rsidRDefault="00AA48AB" w:rsidP="00C51D44">
            <w:pPr>
              <w:pStyle w:val="Header"/>
              <w:spacing w:before="120" w:after="120"/>
            </w:pPr>
            <w:r w:rsidRPr="00D06A44">
              <w:t>Related Documents Requiring Revision/Related Revision Requests</w:t>
            </w:r>
          </w:p>
        </w:tc>
        <w:tc>
          <w:tcPr>
            <w:tcW w:w="7560" w:type="dxa"/>
            <w:gridSpan w:val="2"/>
            <w:tcBorders>
              <w:bottom w:val="single" w:sz="4" w:space="0" w:color="auto"/>
            </w:tcBorders>
            <w:vAlign w:val="center"/>
          </w:tcPr>
          <w:p w14:paraId="512BCEAA" w14:textId="77777777" w:rsidR="00AA48AB" w:rsidRDefault="00AA48AB" w:rsidP="00C51D44">
            <w:pPr>
              <w:pStyle w:val="NormalArial"/>
              <w:spacing w:before="120"/>
            </w:pPr>
            <w:r>
              <w:t xml:space="preserve">Commercial Operation Guide </w:t>
            </w:r>
          </w:p>
          <w:p w14:paraId="18A44386" w14:textId="77777777" w:rsidR="00AA48AB" w:rsidRDefault="00AA48AB" w:rsidP="00C51D44">
            <w:pPr>
              <w:pStyle w:val="NormalArial"/>
            </w:pPr>
            <w:r>
              <w:t>4.3.3, WMS Review and Action</w:t>
            </w:r>
          </w:p>
          <w:p w14:paraId="70BF3781" w14:textId="77777777" w:rsidR="00AA48AB" w:rsidRDefault="00AA48AB" w:rsidP="00C51D44">
            <w:pPr>
              <w:pStyle w:val="NormalArial"/>
              <w:spacing w:after="120"/>
            </w:pPr>
            <w:r>
              <w:t>4.3.4, Comments to the WMS Report</w:t>
            </w:r>
          </w:p>
          <w:p w14:paraId="72C1492B" w14:textId="77777777" w:rsidR="00AA48AB" w:rsidRDefault="00AA48AB" w:rsidP="00C51D44">
            <w:pPr>
              <w:pStyle w:val="NormalArial"/>
            </w:pPr>
            <w:r>
              <w:t xml:space="preserve">Load Profiling Guide </w:t>
            </w:r>
          </w:p>
          <w:p w14:paraId="7C20F9D1" w14:textId="77777777" w:rsidR="00AA48AB" w:rsidRDefault="00AA48AB" w:rsidP="00C51D44">
            <w:pPr>
              <w:pStyle w:val="NormalArial"/>
            </w:pPr>
            <w:r>
              <w:t>2.3.3, RMS Review and Action</w:t>
            </w:r>
          </w:p>
          <w:p w14:paraId="181CC93B" w14:textId="77777777" w:rsidR="00AA48AB" w:rsidRDefault="00AA48AB" w:rsidP="00C51D44">
            <w:pPr>
              <w:pStyle w:val="NormalArial"/>
              <w:spacing w:after="120"/>
            </w:pPr>
            <w:r>
              <w:t>2.3.4, Comments to the RMS Report</w:t>
            </w:r>
          </w:p>
          <w:p w14:paraId="23608B1E" w14:textId="77777777" w:rsidR="00AA48AB" w:rsidRDefault="00AA48AB" w:rsidP="00C51D44">
            <w:pPr>
              <w:pStyle w:val="NormalArial"/>
            </w:pPr>
            <w:r>
              <w:t xml:space="preserve">Nodal Operating Guide </w:t>
            </w:r>
          </w:p>
          <w:p w14:paraId="49C5B798" w14:textId="77777777" w:rsidR="00AA48AB" w:rsidRDefault="00AA48AB" w:rsidP="00C51D44">
            <w:pPr>
              <w:pStyle w:val="NormalArial"/>
            </w:pPr>
            <w:r>
              <w:t>1.3.3.3, ROS Review and Action</w:t>
            </w:r>
          </w:p>
          <w:p w14:paraId="412116D0" w14:textId="77777777" w:rsidR="00AA48AB" w:rsidRDefault="00AA48AB" w:rsidP="00C51D44">
            <w:pPr>
              <w:pStyle w:val="NormalArial"/>
              <w:spacing w:after="120"/>
            </w:pPr>
            <w:r>
              <w:t>1.3.3.4, Comments to the ROS Report</w:t>
            </w:r>
          </w:p>
          <w:p w14:paraId="2D75062D" w14:textId="77777777" w:rsidR="00AA48AB" w:rsidRDefault="00AA48AB" w:rsidP="00C51D44">
            <w:pPr>
              <w:pStyle w:val="NormalArial"/>
            </w:pPr>
            <w:r>
              <w:t xml:space="preserve">Planning Guide </w:t>
            </w:r>
          </w:p>
          <w:p w14:paraId="7D7AB34D" w14:textId="77777777" w:rsidR="00AA48AB" w:rsidRDefault="00AA48AB" w:rsidP="00C51D44">
            <w:pPr>
              <w:pStyle w:val="NormalArial"/>
            </w:pPr>
            <w:r>
              <w:t>1.2.3.3, ROS Review and Action</w:t>
            </w:r>
          </w:p>
          <w:p w14:paraId="673D91B3" w14:textId="77777777" w:rsidR="00AA48AB" w:rsidRDefault="00AA48AB" w:rsidP="00C51D44">
            <w:pPr>
              <w:pStyle w:val="NormalArial"/>
              <w:spacing w:after="120"/>
            </w:pPr>
            <w:r>
              <w:t>1.2.3.4, Comments to the ROS Report</w:t>
            </w:r>
          </w:p>
          <w:p w14:paraId="400B5C44" w14:textId="77777777" w:rsidR="00AA48AB" w:rsidRDefault="00AA48AB" w:rsidP="00C51D44">
            <w:pPr>
              <w:pStyle w:val="NormalArial"/>
            </w:pPr>
            <w:r>
              <w:t xml:space="preserve">Resource Registration Glossary </w:t>
            </w:r>
          </w:p>
          <w:p w14:paraId="0EDF672F" w14:textId="77777777" w:rsidR="00AA48AB" w:rsidRDefault="00AA48AB" w:rsidP="00C51D44">
            <w:pPr>
              <w:pStyle w:val="NormalArial"/>
            </w:pPr>
            <w:r>
              <w:t>1.2.3.3, ROS Review and Action</w:t>
            </w:r>
          </w:p>
          <w:p w14:paraId="2B863EAE" w14:textId="77777777" w:rsidR="00AA48AB" w:rsidRDefault="00AA48AB" w:rsidP="00C51D44">
            <w:pPr>
              <w:pStyle w:val="NormalArial"/>
              <w:spacing w:after="120"/>
            </w:pPr>
            <w:r>
              <w:t>1.2.3.4, Comments to the ROS Report</w:t>
            </w:r>
          </w:p>
          <w:p w14:paraId="581F736C" w14:textId="77777777" w:rsidR="00AA48AB" w:rsidRDefault="00AA48AB" w:rsidP="00C51D44">
            <w:pPr>
              <w:pStyle w:val="NormalArial"/>
            </w:pPr>
            <w:r>
              <w:t xml:space="preserve">Retail Market Guide </w:t>
            </w:r>
          </w:p>
          <w:p w14:paraId="499BEABF" w14:textId="77777777" w:rsidR="00AA48AB" w:rsidRDefault="00AA48AB" w:rsidP="00C51D44">
            <w:pPr>
              <w:pStyle w:val="NormalArial"/>
            </w:pPr>
            <w:r>
              <w:t>3.3.3, Retail Market Subcommittee Review and Action</w:t>
            </w:r>
          </w:p>
          <w:p w14:paraId="7D898C88" w14:textId="77777777" w:rsidR="00AA48AB" w:rsidRDefault="00AA48AB" w:rsidP="00C51D44">
            <w:pPr>
              <w:pStyle w:val="NormalArial"/>
              <w:spacing w:after="120"/>
            </w:pPr>
            <w:r>
              <w:t>3.3.4, Comments to the Retail Market Subcommittee Report</w:t>
            </w:r>
          </w:p>
          <w:p w14:paraId="20E133DF" w14:textId="77777777" w:rsidR="00AA48AB" w:rsidRDefault="00AA48AB" w:rsidP="00C51D44">
            <w:pPr>
              <w:pStyle w:val="NormalArial"/>
            </w:pPr>
            <w:r>
              <w:t xml:space="preserve">Settlement Metering Operating Guide </w:t>
            </w:r>
          </w:p>
          <w:p w14:paraId="7A8FAC3A" w14:textId="77777777" w:rsidR="00AA48AB" w:rsidRDefault="00AA48AB" w:rsidP="00C51D44">
            <w:pPr>
              <w:pStyle w:val="NormalArial"/>
            </w:pPr>
            <w:r>
              <w:t>10.3.3, Wholesale Market Subcommittee Review and Action</w:t>
            </w:r>
          </w:p>
          <w:p w14:paraId="74CF3271" w14:textId="77777777" w:rsidR="00AA48AB" w:rsidRDefault="00AA48AB" w:rsidP="00C51D44">
            <w:pPr>
              <w:pStyle w:val="NormalArial"/>
              <w:spacing w:after="120"/>
            </w:pPr>
            <w:r>
              <w:t>10.3.4, Comments to the Wholesale Market Subcommittee Report</w:t>
            </w:r>
          </w:p>
          <w:p w14:paraId="4BCEFF2D" w14:textId="77777777" w:rsidR="00AA48AB" w:rsidRDefault="00AA48AB" w:rsidP="00C51D44">
            <w:pPr>
              <w:pStyle w:val="NormalArial"/>
            </w:pPr>
            <w:r>
              <w:lastRenderedPageBreak/>
              <w:t xml:space="preserve">Verifiable Cost Manual </w:t>
            </w:r>
          </w:p>
          <w:p w14:paraId="5F20515D" w14:textId="77777777" w:rsidR="00AA48AB" w:rsidRDefault="00AA48AB" w:rsidP="00C51D44">
            <w:pPr>
              <w:pStyle w:val="NormalArial"/>
            </w:pPr>
            <w:r>
              <w:t xml:space="preserve">13.3.3, Wholesale Market Subcommittee Review and Action </w:t>
            </w:r>
          </w:p>
          <w:p w14:paraId="173B7765" w14:textId="77777777" w:rsidR="00AA48AB" w:rsidRDefault="00AA48AB" w:rsidP="00C51D44">
            <w:pPr>
              <w:pStyle w:val="NormalArial"/>
              <w:spacing w:after="120"/>
            </w:pPr>
            <w:r>
              <w:t>13.3.4, Comments to the Wholesale Market Subcommittee Report</w:t>
            </w:r>
          </w:p>
          <w:p w14:paraId="75DE4BD3" w14:textId="5F6015D0" w:rsidR="00AA48AB" w:rsidRPr="00FB509B" w:rsidRDefault="00AA48AB" w:rsidP="00C51D44">
            <w:pPr>
              <w:pStyle w:val="NormalArial"/>
              <w:spacing w:after="120"/>
            </w:pPr>
            <w:r>
              <w:t>Electric Reliability Council of Texas Technical Advisory Committee Procedures</w:t>
            </w:r>
          </w:p>
        </w:tc>
      </w:tr>
      <w:tr w:rsidR="00AA48AB" w14:paraId="28D0A683" w14:textId="77777777" w:rsidTr="00C51D44">
        <w:trPr>
          <w:trHeight w:val="518"/>
        </w:trPr>
        <w:tc>
          <w:tcPr>
            <w:tcW w:w="2880" w:type="dxa"/>
            <w:gridSpan w:val="2"/>
            <w:tcBorders>
              <w:bottom w:val="single" w:sz="4" w:space="0" w:color="auto"/>
            </w:tcBorders>
            <w:shd w:val="clear" w:color="auto" w:fill="FFFFFF" w:themeFill="background1"/>
            <w:vAlign w:val="center"/>
          </w:tcPr>
          <w:p w14:paraId="38D89FA2" w14:textId="77777777" w:rsidR="00AA48AB" w:rsidRDefault="00AA48AB" w:rsidP="00C51D44">
            <w:pPr>
              <w:pStyle w:val="Header"/>
              <w:spacing w:before="120" w:after="120"/>
            </w:pPr>
            <w:r>
              <w:lastRenderedPageBreak/>
              <w:t>Revision Description</w:t>
            </w:r>
          </w:p>
        </w:tc>
        <w:tc>
          <w:tcPr>
            <w:tcW w:w="7560" w:type="dxa"/>
            <w:gridSpan w:val="2"/>
            <w:tcBorders>
              <w:bottom w:val="single" w:sz="4" w:space="0" w:color="auto"/>
            </w:tcBorders>
            <w:vAlign w:val="center"/>
          </w:tcPr>
          <w:p w14:paraId="6970D60D" w14:textId="0DBA8F20" w:rsidR="00AA48AB" w:rsidRPr="00FB509B" w:rsidRDefault="00AA48AB" w:rsidP="00C51D44">
            <w:pPr>
              <w:pStyle w:val="NormalArial"/>
              <w:spacing w:before="120" w:after="120"/>
            </w:pPr>
            <w:r>
              <w:t xml:space="preserve">This Nodal Protocol Revision Request (NPRR) extends discretion to review comments to the PRS Report that are posted less than six days in advance of the "next regularly scheduled" PRS meeting.  Paragraph (2) of Section 21.4.4, Protocol Revision Subcommittee Review and Action, allows PRS the discretion to consider comments on a new NPRR if they are posted after the 14-day comment period.  </w:t>
            </w:r>
          </w:p>
        </w:tc>
      </w:tr>
      <w:tr w:rsidR="00AA48AB" w14:paraId="61037F30" w14:textId="77777777" w:rsidTr="00C51D44">
        <w:trPr>
          <w:trHeight w:val="518"/>
        </w:trPr>
        <w:tc>
          <w:tcPr>
            <w:tcW w:w="2880" w:type="dxa"/>
            <w:gridSpan w:val="2"/>
            <w:shd w:val="clear" w:color="auto" w:fill="FFFFFF" w:themeFill="background1"/>
            <w:vAlign w:val="center"/>
          </w:tcPr>
          <w:p w14:paraId="6790B7BE" w14:textId="77777777" w:rsidR="00AA48AB" w:rsidRDefault="00AA48AB" w:rsidP="00C51D44">
            <w:pPr>
              <w:pStyle w:val="Header"/>
              <w:spacing w:before="120" w:after="120"/>
            </w:pPr>
            <w:r>
              <w:t>Reason for Revision</w:t>
            </w:r>
          </w:p>
        </w:tc>
        <w:tc>
          <w:tcPr>
            <w:tcW w:w="7560" w:type="dxa"/>
            <w:gridSpan w:val="2"/>
            <w:vAlign w:val="center"/>
          </w:tcPr>
          <w:p w14:paraId="35E5F128" w14:textId="558384ED" w:rsidR="00AA48AB" w:rsidRDefault="00AA48AB" w:rsidP="00C51D44">
            <w:pPr>
              <w:pStyle w:val="NormalArial"/>
              <w:tabs>
                <w:tab w:val="left" w:pos="432"/>
              </w:tabs>
              <w:spacing w:before="120"/>
              <w:ind w:left="432" w:hanging="432"/>
              <w:rPr>
                <w:rFonts w:cs="Arial"/>
                <w:color w:val="000000"/>
              </w:rPr>
            </w:pPr>
            <w:r w:rsidRPr="006629C8">
              <w:object w:dxaOrig="1440" w:dyaOrig="1440" w14:anchorId="7DE659B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6pt;height:15pt" o:ole="">
                  <v:imagedata r:id="rId11" o:title=""/>
                </v:shape>
                <w:control r:id="rId12" w:name="TextBox112" w:shapeid="_x0000_i1037"/>
              </w:object>
            </w:r>
            <w:r w:rsidRPr="006629C8">
              <w:t xml:space="preserve">  </w:t>
            </w:r>
            <w:hyperlink r:id="rId13" w:history="1">
              <w:r w:rsidRPr="00BD53C5">
                <w:rPr>
                  <w:rStyle w:val="Hyperlink"/>
                  <w:rFonts w:cs="Arial"/>
                </w:rPr>
                <w:t>Strategic Plan</w:t>
              </w:r>
            </w:hyperlink>
            <w:r>
              <w:rPr>
                <w:rFonts w:cs="Arial"/>
                <w:color w:val="000000"/>
              </w:rPr>
              <w:t xml:space="preserve"> Objective 1 – </w:t>
            </w:r>
            <w:r w:rsidRPr="00BD53C5">
              <w:rPr>
                <w:rFonts w:cs="Arial"/>
                <w:color w:val="000000"/>
              </w:rPr>
              <w:t>Be an industry leader for grid reliability and resilience</w:t>
            </w:r>
          </w:p>
          <w:p w14:paraId="51614C0B" w14:textId="7CECB48E" w:rsidR="00AA48AB" w:rsidRPr="00BD53C5" w:rsidRDefault="00AA48AB" w:rsidP="00C51D44">
            <w:pPr>
              <w:pStyle w:val="NormalArial"/>
              <w:tabs>
                <w:tab w:val="left" w:pos="432"/>
              </w:tabs>
              <w:spacing w:before="120"/>
              <w:ind w:left="432" w:hanging="432"/>
              <w:rPr>
                <w:rFonts w:cs="Arial"/>
                <w:color w:val="000000"/>
              </w:rPr>
            </w:pPr>
            <w:r w:rsidRPr="00CD242D">
              <w:object w:dxaOrig="1440" w:dyaOrig="1440" w14:anchorId="090D6F5F">
                <v:shape id="_x0000_i1039" type="#_x0000_t75" style="width:15.6pt;height:15pt" o:ole="">
                  <v:imagedata r:id="rId11" o:title=""/>
                </v:shape>
                <w:control r:id="rId14" w:name="TextBox17" w:shapeid="_x0000_i1039"/>
              </w:object>
            </w:r>
            <w:r w:rsidRPr="00CD242D">
              <w:t xml:space="preserve">  </w:t>
            </w:r>
            <w:hyperlink r:id="rId15"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electricity prices to consumers</w:t>
            </w:r>
          </w:p>
          <w:p w14:paraId="1CAF2AE6" w14:textId="435C26C2" w:rsidR="00AA48AB" w:rsidRPr="00BD53C5" w:rsidRDefault="00AA48AB" w:rsidP="00C51D44">
            <w:pPr>
              <w:pStyle w:val="NormalArial"/>
              <w:spacing w:before="120"/>
              <w:ind w:left="432" w:hanging="432"/>
              <w:rPr>
                <w:rFonts w:cs="Arial"/>
                <w:color w:val="000000"/>
              </w:rPr>
            </w:pPr>
            <w:r w:rsidRPr="006629C8">
              <w:object w:dxaOrig="1440" w:dyaOrig="1440" w14:anchorId="63763C8B">
                <v:shape id="_x0000_i1041" type="#_x0000_t75" style="width:15.6pt;height:15pt" o:ole="">
                  <v:imagedata r:id="rId11" o:title=""/>
                </v:shape>
                <w:control r:id="rId16" w:name="TextBox122" w:shapeid="_x0000_i1041"/>
              </w:object>
            </w:r>
            <w:r w:rsidRPr="006629C8">
              <w:t xml:space="preserve">  </w:t>
            </w:r>
            <w:hyperlink r:id="rId17"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 xml:space="preserve">industry expert and an </w:t>
            </w:r>
            <w:proofErr w:type="gramStart"/>
            <w:r w:rsidRPr="00BD53C5">
              <w:rPr>
                <w:rFonts w:cs="Arial"/>
                <w:color w:val="000000"/>
              </w:rPr>
              <w:t>employer</w:t>
            </w:r>
            <w:proofErr w:type="gramEnd"/>
            <w:r w:rsidRPr="00BD53C5">
              <w:rPr>
                <w:rFonts w:cs="Arial"/>
                <w:color w:val="000000"/>
              </w:rPr>
              <w:t xml:space="preserve"> of choice 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importance of our mission</w:t>
            </w:r>
          </w:p>
          <w:p w14:paraId="070D786C" w14:textId="7E61F5E3" w:rsidR="00AA48AB" w:rsidRDefault="00AA48AB" w:rsidP="00C51D44">
            <w:pPr>
              <w:pStyle w:val="NormalArial"/>
              <w:spacing w:before="120"/>
              <w:rPr>
                <w:iCs/>
                <w:kern w:val="24"/>
              </w:rPr>
            </w:pPr>
            <w:r w:rsidRPr="006629C8">
              <w:object w:dxaOrig="1440" w:dyaOrig="1440" w14:anchorId="49FD80B4">
                <v:shape id="_x0000_i1043" type="#_x0000_t75" style="width:15.6pt;height:15pt" o:ole="">
                  <v:imagedata r:id="rId18" o:title=""/>
                </v:shape>
                <w:control r:id="rId19" w:name="TextBox13" w:shapeid="_x0000_i1043"/>
              </w:object>
            </w:r>
            <w:r w:rsidRPr="006629C8">
              <w:t xml:space="preserve">  </w:t>
            </w:r>
            <w:r w:rsidRPr="00344591">
              <w:rPr>
                <w:iCs/>
                <w:kern w:val="24"/>
              </w:rPr>
              <w:t>General system and/or process improvement(s)</w:t>
            </w:r>
          </w:p>
          <w:p w14:paraId="2AD189EC" w14:textId="6EE6E75E" w:rsidR="00AA48AB" w:rsidRDefault="00AA48AB" w:rsidP="00C51D44">
            <w:pPr>
              <w:pStyle w:val="NormalArial"/>
              <w:spacing w:before="120"/>
              <w:rPr>
                <w:iCs/>
                <w:kern w:val="24"/>
              </w:rPr>
            </w:pPr>
            <w:r w:rsidRPr="006629C8">
              <w:object w:dxaOrig="1440" w:dyaOrig="1440" w14:anchorId="1D3F5BEC">
                <v:shape id="_x0000_i1045" type="#_x0000_t75" style="width:15.6pt;height:15pt" o:ole="">
                  <v:imagedata r:id="rId11" o:title=""/>
                </v:shape>
                <w:control r:id="rId20" w:name="TextBox14" w:shapeid="_x0000_i1045"/>
              </w:object>
            </w:r>
            <w:r w:rsidRPr="006629C8">
              <w:t xml:space="preserve">  </w:t>
            </w:r>
            <w:r>
              <w:rPr>
                <w:iCs/>
                <w:kern w:val="24"/>
              </w:rPr>
              <w:t>Regulatory requirements</w:t>
            </w:r>
          </w:p>
          <w:p w14:paraId="43A4EF89" w14:textId="5F34D2B6" w:rsidR="00AA48AB" w:rsidRPr="00CD242D" w:rsidRDefault="00AA48AB" w:rsidP="00C51D44">
            <w:pPr>
              <w:pStyle w:val="NormalArial"/>
              <w:spacing w:before="120"/>
              <w:rPr>
                <w:rFonts w:cs="Arial"/>
                <w:color w:val="000000"/>
              </w:rPr>
            </w:pPr>
            <w:r w:rsidRPr="006629C8">
              <w:object w:dxaOrig="1440" w:dyaOrig="1440" w14:anchorId="22B6411B">
                <v:shape id="_x0000_i1047" type="#_x0000_t75" style="width:15.6pt;height:15pt" o:ole="">
                  <v:imagedata r:id="rId11" o:title=""/>
                </v:shape>
                <w:control r:id="rId21" w:name="TextBox15" w:shapeid="_x0000_i1047"/>
              </w:object>
            </w:r>
            <w:r w:rsidRPr="006629C8">
              <w:t xml:space="preserve">  </w:t>
            </w:r>
            <w:r>
              <w:rPr>
                <w:rFonts w:cs="Arial"/>
                <w:color w:val="000000"/>
              </w:rPr>
              <w:t>ERCOT Board/PUCT Directive</w:t>
            </w:r>
          </w:p>
          <w:p w14:paraId="29863B94" w14:textId="77777777" w:rsidR="00AA48AB" w:rsidRDefault="00AA48AB" w:rsidP="00C51D44">
            <w:pPr>
              <w:pStyle w:val="NormalArial"/>
              <w:rPr>
                <w:i/>
                <w:sz w:val="20"/>
                <w:szCs w:val="20"/>
              </w:rPr>
            </w:pPr>
          </w:p>
          <w:p w14:paraId="1DA86A52" w14:textId="77777777" w:rsidR="00AA48AB" w:rsidRPr="00176375" w:rsidRDefault="00AA48AB" w:rsidP="00C51D44">
            <w:pPr>
              <w:pStyle w:val="NormalArial"/>
              <w:spacing w:after="120"/>
              <w:rPr>
                <w:i/>
                <w:sz w:val="20"/>
                <w:szCs w:val="20"/>
              </w:rPr>
            </w:pPr>
            <w:r w:rsidRPr="00CD242D">
              <w:rPr>
                <w:i/>
                <w:sz w:val="20"/>
                <w:szCs w:val="20"/>
              </w:rPr>
              <w:t xml:space="preserve">(please select </w:t>
            </w:r>
            <w:r>
              <w:rPr>
                <w:i/>
                <w:sz w:val="20"/>
                <w:szCs w:val="20"/>
              </w:rPr>
              <w:t xml:space="preserve">ONLY ONE – if more than one </w:t>
            </w:r>
            <w:proofErr w:type="gramStart"/>
            <w:r>
              <w:rPr>
                <w:i/>
                <w:sz w:val="20"/>
                <w:szCs w:val="20"/>
              </w:rPr>
              <w:t>apply</w:t>
            </w:r>
            <w:proofErr w:type="gramEnd"/>
            <w:r>
              <w:rPr>
                <w:i/>
                <w:sz w:val="20"/>
                <w:szCs w:val="20"/>
              </w:rPr>
              <w:t>, please select the ONE that is most relevant)</w:t>
            </w:r>
          </w:p>
        </w:tc>
      </w:tr>
      <w:tr w:rsidR="00AA48AB" w14:paraId="086B87BB" w14:textId="77777777" w:rsidTr="00C51D44">
        <w:trPr>
          <w:trHeight w:val="518"/>
        </w:trPr>
        <w:tc>
          <w:tcPr>
            <w:tcW w:w="2880" w:type="dxa"/>
            <w:gridSpan w:val="2"/>
            <w:shd w:val="clear" w:color="auto" w:fill="FFFFFF" w:themeFill="background1"/>
            <w:vAlign w:val="center"/>
          </w:tcPr>
          <w:p w14:paraId="5E334581" w14:textId="77777777" w:rsidR="00AA48AB" w:rsidRDefault="00AA48AB" w:rsidP="00C51D44">
            <w:pPr>
              <w:pStyle w:val="Header"/>
              <w:spacing w:before="120" w:after="120"/>
            </w:pPr>
            <w:r>
              <w:t>Justification of Reason for Revision and Market Impacts</w:t>
            </w:r>
          </w:p>
        </w:tc>
        <w:tc>
          <w:tcPr>
            <w:tcW w:w="7560" w:type="dxa"/>
            <w:gridSpan w:val="2"/>
            <w:vAlign w:val="center"/>
          </w:tcPr>
          <w:p w14:paraId="6FFE435F" w14:textId="5328566C" w:rsidR="00AA48AB" w:rsidRPr="00483E06" w:rsidRDefault="00AA48AB" w:rsidP="00C51D44">
            <w:pPr>
              <w:pStyle w:val="NormalArial"/>
              <w:spacing w:before="120" w:after="120"/>
            </w:pPr>
            <w:r>
              <w:t>This NPRR would help Market Participants make more informed decisions on NPRRs by having timely comments.  It provides Subcommittees with the discretion to consider late-filed comments.  The process for reviewing late-</w:t>
            </w:r>
            <w:proofErr w:type="gramStart"/>
            <w:r>
              <w:t>filed</w:t>
            </w:r>
            <w:proofErr w:type="gramEnd"/>
            <w:r>
              <w:t xml:space="preserve"> comments at the beginning of each subcommittee meeting will be outlined in the TAC Procedures, which will go through a separate approval process from this NPRR.</w:t>
            </w:r>
          </w:p>
        </w:tc>
      </w:tr>
      <w:tr w:rsidR="00AA48AB" w14:paraId="3E175F9F" w14:textId="77777777" w:rsidTr="00C51D44">
        <w:trPr>
          <w:trHeight w:val="518"/>
        </w:trPr>
        <w:tc>
          <w:tcPr>
            <w:tcW w:w="2880" w:type="dxa"/>
            <w:gridSpan w:val="2"/>
            <w:shd w:val="clear" w:color="auto" w:fill="FFFFFF" w:themeFill="background1"/>
            <w:vAlign w:val="center"/>
          </w:tcPr>
          <w:p w14:paraId="2042B9EC" w14:textId="77777777" w:rsidR="00AA48AB" w:rsidRDefault="00AA48AB" w:rsidP="00C51D44">
            <w:pPr>
              <w:pStyle w:val="Header"/>
              <w:spacing w:before="120" w:after="120"/>
            </w:pPr>
            <w:r w:rsidRPr="0027027D">
              <w:t>PRS Decision</w:t>
            </w:r>
          </w:p>
        </w:tc>
        <w:tc>
          <w:tcPr>
            <w:tcW w:w="7560" w:type="dxa"/>
            <w:gridSpan w:val="2"/>
            <w:vAlign w:val="center"/>
          </w:tcPr>
          <w:p w14:paraId="0561DC51" w14:textId="77777777" w:rsidR="00AA48AB" w:rsidRDefault="00AA48AB" w:rsidP="00C51D44">
            <w:pPr>
              <w:pStyle w:val="NormalArial"/>
              <w:spacing w:before="120" w:after="120"/>
              <w:rPr>
                <w:rFonts w:cs="Arial"/>
              </w:rPr>
            </w:pPr>
            <w:r w:rsidRPr="00340C5E">
              <w:rPr>
                <w:rFonts w:cs="Arial"/>
              </w:rPr>
              <w:t>On</w:t>
            </w:r>
            <w:r>
              <w:rPr>
                <w:rFonts w:cs="Arial"/>
              </w:rPr>
              <w:t xml:space="preserve"> 9/17</w:t>
            </w:r>
            <w:r w:rsidRPr="00340C5E">
              <w:rPr>
                <w:rFonts w:cs="Arial"/>
              </w:rPr>
              <w:t xml:space="preserve">/25, PRS voted unanimously to </w:t>
            </w:r>
            <w:r>
              <w:rPr>
                <w:rFonts w:cs="Arial"/>
              </w:rPr>
              <w:t xml:space="preserve">table NPRR1298.  </w:t>
            </w:r>
            <w:r w:rsidRPr="00340C5E">
              <w:rPr>
                <w:rFonts w:cs="Arial"/>
              </w:rPr>
              <w:t>All Market Segments participated in the vote.</w:t>
            </w:r>
          </w:p>
          <w:p w14:paraId="5BA702AD" w14:textId="77777777" w:rsidR="00AC2463" w:rsidRDefault="00AC2463" w:rsidP="00C51D44">
            <w:pPr>
              <w:pStyle w:val="NormalArial"/>
              <w:spacing w:before="120" w:after="120"/>
              <w:rPr>
                <w:rFonts w:cs="Arial"/>
              </w:rPr>
            </w:pPr>
            <w:r>
              <w:rPr>
                <w:rFonts w:cs="Arial"/>
              </w:rPr>
              <w:t xml:space="preserve">On 10/8/25, PRS voted to recommend approval of NPRR1298 as revised by the 9/29/25 Vistra comments.  There were five opposing votes from the Consumer (Occidental), Independent Power Marketer (IPM) (Tenaska), and Investor Owned Utility (IOU) (3) (CNP, </w:t>
            </w:r>
            <w:r>
              <w:rPr>
                <w:rFonts w:cs="Arial"/>
              </w:rPr>
              <w:lastRenderedPageBreak/>
              <w:t>AEPSC, TNMP) Market Segments, and two abstentions from the Cooperative (PEC) and IOU (Oncor) Market Segments.  All Market Segments participated in the vote.</w:t>
            </w:r>
          </w:p>
          <w:p w14:paraId="3AE353EC" w14:textId="51E0AFCB" w:rsidR="00EF6640" w:rsidRDefault="00EF6640" w:rsidP="00C51D44">
            <w:pPr>
              <w:pStyle w:val="NormalArial"/>
              <w:spacing w:before="120" w:after="120"/>
            </w:pPr>
            <w:r>
              <w:rPr>
                <w:rFonts w:cs="Arial"/>
              </w:rPr>
              <w:t xml:space="preserve">On 11/12/25, PRS voted to endorse </w:t>
            </w:r>
            <w:r w:rsidRPr="00EF6640">
              <w:rPr>
                <w:rFonts w:cs="Arial"/>
              </w:rPr>
              <w:t>and forward to TAC the 10/8/25 PRS Report and 10/27/25 Impact Analysis for NPRR1298</w:t>
            </w:r>
            <w:r>
              <w:rPr>
                <w:rFonts w:cs="Arial"/>
              </w:rPr>
              <w:t>.  There were two opposing votes from the Consumer (Occidental) and IOU (CNP) Market Segments, and two abstentions from the Cooperative (PEC) and IOU (TNMP) Market Segments.  All Market Segments participated in the vote.</w:t>
            </w:r>
          </w:p>
        </w:tc>
      </w:tr>
      <w:tr w:rsidR="00AA48AB" w14:paraId="53DA4F4F" w14:textId="77777777" w:rsidTr="00C51D44">
        <w:trPr>
          <w:trHeight w:val="518"/>
        </w:trPr>
        <w:tc>
          <w:tcPr>
            <w:tcW w:w="2880" w:type="dxa"/>
            <w:gridSpan w:val="2"/>
            <w:tcBorders>
              <w:bottom w:val="single" w:sz="4" w:space="0" w:color="auto"/>
            </w:tcBorders>
            <w:shd w:val="clear" w:color="auto" w:fill="FFFFFF" w:themeFill="background1"/>
            <w:vAlign w:val="center"/>
          </w:tcPr>
          <w:p w14:paraId="21BC3D44" w14:textId="77777777" w:rsidR="00AA48AB" w:rsidRDefault="00AA48AB" w:rsidP="00C51D44">
            <w:pPr>
              <w:pStyle w:val="Header"/>
              <w:spacing w:before="120" w:after="120"/>
            </w:pPr>
            <w:r w:rsidRPr="0027027D">
              <w:lastRenderedPageBreak/>
              <w:t>Summary of PRS Discussion</w:t>
            </w:r>
          </w:p>
        </w:tc>
        <w:tc>
          <w:tcPr>
            <w:tcW w:w="7560" w:type="dxa"/>
            <w:gridSpan w:val="2"/>
            <w:tcBorders>
              <w:bottom w:val="single" w:sz="4" w:space="0" w:color="auto"/>
            </w:tcBorders>
            <w:vAlign w:val="center"/>
          </w:tcPr>
          <w:p w14:paraId="451934D3" w14:textId="77777777" w:rsidR="00AA48AB" w:rsidRDefault="00AA48AB" w:rsidP="00C51D44">
            <w:pPr>
              <w:pStyle w:val="NormalArial"/>
              <w:spacing w:before="120" w:after="120"/>
              <w:rPr>
                <w:rFonts w:cs="Arial"/>
              </w:rPr>
            </w:pPr>
            <w:r w:rsidRPr="00340C5E">
              <w:rPr>
                <w:rFonts w:cs="Arial"/>
              </w:rPr>
              <w:t xml:space="preserve">On </w:t>
            </w:r>
            <w:r>
              <w:rPr>
                <w:rFonts w:cs="Arial"/>
              </w:rPr>
              <w:t>9/17</w:t>
            </w:r>
            <w:r w:rsidRPr="00340C5E">
              <w:rPr>
                <w:rFonts w:cs="Arial"/>
              </w:rPr>
              <w:t>/25,</w:t>
            </w:r>
            <w:r>
              <w:rPr>
                <w:rFonts w:cs="Arial"/>
              </w:rPr>
              <w:t xml:space="preserve"> the sponsor</w:t>
            </w:r>
            <w:r w:rsidRPr="00340C5E">
              <w:rPr>
                <w:rFonts w:cs="Arial"/>
              </w:rPr>
              <w:t xml:space="preserve"> provided an overview of </w:t>
            </w:r>
            <w:r>
              <w:rPr>
                <w:rFonts w:cs="Arial"/>
              </w:rPr>
              <w:t xml:space="preserve">NPRR1298.  Participants reviewed the 9/10/25 ERCOT comments, discussed the reasons for the development of NPRR1298, and expressed support for the effort to address an on-going issue.  Some participants expressed concern for unproductive meetings due to late-submitted materials and comments and supported incentivizing timely submission.  Other participants noted that voting bodies already have discretion to consider </w:t>
            </w:r>
            <w:proofErr w:type="gramStart"/>
            <w:r>
              <w:rPr>
                <w:rFonts w:cs="Arial"/>
              </w:rPr>
              <w:t>materials</w:t>
            </w:r>
            <w:proofErr w:type="gramEnd"/>
            <w:r>
              <w:rPr>
                <w:rFonts w:cs="Arial"/>
              </w:rPr>
              <w:t xml:space="preserve"> or not and expressed concern for unintended consequences.  Participants requested additional time to consider the language.</w:t>
            </w:r>
          </w:p>
          <w:p w14:paraId="69E61240" w14:textId="77777777" w:rsidR="001B341E" w:rsidRDefault="001B341E" w:rsidP="00C51D44">
            <w:pPr>
              <w:pStyle w:val="NormalArial"/>
              <w:spacing w:before="120" w:after="120"/>
              <w:rPr>
                <w:rFonts w:cs="Arial"/>
              </w:rPr>
            </w:pPr>
            <w:r>
              <w:rPr>
                <w:rFonts w:cs="Arial"/>
              </w:rPr>
              <w:t xml:space="preserve">On 10/8/25, participants reviewed the 9/29/25 Vistra comments and discussed that the proposal to revise the TAC Procedures might undergo a testing period of four to six months for </w:t>
            </w:r>
            <w:r w:rsidR="00F83534">
              <w:rPr>
                <w:rFonts w:cs="Arial"/>
              </w:rPr>
              <w:t xml:space="preserve">stakeholders </w:t>
            </w:r>
            <w:r>
              <w:rPr>
                <w:rFonts w:cs="Arial"/>
              </w:rPr>
              <w:t xml:space="preserve">to determine its utility.  Some participants expressed doubt that a Protocol change is necessary, offered that committees already have sufficient processes </w:t>
            </w:r>
            <w:r w:rsidR="00F83534">
              <w:rPr>
                <w:rFonts w:cs="Arial"/>
              </w:rPr>
              <w:t>to consider</w:t>
            </w:r>
            <w:r>
              <w:rPr>
                <w:rFonts w:cs="Arial"/>
              </w:rPr>
              <w:t xml:space="preserve"> materials, and</w:t>
            </w:r>
            <w:r w:rsidR="00F83534">
              <w:rPr>
                <w:rFonts w:cs="Arial"/>
              </w:rPr>
              <w:t xml:space="preserve"> voiced concern for eroding an existing healthy stakeholder process.</w:t>
            </w:r>
            <w:r>
              <w:rPr>
                <w:rFonts w:cs="Arial"/>
              </w:rPr>
              <w:t xml:space="preserve">  </w:t>
            </w:r>
          </w:p>
          <w:p w14:paraId="4D871FC3" w14:textId="181D7205" w:rsidR="000135DD" w:rsidRDefault="000135DD" w:rsidP="00C51D44">
            <w:pPr>
              <w:pStyle w:val="NormalArial"/>
              <w:spacing w:before="120" w:after="120"/>
            </w:pPr>
            <w:r>
              <w:rPr>
                <w:rFonts w:cs="Arial"/>
              </w:rPr>
              <w:t>On 11/12/25, participants reviewed the 10/27/25 Impact Analysis.</w:t>
            </w:r>
          </w:p>
        </w:tc>
      </w:tr>
    </w:tbl>
    <w:p w14:paraId="792170DF" w14:textId="77777777" w:rsidR="00AA48AB" w:rsidRDefault="00AA48AB" w:rsidP="00AA48AB">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AA48AB" w:rsidRPr="00895AB9" w14:paraId="3A7436C4" w14:textId="77777777" w:rsidTr="00C51D44">
        <w:trPr>
          <w:trHeight w:val="432"/>
        </w:trPr>
        <w:tc>
          <w:tcPr>
            <w:tcW w:w="10440" w:type="dxa"/>
            <w:gridSpan w:val="2"/>
            <w:shd w:val="clear" w:color="auto" w:fill="FFFFFF"/>
            <w:vAlign w:val="center"/>
          </w:tcPr>
          <w:p w14:paraId="12F41FCA" w14:textId="77777777" w:rsidR="00AA48AB" w:rsidRPr="00895AB9" w:rsidRDefault="00AA48AB" w:rsidP="00C51D44">
            <w:pPr>
              <w:pStyle w:val="NormalArial"/>
              <w:ind w:hanging="2"/>
              <w:jc w:val="center"/>
              <w:rPr>
                <w:b/>
              </w:rPr>
            </w:pPr>
            <w:r>
              <w:rPr>
                <w:b/>
              </w:rPr>
              <w:t>Opinions</w:t>
            </w:r>
          </w:p>
        </w:tc>
      </w:tr>
      <w:tr w:rsidR="00AA48AB" w:rsidRPr="00550B01" w14:paraId="0F44F91D" w14:textId="77777777" w:rsidTr="00C51D44">
        <w:trPr>
          <w:trHeight w:val="432"/>
        </w:trPr>
        <w:tc>
          <w:tcPr>
            <w:tcW w:w="2880" w:type="dxa"/>
            <w:shd w:val="clear" w:color="auto" w:fill="FFFFFF"/>
            <w:vAlign w:val="center"/>
          </w:tcPr>
          <w:p w14:paraId="1765C164" w14:textId="77777777" w:rsidR="00AA48AB" w:rsidRPr="0027027D" w:rsidRDefault="00AA48AB" w:rsidP="00C51D44">
            <w:pPr>
              <w:tabs>
                <w:tab w:val="center" w:pos="4320"/>
                <w:tab w:val="right" w:pos="8640"/>
              </w:tabs>
              <w:spacing w:before="120" w:after="120"/>
              <w:rPr>
                <w:rFonts w:ascii="Arial" w:hAnsi="Arial"/>
                <w:b/>
                <w:bCs/>
              </w:rPr>
            </w:pPr>
            <w:r w:rsidRPr="0027027D">
              <w:rPr>
                <w:rFonts w:ascii="Arial" w:hAnsi="Arial"/>
                <w:b/>
                <w:bCs/>
              </w:rPr>
              <w:t>Credit Review</w:t>
            </w:r>
          </w:p>
        </w:tc>
        <w:tc>
          <w:tcPr>
            <w:tcW w:w="7560" w:type="dxa"/>
            <w:vAlign w:val="center"/>
          </w:tcPr>
          <w:p w14:paraId="35B8D80B" w14:textId="476400D6" w:rsidR="00AA48AB" w:rsidRPr="00550B01" w:rsidRDefault="000135DD" w:rsidP="00C51D44">
            <w:pPr>
              <w:pStyle w:val="NormalArial"/>
              <w:spacing w:before="120" w:after="120"/>
              <w:ind w:hanging="2"/>
            </w:pPr>
            <w:r w:rsidRPr="000135DD">
              <w:t xml:space="preserve">ERCOT Credit Staff and the Credit Finance </w:t>
            </w:r>
            <w:proofErr w:type="gramStart"/>
            <w:r w:rsidRPr="000135DD">
              <w:t>Sub Group</w:t>
            </w:r>
            <w:proofErr w:type="gramEnd"/>
            <w:r w:rsidRPr="000135DD">
              <w:t xml:space="preserve"> (CFSG) have reviewed NPRR1298 and do not believe that it requires changes to credit monitoring activity or the calculation of liability.</w:t>
            </w:r>
          </w:p>
        </w:tc>
      </w:tr>
      <w:tr w:rsidR="00AA48AB" w:rsidRPr="00F6614D" w14:paraId="0998963B" w14:textId="77777777" w:rsidTr="00C51D44">
        <w:trPr>
          <w:trHeight w:val="432"/>
        </w:trPr>
        <w:tc>
          <w:tcPr>
            <w:tcW w:w="2880" w:type="dxa"/>
            <w:shd w:val="clear" w:color="auto" w:fill="FFFFFF"/>
            <w:vAlign w:val="center"/>
          </w:tcPr>
          <w:p w14:paraId="64157C37" w14:textId="77777777" w:rsidR="00AA48AB" w:rsidRPr="0027027D" w:rsidRDefault="00AA48AB" w:rsidP="00C51D44">
            <w:pPr>
              <w:tabs>
                <w:tab w:val="center" w:pos="4320"/>
                <w:tab w:val="right" w:pos="8640"/>
              </w:tabs>
              <w:spacing w:before="120" w:after="120"/>
              <w:rPr>
                <w:rFonts w:ascii="Arial" w:hAnsi="Arial"/>
                <w:b/>
                <w:bCs/>
              </w:rPr>
            </w:pPr>
            <w:r w:rsidRPr="0027027D">
              <w:rPr>
                <w:rFonts w:ascii="Arial" w:hAnsi="Arial"/>
                <w:b/>
                <w:bCs/>
              </w:rPr>
              <w:t>Independent Market Monitor Opinion</w:t>
            </w:r>
          </w:p>
        </w:tc>
        <w:tc>
          <w:tcPr>
            <w:tcW w:w="7560" w:type="dxa"/>
            <w:vAlign w:val="center"/>
          </w:tcPr>
          <w:p w14:paraId="274B2A0A" w14:textId="77777777" w:rsidR="00AA48AB" w:rsidRPr="00F6614D" w:rsidRDefault="00AA48AB" w:rsidP="00C51D44">
            <w:pPr>
              <w:pStyle w:val="NormalArial"/>
              <w:spacing w:before="120" w:after="120"/>
              <w:ind w:hanging="2"/>
              <w:rPr>
                <w:b/>
                <w:bCs/>
              </w:rPr>
            </w:pPr>
            <w:r w:rsidRPr="00550B01">
              <w:t>To be determined</w:t>
            </w:r>
          </w:p>
        </w:tc>
      </w:tr>
      <w:tr w:rsidR="00AA48AB" w:rsidRPr="00F6614D" w14:paraId="297BDEC5" w14:textId="77777777" w:rsidTr="00C51D44">
        <w:trPr>
          <w:trHeight w:val="432"/>
        </w:trPr>
        <w:tc>
          <w:tcPr>
            <w:tcW w:w="2880" w:type="dxa"/>
            <w:shd w:val="clear" w:color="auto" w:fill="FFFFFF"/>
            <w:vAlign w:val="center"/>
          </w:tcPr>
          <w:p w14:paraId="3DC80BAF" w14:textId="77777777" w:rsidR="00AA48AB" w:rsidRPr="0027027D" w:rsidRDefault="00AA48AB" w:rsidP="00C51D44">
            <w:pPr>
              <w:tabs>
                <w:tab w:val="center" w:pos="4320"/>
                <w:tab w:val="right" w:pos="8640"/>
              </w:tabs>
              <w:spacing w:before="120" w:after="120"/>
              <w:rPr>
                <w:rFonts w:ascii="Arial" w:hAnsi="Arial"/>
                <w:b/>
                <w:bCs/>
              </w:rPr>
            </w:pPr>
            <w:r w:rsidRPr="0027027D">
              <w:rPr>
                <w:rFonts w:ascii="Arial" w:hAnsi="Arial"/>
                <w:b/>
                <w:bCs/>
              </w:rPr>
              <w:t>ERCOT Opinion</w:t>
            </w:r>
          </w:p>
        </w:tc>
        <w:tc>
          <w:tcPr>
            <w:tcW w:w="7560" w:type="dxa"/>
            <w:vAlign w:val="center"/>
          </w:tcPr>
          <w:p w14:paraId="3E74FF88" w14:textId="210AB234" w:rsidR="00AA48AB" w:rsidRPr="00F6614D" w:rsidRDefault="000135DD" w:rsidP="00C51D44">
            <w:pPr>
              <w:pStyle w:val="NormalArial"/>
              <w:spacing w:before="120" w:after="120"/>
              <w:ind w:hanging="2"/>
              <w:rPr>
                <w:b/>
                <w:bCs/>
              </w:rPr>
            </w:pPr>
            <w:r w:rsidRPr="000135DD">
              <w:t>ERCOT supports approval of NPRR1298.</w:t>
            </w:r>
          </w:p>
        </w:tc>
      </w:tr>
      <w:tr w:rsidR="00AA48AB" w:rsidRPr="00F6614D" w14:paraId="243CFC41" w14:textId="77777777" w:rsidTr="00C51D44">
        <w:trPr>
          <w:trHeight w:val="432"/>
        </w:trPr>
        <w:tc>
          <w:tcPr>
            <w:tcW w:w="2880" w:type="dxa"/>
            <w:shd w:val="clear" w:color="auto" w:fill="FFFFFF"/>
            <w:vAlign w:val="center"/>
          </w:tcPr>
          <w:p w14:paraId="101E07A8" w14:textId="77777777" w:rsidR="00AA48AB" w:rsidRPr="0027027D" w:rsidRDefault="00AA48AB" w:rsidP="00C51D44">
            <w:pPr>
              <w:tabs>
                <w:tab w:val="center" w:pos="4320"/>
                <w:tab w:val="right" w:pos="8640"/>
              </w:tabs>
              <w:spacing w:before="120" w:after="120"/>
              <w:rPr>
                <w:rFonts w:ascii="Arial" w:hAnsi="Arial"/>
                <w:b/>
                <w:bCs/>
              </w:rPr>
            </w:pPr>
            <w:r w:rsidRPr="0027027D">
              <w:rPr>
                <w:rFonts w:ascii="Arial" w:hAnsi="Arial"/>
                <w:b/>
                <w:bCs/>
              </w:rPr>
              <w:t>ERCOT Market Impact Statement</w:t>
            </w:r>
          </w:p>
        </w:tc>
        <w:tc>
          <w:tcPr>
            <w:tcW w:w="7560" w:type="dxa"/>
            <w:vAlign w:val="center"/>
          </w:tcPr>
          <w:p w14:paraId="6B187492" w14:textId="1A9A1E59" w:rsidR="00AA48AB" w:rsidRPr="000135DD" w:rsidRDefault="000135DD" w:rsidP="000135DD">
            <w:pPr>
              <w:pStyle w:val="NormalArial"/>
              <w:spacing w:before="120" w:after="120"/>
              <w:ind w:hanging="2"/>
            </w:pPr>
            <w:r w:rsidRPr="000135DD">
              <w:t xml:space="preserve">ERCOT Staff has reviewed NPRR1298 and believes that it reiterates the existing discretion of PRS to consider comments filed to a PRS Report less than 6 days prior to a PRS meeting, </w:t>
            </w:r>
            <w:proofErr w:type="gramStart"/>
            <w:r w:rsidRPr="000135DD">
              <w:t>similar to</w:t>
            </w:r>
            <w:proofErr w:type="gramEnd"/>
            <w:r w:rsidRPr="000135DD">
              <w:t xml:space="preserve"> the </w:t>
            </w:r>
            <w:r w:rsidRPr="000135DD">
              <w:lastRenderedPageBreak/>
              <w:t>existing discretion of PRS to consider comments posted after the 14-day comment period.</w:t>
            </w:r>
          </w:p>
        </w:tc>
      </w:tr>
    </w:tbl>
    <w:p w14:paraId="52A5FCCA" w14:textId="77777777" w:rsidR="00AA48AB" w:rsidRPr="00D85807" w:rsidRDefault="00AA48AB" w:rsidP="00AA48AB">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AA48AB" w14:paraId="5411975E" w14:textId="77777777" w:rsidTr="00C51D44">
        <w:trPr>
          <w:cantSplit/>
          <w:trHeight w:val="432"/>
        </w:trPr>
        <w:tc>
          <w:tcPr>
            <w:tcW w:w="10440" w:type="dxa"/>
            <w:gridSpan w:val="2"/>
            <w:tcBorders>
              <w:top w:val="single" w:sz="4" w:space="0" w:color="auto"/>
            </w:tcBorders>
            <w:shd w:val="clear" w:color="auto" w:fill="FFFFFF"/>
            <w:vAlign w:val="center"/>
          </w:tcPr>
          <w:p w14:paraId="44DFAD8B" w14:textId="77777777" w:rsidR="00AA48AB" w:rsidRPr="00176375" w:rsidRDefault="00AA48AB" w:rsidP="00C51D44">
            <w:pPr>
              <w:pStyle w:val="Header"/>
              <w:jc w:val="center"/>
              <w:rPr>
                <w:bCs w:val="0"/>
              </w:rPr>
            </w:pPr>
            <w:bookmarkStart w:id="0" w:name="_Hlk154568842"/>
            <w:r>
              <w:t>Sponsor</w:t>
            </w:r>
          </w:p>
        </w:tc>
      </w:tr>
      <w:tr w:rsidR="00AA48AB" w14:paraId="01ED1BAD" w14:textId="77777777" w:rsidTr="00C51D44">
        <w:trPr>
          <w:cantSplit/>
          <w:trHeight w:val="432"/>
        </w:trPr>
        <w:tc>
          <w:tcPr>
            <w:tcW w:w="2880" w:type="dxa"/>
            <w:shd w:val="clear" w:color="auto" w:fill="FFFFFF"/>
            <w:vAlign w:val="center"/>
          </w:tcPr>
          <w:p w14:paraId="41E8E43D" w14:textId="77777777" w:rsidR="00AA48AB" w:rsidRPr="00176375" w:rsidRDefault="00AA48AB" w:rsidP="00C51D44">
            <w:pPr>
              <w:pStyle w:val="Header"/>
              <w:rPr>
                <w:bCs w:val="0"/>
              </w:rPr>
            </w:pPr>
            <w:r w:rsidRPr="00B93CA0">
              <w:rPr>
                <w:bCs w:val="0"/>
              </w:rPr>
              <w:t>Name</w:t>
            </w:r>
          </w:p>
        </w:tc>
        <w:tc>
          <w:tcPr>
            <w:tcW w:w="7560" w:type="dxa"/>
            <w:vAlign w:val="center"/>
          </w:tcPr>
          <w:p w14:paraId="1E88D200" w14:textId="77777777" w:rsidR="00AA48AB" w:rsidRDefault="00AA48AB" w:rsidP="00C51D44">
            <w:pPr>
              <w:pStyle w:val="NormalArial"/>
            </w:pPr>
            <w:r>
              <w:t>Katie Rich</w:t>
            </w:r>
          </w:p>
        </w:tc>
      </w:tr>
      <w:tr w:rsidR="00AA48AB" w14:paraId="5A85D7B2" w14:textId="77777777" w:rsidTr="00C51D44">
        <w:trPr>
          <w:cantSplit/>
          <w:trHeight w:val="432"/>
        </w:trPr>
        <w:tc>
          <w:tcPr>
            <w:tcW w:w="2880" w:type="dxa"/>
            <w:shd w:val="clear" w:color="auto" w:fill="FFFFFF"/>
            <w:vAlign w:val="center"/>
          </w:tcPr>
          <w:p w14:paraId="004B6EE1" w14:textId="77777777" w:rsidR="00AA48AB" w:rsidRPr="00B93CA0" w:rsidRDefault="00AA48AB" w:rsidP="00C51D44">
            <w:pPr>
              <w:pStyle w:val="Header"/>
              <w:rPr>
                <w:bCs w:val="0"/>
              </w:rPr>
            </w:pPr>
            <w:r w:rsidRPr="00B93CA0">
              <w:rPr>
                <w:bCs w:val="0"/>
              </w:rPr>
              <w:t>E-mail Address</w:t>
            </w:r>
          </w:p>
        </w:tc>
        <w:tc>
          <w:tcPr>
            <w:tcW w:w="7560" w:type="dxa"/>
            <w:vAlign w:val="center"/>
          </w:tcPr>
          <w:p w14:paraId="68E9559A" w14:textId="77777777" w:rsidR="00AA48AB" w:rsidRDefault="00AA48AB" w:rsidP="00C51D44">
            <w:pPr>
              <w:pStyle w:val="NormalArial"/>
            </w:pPr>
            <w:hyperlink r:id="rId22" w:history="1">
              <w:r w:rsidRPr="00AD360E">
                <w:rPr>
                  <w:rStyle w:val="Hyperlink"/>
                </w:rPr>
                <w:t>Katie.rich@vistracorp.com</w:t>
              </w:r>
            </w:hyperlink>
          </w:p>
        </w:tc>
      </w:tr>
      <w:tr w:rsidR="00AA48AB" w14:paraId="01F80B5E" w14:textId="77777777" w:rsidTr="00C51D44">
        <w:trPr>
          <w:cantSplit/>
          <w:trHeight w:val="432"/>
        </w:trPr>
        <w:tc>
          <w:tcPr>
            <w:tcW w:w="2880" w:type="dxa"/>
            <w:shd w:val="clear" w:color="auto" w:fill="FFFFFF"/>
            <w:vAlign w:val="center"/>
          </w:tcPr>
          <w:p w14:paraId="5BB0A0AD" w14:textId="77777777" w:rsidR="00AA48AB" w:rsidRPr="00B93CA0" w:rsidRDefault="00AA48AB" w:rsidP="00C51D44">
            <w:pPr>
              <w:pStyle w:val="Header"/>
              <w:rPr>
                <w:bCs w:val="0"/>
              </w:rPr>
            </w:pPr>
            <w:r w:rsidRPr="00B93CA0">
              <w:rPr>
                <w:bCs w:val="0"/>
              </w:rPr>
              <w:t>Company</w:t>
            </w:r>
          </w:p>
        </w:tc>
        <w:tc>
          <w:tcPr>
            <w:tcW w:w="7560" w:type="dxa"/>
            <w:vAlign w:val="center"/>
          </w:tcPr>
          <w:p w14:paraId="221104F6" w14:textId="77777777" w:rsidR="00AA48AB" w:rsidRDefault="00AA48AB" w:rsidP="00C51D44">
            <w:pPr>
              <w:pStyle w:val="NormalArial"/>
            </w:pPr>
            <w:r>
              <w:t>Vistra Corporate Service Company LLC</w:t>
            </w:r>
          </w:p>
        </w:tc>
      </w:tr>
      <w:tr w:rsidR="00AA48AB" w14:paraId="60C56C76" w14:textId="77777777" w:rsidTr="00C51D44">
        <w:trPr>
          <w:cantSplit/>
          <w:trHeight w:val="432"/>
        </w:trPr>
        <w:tc>
          <w:tcPr>
            <w:tcW w:w="2880" w:type="dxa"/>
            <w:tcBorders>
              <w:bottom w:val="single" w:sz="4" w:space="0" w:color="auto"/>
            </w:tcBorders>
            <w:shd w:val="clear" w:color="auto" w:fill="FFFFFF"/>
            <w:vAlign w:val="center"/>
          </w:tcPr>
          <w:p w14:paraId="23D8B8E4" w14:textId="77777777" w:rsidR="00AA48AB" w:rsidRPr="00B93CA0" w:rsidRDefault="00AA48AB" w:rsidP="00C51D44">
            <w:pPr>
              <w:pStyle w:val="Header"/>
              <w:rPr>
                <w:bCs w:val="0"/>
              </w:rPr>
            </w:pPr>
            <w:r w:rsidRPr="00B93CA0">
              <w:rPr>
                <w:bCs w:val="0"/>
              </w:rPr>
              <w:t>Phone Number</w:t>
            </w:r>
          </w:p>
        </w:tc>
        <w:tc>
          <w:tcPr>
            <w:tcW w:w="7560" w:type="dxa"/>
            <w:tcBorders>
              <w:bottom w:val="single" w:sz="4" w:space="0" w:color="auto"/>
            </w:tcBorders>
            <w:vAlign w:val="center"/>
          </w:tcPr>
          <w:p w14:paraId="4C39CEF5" w14:textId="77777777" w:rsidR="00AA48AB" w:rsidRDefault="00AA48AB" w:rsidP="00C51D44">
            <w:pPr>
              <w:pStyle w:val="NormalArial"/>
            </w:pPr>
          </w:p>
        </w:tc>
      </w:tr>
      <w:tr w:rsidR="00AA48AB" w14:paraId="4DC47D07" w14:textId="77777777" w:rsidTr="00C51D44">
        <w:trPr>
          <w:cantSplit/>
          <w:trHeight w:val="432"/>
        </w:trPr>
        <w:tc>
          <w:tcPr>
            <w:tcW w:w="2880" w:type="dxa"/>
            <w:shd w:val="clear" w:color="auto" w:fill="FFFFFF"/>
            <w:vAlign w:val="center"/>
          </w:tcPr>
          <w:p w14:paraId="10DED472" w14:textId="77777777" w:rsidR="00AA48AB" w:rsidRPr="00B93CA0" w:rsidRDefault="00AA48AB" w:rsidP="00C51D44">
            <w:pPr>
              <w:pStyle w:val="Header"/>
              <w:rPr>
                <w:bCs w:val="0"/>
              </w:rPr>
            </w:pPr>
            <w:r>
              <w:rPr>
                <w:bCs w:val="0"/>
              </w:rPr>
              <w:t>Cell</w:t>
            </w:r>
            <w:r w:rsidRPr="00B93CA0">
              <w:rPr>
                <w:bCs w:val="0"/>
              </w:rPr>
              <w:t xml:space="preserve"> Number</w:t>
            </w:r>
          </w:p>
        </w:tc>
        <w:tc>
          <w:tcPr>
            <w:tcW w:w="7560" w:type="dxa"/>
            <w:vAlign w:val="center"/>
          </w:tcPr>
          <w:p w14:paraId="4F88CA44" w14:textId="77777777" w:rsidR="00AA48AB" w:rsidRDefault="00AA48AB" w:rsidP="00C51D44">
            <w:pPr>
              <w:pStyle w:val="NormalArial"/>
            </w:pPr>
            <w:r>
              <w:t>737-313-9351</w:t>
            </w:r>
          </w:p>
        </w:tc>
      </w:tr>
      <w:tr w:rsidR="00AA48AB" w14:paraId="1FF5DEED" w14:textId="77777777" w:rsidTr="00C51D44">
        <w:trPr>
          <w:cantSplit/>
          <w:trHeight w:val="432"/>
        </w:trPr>
        <w:tc>
          <w:tcPr>
            <w:tcW w:w="2880" w:type="dxa"/>
            <w:tcBorders>
              <w:bottom w:val="single" w:sz="4" w:space="0" w:color="auto"/>
            </w:tcBorders>
            <w:shd w:val="clear" w:color="auto" w:fill="FFFFFF"/>
            <w:vAlign w:val="center"/>
          </w:tcPr>
          <w:p w14:paraId="05FD45B8" w14:textId="77777777" w:rsidR="00AA48AB" w:rsidRPr="00B93CA0" w:rsidRDefault="00AA48AB" w:rsidP="00C51D44">
            <w:pPr>
              <w:pStyle w:val="Header"/>
              <w:rPr>
                <w:bCs w:val="0"/>
              </w:rPr>
            </w:pPr>
            <w:r>
              <w:rPr>
                <w:bCs w:val="0"/>
              </w:rPr>
              <w:t>Market Segment</w:t>
            </w:r>
          </w:p>
        </w:tc>
        <w:tc>
          <w:tcPr>
            <w:tcW w:w="7560" w:type="dxa"/>
            <w:tcBorders>
              <w:bottom w:val="single" w:sz="4" w:space="0" w:color="auto"/>
            </w:tcBorders>
            <w:vAlign w:val="center"/>
          </w:tcPr>
          <w:p w14:paraId="606864F4" w14:textId="77777777" w:rsidR="00AA48AB" w:rsidRDefault="00AA48AB" w:rsidP="00C51D44">
            <w:pPr>
              <w:pStyle w:val="NormalArial"/>
            </w:pPr>
            <w:r>
              <w:t>Independent Generator</w:t>
            </w:r>
          </w:p>
        </w:tc>
      </w:tr>
      <w:bookmarkEnd w:id="0"/>
    </w:tbl>
    <w:p w14:paraId="3675EE5C" w14:textId="77777777" w:rsidR="00AA48AB" w:rsidRPr="00D56D61" w:rsidRDefault="00AA48AB" w:rsidP="00AA48AB">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AA48AB" w:rsidRPr="00D56D61" w14:paraId="4A3EB3CD" w14:textId="77777777" w:rsidTr="00C51D44">
        <w:trPr>
          <w:cantSplit/>
          <w:trHeight w:val="432"/>
        </w:trPr>
        <w:tc>
          <w:tcPr>
            <w:tcW w:w="10440" w:type="dxa"/>
            <w:gridSpan w:val="2"/>
            <w:vAlign w:val="center"/>
          </w:tcPr>
          <w:p w14:paraId="6546051A" w14:textId="77777777" w:rsidR="00AA48AB" w:rsidRPr="005D1CF9" w:rsidRDefault="00AA48AB" w:rsidP="00C51D44">
            <w:pPr>
              <w:pStyle w:val="NormalArial"/>
              <w:jc w:val="center"/>
              <w:rPr>
                <w:b/>
              </w:rPr>
            </w:pPr>
            <w:r w:rsidRPr="007C199B">
              <w:rPr>
                <w:b/>
              </w:rPr>
              <w:t xml:space="preserve">Market </w:t>
            </w:r>
            <w:proofErr w:type="gramStart"/>
            <w:r w:rsidRPr="007C199B">
              <w:rPr>
                <w:b/>
              </w:rPr>
              <w:t>Rules</w:t>
            </w:r>
            <w:proofErr w:type="gramEnd"/>
            <w:r w:rsidRPr="007C199B">
              <w:rPr>
                <w:b/>
              </w:rPr>
              <w:t xml:space="preserve"> Staff Contact</w:t>
            </w:r>
          </w:p>
        </w:tc>
      </w:tr>
      <w:tr w:rsidR="00AA48AB" w:rsidRPr="00D56D61" w14:paraId="1D969524" w14:textId="77777777" w:rsidTr="00C51D44">
        <w:trPr>
          <w:cantSplit/>
          <w:trHeight w:val="432"/>
        </w:trPr>
        <w:tc>
          <w:tcPr>
            <w:tcW w:w="2880" w:type="dxa"/>
            <w:vAlign w:val="center"/>
          </w:tcPr>
          <w:p w14:paraId="628494E4" w14:textId="77777777" w:rsidR="00AA48AB" w:rsidRPr="007C199B" w:rsidRDefault="00AA48AB" w:rsidP="00C51D44">
            <w:pPr>
              <w:pStyle w:val="NormalArial"/>
              <w:rPr>
                <w:b/>
              </w:rPr>
            </w:pPr>
            <w:r w:rsidRPr="007C199B">
              <w:rPr>
                <w:b/>
              </w:rPr>
              <w:t>Name</w:t>
            </w:r>
          </w:p>
        </w:tc>
        <w:tc>
          <w:tcPr>
            <w:tcW w:w="7560" w:type="dxa"/>
            <w:vAlign w:val="center"/>
          </w:tcPr>
          <w:p w14:paraId="1350CB5E" w14:textId="77777777" w:rsidR="00AA48AB" w:rsidRPr="005D1CF9" w:rsidRDefault="00AA48AB" w:rsidP="00C51D44">
            <w:pPr>
              <w:pStyle w:val="NormalArial"/>
              <w:rPr>
                <w:b/>
              </w:rPr>
            </w:pPr>
            <w:r>
              <w:t>Brittney Albracht</w:t>
            </w:r>
          </w:p>
        </w:tc>
      </w:tr>
      <w:tr w:rsidR="00AA48AB" w:rsidRPr="00D56D61" w14:paraId="47833896" w14:textId="77777777" w:rsidTr="00C51D44">
        <w:trPr>
          <w:cantSplit/>
          <w:trHeight w:val="432"/>
        </w:trPr>
        <w:tc>
          <w:tcPr>
            <w:tcW w:w="2880" w:type="dxa"/>
            <w:vAlign w:val="center"/>
          </w:tcPr>
          <w:p w14:paraId="34E43E33" w14:textId="77777777" w:rsidR="00AA48AB" w:rsidRPr="005D1CF9" w:rsidRDefault="00AA48AB" w:rsidP="00C51D44">
            <w:pPr>
              <w:pStyle w:val="NormalArial"/>
              <w:rPr>
                <w:b/>
              </w:rPr>
            </w:pPr>
            <w:r w:rsidRPr="007C199B">
              <w:rPr>
                <w:b/>
              </w:rPr>
              <w:t>E-Mail Address</w:t>
            </w:r>
          </w:p>
        </w:tc>
        <w:tc>
          <w:tcPr>
            <w:tcW w:w="7560" w:type="dxa"/>
            <w:vAlign w:val="center"/>
          </w:tcPr>
          <w:p w14:paraId="3333063E" w14:textId="77777777" w:rsidR="00AA48AB" w:rsidRPr="00D56D61" w:rsidRDefault="00AA48AB" w:rsidP="00C51D44">
            <w:pPr>
              <w:pStyle w:val="NormalArial"/>
            </w:pPr>
            <w:hyperlink r:id="rId23" w:history="1">
              <w:r w:rsidRPr="00157DFD">
                <w:rPr>
                  <w:rStyle w:val="Hyperlink"/>
                </w:rPr>
                <w:t>Brittney.Albracht@ercot.com</w:t>
              </w:r>
            </w:hyperlink>
            <w:r>
              <w:t xml:space="preserve"> </w:t>
            </w:r>
          </w:p>
        </w:tc>
      </w:tr>
      <w:tr w:rsidR="00AA48AB" w:rsidRPr="005370B5" w14:paraId="2431B9AB" w14:textId="77777777" w:rsidTr="00C51D44">
        <w:trPr>
          <w:cantSplit/>
          <w:trHeight w:val="432"/>
        </w:trPr>
        <w:tc>
          <w:tcPr>
            <w:tcW w:w="2880" w:type="dxa"/>
            <w:vAlign w:val="center"/>
          </w:tcPr>
          <w:p w14:paraId="101EB7F3" w14:textId="77777777" w:rsidR="00AA48AB" w:rsidRPr="005D1CF9" w:rsidRDefault="00AA48AB" w:rsidP="00C51D44">
            <w:pPr>
              <w:pStyle w:val="NormalArial"/>
              <w:rPr>
                <w:b/>
              </w:rPr>
            </w:pPr>
            <w:r w:rsidRPr="007C199B">
              <w:rPr>
                <w:b/>
              </w:rPr>
              <w:t>Phone Number</w:t>
            </w:r>
          </w:p>
        </w:tc>
        <w:tc>
          <w:tcPr>
            <w:tcW w:w="7560" w:type="dxa"/>
            <w:vAlign w:val="center"/>
          </w:tcPr>
          <w:p w14:paraId="05839682" w14:textId="77777777" w:rsidR="00AA48AB" w:rsidRDefault="00AA48AB" w:rsidP="00C51D44">
            <w:pPr>
              <w:pStyle w:val="NormalArial"/>
            </w:pPr>
            <w:r>
              <w:t>512-225-7027</w:t>
            </w:r>
          </w:p>
        </w:tc>
      </w:tr>
    </w:tbl>
    <w:p w14:paraId="22AC90B1" w14:textId="77777777" w:rsidR="00AA48AB" w:rsidRDefault="00AA48AB" w:rsidP="00AA48AB">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AA48AB" w14:paraId="5D006E31" w14:textId="77777777" w:rsidTr="00C51D44">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51379949" w14:textId="77777777" w:rsidR="00AA48AB" w:rsidRDefault="00AA48AB" w:rsidP="00C51D44">
            <w:pPr>
              <w:pStyle w:val="NormalArial"/>
              <w:ind w:hanging="2"/>
              <w:jc w:val="center"/>
              <w:rPr>
                <w:b/>
              </w:rPr>
            </w:pPr>
            <w:r>
              <w:rPr>
                <w:b/>
              </w:rPr>
              <w:t>Comments Received</w:t>
            </w:r>
          </w:p>
        </w:tc>
      </w:tr>
      <w:tr w:rsidR="00AA48AB" w14:paraId="6789009E" w14:textId="77777777" w:rsidTr="00C51D44">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490447C" w14:textId="77777777" w:rsidR="00AA48AB" w:rsidRDefault="00AA48AB" w:rsidP="00C51D44">
            <w:pPr>
              <w:pStyle w:val="NormalArial"/>
              <w:ind w:hanging="2"/>
              <w:rPr>
                <w:bCs/>
              </w:rPr>
            </w:pPr>
            <w:r w:rsidRPr="0027027D">
              <w:rPr>
                <w:b/>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5DA03E75" w14:textId="77777777" w:rsidR="00AA48AB" w:rsidRDefault="00AA48AB" w:rsidP="00C51D44">
            <w:pPr>
              <w:pStyle w:val="NormalArial"/>
              <w:ind w:hanging="2"/>
              <w:rPr>
                <w:b/>
              </w:rPr>
            </w:pPr>
            <w:r>
              <w:rPr>
                <w:b/>
              </w:rPr>
              <w:t>Comment Summary</w:t>
            </w:r>
          </w:p>
        </w:tc>
      </w:tr>
      <w:tr w:rsidR="00AA48AB" w14:paraId="1E7C0705" w14:textId="77777777" w:rsidTr="00C51D44">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DE99FBE" w14:textId="77777777" w:rsidR="00AA48AB" w:rsidRPr="0027027D" w:rsidRDefault="00AA48AB" w:rsidP="00C51D44">
            <w:pPr>
              <w:spacing w:before="120" w:after="120"/>
              <w:rPr>
                <w:rFonts w:ascii="Arial" w:hAnsi="Arial"/>
              </w:rPr>
            </w:pPr>
            <w:r>
              <w:rPr>
                <w:rFonts w:ascii="Arial" w:hAnsi="Arial"/>
              </w:rPr>
              <w:t>ERCOT 091025</w:t>
            </w:r>
          </w:p>
        </w:tc>
        <w:tc>
          <w:tcPr>
            <w:tcW w:w="7560" w:type="dxa"/>
            <w:tcBorders>
              <w:top w:val="single" w:sz="4" w:space="0" w:color="auto"/>
              <w:left w:val="single" w:sz="4" w:space="0" w:color="auto"/>
              <w:bottom w:val="single" w:sz="4" w:space="0" w:color="auto"/>
              <w:right w:val="single" w:sz="4" w:space="0" w:color="auto"/>
            </w:tcBorders>
            <w:vAlign w:val="center"/>
          </w:tcPr>
          <w:p w14:paraId="56A1F68B" w14:textId="77777777" w:rsidR="00AA48AB" w:rsidRPr="0027027D" w:rsidRDefault="00AA48AB" w:rsidP="00C51D44">
            <w:pPr>
              <w:spacing w:before="120" w:after="120"/>
              <w:rPr>
                <w:rFonts w:ascii="Arial" w:hAnsi="Arial"/>
              </w:rPr>
            </w:pPr>
            <w:r>
              <w:rPr>
                <w:rFonts w:ascii="Arial" w:hAnsi="Arial"/>
              </w:rPr>
              <w:t>Enumerated concerns for fairness and consistency for stakeholders to exercise their discretion to evaluate materials during meetings.</w:t>
            </w:r>
          </w:p>
        </w:tc>
      </w:tr>
      <w:tr w:rsidR="00AC2463" w14:paraId="3B4D8975" w14:textId="77777777" w:rsidTr="00C51D44">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5FC790C4" w14:textId="6079BBB3" w:rsidR="00AC2463" w:rsidRDefault="00AC2463" w:rsidP="00C51D44">
            <w:pPr>
              <w:spacing w:before="120" w:after="120"/>
              <w:rPr>
                <w:rFonts w:ascii="Arial" w:hAnsi="Arial"/>
              </w:rPr>
            </w:pPr>
            <w:r>
              <w:rPr>
                <w:rFonts w:ascii="Arial" w:hAnsi="Arial"/>
              </w:rPr>
              <w:t>Vistra 092925</w:t>
            </w:r>
          </w:p>
        </w:tc>
        <w:tc>
          <w:tcPr>
            <w:tcW w:w="7560" w:type="dxa"/>
            <w:tcBorders>
              <w:top w:val="single" w:sz="4" w:space="0" w:color="auto"/>
              <w:left w:val="single" w:sz="4" w:space="0" w:color="auto"/>
              <w:bottom w:val="single" w:sz="4" w:space="0" w:color="auto"/>
              <w:right w:val="single" w:sz="4" w:space="0" w:color="auto"/>
            </w:tcBorders>
            <w:vAlign w:val="center"/>
          </w:tcPr>
          <w:p w14:paraId="0609A6B8" w14:textId="7FC9E092" w:rsidR="00AC2463" w:rsidRDefault="00CE76F4" w:rsidP="00C51D44">
            <w:pPr>
              <w:spacing w:before="120" w:after="120"/>
              <w:rPr>
                <w:rFonts w:ascii="Arial" w:hAnsi="Arial"/>
              </w:rPr>
            </w:pPr>
            <w:r>
              <w:rPr>
                <w:rFonts w:ascii="Arial" w:hAnsi="Arial"/>
              </w:rPr>
              <w:t>Offered clarifying language in response to stakeholder feedback and the 9/10/25 ERCOT comments</w:t>
            </w:r>
          </w:p>
        </w:tc>
      </w:tr>
    </w:tbl>
    <w:p w14:paraId="1725FA19" w14:textId="77777777" w:rsidR="00AA48AB" w:rsidRPr="00A63181" w:rsidRDefault="00AA48AB" w:rsidP="00AA48AB">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AA48AB" w14:paraId="20F46AE3" w14:textId="77777777" w:rsidTr="00C51D44">
        <w:trPr>
          <w:trHeight w:val="350"/>
        </w:trPr>
        <w:tc>
          <w:tcPr>
            <w:tcW w:w="10440" w:type="dxa"/>
            <w:tcBorders>
              <w:bottom w:val="single" w:sz="4" w:space="0" w:color="auto"/>
            </w:tcBorders>
            <w:shd w:val="clear" w:color="auto" w:fill="FFFFFF"/>
            <w:vAlign w:val="center"/>
          </w:tcPr>
          <w:p w14:paraId="26F85C29" w14:textId="77777777" w:rsidR="00AA48AB" w:rsidRDefault="00AA48AB" w:rsidP="00C51D44">
            <w:pPr>
              <w:pStyle w:val="Header"/>
              <w:jc w:val="center"/>
            </w:pPr>
            <w:r>
              <w:t>Market Rules Notes</w:t>
            </w:r>
          </w:p>
        </w:tc>
      </w:tr>
    </w:tbl>
    <w:p w14:paraId="2A362E62" w14:textId="19D20E97" w:rsidR="00BD7258" w:rsidRPr="00AA48AB" w:rsidRDefault="00AA48AB" w:rsidP="00AA48AB">
      <w:pPr>
        <w:spacing w:before="120" w:after="120"/>
        <w:rPr>
          <w:rFonts w:ascii="Arial" w:hAnsi="Arial" w:cs="Arial"/>
        </w:rPr>
      </w:pPr>
      <w:r>
        <w:rPr>
          <w:rFonts w:ascii="Arial" w:hAnsi="Arial" w:cs="Arial"/>
        </w:rP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52993" w14:paraId="00D7E505" w14:textId="77777777">
        <w:trPr>
          <w:trHeight w:val="350"/>
        </w:trPr>
        <w:tc>
          <w:tcPr>
            <w:tcW w:w="10440" w:type="dxa"/>
            <w:tcBorders>
              <w:bottom w:val="single" w:sz="4" w:space="0" w:color="auto"/>
            </w:tcBorders>
            <w:shd w:val="clear" w:color="auto" w:fill="FFFFFF"/>
            <w:vAlign w:val="center"/>
          </w:tcPr>
          <w:p w14:paraId="7B9E3EB0" w14:textId="08524FB5" w:rsidR="00152993" w:rsidRDefault="00152993">
            <w:pPr>
              <w:pStyle w:val="Header"/>
              <w:jc w:val="center"/>
            </w:pPr>
            <w:r>
              <w:t>Proposed Protocol Language</w:t>
            </w:r>
            <w:r w:rsidR="002906CA">
              <w:t xml:space="preserve"> Revision</w:t>
            </w:r>
          </w:p>
        </w:tc>
      </w:tr>
    </w:tbl>
    <w:p w14:paraId="7579A6B0" w14:textId="77777777" w:rsidR="00ED7748" w:rsidRDefault="00ED7748" w:rsidP="00ED7748">
      <w:pPr>
        <w:pStyle w:val="H3"/>
      </w:pPr>
      <w:bookmarkStart w:id="1" w:name="_Toc248135825"/>
      <w:bookmarkStart w:id="2" w:name="_Toc134444458"/>
      <w:r>
        <w:t>21.4.4</w:t>
      </w:r>
      <w:r>
        <w:tab/>
        <w:t>Protocol Revision Subcommittee Review and Action</w:t>
      </w:r>
      <w:bookmarkEnd w:id="1"/>
      <w:bookmarkEnd w:id="2"/>
    </w:p>
    <w:p w14:paraId="56FC9EC8" w14:textId="77777777" w:rsidR="00ED7748" w:rsidRDefault="00ED7748" w:rsidP="00ED7748">
      <w:pPr>
        <w:pStyle w:val="BodyTextNumbered"/>
      </w:pPr>
      <w:r>
        <w:t>(1)</w:t>
      </w:r>
      <w:r>
        <w:tab/>
        <w:t>Any ERCOT Member, Market Participant, the Public Utility Commission of Texas (PUCT) Staff, the Reliability Monitor, the North American Electric Reliability Corporation (NERC) Regional Entity, the Independent Market Monitor (IMM), or ERCOT may comment on a Revision Request.</w:t>
      </w:r>
    </w:p>
    <w:p w14:paraId="346432CD" w14:textId="77777777" w:rsidR="00ED7748" w:rsidRDefault="00ED7748" w:rsidP="00ED7748">
      <w:pPr>
        <w:pStyle w:val="BodyTextNumbered"/>
      </w:pPr>
      <w:r>
        <w:lastRenderedPageBreak/>
        <w:t>(2)</w:t>
      </w:r>
      <w:r>
        <w:tab/>
        <w:t xml:space="preserve">To receive consideration, comments must be delivered electronically to ERCOT in the designated format provided on the ERCOT website within 14 days from the posting date of the Revision Request.  Comments </w:t>
      </w:r>
      <w:del w:id="3" w:author="Vistra" w:date="2025-08-26T14:38:00Z">
        <w:r w:rsidDel="003841F1">
          <w:delText xml:space="preserve">submitted </w:delText>
        </w:r>
      </w:del>
      <w:ins w:id="4" w:author="Vistra" w:date="2025-08-26T14:38:00Z">
        <w:r>
          <w:t xml:space="preserve">posted </w:t>
        </w:r>
      </w:ins>
      <w:r>
        <w:t xml:space="preserve">after the 14-day comment period may be considered at the discretion of </w:t>
      </w:r>
      <w:ins w:id="5" w:author="Vistra" w:date="2025-08-27T09:45:00Z">
        <w:r>
          <w:t xml:space="preserve">the </w:t>
        </w:r>
      </w:ins>
      <w:r>
        <w:t>PRS</w:t>
      </w:r>
      <w:ins w:id="6" w:author="Vistra" w:date="2025-08-26T14:38:00Z">
        <w:del w:id="7" w:author="Vistra 092925" w:date="2025-09-29T11:46:00Z">
          <w:r w:rsidDel="00F67917">
            <w:delText xml:space="preserve"> </w:delText>
          </w:r>
        </w:del>
      </w:ins>
      <w:ins w:id="8" w:author="Vistra" w:date="2025-08-27T09:45:00Z">
        <w:del w:id="9" w:author="Vistra 092925" w:date="2025-09-29T11:46:00Z">
          <w:r w:rsidDel="00F67917">
            <w:delText>chair</w:delText>
          </w:r>
        </w:del>
      </w:ins>
      <w:del w:id="10" w:author="Vistra 092925" w:date="2025-09-29T11:46:00Z">
        <w:r w:rsidDel="00F67917">
          <w:delText xml:space="preserve"> </w:delText>
        </w:r>
      </w:del>
      <w:del w:id="11" w:author="Vistra" w:date="2025-08-26T14:38:00Z">
        <w:r w:rsidDel="00644A7D">
          <w:delText>after these comments have been posted</w:delText>
        </w:r>
      </w:del>
      <w:r>
        <w:t>.  Comments submitted in accordance with the instructions on the ERCOT website—regardless of date of submission—shall be posted to the ERCOT website and distributed to the PRS within three Business Days of submittal.</w:t>
      </w:r>
    </w:p>
    <w:p w14:paraId="02FDBBA4" w14:textId="77777777" w:rsidR="00ED7748" w:rsidRDefault="00ED7748" w:rsidP="00ED7748">
      <w:pPr>
        <w:pStyle w:val="BodyTextNumbered"/>
      </w:pPr>
      <w:r>
        <w:t>(3)</w:t>
      </w:r>
      <w:r>
        <w:tab/>
        <w:t xml:space="preserve">The PRS shall consider the Revision Request at its next regularly scheduled meeting after the end of the 14-day comment period.  At such meeting, the PRS may </w:t>
      </w:r>
      <w:proofErr w:type="gramStart"/>
      <w:r>
        <w:t>take action</w:t>
      </w:r>
      <w:proofErr w:type="gramEnd"/>
      <w:r>
        <w:t xml:space="preserve"> on the Revision Request.  The quorum and voting requirements for </w:t>
      </w:r>
      <w:smartTag w:uri="urn:schemas-microsoft-com:office:smarttags" w:element="PersonName">
        <w:r>
          <w:t>PRS</w:t>
        </w:r>
      </w:smartTag>
      <w:r>
        <w:t xml:space="preserve"> action are set forth in the Technical Advisory Committee Procedures.  In considering action on a Revision Request, PRS may:</w:t>
      </w:r>
    </w:p>
    <w:p w14:paraId="5B143BE6" w14:textId="77777777" w:rsidR="00ED7748" w:rsidRDefault="00ED7748" w:rsidP="00ED7748">
      <w:pPr>
        <w:pStyle w:val="List"/>
        <w:ind w:left="1440"/>
      </w:pPr>
      <w:r>
        <w:t>(a)</w:t>
      </w:r>
      <w:r>
        <w:tab/>
        <w:t>Recommend approval of the Revision Request as submitted or as modified;</w:t>
      </w:r>
    </w:p>
    <w:p w14:paraId="324ABEAD" w14:textId="77777777" w:rsidR="00ED7748" w:rsidRDefault="00ED7748" w:rsidP="00ED7748">
      <w:pPr>
        <w:pStyle w:val="List"/>
        <w:ind w:left="1440"/>
      </w:pPr>
      <w:r>
        <w:t>(b)</w:t>
      </w:r>
      <w:r>
        <w:tab/>
        <w:t>Reject the Revision Request;</w:t>
      </w:r>
    </w:p>
    <w:p w14:paraId="7881AE56" w14:textId="77777777" w:rsidR="00ED7748" w:rsidRDefault="00ED7748" w:rsidP="00ED7748">
      <w:pPr>
        <w:pStyle w:val="List"/>
        <w:ind w:left="1440"/>
      </w:pPr>
      <w:r>
        <w:t>(c)</w:t>
      </w:r>
      <w:r>
        <w:tab/>
        <w:t>Table the Revision Request; or</w:t>
      </w:r>
    </w:p>
    <w:p w14:paraId="220A21FD" w14:textId="77777777" w:rsidR="00ED7748" w:rsidRDefault="00ED7748" w:rsidP="00ED7748">
      <w:pPr>
        <w:pStyle w:val="List"/>
        <w:ind w:left="1440"/>
      </w:pPr>
      <w:r>
        <w:t>(d)</w:t>
      </w:r>
      <w:r>
        <w:tab/>
        <w:t>Refer the Revision Request to another TAC subcommittee, working group, or task force as provided in Section 21.3, Protocol Revision Subcommittee.</w:t>
      </w:r>
    </w:p>
    <w:p w14:paraId="79C6AD6A" w14:textId="77777777" w:rsidR="00ED7748" w:rsidRDefault="00ED7748" w:rsidP="00ED7748">
      <w:pPr>
        <w:pStyle w:val="BodyTextNumbered"/>
      </w:pPr>
      <w:r>
        <w:t>(4)</w:t>
      </w:r>
      <w:r>
        <w:tab/>
      </w:r>
      <w:r w:rsidRPr="00E1394F">
        <w:t xml:space="preserve">If a motion is made to recommend approval of </w:t>
      </w:r>
      <w:r>
        <w:t>a Revision Request</w:t>
      </w:r>
      <w:r w:rsidRPr="00E1394F">
        <w:t xml:space="preserve"> and that motion fails, the </w:t>
      </w:r>
      <w:r>
        <w:t xml:space="preserve">Revision Request </w:t>
      </w:r>
      <w:r w:rsidRPr="00E1394F">
        <w:t xml:space="preserve">shall be deemed rejected by PRS unless at the same meeting PRS </w:t>
      </w:r>
      <w:r>
        <w:t xml:space="preserve">later </w:t>
      </w:r>
      <w:r w:rsidRPr="00E1394F">
        <w:t xml:space="preserve">votes to </w:t>
      </w:r>
      <w:r>
        <w:t xml:space="preserve">recommend </w:t>
      </w:r>
      <w:r w:rsidRPr="00A57516">
        <w:t xml:space="preserve">approval of, </w:t>
      </w:r>
      <w:r>
        <w:t>table,</w:t>
      </w:r>
      <w:r w:rsidRPr="00E1394F">
        <w:t xml:space="preserve"> or refer the </w:t>
      </w:r>
      <w:r>
        <w:t>Revision Request</w:t>
      </w:r>
      <w:r w:rsidRPr="00E1394F">
        <w:t xml:space="preserve">.  </w:t>
      </w:r>
      <w:r>
        <w:t xml:space="preserve">If a motion to recommend approval of a Revision Request fails via e-mail vote according to the Electric Reliability Council of Texas Technical Advisory Committee Procedures, the Revision Request shall be deemed rejected by PRS unless at the next regularly scheduled PRS meeting or in a subsequent e-mail vote prior to such meeting, PRS votes to recommend approval of, table, or </w:t>
      </w:r>
      <w:proofErr w:type="gramStart"/>
      <w:r>
        <w:t>refer</w:t>
      </w:r>
      <w:proofErr w:type="gramEnd"/>
      <w:r>
        <w:t xml:space="preserve"> the Revision Request.  </w:t>
      </w:r>
      <w:r w:rsidRPr="00E1394F">
        <w:t xml:space="preserve">The rejected </w:t>
      </w:r>
      <w:r>
        <w:t>Revision Request</w:t>
      </w:r>
      <w:r w:rsidRPr="00E1394F">
        <w:t xml:space="preserve"> shall be subject to appeal pursuant to Section </w:t>
      </w:r>
      <w:r w:rsidRPr="00317D34">
        <w:t>21.4.1</w:t>
      </w:r>
      <w:r>
        <w:t>2</w:t>
      </w:r>
      <w:r w:rsidRPr="00317D34">
        <w:t>.1, Appeal of Protocol Revision Subcommittee Action.</w:t>
      </w:r>
    </w:p>
    <w:p w14:paraId="55F7B8C9" w14:textId="77777777" w:rsidR="00ED7748" w:rsidRDefault="00ED7748" w:rsidP="00ED7748">
      <w:pPr>
        <w:pStyle w:val="BodyTextNumbered"/>
      </w:pPr>
      <w:r>
        <w:t>(5)</w:t>
      </w:r>
      <w:r>
        <w:tab/>
        <w:t xml:space="preserve">Within three Business Days after PRS </w:t>
      </w:r>
      <w:proofErr w:type="gramStart"/>
      <w:r>
        <w:t>takes action</w:t>
      </w:r>
      <w:proofErr w:type="gramEnd"/>
      <w:r>
        <w:t xml:space="preserve">, ERCOT shall post a PRS Report reflecting the PRS action on the ERCOT website.  The </w:t>
      </w:r>
      <w:smartTag w:uri="urn:schemas-microsoft-com:office:smarttags" w:element="PersonName">
        <w:r>
          <w:t>PRS</w:t>
        </w:r>
      </w:smartTag>
      <w:r>
        <w:t xml:space="preserve"> Report shall contain the following items:</w:t>
      </w:r>
    </w:p>
    <w:p w14:paraId="1B78EBD6" w14:textId="77777777" w:rsidR="00ED7748" w:rsidRDefault="00ED7748" w:rsidP="00ED7748">
      <w:pPr>
        <w:pStyle w:val="List"/>
        <w:ind w:left="1440"/>
      </w:pPr>
      <w:r>
        <w:t>(a)</w:t>
      </w:r>
      <w:r>
        <w:tab/>
        <w:t>Identification of submitter of the Revision Request;</w:t>
      </w:r>
    </w:p>
    <w:p w14:paraId="08FC2B0A" w14:textId="77777777" w:rsidR="00ED7748" w:rsidRDefault="00ED7748" w:rsidP="00ED7748">
      <w:pPr>
        <w:pStyle w:val="List"/>
        <w:ind w:left="1440"/>
      </w:pPr>
      <w:r>
        <w:t>(b)</w:t>
      </w:r>
      <w:r>
        <w:tab/>
        <w:t xml:space="preserve">Protocol language or summary of requested changes to ERCOT systems, recommended by the PRS, if applicable; </w:t>
      </w:r>
    </w:p>
    <w:p w14:paraId="4D0BDE3F" w14:textId="77777777" w:rsidR="00ED7748" w:rsidRDefault="00ED7748" w:rsidP="00ED7748">
      <w:pPr>
        <w:pStyle w:val="List"/>
        <w:ind w:left="1440"/>
      </w:pPr>
      <w:r>
        <w:t>(c)</w:t>
      </w:r>
      <w:r>
        <w:tab/>
        <w:t>Identification of authorship of comments;</w:t>
      </w:r>
    </w:p>
    <w:p w14:paraId="5B59F8E4" w14:textId="77777777" w:rsidR="00ED7748" w:rsidRDefault="00ED7748" w:rsidP="00ED7748">
      <w:pPr>
        <w:pStyle w:val="List"/>
        <w:ind w:left="1440"/>
      </w:pPr>
      <w:r>
        <w:t>(d)</w:t>
      </w:r>
      <w:r>
        <w:tab/>
        <w:t>Proposed effective date(s) of the Revision Request;</w:t>
      </w:r>
    </w:p>
    <w:p w14:paraId="25AE3326" w14:textId="77777777" w:rsidR="00ED7748" w:rsidRDefault="00ED7748" w:rsidP="00ED7748">
      <w:pPr>
        <w:pStyle w:val="List"/>
        <w:ind w:left="1440"/>
      </w:pPr>
      <w:r>
        <w:lastRenderedPageBreak/>
        <w:t>(e)</w:t>
      </w:r>
      <w:r>
        <w:tab/>
        <w:t>Priority and rank for any Revision Requests requiring an ERCOT project for implementation; and</w:t>
      </w:r>
    </w:p>
    <w:p w14:paraId="26ECF6FF" w14:textId="77777777" w:rsidR="00ED7748" w:rsidRDefault="00ED7748" w:rsidP="00ED7748">
      <w:pPr>
        <w:pStyle w:val="List"/>
        <w:ind w:left="1440"/>
      </w:pPr>
      <w:r>
        <w:t>(f)</w:t>
      </w:r>
      <w:r>
        <w:tab/>
      </w:r>
      <w:smartTag w:uri="urn:schemas-microsoft-com:office:smarttags" w:element="PersonName">
        <w:r>
          <w:t>PRS</w:t>
        </w:r>
      </w:smartTag>
      <w:r>
        <w:t xml:space="preserve"> action.</w:t>
      </w:r>
    </w:p>
    <w:p w14:paraId="6BCC6555" w14:textId="77777777" w:rsidR="00ED7748" w:rsidRDefault="00ED7748" w:rsidP="00ED7748">
      <w:pPr>
        <w:pStyle w:val="BodyTextNumbered"/>
      </w:pPr>
      <w:r>
        <w:t>(6)</w:t>
      </w:r>
      <w:r>
        <w:tab/>
        <w:t>The PRS chair shall notify TAC of Revision Requests rejected by PRS.</w:t>
      </w:r>
    </w:p>
    <w:p w14:paraId="1B585FC6" w14:textId="77777777" w:rsidR="00ED7748" w:rsidRDefault="00ED7748" w:rsidP="00ED7748">
      <w:pPr>
        <w:pStyle w:val="H3"/>
      </w:pPr>
      <w:bookmarkStart w:id="12" w:name="_Toc248135826"/>
      <w:bookmarkStart w:id="13" w:name="_Toc134444459"/>
      <w:r>
        <w:t>21.4.5</w:t>
      </w:r>
      <w:r>
        <w:tab/>
        <w:t>Comments to the Protocol Revision Subcommittee Report</w:t>
      </w:r>
      <w:bookmarkEnd w:id="12"/>
      <w:bookmarkEnd w:id="13"/>
    </w:p>
    <w:p w14:paraId="285EE601" w14:textId="77777777" w:rsidR="00ED7748" w:rsidRDefault="00ED7748" w:rsidP="00ED7748">
      <w:pPr>
        <w:pStyle w:val="BodyTextNumbered"/>
      </w:pPr>
      <w:r>
        <w:t>(1)</w:t>
      </w:r>
      <w:r>
        <w:tab/>
        <w:t>Any ERCOT Member, Market Participant, PUCT Staff, the Reliability Monitor, the NERC Regional Entity, the IMM, or ERCOT may comment on the PRS Report.  Comments submitted in accordance with the instructions on the ERCOT website—regardless of date of submission—shall be posted on the ERCOT website and distributed to the committee(s) (i.e., PRS and/or TAC) considering the Revision Request within three Business Days of submittal.</w:t>
      </w:r>
    </w:p>
    <w:p w14:paraId="5BAA7B3E" w14:textId="4DBD963B" w:rsidR="00ED7748" w:rsidRDefault="00ED7748" w:rsidP="00ED7748">
      <w:pPr>
        <w:pStyle w:val="BodyTextNumbered"/>
        <w:rPr>
          <w:ins w:id="14" w:author="Vistra" w:date="2025-08-26T14:46:00Z"/>
        </w:rPr>
      </w:pPr>
      <w:r>
        <w:t>(2)</w:t>
      </w:r>
      <w:r>
        <w:tab/>
      </w:r>
      <w:ins w:id="15" w:author="Vistra" w:date="2025-08-26T14:42:00Z">
        <w:del w:id="16" w:author="Vistra 092925" w:date="2025-09-29T11:40:00Z">
          <w:r w:rsidDel="00F67917">
            <w:delText>A</w:delText>
          </w:r>
        </w:del>
      </w:ins>
      <w:ins w:id="17" w:author="Vistra" w:date="2025-08-26T14:43:00Z">
        <w:del w:id="18" w:author="Vistra 092925" w:date="2025-09-29T11:40:00Z">
          <w:r w:rsidDel="00F67917">
            <w:delText xml:space="preserve">t PRS, </w:delText>
          </w:r>
        </w:del>
      </w:ins>
      <w:del w:id="19" w:author="Vistra 092925" w:date="2025-09-29T11:40:00Z">
        <w:r w:rsidRPr="005868B0" w:rsidDel="00F67917">
          <w:delText>The</w:delText>
        </w:r>
      </w:del>
      <w:ins w:id="20" w:author="Vistra 092925" w:date="2025-09-29T11:40:00Z">
        <w:r>
          <w:t xml:space="preserve">The </w:t>
        </w:r>
      </w:ins>
      <w:del w:id="21" w:author="Vistra" w:date="2025-08-26T14:43:00Z">
        <w:r w:rsidRPr="005868B0" w:rsidDel="002D1F64">
          <w:delText xml:space="preserve"> </w:delText>
        </w:r>
      </w:del>
      <w:r w:rsidRPr="005868B0">
        <w:t xml:space="preserve">comments </w:t>
      </w:r>
      <w:del w:id="22" w:author="Vistra" w:date="2025-08-26T14:43:00Z">
        <w:r w:rsidRPr="005868B0" w:rsidDel="002D1F64">
          <w:delText xml:space="preserve">on </w:delText>
        </w:r>
      </w:del>
      <w:ins w:id="23" w:author="Vistra" w:date="2025-08-26T14:43:00Z">
        <w:r>
          <w:t>to</w:t>
        </w:r>
        <w:r w:rsidRPr="005868B0">
          <w:t xml:space="preserve"> </w:t>
        </w:r>
      </w:ins>
      <w:r w:rsidRPr="005868B0">
        <w:t xml:space="preserve">the PRS Report </w:t>
      </w:r>
      <w:ins w:id="24" w:author="Vistra" w:date="2025-08-26T14:43:00Z">
        <w:del w:id="25" w:author="Vistra 092925" w:date="2025-09-29T11:41:00Z">
          <w:r w:rsidDel="00F67917">
            <w:delText xml:space="preserve">posted at least six days in advance of the meeting </w:delText>
          </w:r>
        </w:del>
      </w:ins>
      <w:r w:rsidRPr="005868B0">
        <w:t>will be considered</w:t>
      </w:r>
      <w:ins w:id="26" w:author="Vistra 092925" w:date="2025-09-29T11:41:00Z">
        <w:r>
          <w:t xml:space="preserve"> at the next regularly scheduled PRS meeting that is at least six days from the posting date.  </w:t>
        </w:r>
      </w:ins>
      <w:del w:id="27" w:author="Vistra" w:date="2025-08-26T14:43:00Z">
        <w:r w:rsidRPr="005868B0" w:rsidDel="007C2401">
          <w:delText xml:space="preserve"> at the next regularly scheduled PRS or TAC meeting where the </w:delText>
        </w:r>
        <w:r w:rsidDel="007C2401">
          <w:delText>Revision Request</w:delText>
        </w:r>
        <w:r w:rsidRPr="005868B0" w:rsidDel="007C2401">
          <w:delText xml:space="preserve"> is being considered</w:delText>
        </w:r>
      </w:del>
      <w:del w:id="28" w:author="Vistra 092925" w:date="2025-09-29T11:43:00Z">
        <w:r w:rsidRPr="005868B0" w:rsidDel="00F67917">
          <w:delText>.</w:delText>
        </w:r>
      </w:del>
      <w:ins w:id="29" w:author="Vistra" w:date="2025-08-26T14:43:00Z">
        <w:del w:id="30" w:author="Vistra 092925" w:date="2025-09-29T11:43:00Z">
          <w:r w:rsidDel="00F67917">
            <w:delText xml:space="preserve">  </w:delText>
          </w:r>
        </w:del>
        <w:r>
          <w:t xml:space="preserve">Comments </w:t>
        </w:r>
        <w:del w:id="31" w:author="Vistra 092925" w:date="2025-09-29T11:42:00Z">
          <w:r w:rsidDel="00F67917">
            <w:delText xml:space="preserve">to the PRS Report </w:delText>
          </w:r>
        </w:del>
        <w:r>
          <w:t xml:space="preserve">posted </w:t>
        </w:r>
      </w:ins>
      <w:ins w:id="32" w:author="Vistra" w:date="2025-08-26T14:44:00Z">
        <w:del w:id="33" w:author="Vistra 092925" w:date="2025-09-29T11:42:00Z">
          <w:r w:rsidDel="00F67917">
            <w:delText>fewer</w:delText>
          </w:r>
        </w:del>
      </w:ins>
      <w:ins w:id="34" w:author="Vistra 092925" w:date="2025-09-29T11:42:00Z">
        <w:r>
          <w:t>less</w:t>
        </w:r>
      </w:ins>
      <w:ins w:id="35" w:author="Vistra" w:date="2025-08-26T14:44:00Z">
        <w:r>
          <w:t xml:space="preserve"> </w:t>
        </w:r>
      </w:ins>
      <w:ins w:id="36" w:author="Vistra" w:date="2025-08-26T14:45:00Z">
        <w:r>
          <w:t xml:space="preserve">than six days </w:t>
        </w:r>
        <w:del w:id="37" w:author="Vistra 092925" w:date="2025-09-29T11:42:00Z">
          <w:r w:rsidDel="00F67917">
            <w:delText>in advance of the meeting</w:delText>
          </w:r>
        </w:del>
      </w:ins>
      <w:ins w:id="38" w:author="Vistra 092925" w:date="2025-09-29T11:42:00Z">
        <w:r>
          <w:t>prior to the next regularly schedule</w:t>
        </w:r>
      </w:ins>
      <w:ins w:id="39" w:author="Vistra 092925" w:date="2025-09-29T11:47:00Z">
        <w:r>
          <w:t>d</w:t>
        </w:r>
      </w:ins>
      <w:ins w:id="40" w:author="Vistra 092925" w:date="2025-09-29T11:42:00Z">
        <w:r>
          <w:t xml:space="preserve"> PRS meeting</w:t>
        </w:r>
      </w:ins>
      <w:ins w:id="41" w:author="Vistra" w:date="2025-08-26T14:45:00Z">
        <w:r>
          <w:t xml:space="preserve"> may be considered at the discretion of </w:t>
        </w:r>
      </w:ins>
      <w:ins w:id="42" w:author="Vistra" w:date="2025-08-27T09:45:00Z">
        <w:r>
          <w:t xml:space="preserve">the </w:t>
        </w:r>
      </w:ins>
      <w:ins w:id="43" w:author="Vistra" w:date="2025-08-26T14:45:00Z">
        <w:r>
          <w:t>PRS</w:t>
        </w:r>
        <w:del w:id="44" w:author="Vistra 092925" w:date="2025-09-29T11:47:00Z">
          <w:r w:rsidDel="00F67917">
            <w:delText xml:space="preserve"> </w:delText>
          </w:r>
        </w:del>
      </w:ins>
      <w:ins w:id="45" w:author="Vistra" w:date="2025-08-27T09:45:00Z">
        <w:del w:id="46" w:author="Vistra 092925" w:date="2025-09-29T11:47:00Z">
          <w:r w:rsidDel="00F67917">
            <w:delText>chair</w:delText>
          </w:r>
        </w:del>
      </w:ins>
      <w:ins w:id="47" w:author="Vistra" w:date="2025-08-26T14:45:00Z">
        <w:r>
          <w:t>.</w:t>
        </w:r>
      </w:ins>
    </w:p>
    <w:p w14:paraId="3646F348" w14:textId="234F203E" w:rsidR="00ED7748" w:rsidRDefault="00ED7748" w:rsidP="00ED7748">
      <w:pPr>
        <w:pStyle w:val="BodyTextNumbered"/>
      </w:pPr>
      <w:ins w:id="48" w:author="Vistra" w:date="2025-08-26T14:46:00Z">
        <w:r>
          <w:t>(3)</w:t>
        </w:r>
        <w:r>
          <w:tab/>
        </w:r>
        <w:del w:id="49" w:author="Vistra 092925" w:date="2025-09-29T11:42:00Z">
          <w:r w:rsidDel="00F67917">
            <w:delText>At</w:delText>
          </w:r>
        </w:del>
      </w:ins>
      <w:ins w:id="50" w:author="Vistra 092925" w:date="2025-09-29T11:42:00Z">
        <w:r>
          <w:t>For</w:t>
        </w:r>
      </w:ins>
      <w:ins w:id="51" w:author="Vistra" w:date="2025-08-26T14:46:00Z">
        <w:r>
          <w:t xml:space="preserve"> TAC, </w:t>
        </w:r>
      </w:ins>
      <w:ins w:id="52" w:author="Vistra 092925" w:date="2025-09-29T11:42:00Z">
        <w:r>
          <w:t xml:space="preserve">the </w:t>
        </w:r>
      </w:ins>
      <w:ins w:id="53" w:author="Vistra" w:date="2025-08-26T14:46:00Z">
        <w:r>
          <w:t xml:space="preserve">comments to the PRS </w:t>
        </w:r>
      </w:ins>
      <w:ins w:id="54" w:author="Vistra 092925" w:date="2025-09-29T11:42:00Z">
        <w:r>
          <w:t>R</w:t>
        </w:r>
      </w:ins>
      <w:ins w:id="55" w:author="Vistra" w:date="2025-08-26T14:46:00Z">
        <w:del w:id="56" w:author="Vistra 092925" w:date="2025-09-29T11:42:00Z">
          <w:r w:rsidDel="00F67917">
            <w:delText>r</w:delText>
          </w:r>
        </w:del>
        <w:r>
          <w:t>eport will be considered</w:t>
        </w:r>
      </w:ins>
      <w:ins w:id="57" w:author="Vistra 092925" w:date="2025-09-29T11:42:00Z">
        <w:r>
          <w:t xml:space="preserve"> </w:t>
        </w:r>
      </w:ins>
      <w:ins w:id="58" w:author="Vistra 092925" w:date="2025-09-29T11:43:00Z">
        <w:r>
          <w:t>at the next regularly scheduled TAC meeting where the Revision Request is being considered</w:t>
        </w:r>
      </w:ins>
      <w:ins w:id="59" w:author="Vistra" w:date="2025-08-26T14:46:00Z">
        <w:r>
          <w:t>.</w:t>
        </w:r>
      </w:ins>
    </w:p>
    <w:p w14:paraId="5AEFF15D" w14:textId="77777777" w:rsidR="00152993" w:rsidRDefault="00152993" w:rsidP="00ED7748">
      <w:pPr>
        <w:pStyle w:val="H3"/>
      </w:pPr>
    </w:p>
    <w:sectPr w:rsidR="00152993" w:rsidSect="0074209E">
      <w:headerReference w:type="default" r:id="rId24"/>
      <w:footerReference w:type="default" r:id="rId25"/>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05C1B2" w14:textId="77777777" w:rsidR="00733A4A" w:rsidRDefault="00733A4A">
      <w:r>
        <w:separator/>
      </w:r>
    </w:p>
  </w:endnote>
  <w:endnote w:type="continuationSeparator" w:id="0">
    <w:p w14:paraId="13B847B3" w14:textId="77777777" w:rsidR="00733A4A" w:rsidRDefault="00733A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981D7D" w14:textId="627ACED3" w:rsidR="00EE6681" w:rsidRDefault="00C97846" w:rsidP="0074209E">
    <w:pPr>
      <w:pStyle w:val="Footer"/>
      <w:tabs>
        <w:tab w:val="clear" w:pos="4320"/>
        <w:tab w:val="clear" w:pos="8640"/>
        <w:tab w:val="right" w:pos="9360"/>
      </w:tabs>
      <w:rPr>
        <w:rFonts w:ascii="Arial" w:hAnsi="Arial"/>
        <w:sz w:val="18"/>
      </w:rPr>
    </w:pPr>
    <w:r>
      <w:rPr>
        <w:rFonts w:ascii="Arial" w:hAnsi="Arial"/>
        <w:sz w:val="18"/>
      </w:rPr>
      <w:t>1298NPRR</w:t>
    </w:r>
    <w:r w:rsidR="00A86617">
      <w:rPr>
        <w:rFonts w:ascii="Arial" w:hAnsi="Arial"/>
        <w:sz w:val="18"/>
      </w:rPr>
      <w:t>-</w:t>
    </w:r>
    <w:r w:rsidR="00EF6640">
      <w:rPr>
        <w:rFonts w:ascii="Arial" w:hAnsi="Arial"/>
        <w:sz w:val="18"/>
      </w:rPr>
      <w:t>10</w:t>
    </w:r>
    <w:r>
      <w:rPr>
        <w:rFonts w:ascii="Arial" w:hAnsi="Arial"/>
        <w:sz w:val="18"/>
      </w:rPr>
      <w:t xml:space="preserve"> </w:t>
    </w:r>
    <w:r w:rsidR="002906CA">
      <w:rPr>
        <w:rFonts w:ascii="Arial" w:hAnsi="Arial"/>
        <w:sz w:val="18"/>
      </w:rPr>
      <w:t>PRS Report</w:t>
    </w:r>
    <w:r>
      <w:rPr>
        <w:rFonts w:ascii="Arial" w:hAnsi="Arial"/>
        <w:sz w:val="18"/>
      </w:rPr>
      <w:t xml:space="preserve"> </w:t>
    </w:r>
    <w:r w:rsidR="00EF6640">
      <w:rPr>
        <w:rFonts w:ascii="Arial" w:hAnsi="Arial"/>
        <w:sz w:val="18"/>
      </w:rPr>
      <w:t>1112</w:t>
    </w:r>
    <w:r w:rsidR="002906CA">
      <w:rPr>
        <w:rFonts w:ascii="Arial" w:hAnsi="Arial"/>
        <w:sz w:val="18"/>
      </w:rPr>
      <w:t>25</w:t>
    </w:r>
    <w:r w:rsidR="00EE6681">
      <w:rPr>
        <w:rFonts w:ascii="Arial" w:hAnsi="Arial"/>
        <w:sz w:val="18"/>
      </w:rPr>
      <w:tab/>
      <w:t xml:space="preserve">Page </w:t>
    </w:r>
    <w:r w:rsidR="00EE6681">
      <w:rPr>
        <w:rFonts w:ascii="Arial" w:hAnsi="Arial"/>
        <w:sz w:val="18"/>
      </w:rPr>
      <w:fldChar w:fldCharType="begin"/>
    </w:r>
    <w:r w:rsidR="00EE6681">
      <w:rPr>
        <w:rFonts w:ascii="Arial" w:hAnsi="Arial"/>
        <w:sz w:val="18"/>
      </w:rPr>
      <w:instrText xml:space="preserve"> PAGE </w:instrText>
    </w:r>
    <w:r w:rsidR="00EE6681">
      <w:rPr>
        <w:rFonts w:ascii="Arial" w:hAnsi="Arial"/>
        <w:sz w:val="18"/>
      </w:rPr>
      <w:fldChar w:fldCharType="separate"/>
    </w:r>
    <w:r w:rsidR="00604512">
      <w:rPr>
        <w:rFonts w:ascii="Arial" w:hAnsi="Arial"/>
        <w:noProof/>
        <w:sz w:val="18"/>
      </w:rPr>
      <w:t>1</w:t>
    </w:r>
    <w:r w:rsidR="00EE6681">
      <w:rPr>
        <w:rFonts w:ascii="Arial" w:hAnsi="Arial"/>
        <w:sz w:val="18"/>
      </w:rPr>
      <w:fldChar w:fldCharType="end"/>
    </w:r>
    <w:r w:rsidR="00EE6681">
      <w:rPr>
        <w:rFonts w:ascii="Arial" w:hAnsi="Arial"/>
        <w:sz w:val="18"/>
      </w:rPr>
      <w:t xml:space="preserve"> of </w:t>
    </w:r>
    <w:r w:rsidR="00EE6681">
      <w:rPr>
        <w:rFonts w:ascii="Arial" w:hAnsi="Arial"/>
        <w:sz w:val="18"/>
      </w:rPr>
      <w:fldChar w:fldCharType="begin"/>
    </w:r>
    <w:r w:rsidR="00EE6681">
      <w:rPr>
        <w:rFonts w:ascii="Arial" w:hAnsi="Arial"/>
        <w:sz w:val="18"/>
      </w:rPr>
      <w:instrText xml:space="preserve"> NUMPAGES </w:instrText>
    </w:r>
    <w:r w:rsidR="00EE6681">
      <w:rPr>
        <w:rFonts w:ascii="Arial" w:hAnsi="Arial"/>
        <w:sz w:val="18"/>
      </w:rPr>
      <w:fldChar w:fldCharType="separate"/>
    </w:r>
    <w:r w:rsidR="00604512">
      <w:rPr>
        <w:rFonts w:ascii="Arial" w:hAnsi="Arial"/>
        <w:noProof/>
        <w:sz w:val="18"/>
      </w:rPr>
      <w:t>1</w:t>
    </w:r>
    <w:r w:rsidR="00EE6681">
      <w:rPr>
        <w:rFonts w:ascii="Arial" w:hAnsi="Arial"/>
        <w:sz w:val="18"/>
      </w:rPr>
      <w:fldChar w:fldCharType="end"/>
    </w:r>
  </w:p>
  <w:p w14:paraId="5FB0310E" w14:textId="77777777" w:rsidR="00EE6681" w:rsidRDefault="00EE6681" w:rsidP="0074209E">
    <w:pPr>
      <w:pStyle w:val="Footer"/>
      <w:tabs>
        <w:tab w:val="clear" w:pos="4320"/>
        <w:tab w:val="clear" w:pos="8640"/>
        <w:tab w:val="right" w:pos="9360"/>
      </w:tabs>
      <w:rPr>
        <w:rFonts w:ascii="Arial" w:hAnsi="Arial"/>
        <w:sz w:val="18"/>
      </w:rPr>
    </w:pPr>
    <w:r>
      <w:rPr>
        <w:rFonts w:ascii="Arial" w:hAnsi="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98F47F3" w14:textId="77777777" w:rsidR="00733A4A" w:rsidRDefault="00733A4A">
      <w:r>
        <w:separator/>
      </w:r>
    </w:p>
  </w:footnote>
  <w:footnote w:type="continuationSeparator" w:id="0">
    <w:p w14:paraId="3CC81148" w14:textId="77777777" w:rsidR="00733A4A" w:rsidRDefault="00733A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861304" w14:textId="714BF08B" w:rsidR="00EE6681" w:rsidRDefault="002906CA">
    <w:pPr>
      <w:pStyle w:val="Header"/>
      <w:jc w:val="center"/>
      <w:rPr>
        <w:sz w:val="32"/>
      </w:rPr>
    </w:pPr>
    <w:r>
      <w:rPr>
        <w:sz w:val="32"/>
      </w:rPr>
      <w:t>PRS Report</w:t>
    </w:r>
  </w:p>
  <w:p w14:paraId="4D946FB9" w14:textId="77777777" w:rsidR="00EE6681" w:rsidRDefault="00EE668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16cid:durableId="201330705">
    <w:abstractNumId w:val="1"/>
  </w:num>
  <w:num w:numId="2" w16cid:durableId="73557219">
    <w:abstractNumId w:val="2"/>
  </w:num>
  <w:num w:numId="3" w16cid:durableId="830099047">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Vistra">
    <w15:presenceInfo w15:providerId="None" w15:userId="Vistra"/>
  </w15:person>
  <w15:person w15:author="Vistra 092925">
    <w15:presenceInfo w15:providerId="None" w15:userId="Vistra 09292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056"/>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227D"/>
    <w:rsid w:val="000135DD"/>
    <w:rsid w:val="00037668"/>
    <w:rsid w:val="00075A94"/>
    <w:rsid w:val="00094C19"/>
    <w:rsid w:val="000E536C"/>
    <w:rsid w:val="000F7F71"/>
    <w:rsid w:val="0011525D"/>
    <w:rsid w:val="00132855"/>
    <w:rsid w:val="001333BD"/>
    <w:rsid w:val="00152993"/>
    <w:rsid w:val="00170297"/>
    <w:rsid w:val="00194B2C"/>
    <w:rsid w:val="001A227D"/>
    <w:rsid w:val="001B341E"/>
    <w:rsid w:val="001E2032"/>
    <w:rsid w:val="001F7C4C"/>
    <w:rsid w:val="00217418"/>
    <w:rsid w:val="00243887"/>
    <w:rsid w:val="00276420"/>
    <w:rsid w:val="00281E12"/>
    <w:rsid w:val="002906CA"/>
    <w:rsid w:val="002B2048"/>
    <w:rsid w:val="003010C0"/>
    <w:rsid w:val="00301D8F"/>
    <w:rsid w:val="00332A97"/>
    <w:rsid w:val="00333D26"/>
    <w:rsid w:val="00350C00"/>
    <w:rsid w:val="00366113"/>
    <w:rsid w:val="003C270C"/>
    <w:rsid w:val="003D0994"/>
    <w:rsid w:val="003F7B81"/>
    <w:rsid w:val="00423824"/>
    <w:rsid w:val="0043567D"/>
    <w:rsid w:val="00437408"/>
    <w:rsid w:val="004B7B90"/>
    <w:rsid w:val="004E2C19"/>
    <w:rsid w:val="005A2DAD"/>
    <w:rsid w:val="005D284C"/>
    <w:rsid w:val="00604512"/>
    <w:rsid w:val="00633E23"/>
    <w:rsid w:val="006624E7"/>
    <w:rsid w:val="00673B94"/>
    <w:rsid w:val="00680AC6"/>
    <w:rsid w:val="006835D8"/>
    <w:rsid w:val="006B0CAA"/>
    <w:rsid w:val="006C316E"/>
    <w:rsid w:val="006D0F7C"/>
    <w:rsid w:val="0072623A"/>
    <w:rsid w:val="007269C4"/>
    <w:rsid w:val="00733A4A"/>
    <w:rsid w:val="0074209E"/>
    <w:rsid w:val="00761CE9"/>
    <w:rsid w:val="007C10A8"/>
    <w:rsid w:val="007D3D49"/>
    <w:rsid w:val="007D69B1"/>
    <w:rsid w:val="007E0303"/>
    <w:rsid w:val="007F2CA8"/>
    <w:rsid w:val="007F7161"/>
    <w:rsid w:val="00814CA2"/>
    <w:rsid w:val="00817A9E"/>
    <w:rsid w:val="008310B1"/>
    <w:rsid w:val="00852DFD"/>
    <w:rsid w:val="0085559E"/>
    <w:rsid w:val="00896B1B"/>
    <w:rsid w:val="008A4A30"/>
    <w:rsid w:val="008E559E"/>
    <w:rsid w:val="008F523B"/>
    <w:rsid w:val="009009A9"/>
    <w:rsid w:val="00916080"/>
    <w:rsid w:val="00921A68"/>
    <w:rsid w:val="009F1DE5"/>
    <w:rsid w:val="00A015C4"/>
    <w:rsid w:val="00A12732"/>
    <w:rsid w:val="00A15172"/>
    <w:rsid w:val="00A86617"/>
    <w:rsid w:val="00AA48AB"/>
    <w:rsid w:val="00AC2463"/>
    <w:rsid w:val="00AD2C51"/>
    <w:rsid w:val="00AF3797"/>
    <w:rsid w:val="00B5080A"/>
    <w:rsid w:val="00B943AE"/>
    <w:rsid w:val="00BA02BF"/>
    <w:rsid w:val="00BD7258"/>
    <w:rsid w:val="00BE60C5"/>
    <w:rsid w:val="00C0598D"/>
    <w:rsid w:val="00C11956"/>
    <w:rsid w:val="00C17E92"/>
    <w:rsid w:val="00C36AFA"/>
    <w:rsid w:val="00C602E5"/>
    <w:rsid w:val="00C64981"/>
    <w:rsid w:val="00C739F6"/>
    <w:rsid w:val="00C748FD"/>
    <w:rsid w:val="00C97846"/>
    <w:rsid w:val="00CD46EB"/>
    <w:rsid w:val="00CE76F4"/>
    <w:rsid w:val="00CF59A8"/>
    <w:rsid w:val="00D214E3"/>
    <w:rsid w:val="00D4046E"/>
    <w:rsid w:val="00D4362F"/>
    <w:rsid w:val="00D5174B"/>
    <w:rsid w:val="00D56863"/>
    <w:rsid w:val="00DB4A48"/>
    <w:rsid w:val="00DD4739"/>
    <w:rsid w:val="00DE0147"/>
    <w:rsid w:val="00DE5F33"/>
    <w:rsid w:val="00E07B54"/>
    <w:rsid w:val="00E11F78"/>
    <w:rsid w:val="00E621E1"/>
    <w:rsid w:val="00EC55B3"/>
    <w:rsid w:val="00ED7748"/>
    <w:rsid w:val="00EE258F"/>
    <w:rsid w:val="00EE6681"/>
    <w:rsid w:val="00EF6640"/>
    <w:rsid w:val="00F264D5"/>
    <w:rsid w:val="00F572F0"/>
    <w:rsid w:val="00F83534"/>
    <w:rsid w:val="00F84AED"/>
    <w:rsid w:val="00F934EA"/>
    <w:rsid w:val="00F96FB2"/>
    <w:rsid w:val="00FA1E13"/>
    <w:rsid w:val="00FB13A5"/>
    <w:rsid w:val="00FB51D8"/>
    <w:rsid w:val="00FD08E8"/>
    <w:rsid w:val="00FF12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56"/>
    <o:shapelayout v:ext="edit">
      <o:idmap v:ext="edit" data="2"/>
    </o:shapelayout>
  </w:shapeDefaults>
  <w:decimalSymbol w:val="."/>
  <w:listSeparator w:val=","/>
  <w14:docId w14:val="02FBEAA5"/>
  <w15:chartTrackingRefBased/>
  <w15:docId w15:val="{91ED0CE3-BFBC-4CD2-B4FE-D20E0817F1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List Bullet" w:uiPriority="99"/>
    <w:lsdException w:name="Title" w:qFormat="1"/>
    <w:lsdException w:name="Body Text Indent" w:uiPriority="99"/>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qFormat/>
    <w:pPr>
      <w:keepNext/>
      <w:numPr>
        <w:numId w:val="1"/>
      </w:numPr>
      <w:spacing w:after="240"/>
      <w:outlineLvl w:val="0"/>
    </w:pPr>
    <w:rPr>
      <w:b/>
      <w:caps/>
      <w:szCs w:val="20"/>
    </w:rPr>
  </w:style>
  <w:style w:type="paragraph" w:styleId="Heading2">
    <w:name w:val="heading 2"/>
    <w:aliases w:val="h2"/>
    <w:basedOn w:val="Normal"/>
    <w:next w:val="Normal"/>
    <w:qFormat/>
    <w:pPr>
      <w:keepNext/>
      <w:numPr>
        <w:ilvl w:val="1"/>
        <w:numId w:val="1"/>
      </w:numPr>
      <w:spacing w:before="240" w:after="240"/>
      <w:outlineLvl w:val="1"/>
    </w:pPr>
    <w:rPr>
      <w:b/>
      <w:szCs w:val="20"/>
    </w:rPr>
  </w:style>
  <w:style w:type="paragraph" w:styleId="Heading3">
    <w:name w:val="heading 3"/>
    <w:aliases w:val="h3"/>
    <w:basedOn w:val="Normal"/>
    <w:next w:val="Normal"/>
    <w:qFormat/>
    <w:pPr>
      <w:keepNext/>
      <w:numPr>
        <w:ilvl w:val="2"/>
        <w:numId w:val="1"/>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before="120" w:after="120"/>
    </w:pPr>
  </w:style>
  <w:style w:type="paragraph" w:styleId="BodyTextIndent">
    <w:name w:val="Body Text Indent"/>
    <w:basedOn w:val="Normal"/>
    <w:link w:val="BodyTextIndentChar"/>
    <w:uiPriority w:val="99"/>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semiHidden/>
    <w:rsid w:val="00673B94"/>
    <w:rPr>
      <w:rFonts w:ascii="Tahoma" w:hAnsi="Tahoma" w:cs="Tahoma"/>
      <w:sz w:val="16"/>
      <w:szCs w:val="16"/>
    </w:rPr>
  </w:style>
  <w:style w:type="paragraph" w:customStyle="1" w:styleId="NormalArial">
    <w:name w:val="Normal+Arial"/>
    <w:basedOn w:val="Normal"/>
    <w:link w:val="NormalArialChar"/>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DD4739"/>
    <w:rPr>
      <w:sz w:val="16"/>
      <w:szCs w:val="16"/>
    </w:rPr>
  </w:style>
  <w:style w:type="paragraph" w:styleId="CommentText">
    <w:name w:val="annotation text"/>
    <w:basedOn w:val="Normal"/>
    <w:semiHidden/>
    <w:rsid w:val="00DD4739"/>
    <w:rPr>
      <w:sz w:val="20"/>
      <w:szCs w:val="20"/>
    </w:rPr>
  </w:style>
  <w:style w:type="paragraph" w:styleId="CommentSubject">
    <w:name w:val="annotation subject"/>
    <w:basedOn w:val="CommentText"/>
    <w:next w:val="CommentText"/>
    <w:semiHidden/>
    <w:rsid w:val="00DD4739"/>
    <w:rPr>
      <w:b/>
      <w:bCs/>
    </w:rPr>
  </w:style>
  <w:style w:type="paragraph" w:customStyle="1" w:styleId="H3">
    <w:name w:val="H3"/>
    <w:basedOn w:val="Heading3"/>
    <w:next w:val="BodyText"/>
    <w:link w:val="H3Char"/>
    <w:rsid w:val="008F523B"/>
    <w:pPr>
      <w:numPr>
        <w:ilvl w:val="0"/>
        <w:numId w:val="0"/>
      </w:numPr>
      <w:tabs>
        <w:tab w:val="left" w:pos="1080"/>
      </w:tabs>
      <w:spacing w:before="240" w:after="240"/>
      <w:ind w:left="1080" w:hanging="1080"/>
    </w:pPr>
    <w:rPr>
      <w:iCs w:val="0"/>
    </w:rPr>
  </w:style>
  <w:style w:type="paragraph" w:styleId="List">
    <w:name w:val="List"/>
    <w:aliases w:val=" Char2 Char Char Char Char, Char2 Char"/>
    <w:basedOn w:val="Normal"/>
    <w:link w:val="ListChar"/>
    <w:rsid w:val="008F523B"/>
    <w:pPr>
      <w:spacing w:after="240"/>
      <w:ind w:left="720" w:hanging="720"/>
    </w:pPr>
    <w:rPr>
      <w:szCs w:val="20"/>
    </w:rPr>
  </w:style>
  <w:style w:type="character" w:customStyle="1" w:styleId="ListChar">
    <w:name w:val="List Char"/>
    <w:aliases w:val=" Char2 Char Char Char Char Char, Char2 Char Char"/>
    <w:link w:val="List"/>
    <w:rsid w:val="008F523B"/>
    <w:rPr>
      <w:sz w:val="24"/>
    </w:rPr>
  </w:style>
  <w:style w:type="paragraph" w:customStyle="1" w:styleId="BodyTextNumbered">
    <w:name w:val="Body Text Numbered"/>
    <w:basedOn w:val="BodyText"/>
    <w:link w:val="BodyTextNumberedChar1"/>
    <w:rsid w:val="008F523B"/>
    <w:pPr>
      <w:spacing w:before="0" w:after="240"/>
      <w:ind w:left="720" w:hanging="720"/>
    </w:pPr>
    <w:rPr>
      <w:iCs/>
      <w:szCs w:val="20"/>
    </w:rPr>
  </w:style>
  <w:style w:type="character" w:customStyle="1" w:styleId="BodyTextNumberedChar1">
    <w:name w:val="Body Text Numbered Char1"/>
    <w:link w:val="BodyTextNumbered"/>
    <w:rsid w:val="008F523B"/>
    <w:rPr>
      <w:iCs/>
      <w:sz w:val="24"/>
    </w:rPr>
  </w:style>
  <w:style w:type="character" w:customStyle="1" w:styleId="H3Char">
    <w:name w:val="H3 Char"/>
    <w:link w:val="H3"/>
    <w:rsid w:val="008F523B"/>
    <w:rPr>
      <w:b/>
      <w:bCs/>
      <w:i/>
      <w:sz w:val="24"/>
    </w:rPr>
  </w:style>
  <w:style w:type="paragraph" w:styleId="Revision">
    <w:name w:val="Revision"/>
    <w:hidden/>
    <w:uiPriority w:val="99"/>
    <w:semiHidden/>
    <w:rsid w:val="008F523B"/>
    <w:rPr>
      <w:sz w:val="24"/>
      <w:szCs w:val="24"/>
    </w:rPr>
  </w:style>
  <w:style w:type="character" w:customStyle="1" w:styleId="NormalArialChar">
    <w:name w:val="Normal+Arial Char"/>
    <w:link w:val="NormalArial"/>
    <w:rsid w:val="00AD2C51"/>
    <w:rPr>
      <w:rFonts w:ascii="Arial" w:hAnsi="Arial"/>
      <w:sz w:val="24"/>
      <w:szCs w:val="24"/>
    </w:rPr>
  </w:style>
  <w:style w:type="paragraph" w:styleId="ListBullet">
    <w:name w:val="List Bullet"/>
    <w:basedOn w:val="Normal"/>
    <w:uiPriority w:val="99"/>
    <w:unhideWhenUsed/>
    <w:rsid w:val="00FF1271"/>
    <w:pPr>
      <w:numPr>
        <w:numId w:val="3"/>
      </w:numPr>
      <w:tabs>
        <w:tab w:val="clear" w:pos="360"/>
      </w:tabs>
      <w:spacing w:after="200" w:line="276" w:lineRule="auto"/>
      <w:ind w:left="0" w:firstLine="0"/>
      <w:contextualSpacing/>
    </w:pPr>
    <w:rPr>
      <w:rFonts w:ascii="Cambria" w:eastAsia="MS Mincho" w:hAnsi="Cambria"/>
      <w:sz w:val="22"/>
      <w:szCs w:val="22"/>
    </w:rPr>
  </w:style>
  <w:style w:type="character" w:styleId="UnresolvedMention">
    <w:name w:val="Unresolved Mention"/>
    <w:basedOn w:val="DefaultParagraphFont"/>
    <w:uiPriority w:val="99"/>
    <w:semiHidden/>
    <w:unhideWhenUsed/>
    <w:rsid w:val="007C10A8"/>
    <w:rPr>
      <w:color w:val="605E5C"/>
      <w:shd w:val="clear" w:color="auto" w:fill="E1DFDD"/>
    </w:rPr>
  </w:style>
  <w:style w:type="character" w:customStyle="1" w:styleId="HeaderChar">
    <w:name w:val="Header Char"/>
    <w:basedOn w:val="DefaultParagraphFont"/>
    <w:link w:val="Header"/>
    <w:rsid w:val="00AA48AB"/>
    <w:rPr>
      <w:rFonts w:ascii="Arial" w:hAnsi="Arial"/>
      <w:b/>
      <w:bCs/>
      <w:sz w:val="24"/>
      <w:szCs w:val="24"/>
    </w:rPr>
  </w:style>
  <w:style w:type="character" w:customStyle="1" w:styleId="BodyTextIndentChar">
    <w:name w:val="Body Text Indent Char"/>
    <w:link w:val="BodyTextIndent"/>
    <w:uiPriority w:val="99"/>
    <w:rsid w:val="00EF6640"/>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 w:id="1975989152">
      <w:bodyDiv w:val="1"/>
      <w:marLeft w:val="0"/>
      <w:marRight w:val="0"/>
      <w:marTop w:val="0"/>
      <w:marBottom w:val="0"/>
      <w:divBdr>
        <w:top w:val="none" w:sz="0" w:space="0" w:color="auto"/>
        <w:left w:val="none" w:sz="0" w:space="0" w:color="auto"/>
        <w:bottom w:val="none" w:sz="0" w:space="0" w:color="auto"/>
        <w:right w:val="none" w:sz="0" w:space="0" w:color="auto"/>
      </w:divBdr>
    </w:div>
    <w:div w:id="20075174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ercot.com/files/docs/2023/08/25/ERCOT-Strategic-Plan-2024-2028.pdf" TargetMode="External"/><Relationship Id="rId18" Type="http://schemas.openxmlformats.org/officeDocument/2006/relationships/image" Target="media/image2.wmf"/><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control" Target="activeX/activeX6.xml"/><Relationship Id="rId7" Type="http://schemas.openxmlformats.org/officeDocument/2006/relationships/webSettings" Target="webSettings.xml"/><Relationship Id="rId12" Type="http://schemas.openxmlformats.org/officeDocument/2006/relationships/control" Target="activeX/activeX1.xml"/><Relationship Id="rId17" Type="http://schemas.openxmlformats.org/officeDocument/2006/relationships/hyperlink" Target="https://www.ercot.com/files/docs/2023/08/25/ERCOT-Strategic-Plan-2024-2028.pdf"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control" Target="activeX/activeX3.xml"/><Relationship Id="rId20" Type="http://schemas.openxmlformats.org/officeDocument/2006/relationships/control" Target="activeX/activeX5.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wmf"/><Relationship Id="rId24" Type="http://schemas.openxmlformats.org/officeDocument/2006/relationships/header" Target="header1.xml"/><Relationship Id="rId5" Type="http://schemas.openxmlformats.org/officeDocument/2006/relationships/styles" Target="styles.xml"/><Relationship Id="rId15" Type="http://schemas.openxmlformats.org/officeDocument/2006/relationships/hyperlink" Target="https://www.ercot.com/files/docs/2023/08/25/ERCOT-Strategic-Plan-2024-2028.pdf" TargetMode="External"/><Relationship Id="rId23" Type="http://schemas.openxmlformats.org/officeDocument/2006/relationships/hyperlink" Target="mailto:Brittney.Albracht@ercot.com" TargetMode="External"/><Relationship Id="rId28" Type="http://schemas.openxmlformats.org/officeDocument/2006/relationships/theme" Target="theme/theme1.xml"/><Relationship Id="rId10" Type="http://schemas.openxmlformats.org/officeDocument/2006/relationships/hyperlink" Target="https://www.ercot.com/mktrules/issues/NPRR1298" TargetMode="External"/><Relationship Id="rId19" Type="http://schemas.openxmlformats.org/officeDocument/2006/relationships/control" Target="activeX/activeX4.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control" Target="activeX/activeX2.xml"/><Relationship Id="rId22" Type="http://schemas.openxmlformats.org/officeDocument/2006/relationships/hyperlink" Target="mailto:Katie.rich@vistracorp.com" TargetMode="External"/><Relationship Id="rId27" Type="http://schemas.microsoft.com/office/2011/relationships/people" Target="peop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4BEBFEBFDFFD3847B45188E2352039EE" ma:contentTypeVersion="6" ma:contentTypeDescription="Create a new document." ma:contentTypeScope="" ma:versionID="20836f7abd169c95b5ee9154357b5786">
  <xsd:schema xmlns:xsd="http://www.w3.org/2001/XMLSchema" xmlns:xs="http://www.w3.org/2001/XMLSchema" xmlns:p="http://schemas.microsoft.com/office/2006/metadata/properties" xmlns:ns1="http://schemas.microsoft.com/sharepoint/v3" xmlns:ns2="0e7f0178-c4f6-49ef-8e27-5f2d3e0fd230" targetNamespace="http://schemas.microsoft.com/office/2006/metadata/properties" ma:root="true" ma:fieldsID="6d7f645f33d90d130392415d0de862ce" ns1:_="" ns2:_="">
    <xsd:import namespace="http://schemas.microsoft.com/sharepoint/v3"/>
    <xsd:import namespace="0e7f0178-c4f6-49ef-8e27-5f2d3e0fd230"/>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2" nillable="true" ma:displayName="Unified Compliance Policy Properties" ma:hidden="true" ma:internalName="_ip_UnifiedCompliancePolicyProperties">
      <xsd:simpleType>
        <xsd:restriction base="dms:Note"/>
      </xsd:simpleType>
    </xsd:element>
    <xsd:element name="_ip_UnifiedCompliancePolicyUIAction" ma:index="13"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e7f0178-c4f6-49ef-8e27-5f2d3e0fd23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06D33BFE-5E75-4087-8FBE-0135D48D10DD}">
  <ds:schemaRefs>
    <ds:schemaRef ds:uri="http://schemas.microsoft.com/sharepoint/v3/contenttype/forms"/>
  </ds:schemaRefs>
</ds:datastoreItem>
</file>

<file path=customXml/itemProps2.xml><?xml version="1.0" encoding="utf-8"?>
<ds:datastoreItem xmlns:ds="http://schemas.openxmlformats.org/officeDocument/2006/customXml" ds:itemID="{D4911598-20EB-447E-96EB-7A04289D0D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0e7f0178-c4f6-49ef-8e27-5f2d3e0fd23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AB3FEC3-B36A-4469-9052-20522C32CE13}">
  <ds:schemaRefs>
    <ds:schemaRef ds:uri="http://schemas.microsoft.com/office/2006/metadata/properties"/>
    <ds:schemaRef ds:uri="http://schemas.microsoft.com/office/infopath/2007/PartnerControls"/>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Normal</Template>
  <TotalTime>118</TotalTime>
  <Pages>6</Pages>
  <Words>1523</Words>
  <Characters>9706</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11207</CharactersWithSpaces>
  <SharedDoc>false</SharedDoc>
  <HLinks>
    <vt:vector size="18" baseType="variant">
      <vt:variant>
        <vt:i4>3866677</vt:i4>
      </vt:variant>
      <vt:variant>
        <vt:i4>6</vt:i4>
      </vt:variant>
      <vt:variant>
        <vt:i4>0</vt:i4>
      </vt:variant>
      <vt:variant>
        <vt:i4>5</vt:i4>
      </vt:variant>
      <vt:variant>
        <vt:lpwstr>https://www.ercot.com/files/docs/2023/08/25/ERCOT-Strategic-Plan-2024-2028.pdf</vt:lpwstr>
      </vt:variant>
      <vt:variant>
        <vt:lpwstr/>
      </vt:variant>
      <vt:variant>
        <vt:i4>3866677</vt:i4>
      </vt:variant>
      <vt:variant>
        <vt:i4>3</vt:i4>
      </vt:variant>
      <vt:variant>
        <vt:i4>0</vt:i4>
      </vt:variant>
      <vt:variant>
        <vt:i4>5</vt:i4>
      </vt:variant>
      <vt:variant>
        <vt:lpwstr>https://www.ercot.com/files/docs/2023/08/25/ERCOT-Strategic-Plan-2024-2028.pdf</vt:lpwstr>
      </vt:variant>
      <vt:variant>
        <vt:lpwstr/>
      </vt:variant>
      <vt:variant>
        <vt:i4>3866677</vt:i4>
      </vt:variant>
      <vt:variant>
        <vt:i4>0</vt:i4>
      </vt:variant>
      <vt:variant>
        <vt:i4>0</vt:i4>
      </vt:variant>
      <vt:variant>
        <vt:i4>5</vt:i4>
      </vt:variant>
      <vt:variant>
        <vt:lpwstr>https://www.ercot.com/files/docs/2023/08/25/ERCOT-Strategic-Plan-2024-2028.pdf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Brittney Albracht</cp:lastModifiedBy>
  <cp:revision>6</cp:revision>
  <cp:lastPrinted>2001-06-20T16:28:00Z</cp:lastPrinted>
  <dcterms:created xsi:type="dcterms:W3CDTF">2025-11-12T21:17:00Z</dcterms:created>
  <dcterms:modified xsi:type="dcterms:W3CDTF">2025-11-13T16:05:00Z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2025-09-29T18:53:54Z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4e8c75b4-2740-4aa0-ae8a-ce69a1eb640c</vt:lpwstr>
  </property>
  <property fmtid="{D5CDD505-2E9C-101B-9397-08002B2CF9AE}" pid="8" name="MSIP_Label_7084cbda-52b8-46fb-a7b7-cb5bd465ed85_ContentBits">
    <vt:lpwstr>0</vt:lpwstr>
  </property>
  <property fmtid="{D5CDD505-2E9C-101B-9397-08002B2CF9AE}" pid="9" name="MSIP_Label_7084cbda-52b8-46fb-a7b7-cb5bd465ed85_Tag">
    <vt:lpwstr>10, 3, 0, 1</vt:lpwstr>
  </property>
</Properties>
</file>