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A26E2" w14:paraId="3CB2BBC0" w14:textId="77777777" w:rsidTr="00BB0451">
        <w:tc>
          <w:tcPr>
            <w:tcW w:w="1620" w:type="dxa"/>
            <w:tcBorders>
              <w:bottom w:val="single" w:sz="4" w:space="0" w:color="auto"/>
            </w:tcBorders>
            <w:shd w:val="clear" w:color="auto" w:fill="FFFFFF"/>
            <w:vAlign w:val="center"/>
          </w:tcPr>
          <w:p w14:paraId="568E6A88" w14:textId="2EB11A9B" w:rsidR="00CA26E2" w:rsidRDefault="00CA26E2" w:rsidP="00CA26E2">
            <w:pPr>
              <w:pStyle w:val="Header"/>
              <w:spacing w:before="120" w:after="120"/>
              <w:rPr>
                <w:rFonts w:ascii="Verdana" w:hAnsi="Verdana"/>
                <w:sz w:val="22"/>
              </w:rPr>
            </w:pPr>
            <w:r>
              <w:t>NPRR Number</w:t>
            </w:r>
          </w:p>
        </w:tc>
        <w:tc>
          <w:tcPr>
            <w:tcW w:w="1260" w:type="dxa"/>
            <w:tcBorders>
              <w:bottom w:val="single" w:sz="4" w:space="0" w:color="auto"/>
            </w:tcBorders>
            <w:vAlign w:val="center"/>
          </w:tcPr>
          <w:p w14:paraId="3099CB42" w14:textId="5B567583" w:rsidR="00CA26E2" w:rsidRDefault="00701468" w:rsidP="00CA26E2">
            <w:pPr>
              <w:pStyle w:val="Header"/>
              <w:jc w:val="center"/>
            </w:pPr>
            <w:hyperlink r:id="rId8" w:history="1">
              <w:r w:rsidR="00CA26E2" w:rsidRPr="008774C5">
                <w:rPr>
                  <w:rStyle w:val="Hyperlink"/>
                </w:rPr>
                <w:t>1264</w:t>
              </w:r>
            </w:hyperlink>
          </w:p>
        </w:tc>
        <w:tc>
          <w:tcPr>
            <w:tcW w:w="900" w:type="dxa"/>
            <w:tcBorders>
              <w:bottom w:val="single" w:sz="4" w:space="0" w:color="auto"/>
            </w:tcBorders>
            <w:shd w:val="clear" w:color="auto" w:fill="FFFFFF"/>
            <w:vAlign w:val="center"/>
          </w:tcPr>
          <w:p w14:paraId="17177361" w14:textId="21181AFC" w:rsidR="00CA26E2" w:rsidRDefault="00CA26E2" w:rsidP="00CA26E2">
            <w:pPr>
              <w:pStyle w:val="Header"/>
            </w:pPr>
            <w:r>
              <w:t>NPRR Title</w:t>
            </w:r>
          </w:p>
        </w:tc>
        <w:tc>
          <w:tcPr>
            <w:tcW w:w="6660" w:type="dxa"/>
            <w:tcBorders>
              <w:bottom w:val="single" w:sz="4" w:space="0" w:color="auto"/>
            </w:tcBorders>
            <w:vAlign w:val="center"/>
          </w:tcPr>
          <w:p w14:paraId="79B1FFE4" w14:textId="34CFFD54" w:rsidR="00CA26E2" w:rsidRDefault="00CA26E2" w:rsidP="00CA26E2">
            <w:pPr>
              <w:pStyle w:val="Header"/>
            </w:pPr>
            <w:r>
              <w:t>Creation of a New Energy Attribute Certificate Program</w:t>
            </w:r>
          </w:p>
        </w:tc>
      </w:tr>
      <w:tr w:rsidR="00C10F82" w14:paraId="30C37A2C" w14:textId="77777777" w:rsidTr="00BB0451">
        <w:trPr>
          <w:trHeight w:val="413"/>
        </w:trPr>
        <w:tc>
          <w:tcPr>
            <w:tcW w:w="2880" w:type="dxa"/>
            <w:gridSpan w:val="2"/>
            <w:tcBorders>
              <w:top w:val="nil"/>
              <w:left w:val="nil"/>
              <w:bottom w:val="single" w:sz="4" w:space="0" w:color="auto"/>
              <w:right w:val="nil"/>
            </w:tcBorders>
            <w:vAlign w:val="center"/>
          </w:tcPr>
          <w:p w14:paraId="2FD97A36" w14:textId="77777777" w:rsidR="00C10F82" w:rsidRDefault="00C10F82" w:rsidP="00BB0451">
            <w:pPr>
              <w:pStyle w:val="NormalArial"/>
            </w:pPr>
          </w:p>
        </w:tc>
        <w:tc>
          <w:tcPr>
            <w:tcW w:w="7560" w:type="dxa"/>
            <w:gridSpan w:val="2"/>
            <w:tcBorders>
              <w:top w:val="single" w:sz="4" w:space="0" w:color="auto"/>
              <w:left w:val="nil"/>
              <w:bottom w:val="nil"/>
              <w:right w:val="nil"/>
            </w:tcBorders>
            <w:vAlign w:val="center"/>
          </w:tcPr>
          <w:p w14:paraId="45322BB4" w14:textId="77777777" w:rsidR="00C10F82" w:rsidRDefault="00C10F82" w:rsidP="00BB0451">
            <w:pPr>
              <w:pStyle w:val="NormalArial"/>
            </w:pPr>
          </w:p>
        </w:tc>
      </w:tr>
      <w:tr w:rsidR="00C10F82" w14:paraId="4376C43F" w14:textId="77777777" w:rsidTr="00BB045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632C565" w14:textId="77777777" w:rsidR="00C10F82" w:rsidRDefault="00C10F82" w:rsidP="00BB045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CBA49B" w14:textId="2194F7C2" w:rsidR="00C10F82" w:rsidRDefault="00CA26E2" w:rsidP="00BB0451">
            <w:pPr>
              <w:pStyle w:val="NormalArial"/>
            </w:pPr>
            <w:r>
              <w:t xml:space="preserve">February </w:t>
            </w:r>
            <w:r w:rsidR="004D7C27">
              <w:t>11</w:t>
            </w:r>
            <w:r>
              <w:t>, 2025</w:t>
            </w:r>
          </w:p>
        </w:tc>
      </w:tr>
      <w:tr w:rsidR="00C10F82" w14:paraId="6B848429" w14:textId="77777777" w:rsidTr="00BB0451">
        <w:trPr>
          <w:trHeight w:val="467"/>
        </w:trPr>
        <w:tc>
          <w:tcPr>
            <w:tcW w:w="2880" w:type="dxa"/>
            <w:gridSpan w:val="2"/>
            <w:tcBorders>
              <w:top w:val="single" w:sz="4" w:space="0" w:color="auto"/>
              <w:left w:val="nil"/>
              <w:bottom w:val="nil"/>
              <w:right w:val="nil"/>
            </w:tcBorders>
            <w:shd w:val="clear" w:color="auto" w:fill="FFFFFF"/>
            <w:vAlign w:val="center"/>
          </w:tcPr>
          <w:p w14:paraId="3E537B21" w14:textId="77777777" w:rsidR="00C10F82" w:rsidRDefault="00C10F82" w:rsidP="00BB0451">
            <w:pPr>
              <w:pStyle w:val="NormalArial"/>
            </w:pPr>
          </w:p>
        </w:tc>
        <w:tc>
          <w:tcPr>
            <w:tcW w:w="7560" w:type="dxa"/>
            <w:gridSpan w:val="2"/>
            <w:tcBorders>
              <w:top w:val="nil"/>
              <w:left w:val="nil"/>
              <w:bottom w:val="nil"/>
              <w:right w:val="nil"/>
            </w:tcBorders>
            <w:vAlign w:val="center"/>
          </w:tcPr>
          <w:p w14:paraId="23A77D74" w14:textId="77777777" w:rsidR="00C10F82" w:rsidRDefault="00C10F82" w:rsidP="00BB0451">
            <w:pPr>
              <w:pStyle w:val="NormalArial"/>
            </w:pPr>
          </w:p>
        </w:tc>
      </w:tr>
      <w:tr w:rsidR="00C10F82" w14:paraId="009338D7" w14:textId="77777777" w:rsidTr="00BB0451">
        <w:trPr>
          <w:trHeight w:val="440"/>
        </w:trPr>
        <w:tc>
          <w:tcPr>
            <w:tcW w:w="10440" w:type="dxa"/>
            <w:gridSpan w:val="4"/>
            <w:tcBorders>
              <w:top w:val="single" w:sz="4" w:space="0" w:color="auto"/>
            </w:tcBorders>
            <w:shd w:val="clear" w:color="auto" w:fill="FFFFFF"/>
            <w:vAlign w:val="center"/>
          </w:tcPr>
          <w:p w14:paraId="55CEFB80" w14:textId="77777777" w:rsidR="00C10F82" w:rsidRDefault="00C10F82" w:rsidP="00BB0451">
            <w:pPr>
              <w:pStyle w:val="Header"/>
              <w:jc w:val="center"/>
            </w:pPr>
            <w:r>
              <w:t>Submitter’s Information</w:t>
            </w:r>
          </w:p>
        </w:tc>
      </w:tr>
      <w:tr w:rsidR="00CA26E2" w14:paraId="4EF497DB" w14:textId="77777777" w:rsidTr="00BB0451">
        <w:trPr>
          <w:trHeight w:val="350"/>
        </w:trPr>
        <w:tc>
          <w:tcPr>
            <w:tcW w:w="2880" w:type="dxa"/>
            <w:gridSpan w:val="2"/>
            <w:shd w:val="clear" w:color="auto" w:fill="FFFFFF"/>
            <w:vAlign w:val="center"/>
          </w:tcPr>
          <w:p w14:paraId="2AF853B1" w14:textId="77777777" w:rsidR="00CA26E2" w:rsidRPr="00EC55B3" w:rsidRDefault="00CA26E2" w:rsidP="00CA26E2">
            <w:pPr>
              <w:pStyle w:val="Header"/>
            </w:pPr>
            <w:r w:rsidRPr="00EC55B3">
              <w:t>Name</w:t>
            </w:r>
          </w:p>
        </w:tc>
        <w:tc>
          <w:tcPr>
            <w:tcW w:w="7560" w:type="dxa"/>
            <w:gridSpan w:val="2"/>
            <w:vAlign w:val="center"/>
          </w:tcPr>
          <w:p w14:paraId="13AF8100" w14:textId="00AE598E" w:rsidR="00CA26E2" w:rsidRDefault="00CA26E2" w:rsidP="00CA26E2">
            <w:pPr>
              <w:pStyle w:val="NormalArial"/>
            </w:pPr>
            <w:r>
              <w:t>Andy Nguyen</w:t>
            </w:r>
          </w:p>
        </w:tc>
      </w:tr>
      <w:tr w:rsidR="00CA26E2" w14:paraId="433FA9E4" w14:textId="77777777" w:rsidTr="00BB0451">
        <w:trPr>
          <w:trHeight w:val="350"/>
        </w:trPr>
        <w:tc>
          <w:tcPr>
            <w:tcW w:w="2880" w:type="dxa"/>
            <w:gridSpan w:val="2"/>
            <w:shd w:val="clear" w:color="auto" w:fill="FFFFFF"/>
            <w:vAlign w:val="center"/>
          </w:tcPr>
          <w:p w14:paraId="18728D42" w14:textId="77777777" w:rsidR="00CA26E2" w:rsidRPr="00EC55B3" w:rsidRDefault="00CA26E2" w:rsidP="00CA26E2">
            <w:pPr>
              <w:pStyle w:val="Header"/>
            </w:pPr>
            <w:r w:rsidRPr="00EC55B3">
              <w:t>E-mail Address</w:t>
            </w:r>
          </w:p>
        </w:tc>
        <w:tc>
          <w:tcPr>
            <w:tcW w:w="7560" w:type="dxa"/>
            <w:gridSpan w:val="2"/>
            <w:vAlign w:val="center"/>
          </w:tcPr>
          <w:p w14:paraId="7DA1CCED" w14:textId="3BAE5E60" w:rsidR="00CA26E2" w:rsidRDefault="00701468" w:rsidP="00CA26E2">
            <w:pPr>
              <w:pStyle w:val="NormalArial"/>
            </w:pPr>
            <w:hyperlink r:id="rId9" w:history="1">
              <w:r w:rsidR="00CA26E2" w:rsidRPr="004C7DDB">
                <w:rPr>
                  <w:rStyle w:val="Hyperlink"/>
                </w:rPr>
                <w:t>Andy.nguyen@constellation.com</w:t>
              </w:r>
            </w:hyperlink>
          </w:p>
        </w:tc>
      </w:tr>
      <w:tr w:rsidR="00CA26E2" w14:paraId="2B8D091A" w14:textId="77777777" w:rsidTr="00BB0451">
        <w:trPr>
          <w:trHeight w:val="350"/>
        </w:trPr>
        <w:tc>
          <w:tcPr>
            <w:tcW w:w="2880" w:type="dxa"/>
            <w:gridSpan w:val="2"/>
            <w:shd w:val="clear" w:color="auto" w:fill="FFFFFF"/>
            <w:vAlign w:val="center"/>
          </w:tcPr>
          <w:p w14:paraId="7C656B2A" w14:textId="77777777" w:rsidR="00CA26E2" w:rsidRPr="00EC55B3" w:rsidRDefault="00CA26E2" w:rsidP="00CA26E2">
            <w:pPr>
              <w:pStyle w:val="Header"/>
            </w:pPr>
            <w:r w:rsidRPr="00EC55B3">
              <w:t>Company</w:t>
            </w:r>
          </w:p>
        </w:tc>
        <w:tc>
          <w:tcPr>
            <w:tcW w:w="7560" w:type="dxa"/>
            <w:gridSpan w:val="2"/>
            <w:vAlign w:val="center"/>
          </w:tcPr>
          <w:p w14:paraId="59CD1435" w14:textId="2B674EC9" w:rsidR="00CA26E2" w:rsidRDefault="00CA26E2" w:rsidP="00CA26E2">
            <w:pPr>
              <w:pStyle w:val="NormalArial"/>
            </w:pPr>
            <w:r>
              <w:t>Constellation Energy Generation, LLC</w:t>
            </w:r>
          </w:p>
        </w:tc>
      </w:tr>
      <w:tr w:rsidR="00CA26E2" w14:paraId="6CA836D8" w14:textId="77777777" w:rsidTr="00BB0451">
        <w:trPr>
          <w:trHeight w:val="350"/>
        </w:trPr>
        <w:tc>
          <w:tcPr>
            <w:tcW w:w="2880" w:type="dxa"/>
            <w:gridSpan w:val="2"/>
            <w:tcBorders>
              <w:bottom w:val="single" w:sz="4" w:space="0" w:color="auto"/>
            </w:tcBorders>
            <w:shd w:val="clear" w:color="auto" w:fill="FFFFFF"/>
            <w:vAlign w:val="center"/>
          </w:tcPr>
          <w:p w14:paraId="5CA2E7BC" w14:textId="77777777" w:rsidR="00CA26E2" w:rsidRPr="00EC55B3" w:rsidRDefault="00CA26E2" w:rsidP="00CA26E2">
            <w:pPr>
              <w:pStyle w:val="Header"/>
            </w:pPr>
            <w:r w:rsidRPr="00EC55B3">
              <w:t>Phone Number</w:t>
            </w:r>
          </w:p>
        </w:tc>
        <w:tc>
          <w:tcPr>
            <w:tcW w:w="7560" w:type="dxa"/>
            <w:gridSpan w:val="2"/>
            <w:tcBorders>
              <w:bottom w:val="single" w:sz="4" w:space="0" w:color="auto"/>
            </w:tcBorders>
            <w:vAlign w:val="center"/>
          </w:tcPr>
          <w:p w14:paraId="70A10776" w14:textId="35464605" w:rsidR="00CA26E2" w:rsidRDefault="00CA26E2" w:rsidP="00CA26E2">
            <w:pPr>
              <w:pStyle w:val="NormalArial"/>
            </w:pPr>
            <w:r>
              <w:t>512-705-8618</w:t>
            </w:r>
          </w:p>
        </w:tc>
      </w:tr>
      <w:tr w:rsidR="00CA26E2" w14:paraId="09DBD51B" w14:textId="77777777" w:rsidTr="00BB0451">
        <w:trPr>
          <w:trHeight w:val="350"/>
        </w:trPr>
        <w:tc>
          <w:tcPr>
            <w:tcW w:w="2880" w:type="dxa"/>
            <w:gridSpan w:val="2"/>
            <w:shd w:val="clear" w:color="auto" w:fill="FFFFFF"/>
            <w:vAlign w:val="center"/>
          </w:tcPr>
          <w:p w14:paraId="0C4CFBC7" w14:textId="77777777" w:rsidR="00CA26E2" w:rsidRPr="00EC55B3" w:rsidRDefault="00CA26E2" w:rsidP="00CA26E2">
            <w:pPr>
              <w:pStyle w:val="Header"/>
            </w:pPr>
            <w:r>
              <w:t>Cell</w:t>
            </w:r>
            <w:r w:rsidRPr="00EC55B3">
              <w:t xml:space="preserve"> Number</w:t>
            </w:r>
          </w:p>
        </w:tc>
        <w:tc>
          <w:tcPr>
            <w:tcW w:w="7560" w:type="dxa"/>
            <w:gridSpan w:val="2"/>
            <w:vAlign w:val="center"/>
          </w:tcPr>
          <w:p w14:paraId="0063A5CA" w14:textId="77777777" w:rsidR="00CA26E2" w:rsidRDefault="00CA26E2" w:rsidP="00CA26E2">
            <w:pPr>
              <w:pStyle w:val="NormalArial"/>
            </w:pPr>
          </w:p>
        </w:tc>
      </w:tr>
      <w:tr w:rsidR="00CA26E2" w14:paraId="57156FE3" w14:textId="77777777" w:rsidTr="00BB0451">
        <w:trPr>
          <w:trHeight w:val="350"/>
        </w:trPr>
        <w:tc>
          <w:tcPr>
            <w:tcW w:w="2880" w:type="dxa"/>
            <w:gridSpan w:val="2"/>
            <w:tcBorders>
              <w:bottom w:val="single" w:sz="4" w:space="0" w:color="auto"/>
            </w:tcBorders>
            <w:shd w:val="clear" w:color="auto" w:fill="FFFFFF"/>
            <w:vAlign w:val="center"/>
          </w:tcPr>
          <w:p w14:paraId="518B326B" w14:textId="77777777" w:rsidR="00CA26E2" w:rsidRPr="00EC55B3" w:rsidDel="00075A94" w:rsidRDefault="00CA26E2" w:rsidP="00CA26E2">
            <w:pPr>
              <w:pStyle w:val="Header"/>
            </w:pPr>
            <w:r>
              <w:t>Market Segment</w:t>
            </w:r>
          </w:p>
        </w:tc>
        <w:tc>
          <w:tcPr>
            <w:tcW w:w="7560" w:type="dxa"/>
            <w:gridSpan w:val="2"/>
            <w:tcBorders>
              <w:bottom w:val="single" w:sz="4" w:space="0" w:color="auto"/>
            </w:tcBorders>
            <w:vAlign w:val="center"/>
          </w:tcPr>
          <w:p w14:paraId="641A1145" w14:textId="63F8EEDA" w:rsidR="00CA26E2" w:rsidRDefault="00CA26E2" w:rsidP="00CA26E2">
            <w:pPr>
              <w:pStyle w:val="NormalArial"/>
            </w:pPr>
            <w:r>
              <w:t>Independent Generator</w:t>
            </w:r>
          </w:p>
        </w:tc>
      </w:tr>
    </w:tbl>
    <w:p w14:paraId="760AD5C9" w14:textId="77777777" w:rsidR="00C10F82" w:rsidRDefault="00C10F82" w:rsidP="00C10F82">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C10F82" w:rsidRPr="00B5080A" w14:paraId="795B199B" w14:textId="77777777" w:rsidTr="00BB0451">
        <w:trPr>
          <w:trHeight w:val="422"/>
          <w:jc w:val="center"/>
        </w:trPr>
        <w:tc>
          <w:tcPr>
            <w:tcW w:w="10440" w:type="dxa"/>
            <w:vAlign w:val="center"/>
          </w:tcPr>
          <w:p w14:paraId="18B881DF" w14:textId="77777777" w:rsidR="00C10F82" w:rsidRPr="00075A94" w:rsidRDefault="00C10F82" w:rsidP="00BB0451">
            <w:pPr>
              <w:pStyle w:val="Header"/>
              <w:jc w:val="center"/>
            </w:pPr>
            <w:r w:rsidRPr="00075A94">
              <w:t>Comments</w:t>
            </w:r>
          </w:p>
        </w:tc>
      </w:tr>
    </w:tbl>
    <w:p w14:paraId="36F24818" w14:textId="77777777" w:rsidR="00C10F82" w:rsidRDefault="00C10F82" w:rsidP="00C10F82">
      <w:pPr>
        <w:pStyle w:val="NormalArial"/>
      </w:pPr>
    </w:p>
    <w:p w14:paraId="4775781D" w14:textId="744759D5" w:rsidR="00CA26E2" w:rsidRDefault="00CA26E2" w:rsidP="00CA26E2">
      <w:pPr>
        <w:pStyle w:val="NormalArial"/>
      </w:pPr>
      <w:r>
        <w:t xml:space="preserve">Constellation files these comments in support of </w:t>
      </w:r>
      <w:r w:rsidR="00724A82">
        <w:t>Nodal Protocol Revision Request (</w:t>
      </w:r>
      <w:r>
        <w:t>NPRR</w:t>
      </w:r>
      <w:r w:rsidR="00724A82">
        <w:t xml:space="preserve">) </w:t>
      </w:r>
      <w:r>
        <w:t xml:space="preserve">1264. </w:t>
      </w:r>
      <w:r w:rsidR="00724A82">
        <w:t xml:space="preserve"> </w:t>
      </w:r>
      <w:r>
        <w:t>On August 16, 2023 Governor Abbott issued a memo to the Public Utility Commission of Texas (PUCT) to establish a working group to study and plan for the use of advanced nuclear reactors in Texas.</w:t>
      </w:r>
      <w:r>
        <w:rPr>
          <w:rStyle w:val="FootnoteReference"/>
        </w:rPr>
        <w:footnoteReference w:id="1"/>
      </w:r>
      <w:r>
        <w:t xml:space="preserve"> </w:t>
      </w:r>
      <w:r w:rsidR="00724A82">
        <w:t xml:space="preserve"> </w:t>
      </w:r>
      <w:r>
        <w:t>This resulted in the formation of the Texas Advanced Nuclear Reactor Working Group.</w:t>
      </w:r>
      <w:r>
        <w:rPr>
          <w:rStyle w:val="FootnoteReference"/>
        </w:rPr>
        <w:footnoteReference w:id="2"/>
      </w:r>
      <w:r>
        <w:t xml:space="preserve"> </w:t>
      </w:r>
      <w:r w:rsidR="00724A82">
        <w:t xml:space="preserve"> </w:t>
      </w:r>
      <w:r>
        <w:t xml:space="preserve">The working group evaluated how advanced nuclear reactors can provide safe, reliable, and affordable power for Texas. </w:t>
      </w:r>
      <w:r w:rsidR="00724A82">
        <w:t xml:space="preserve"> </w:t>
      </w:r>
      <w:r>
        <w:t xml:space="preserve">The areas of study include safety advancements, financial incentives, state and federal regulatory impediments to growth, permitting processes, and impacts to the Texas electric market. </w:t>
      </w:r>
      <w:r w:rsidR="00724A82">
        <w:t xml:space="preserve"> </w:t>
      </w:r>
      <w:r>
        <w:t>After a year of member meetings, the working group released its final report</w:t>
      </w:r>
      <w:r w:rsidR="008079D1">
        <w:t xml:space="preserve">, </w:t>
      </w:r>
      <w:r w:rsidR="008079D1" w:rsidRPr="008079D1">
        <w:t xml:space="preserve">“Deploying a Word-Renowned Advanced Nuclear Industry in Texas”, which identified recognition of the value of </w:t>
      </w:r>
      <w:r w:rsidR="008079D1">
        <w:t>n</w:t>
      </w:r>
      <w:r w:rsidR="008079D1" w:rsidRPr="008079D1">
        <w:t xml:space="preserve">uclear </w:t>
      </w:r>
      <w:r w:rsidR="008079D1">
        <w:t>e</w:t>
      </w:r>
      <w:r w:rsidR="008079D1" w:rsidRPr="008079D1">
        <w:t xml:space="preserve">nergy </w:t>
      </w:r>
      <w:r w:rsidR="008079D1">
        <w:t>c</w:t>
      </w:r>
      <w:r w:rsidR="008079D1" w:rsidRPr="008079D1">
        <w:t>redits as a recommendation to provide a “mechanism to compensate power generators for desirable attributes of the energy they produce”</w:t>
      </w:r>
      <w:r>
        <w:t>.</w:t>
      </w:r>
      <w:r>
        <w:rPr>
          <w:rStyle w:val="FootnoteReference"/>
        </w:rPr>
        <w:footnoteReference w:id="3"/>
      </w:r>
      <w:r>
        <w:t xml:space="preserve"> </w:t>
      </w:r>
      <w:r w:rsidR="00724A82">
        <w:t xml:space="preserve"> </w:t>
      </w:r>
      <w:r>
        <w:t xml:space="preserve">This NPRR provides the opportunity for all </w:t>
      </w:r>
      <w:r w:rsidR="008079D1">
        <w:t>Resources</w:t>
      </w:r>
      <w:r>
        <w:t xml:space="preserve">, including nuclear, to track and create a market for the unique attributes they provide. </w:t>
      </w:r>
      <w:r w:rsidR="00BA7001">
        <w:t xml:space="preserve"> </w:t>
      </w:r>
      <w:r w:rsidRPr="00427A72">
        <w:t xml:space="preserve">Further, the NPRR will provide enhanced transparency for </w:t>
      </w:r>
      <w:r w:rsidR="00D21B10">
        <w:t>M</w:t>
      </w:r>
      <w:r w:rsidR="00D21B10" w:rsidRPr="00427A72">
        <w:t xml:space="preserve">arket </w:t>
      </w:r>
      <w:r w:rsidR="00D21B10">
        <w:t>P</w:t>
      </w:r>
      <w:r w:rsidR="00D21B10" w:rsidRPr="00427A72">
        <w:t xml:space="preserve">articipants </w:t>
      </w:r>
      <w:r w:rsidRPr="00427A72">
        <w:t xml:space="preserve">on the performance of various </w:t>
      </w:r>
      <w:r w:rsidR="008079D1">
        <w:t>R</w:t>
      </w:r>
      <w:r w:rsidR="008079D1" w:rsidRPr="00427A72">
        <w:t xml:space="preserve">esources </w:t>
      </w:r>
      <w:r w:rsidRPr="00427A72">
        <w:t xml:space="preserve">and </w:t>
      </w:r>
      <w:r w:rsidR="008079D1">
        <w:t>R</w:t>
      </w:r>
      <w:r w:rsidR="008079D1" w:rsidRPr="00427A72">
        <w:t xml:space="preserve">esource </w:t>
      </w:r>
      <w:r w:rsidRPr="00427A72">
        <w:t xml:space="preserve">classes, which will contribute to more efficient investment decisions and improved system reliability.  Finally, expanding both the temporal granularity and universe of </w:t>
      </w:r>
      <w:r w:rsidR="008079D1">
        <w:t>R</w:t>
      </w:r>
      <w:r w:rsidR="008079D1" w:rsidRPr="00427A72">
        <w:t xml:space="preserve">esources </w:t>
      </w:r>
      <w:r w:rsidRPr="00427A72">
        <w:t>eligible to create attributes is consistent with emerging best practices in data collection and tracking system management.</w:t>
      </w:r>
    </w:p>
    <w:p w14:paraId="008DDA30" w14:textId="77777777" w:rsidR="00CA26E2" w:rsidRDefault="00CA26E2" w:rsidP="00CA26E2">
      <w:pPr>
        <w:pStyle w:val="NormalArial"/>
      </w:pPr>
    </w:p>
    <w:p w14:paraId="7C91E58A" w14:textId="4490BE5A" w:rsidR="00C10F82" w:rsidRDefault="00CA26E2" w:rsidP="00C10F82">
      <w:pPr>
        <w:pStyle w:val="NormalArial"/>
      </w:pPr>
      <w:r>
        <w:t xml:space="preserve">Under Section 14.7, </w:t>
      </w:r>
      <w:r w:rsidRPr="00F94FBE">
        <w:t xml:space="preserve">Transfer of </w:t>
      </w:r>
      <w:r w:rsidR="00D21B10">
        <w:t xml:space="preserve">Renewable </w:t>
      </w:r>
      <w:r w:rsidRPr="00F94FBE">
        <w:t xml:space="preserve">Energy </w:t>
      </w:r>
      <w:r w:rsidR="00D21B10">
        <w:t>Credits or Compliance Premiums</w:t>
      </w:r>
      <w:r w:rsidRPr="00F94FBE">
        <w:t xml:space="preserve"> Between Parties</w:t>
      </w:r>
      <w:r>
        <w:t>, Constellation proposes to clarify that t</w:t>
      </w:r>
      <w:r w:rsidRPr="00F63191">
        <w:t xml:space="preserve">he Application Programming </w:t>
      </w:r>
      <w:r w:rsidRPr="00F63191">
        <w:lastRenderedPageBreak/>
        <w:t xml:space="preserve">Interface </w:t>
      </w:r>
      <w:r>
        <w:t>(</w:t>
      </w:r>
      <w:r w:rsidRPr="00F63191">
        <w:t>API</w:t>
      </w:r>
      <w:r>
        <w:t>)</w:t>
      </w:r>
      <w:r w:rsidRPr="00F63191">
        <w:t xml:space="preserve"> provide functionality so that Market Participants can use it for all interactions with the </w:t>
      </w:r>
      <w:r w:rsidR="00D21B10">
        <w:t>Energy Attribute Certificate (</w:t>
      </w:r>
      <w:r w:rsidRPr="00F63191">
        <w:t>EAC</w:t>
      </w:r>
      <w:r w:rsidR="00D21B10">
        <w:t>)</w:t>
      </w:r>
      <w:r w:rsidRPr="00F63191">
        <w:t xml:space="preserve"> Trading Program</w:t>
      </w:r>
      <w:r>
        <w:t xml:space="preserve">. </w:t>
      </w:r>
    </w:p>
    <w:p w14:paraId="041FECC0" w14:textId="77777777" w:rsidR="00C10F82" w:rsidRDefault="00C10F82" w:rsidP="00C10F8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10F82" w14:paraId="05292F92" w14:textId="77777777" w:rsidTr="00BB0451">
        <w:trPr>
          <w:trHeight w:val="350"/>
        </w:trPr>
        <w:tc>
          <w:tcPr>
            <w:tcW w:w="10440" w:type="dxa"/>
            <w:tcBorders>
              <w:bottom w:val="single" w:sz="4" w:space="0" w:color="auto"/>
            </w:tcBorders>
            <w:shd w:val="clear" w:color="auto" w:fill="FFFFFF"/>
            <w:vAlign w:val="center"/>
          </w:tcPr>
          <w:p w14:paraId="57CA40EA" w14:textId="77777777" w:rsidR="00C10F82" w:rsidRDefault="00C10F82" w:rsidP="00BB0451">
            <w:pPr>
              <w:pStyle w:val="Header"/>
              <w:jc w:val="center"/>
            </w:pPr>
            <w:r>
              <w:t>Revised Cover Page Language</w:t>
            </w:r>
          </w:p>
        </w:tc>
      </w:tr>
    </w:tbl>
    <w:p w14:paraId="2004755E" w14:textId="36B4745E" w:rsidR="00C10F82" w:rsidRDefault="00CA26E2" w:rsidP="008079D1">
      <w:pPr>
        <w:pStyle w:val="NormalArial"/>
        <w:spacing w:before="120"/>
      </w:pPr>
      <w:r>
        <w:t>None</w:t>
      </w:r>
    </w:p>
    <w:p w14:paraId="69987301" w14:textId="77777777" w:rsidR="00C10F82" w:rsidRDefault="00C10F82" w:rsidP="00C10F8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10F82" w14:paraId="20E5365D" w14:textId="77777777" w:rsidTr="00BB0451">
        <w:trPr>
          <w:trHeight w:val="350"/>
        </w:trPr>
        <w:tc>
          <w:tcPr>
            <w:tcW w:w="10440" w:type="dxa"/>
            <w:tcBorders>
              <w:bottom w:val="single" w:sz="4" w:space="0" w:color="auto"/>
            </w:tcBorders>
            <w:shd w:val="clear" w:color="auto" w:fill="FFFFFF"/>
            <w:vAlign w:val="center"/>
          </w:tcPr>
          <w:p w14:paraId="1880D12C" w14:textId="77777777" w:rsidR="00C10F82" w:rsidRDefault="00C10F82" w:rsidP="00BB0451">
            <w:pPr>
              <w:pStyle w:val="Header"/>
              <w:jc w:val="center"/>
            </w:pPr>
            <w:r>
              <w:t>Revised Proposed Protocol Language</w:t>
            </w:r>
          </w:p>
        </w:tc>
      </w:tr>
    </w:tbl>
    <w:p w14:paraId="4FD17D62" w14:textId="77777777" w:rsidR="0066370F" w:rsidRDefault="0066370F" w:rsidP="00BC2D06">
      <w:pPr>
        <w:rPr>
          <w:rFonts w:ascii="Arial" w:hAnsi="Arial" w:cs="Arial"/>
          <w:b/>
          <w:i/>
          <w:color w:val="FF0000"/>
          <w:sz w:val="22"/>
          <w:szCs w:val="22"/>
        </w:rPr>
      </w:pPr>
    </w:p>
    <w:p w14:paraId="034FC5B9" w14:textId="77777777" w:rsidR="00FE469D" w:rsidRDefault="00FE469D" w:rsidP="00FE469D">
      <w:pPr>
        <w:pStyle w:val="H4"/>
      </w:pPr>
      <w:bookmarkStart w:id="0" w:name="_Toc141685007"/>
      <w:bookmarkStart w:id="1" w:name="_Toc73088718"/>
      <w:bookmarkStart w:id="2" w:name="_Hlk184216126"/>
      <w:bookmarkStart w:id="3" w:name="_Toc73847662"/>
      <w:bookmarkStart w:id="4" w:name="_Toc118224377"/>
      <w:bookmarkStart w:id="5" w:name="_Toc118909445"/>
      <w:bookmarkStart w:id="6" w:name="_Toc205190238"/>
      <w:commentRangeStart w:id="7"/>
      <w:r>
        <w:t>1.3.1.1</w:t>
      </w:r>
      <w:commentRangeEnd w:id="7"/>
      <w:r w:rsidR="00763AA6">
        <w:rPr>
          <w:rStyle w:val="CommentReference"/>
          <w:b w:val="0"/>
          <w:bCs w:val="0"/>
          <w:snapToGrid/>
        </w:rPr>
        <w:commentReference w:id="7"/>
      </w:r>
      <w:r>
        <w:tab/>
        <w:t>Items Considered Protected Information</w:t>
      </w:r>
      <w:bookmarkEnd w:id="0"/>
      <w:bookmarkEnd w:id="1"/>
      <w:r>
        <w:t xml:space="preserve"> </w:t>
      </w:r>
    </w:p>
    <w:p w14:paraId="2660E987" w14:textId="77777777" w:rsidR="00FE469D" w:rsidRDefault="00FE469D" w:rsidP="00FE469D">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bookmarkEnd w:id="2"/>
    <w:p w14:paraId="6EEBB709" w14:textId="77777777" w:rsidR="00FE469D" w:rsidRDefault="00FE469D" w:rsidP="00FE469D">
      <w:pPr>
        <w:pStyle w:val="List"/>
        <w:ind w:left="1440"/>
      </w:pPr>
      <w:r>
        <w:t>(a)</w:t>
      </w:r>
      <w:r>
        <w:tab/>
        <w:t>Base Points, as calculated by ERCOT.  The Protected Information status of this information shall expire 60 days after the applicable Operating Day;</w:t>
      </w:r>
    </w:p>
    <w:p w14:paraId="63D9C0B0" w14:textId="77777777" w:rsidR="00FE469D" w:rsidRDefault="00FE469D" w:rsidP="00FE469D">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33C219D9" w14:textId="77777777" w:rsidR="00FE469D" w:rsidRDefault="00FE469D" w:rsidP="00FE469D">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3866619D" w14:textId="77777777" w:rsidR="00FE469D" w:rsidRDefault="00FE469D" w:rsidP="00FE469D">
      <w:pPr>
        <w:pStyle w:val="List2"/>
        <w:ind w:left="2160"/>
      </w:pPr>
      <w:r w:rsidRPr="00D81B49">
        <w:t>(ii)</w:t>
      </w:r>
      <w:r w:rsidRPr="00D81B49">
        <w:tab/>
        <w:t>The quantity of Ancillary Service offered by Operating Hour for each Resource for all Ancillary Service submitted for the DAM or any SASM; and</w:t>
      </w:r>
    </w:p>
    <w:p w14:paraId="4ABB9E53" w14:textId="77777777" w:rsidR="00FE469D" w:rsidRDefault="00FE469D" w:rsidP="00FE469D">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E469D" w14:paraId="5047F40C" w14:textId="77777777" w:rsidTr="00B3311E">
        <w:tc>
          <w:tcPr>
            <w:tcW w:w="9332" w:type="dxa"/>
            <w:tcBorders>
              <w:top w:val="single" w:sz="4" w:space="0" w:color="auto"/>
              <w:left w:val="single" w:sz="4" w:space="0" w:color="auto"/>
              <w:bottom w:val="single" w:sz="4" w:space="0" w:color="auto"/>
              <w:right w:val="single" w:sz="4" w:space="0" w:color="auto"/>
            </w:tcBorders>
            <w:shd w:val="clear" w:color="auto" w:fill="D9D9D9"/>
          </w:tcPr>
          <w:p w14:paraId="1AB5AB46" w14:textId="77777777" w:rsidR="00FE469D" w:rsidRDefault="00FE469D" w:rsidP="00B3311E">
            <w:pPr>
              <w:spacing w:before="120" w:after="240"/>
              <w:rPr>
                <w:b/>
                <w:i/>
              </w:rPr>
            </w:pPr>
            <w:r>
              <w:rPr>
                <w:b/>
                <w:i/>
              </w:rPr>
              <w:t>[NPRR1013 and NPRR1188</w:t>
            </w:r>
            <w:r w:rsidRPr="004B0726">
              <w:rPr>
                <w:b/>
                <w:i/>
              </w:rPr>
              <w:t xml:space="preserve">: </w:t>
            </w:r>
            <w:r>
              <w:rPr>
                <w:b/>
                <w:i/>
              </w:rPr>
              <w:t xml:space="preserve"> Replace applicable portions of paragraph (b) above with the following upon system implementation for NPRR1188; or upon system implementation of the Real-Time Co-Optimization (RTC) project for NPRR1013:</w:t>
            </w:r>
            <w:r w:rsidRPr="004B0726">
              <w:rPr>
                <w:b/>
                <w:i/>
              </w:rPr>
              <w:t>]</w:t>
            </w:r>
          </w:p>
          <w:p w14:paraId="46785D18" w14:textId="77777777" w:rsidR="00FE469D" w:rsidRPr="00FF4889" w:rsidRDefault="00FE469D" w:rsidP="00B3311E">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2983232" w14:textId="77777777" w:rsidR="00FE469D" w:rsidRPr="00FF4889" w:rsidRDefault="00FE469D" w:rsidP="00B3311E">
            <w:pPr>
              <w:spacing w:after="240"/>
              <w:ind w:left="2160" w:hanging="720"/>
            </w:pPr>
            <w:r w:rsidRPr="00FF4889">
              <w:lastRenderedPageBreak/>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73CA5EC9" w14:textId="77777777" w:rsidR="00FE469D" w:rsidRPr="00FF4889" w:rsidRDefault="00FE469D" w:rsidP="00B3311E">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35A32ED2" w14:textId="77777777" w:rsidR="00FE469D" w:rsidRPr="005901EB" w:rsidRDefault="00FE469D" w:rsidP="00B3311E">
            <w:pPr>
              <w:spacing w:after="240"/>
              <w:ind w:left="2160" w:hanging="720"/>
            </w:pPr>
            <w:r w:rsidRPr="00FF4889">
              <w:t>(iii)</w:t>
            </w:r>
            <w:r w:rsidRPr="00FF4889">
              <w:tab/>
            </w:r>
            <w:r w:rsidRPr="00812ECB">
              <w:t>The prices and quantities presented in</w:t>
            </w:r>
            <w:r>
              <w:t xml:space="preserve"> a Resource’s </w:t>
            </w:r>
            <w:r w:rsidRPr="00FF4889">
              <w:t xml:space="preserve">Energy Offer Curve </w:t>
            </w:r>
            <w:r w:rsidRPr="00812ECB">
              <w:t>or Energy Bid Curve</w:t>
            </w:r>
            <w:r w:rsidRPr="00FF4889">
              <w:t xml:space="preserve">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736A4E51" w14:textId="77777777" w:rsidR="00FE469D" w:rsidRDefault="00FE469D" w:rsidP="00FE469D">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504B7116" w14:textId="77777777" w:rsidR="00FE469D" w:rsidRDefault="00FE469D" w:rsidP="00FE469D">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93E35FA" w14:textId="77777777" w:rsidR="00FE469D" w:rsidRDefault="00FE469D" w:rsidP="00FE469D">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62A9A19E" w14:textId="77777777" w:rsidR="00FE469D" w:rsidRDefault="00FE469D" w:rsidP="00FE469D">
      <w:pPr>
        <w:spacing w:after="240"/>
        <w:ind w:left="2880" w:hanging="720"/>
      </w:pPr>
      <w:r>
        <w:t>(B)</w:t>
      </w:r>
      <w:r>
        <w:tab/>
        <w:t>The Resource’s fuel type;</w:t>
      </w:r>
    </w:p>
    <w:p w14:paraId="20AA1686" w14:textId="77777777" w:rsidR="00FE469D" w:rsidRDefault="00FE469D" w:rsidP="00FE469D">
      <w:pPr>
        <w:spacing w:after="240"/>
        <w:ind w:left="2880" w:hanging="720"/>
      </w:pPr>
      <w:r>
        <w:t>(C)</w:t>
      </w:r>
      <w:r>
        <w:tab/>
        <w:t xml:space="preserve">The type of Outage or derate; </w:t>
      </w:r>
    </w:p>
    <w:p w14:paraId="382ECA47" w14:textId="77777777" w:rsidR="00FE469D" w:rsidRDefault="00FE469D" w:rsidP="00FE469D">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7612D716" w14:textId="77777777" w:rsidR="00FE469D" w:rsidRDefault="00FE469D" w:rsidP="00FE469D">
      <w:pPr>
        <w:spacing w:after="240"/>
        <w:ind w:left="2880" w:hanging="720"/>
      </w:pPr>
      <w:r>
        <w:t>(E)</w:t>
      </w:r>
      <w:r>
        <w:tab/>
        <w:t>T</w:t>
      </w:r>
      <w:r w:rsidRPr="00CF4639">
        <w:t xml:space="preserve">he </w:t>
      </w:r>
      <w:r>
        <w:t>Resource’s applicable Seasonal net maximum sustainable rating;</w:t>
      </w:r>
    </w:p>
    <w:p w14:paraId="4BD26A44" w14:textId="77777777" w:rsidR="00FE469D" w:rsidRDefault="00FE469D" w:rsidP="00FE469D">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62439588" w14:textId="77777777" w:rsidR="00FE469D" w:rsidRDefault="00FE469D" w:rsidP="00FE469D">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55CC72A6" w14:textId="77777777" w:rsidR="00FE469D" w:rsidRPr="003666A3" w:rsidRDefault="00FE469D" w:rsidP="00FE469D">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w:t>
      </w:r>
      <w:r w:rsidRPr="008676AD">
        <w:lastRenderedPageBreak/>
        <w:t xml:space="preserve">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1F5727E4" w14:textId="77777777" w:rsidR="00FE469D" w:rsidRDefault="00FE469D" w:rsidP="00FE469D">
      <w:pPr>
        <w:spacing w:after="240"/>
        <w:ind w:left="2160" w:hanging="720"/>
      </w:pPr>
      <w:r>
        <w:t>(iii)</w:t>
      </w:r>
      <w:r>
        <w:tab/>
        <w:t xml:space="preserve">For all other information, the Protected Information status shall expire </w:t>
      </w:r>
      <w:r w:rsidRPr="00827492">
        <w:t>60 days after the applicable Operating Day;</w:t>
      </w:r>
    </w:p>
    <w:p w14:paraId="6DA22AA5" w14:textId="77777777" w:rsidR="00FE469D" w:rsidRDefault="00FE469D" w:rsidP="00FE469D">
      <w:pPr>
        <w:pStyle w:val="List"/>
        <w:ind w:left="1440"/>
      </w:pPr>
      <w:r>
        <w:t>(d)</w:t>
      </w:r>
      <w:r>
        <w:tab/>
        <w:t>Current Operating Plans (COPs).  The Protected Information status of this information shall expire 60 days after the applicable Operating Day;</w:t>
      </w:r>
    </w:p>
    <w:p w14:paraId="014AED76" w14:textId="77777777" w:rsidR="00FE469D" w:rsidRDefault="00FE469D" w:rsidP="00FE469D">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3284828A" w14:textId="77777777" w:rsidR="00FE469D" w:rsidRDefault="00FE469D" w:rsidP="00FE469D">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E469D" w14:paraId="5AFFB3EE" w14:textId="77777777" w:rsidTr="00B3311E">
        <w:tc>
          <w:tcPr>
            <w:tcW w:w="9558" w:type="dxa"/>
            <w:tcBorders>
              <w:top w:val="single" w:sz="4" w:space="0" w:color="auto"/>
              <w:left w:val="single" w:sz="4" w:space="0" w:color="auto"/>
              <w:bottom w:val="single" w:sz="4" w:space="0" w:color="auto"/>
              <w:right w:val="single" w:sz="4" w:space="0" w:color="auto"/>
            </w:tcBorders>
            <w:shd w:val="clear" w:color="auto" w:fill="D9D9D9"/>
          </w:tcPr>
          <w:p w14:paraId="2090A43B" w14:textId="77777777" w:rsidR="00FE469D" w:rsidRDefault="00FE469D" w:rsidP="00B3311E">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67F91DF8" w14:textId="77777777" w:rsidR="00FE469D" w:rsidRPr="005901EB" w:rsidRDefault="00FE469D" w:rsidP="00B3311E">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1EA6AB26" w14:textId="77777777" w:rsidR="00FE469D" w:rsidRDefault="00FE469D" w:rsidP="00FE469D">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7B0083AD" w14:textId="77777777" w:rsidR="00FE469D" w:rsidRDefault="00FE469D" w:rsidP="00FE469D">
      <w:pPr>
        <w:pStyle w:val="List"/>
        <w:ind w:left="1440"/>
      </w:pPr>
      <w:r>
        <w:t>(h)</w:t>
      </w:r>
      <w:r>
        <w:tab/>
        <w:t>Raw and Adjusted Metered Load (AML) data (demand and energy) identifiable to:</w:t>
      </w:r>
    </w:p>
    <w:p w14:paraId="5DC890DC" w14:textId="77777777" w:rsidR="00FE469D" w:rsidRDefault="00FE469D" w:rsidP="00FE469D">
      <w:pPr>
        <w:pStyle w:val="List2"/>
        <w:ind w:left="2160"/>
      </w:pPr>
      <w:r>
        <w:t>(i)</w:t>
      </w:r>
      <w:r>
        <w:tab/>
        <w:t>A specific QSE or Load Serving Entity (LSE).  The Protected Information status of this information shall expire 180 days after the applicable Operating Day; or</w:t>
      </w:r>
    </w:p>
    <w:p w14:paraId="726A426D" w14:textId="77777777" w:rsidR="00FE469D" w:rsidRDefault="00FE469D" w:rsidP="00FE469D">
      <w:pPr>
        <w:pStyle w:val="List2"/>
        <w:ind w:firstLine="0"/>
      </w:pPr>
      <w:r>
        <w:t>(ii)</w:t>
      </w:r>
      <w:r>
        <w:tab/>
        <w:t>A specific Customer or Electric Service Identifier</w:t>
      </w:r>
      <w:r w:rsidRPr="00F77F4E">
        <w:t xml:space="preserve"> </w:t>
      </w:r>
      <w:r>
        <w:t>(ESI ID);</w:t>
      </w:r>
    </w:p>
    <w:p w14:paraId="71834F1F" w14:textId="77777777" w:rsidR="00FE469D" w:rsidRDefault="00FE469D" w:rsidP="0089633B">
      <w:pPr>
        <w:pStyle w:val="List"/>
        <w:spacing w:before="240"/>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557F5E75" w14:textId="77777777" w:rsidR="00FE469D" w:rsidRDefault="00FE469D" w:rsidP="0089633B">
      <w:pPr>
        <w:pStyle w:val="List"/>
        <w:ind w:left="1440"/>
      </w:pPr>
      <w:r>
        <w:lastRenderedPageBreak/>
        <w:t>(j)</w:t>
      </w:r>
      <w:r>
        <w:tab/>
        <w:t>Settlement Statements and Invoices identifiable to a specific QSE.  The Protected Information status of this information shall expire 180 days after the applicable Operating Day;</w:t>
      </w:r>
    </w:p>
    <w:p w14:paraId="125794A2" w14:textId="77777777" w:rsidR="00FE469D" w:rsidRDefault="00FE469D" w:rsidP="0089633B">
      <w:pPr>
        <w:pStyle w:val="List"/>
        <w:ind w:left="1440"/>
      </w:pPr>
      <w:r>
        <w:t>(k)</w:t>
      </w:r>
      <w:r>
        <w:tab/>
        <w:t>Number of ESI IDs identifiable to a specific LSE.  The Protected Information status of this information shall expire 365 days after the applicable Operating Day;</w:t>
      </w:r>
    </w:p>
    <w:p w14:paraId="44EDD46E" w14:textId="77777777" w:rsidR="00FE469D" w:rsidRDefault="00FE469D" w:rsidP="0089633B">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72FB6809" w14:textId="77777777" w:rsidR="00FE469D" w:rsidRDefault="00FE469D" w:rsidP="0089633B">
      <w:pPr>
        <w:pStyle w:val="List"/>
        <w:ind w:left="1440"/>
      </w:pPr>
      <w:r>
        <w:t>(m)</w:t>
      </w:r>
      <w:r>
        <w:tab/>
        <w:t>Resource-specific costs, design and engineering data, including such data submitted in connection with a verifiable cost appeal;</w:t>
      </w:r>
    </w:p>
    <w:p w14:paraId="31D30693" w14:textId="77777777" w:rsidR="00FE469D" w:rsidRDefault="00FE469D" w:rsidP="0089633B">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7AFFF10" w14:textId="77777777" w:rsidR="00FE469D" w:rsidRDefault="00FE469D" w:rsidP="0089633B">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05D8AB22" w14:textId="77777777" w:rsidR="00FE469D" w:rsidRDefault="00FE469D" w:rsidP="0089633B">
      <w:pPr>
        <w:pStyle w:val="List2"/>
        <w:ind w:left="2160"/>
      </w:pPr>
      <w:r>
        <w:t>(ii)</w:t>
      </w:r>
      <w:r>
        <w:tab/>
        <w:t>The Protected Information status of all other CRR information identified above in item (n) shall expire six months after the end of the year in which the CRR was effective.</w:t>
      </w:r>
    </w:p>
    <w:p w14:paraId="6429F22B" w14:textId="31AAA328" w:rsidR="00FE469D" w:rsidRDefault="00FE469D" w:rsidP="0089633B">
      <w:pPr>
        <w:pStyle w:val="List"/>
        <w:ind w:left="1440"/>
      </w:pPr>
      <w:r>
        <w:t>(o)</w:t>
      </w:r>
      <w:r>
        <w:tab/>
      </w:r>
      <w:del w:id="8" w:author="TEBA" w:date="2024-12-10T07:00:00Z">
        <w:r w:rsidDel="00575E6B">
          <w:delText xml:space="preserve">Renewable </w:delText>
        </w:r>
      </w:del>
      <w:r>
        <w:t xml:space="preserve">Energy </w:t>
      </w:r>
      <w:ins w:id="9" w:author="TEBA" w:date="2024-12-10T07:01:00Z">
        <w:r w:rsidR="00575E6B">
          <w:t xml:space="preserve">Attribute </w:t>
        </w:r>
      </w:ins>
      <w:del w:id="10" w:author="TEBA" w:date="2024-12-10T07:01:00Z">
        <w:r w:rsidDel="00575E6B">
          <w:delText xml:space="preserve">Credit </w:delText>
        </w:r>
      </w:del>
      <w:ins w:id="11" w:author="TEBA" w:date="2024-12-10T07:01:00Z">
        <w:r w:rsidR="00575E6B">
          <w:t xml:space="preserve">Certificate </w:t>
        </w:r>
      </w:ins>
      <w:r>
        <w:t>(</w:t>
      </w:r>
      <w:del w:id="12" w:author="TEBA" w:date="2024-12-10T07:01:00Z">
        <w:r w:rsidDel="00575E6B">
          <w:delText>REC</w:delText>
        </w:r>
      </w:del>
      <w:ins w:id="13" w:author="TEBA" w:date="2024-12-10T07:01:00Z">
        <w:r w:rsidR="00575E6B">
          <w:t>EAC</w:t>
        </w:r>
      </w:ins>
      <w:r>
        <w:t xml:space="preserve">) </w:t>
      </w:r>
      <w:del w:id="14" w:author="TEBA" w:date="2024-12-10T07:01:00Z">
        <w:r w:rsidDel="00575E6B">
          <w:delText xml:space="preserve">account </w:delText>
        </w:r>
      </w:del>
      <w:ins w:id="15" w:author="TEBA" w:date="2024-12-10T07:01:00Z">
        <w:r w:rsidR="00575E6B">
          <w:t xml:space="preserve">Account </w:t>
        </w:r>
      </w:ins>
      <w:r>
        <w:t>balances.  The Protected Information status of this information shall expire three years after the REC Settlement period ends;</w:t>
      </w:r>
    </w:p>
    <w:p w14:paraId="383C4C04" w14:textId="77777777" w:rsidR="00FE469D" w:rsidRDefault="00FE469D" w:rsidP="0089633B">
      <w:pPr>
        <w:pStyle w:val="List"/>
        <w:ind w:firstLine="0"/>
      </w:pPr>
      <w:r>
        <w:t>(p)</w:t>
      </w:r>
      <w:r>
        <w:tab/>
        <w:t>Credit limits identifiable to a specific QSE;</w:t>
      </w:r>
    </w:p>
    <w:p w14:paraId="7C3CFA9C" w14:textId="77777777" w:rsidR="00FE469D" w:rsidRDefault="00FE469D" w:rsidP="0089633B">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4A67259D" w14:textId="77777777" w:rsidR="00FE469D" w:rsidRDefault="00FE469D" w:rsidP="0089633B">
      <w:pPr>
        <w:pStyle w:val="List"/>
        <w:ind w:left="1440"/>
      </w:pPr>
      <w:r>
        <w:t>(r)</w:t>
      </w:r>
      <w: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w:t>
      </w:r>
      <w:r>
        <w:lastRenderedPageBreak/>
        <w:t>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21AC416" w14:textId="77777777" w:rsidR="00FE469D" w:rsidRDefault="00FE469D" w:rsidP="0089633B">
      <w:pPr>
        <w:pStyle w:val="List"/>
        <w:ind w:left="1440"/>
      </w:pPr>
      <w:r>
        <w:t>(s)</w:t>
      </w:r>
      <w:r>
        <w:tab/>
        <w:t>Any software, products of software, or other vendor information that ERCOT is required to keep confidential under its agreements;</w:t>
      </w:r>
    </w:p>
    <w:p w14:paraId="07E167D9" w14:textId="77777777" w:rsidR="00FE469D" w:rsidRDefault="00FE469D" w:rsidP="0089633B">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E469D" w14:paraId="579CCE9C" w14:textId="77777777" w:rsidTr="00B3311E">
        <w:tc>
          <w:tcPr>
            <w:tcW w:w="9558" w:type="dxa"/>
            <w:tcBorders>
              <w:top w:val="single" w:sz="4" w:space="0" w:color="auto"/>
              <w:left w:val="single" w:sz="4" w:space="0" w:color="auto"/>
              <w:bottom w:val="single" w:sz="4" w:space="0" w:color="auto"/>
              <w:right w:val="single" w:sz="4" w:space="0" w:color="auto"/>
            </w:tcBorders>
            <w:shd w:val="clear" w:color="auto" w:fill="D9D9D9"/>
          </w:tcPr>
          <w:p w14:paraId="6D599A04" w14:textId="77777777" w:rsidR="00FE469D" w:rsidRDefault="00FE469D" w:rsidP="00B3311E">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1766F69" w14:textId="77777777" w:rsidR="00FE469D" w:rsidRPr="005901EB" w:rsidRDefault="00FE469D" w:rsidP="00B3311E">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35AF0ABE" w14:textId="77777777" w:rsidR="00FE469D" w:rsidRDefault="00FE469D" w:rsidP="0089633B">
      <w:pPr>
        <w:pStyle w:val="List"/>
        <w:spacing w:before="240"/>
        <w:ind w:left="1440"/>
      </w:pPr>
      <w:r>
        <w:t>(u)</w:t>
      </w:r>
      <w:r>
        <w:tab/>
        <w:t xml:space="preserve">Direct Current Tie (DC Tie) Schedule information.  </w:t>
      </w:r>
      <w:r w:rsidRPr="00BC54CE">
        <w:t xml:space="preserve">The Protected Information status of this information shall expire </w:t>
      </w:r>
      <w:r>
        <w:t xml:space="preserve">on the date on which ERCOT files the report with the PUCT that is required by P.U.C. </w:t>
      </w:r>
      <w:r w:rsidRPr="008C1348">
        <w:rPr>
          <w:iCs/>
          <w:smallCaps/>
        </w:rPr>
        <w:t>Subst</w:t>
      </w:r>
      <w:r w:rsidRPr="006964D0">
        <w:rPr>
          <w:iCs/>
        </w:rPr>
        <w:t>. R.</w:t>
      </w:r>
      <w:r>
        <w:t xml:space="preserve"> 25.192,</w:t>
      </w:r>
      <w:r w:rsidRPr="00785094">
        <w:t xml:space="preserve"> </w:t>
      </w:r>
      <w:r>
        <w:t xml:space="preserve">Transmission Rates for Export from ERCOT, relating to energy imported and exported over DC Ties interconnected to the ERCOT System; </w:t>
      </w:r>
    </w:p>
    <w:p w14:paraId="173BED39" w14:textId="77777777" w:rsidR="00FE469D" w:rsidRDefault="00FE469D" w:rsidP="0089633B">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71086125" w14:textId="77777777" w:rsidR="00FE469D" w:rsidRDefault="00FE469D" w:rsidP="0089633B">
      <w:pPr>
        <w:pStyle w:val="List2"/>
        <w:ind w:firstLine="0"/>
      </w:pPr>
      <w:r>
        <w:t>(i)</w:t>
      </w:r>
      <w:r>
        <w:tab/>
        <w:t xml:space="preserve">PUCT Substantive Rules on performance measure reporting; </w:t>
      </w:r>
    </w:p>
    <w:p w14:paraId="6983C68B" w14:textId="77777777" w:rsidR="00FE469D" w:rsidRDefault="00FE469D" w:rsidP="0089633B">
      <w:pPr>
        <w:pStyle w:val="List2"/>
        <w:ind w:firstLine="0"/>
      </w:pPr>
      <w:r>
        <w:t>(ii)</w:t>
      </w:r>
      <w:r>
        <w:tab/>
        <w:t xml:space="preserve">These Protocols or Other Binding Documents; or </w:t>
      </w:r>
    </w:p>
    <w:p w14:paraId="7F64B74E" w14:textId="77777777" w:rsidR="00FE469D" w:rsidRDefault="00FE469D" w:rsidP="0089633B">
      <w:pPr>
        <w:pStyle w:val="List2"/>
        <w:ind w:left="2160"/>
      </w:pPr>
      <w:r>
        <w:t>(iii)</w:t>
      </w:r>
      <w:r>
        <w:tab/>
        <w:t>Any Technical Advisory Committee (TAC)-approved reporting requirements;</w:t>
      </w:r>
    </w:p>
    <w:p w14:paraId="55D9325B" w14:textId="77777777" w:rsidR="00FE469D" w:rsidRDefault="00FE469D" w:rsidP="0089633B">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086DB331" w14:textId="77777777" w:rsidR="00FE469D" w:rsidRDefault="00FE469D" w:rsidP="0089633B">
      <w:pPr>
        <w:pStyle w:val="List"/>
        <w:ind w:left="1440"/>
      </w:pPr>
      <w:r>
        <w:lastRenderedPageBreak/>
        <w:t>(x)</w:t>
      </w:r>
      <w:r>
        <w:tab/>
        <w:t>Information provided by Entities under Section 10.3.2.4, Reporting of Net Generation Capacity;</w:t>
      </w:r>
    </w:p>
    <w:p w14:paraId="73800204" w14:textId="77777777" w:rsidR="00FE469D" w:rsidRDefault="00FE469D" w:rsidP="0089633B">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10DA3B88" w14:textId="77777777" w:rsidR="00FE469D" w:rsidRDefault="00FE469D" w:rsidP="0089633B">
      <w:pPr>
        <w:pStyle w:val="List"/>
        <w:ind w:left="1440"/>
      </w:pPr>
      <w:r>
        <w:t>(z)</w:t>
      </w:r>
      <w:r>
        <w:tab/>
        <w:t xml:space="preserve">Non-public financial information provided by a Counter-Party to ERCOT pursuant to meeting its credit qualification requirements as well as the QSE’s form of credit support; </w:t>
      </w:r>
    </w:p>
    <w:p w14:paraId="1F2A8F6C" w14:textId="6D5DED90" w:rsidR="00FE469D" w:rsidRDefault="00FE469D" w:rsidP="0089633B">
      <w:pPr>
        <w:pStyle w:val="List"/>
        <w:ind w:left="1440"/>
        <w:rPr>
          <w:iCs/>
        </w:rPr>
      </w:pPr>
      <w:r>
        <w:t>(aa)</w:t>
      </w:r>
      <w:r>
        <w:tab/>
      </w:r>
      <w:r w:rsidRPr="006964D0">
        <w:rPr>
          <w:iCs/>
        </w:rPr>
        <w:t xml:space="preserve">ESI ID, identity of Retail Electric Provider (REP), and MWh consumption associated with transmission-level Customers that </w:t>
      </w:r>
      <w:r>
        <w:rPr>
          <w:iCs/>
        </w:rPr>
        <w:t>submitted notice</w:t>
      </w:r>
      <w:r w:rsidRPr="006964D0">
        <w:rPr>
          <w:iCs/>
        </w:rPr>
        <w:t xml:space="preserve"> to have their Load excluded from the</w:t>
      </w:r>
      <w:r>
        <w:rPr>
          <w:iCs/>
        </w:rPr>
        <w:t xml:space="preserve"> Solar</w:t>
      </w:r>
      <w:r w:rsidRPr="006964D0">
        <w:rPr>
          <w:iCs/>
        </w:rPr>
        <w:t xml:space="preserve"> Renewable Portfolio Standard (</w:t>
      </w:r>
      <w:r>
        <w:rPr>
          <w:iCs/>
        </w:rPr>
        <w:t>S</w:t>
      </w:r>
      <w:r w:rsidRPr="006964D0">
        <w:rPr>
          <w:iCs/>
        </w:rPr>
        <w:t xml:space="preserve">RPS) calculation consistent with </w:t>
      </w:r>
      <w:del w:id="16" w:author="TEBA" w:date="2024-12-13T13:51:00Z">
        <w:r w:rsidRPr="006964D0" w:rsidDel="007158DC">
          <w:rPr>
            <w:iCs/>
          </w:rPr>
          <w:delText>Section 14.5.3, End-Use Customers</w:delText>
        </w:r>
      </w:del>
      <w:ins w:id="17" w:author="TEBA" w:date="2024-12-13T13:51:00Z">
        <w:r w:rsidR="007158DC">
          <w:rPr>
            <w:iCs/>
          </w:rPr>
          <w:t>paragraph (r) above</w:t>
        </w:r>
      </w:ins>
      <w:r w:rsidRPr="006964D0">
        <w:rPr>
          <w:iCs/>
        </w:rPr>
        <w:t>, and subsection (</w:t>
      </w:r>
      <w:r>
        <w:rPr>
          <w:iCs/>
        </w:rPr>
        <w:t>f</w:t>
      </w:r>
      <w:r w:rsidRPr="006964D0">
        <w:rPr>
          <w:iCs/>
        </w:rPr>
        <w:t xml:space="preserve">) of P.U.C. </w:t>
      </w:r>
      <w:r w:rsidRPr="008C1348">
        <w:rPr>
          <w:iCs/>
          <w:smallCaps/>
        </w:rPr>
        <w:t>Subst</w:t>
      </w:r>
      <w:r w:rsidRPr="006964D0">
        <w:rPr>
          <w:iCs/>
        </w:rPr>
        <w:t>. R. 25.173, Renewable Energy</w:t>
      </w:r>
      <w:r>
        <w:rPr>
          <w:iCs/>
        </w:rPr>
        <w:t xml:space="preserve"> Credit Program, or the Renewable Portfolio Standard (RPS) calculation consistent with subsection </w:t>
      </w:r>
      <w:r w:rsidRPr="00B62A6C">
        <w:rPr>
          <w:iCs/>
        </w:rPr>
        <w:t>(</w:t>
      </w:r>
      <w:r>
        <w:rPr>
          <w:iCs/>
        </w:rPr>
        <w:t>j</w:t>
      </w:r>
      <w:r w:rsidRPr="00B62A6C">
        <w:rPr>
          <w:iCs/>
        </w:rPr>
        <w:t>)</w:t>
      </w:r>
      <w:r w:rsidRPr="008D6A15">
        <w:rPr>
          <w:iCs/>
        </w:rPr>
        <w:t xml:space="preserve"> of P.U.C. </w:t>
      </w:r>
      <w:r w:rsidRPr="008D6A15">
        <w:rPr>
          <w:iCs/>
          <w:smallCaps/>
        </w:rPr>
        <w:t>Subst</w:t>
      </w:r>
      <w:r w:rsidRPr="008D6A15">
        <w:rPr>
          <w:iCs/>
        </w:rPr>
        <w:t>. R. 25.173</w:t>
      </w:r>
      <w:r>
        <w:rPr>
          <w:iCs/>
        </w:rPr>
        <w:t xml:space="preserve"> as it was effective until December 31, 2023;</w:t>
      </w:r>
    </w:p>
    <w:p w14:paraId="3ECCF2DC" w14:textId="77777777" w:rsidR="00FE469D" w:rsidRDefault="00FE469D" w:rsidP="0089633B">
      <w:pPr>
        <w:pStyle w:val="List"/>
        <w:ind w:left="1440"/>
        <w:rPr>
          <w:iCs/>
        </w:rPr>
      </w:pPr>
      <w:r>
        <w:rPr>
          <w:iCs/>
        </w:rPr>
        <w:t>(bb)</w:t>
      </w:r>
      <w:r>
        <w:rPr>
          <w:iCs/>
        </w:rPr>
        <w:tab/>
        <w:t xml:space="preserve">Emergency operations plans submitted pursuant to </w:t>
      </w:r>
      <w:r>
        <w:t xml:space="preserve">P.U.C. </w:t>
      </w:r>
      <w:r w:rsidRPr="008C1348">
        <w:rPr>
          <w:iCs/>
          <w:smallCaps/>
        </w:rPr>
        <w:t>Subst</w:t>
      </w:r>
      <w:r w:rsidRPr="006964D0">
        <w:rPr>
          <w:iCs/>
        </w:rPr>
        <w:t>. R.</w:t>
      </w:r>
      <w:r>
        <w:t xml:space="preserve"> 25.53, </w:t>
      </w:r>
      <w:r w:rsidRPr="0086057C">
        <w:t>Electric Service Emergency Operations Plans</w:t>
      </w:r>
      <w:r>
        <w:rPr>
          <w:iCs/>
        </w:rPr>
        <w:t xml:space="preserve">; </w:t>
      </w:r>
    </w:p>
    <w:p w14:paraId="578DA67B" w14:textId="77777777" w:rsidR="00FE469D" w:rsidRDefault="00FE469D" w:rsidP="0089633B">
      <w:pPr>
        <w:pStyle w:val="List"/>
        <w:ind w:left="1440"/>
        <w:rPr>
          <w:szCs w:val="24"/>
        </w:rPr>
      </w:pPr>
      <w:r w:rsidRPr="000C1EE9">
        <w:rPr>
          <w:iCs/>
        </w:rPr>
        <w:t>(</w:t>
      </w:r>
      <w:r>
        <w:rPr>
          <w:iCs/>
        </w:rPr>
        <w:t>cc</w:t>
      </w:r>
      <w:r w:rsidRPr="000C1EE9">
        <w:rPr>
          <w:iCs/>
        </w:rPr>
        <w:t>)</w:t>
      </w:r>
      <w:r w:rsidRPr="007335BC">
        <w:tab/>
      </w:r>
      <w:r w:rsidRPr="000C1EE9">
        <w:t xml:space="preserve">Information provided by a Counter-Party under Section 16.16.3, </w:t>
      </w:r>
      <w:r w:rsidRPr="000C1EE9">
        <w:rPr>
          <w:szCs w:val="24"/>
        </w:rPr>
        <w:t>Verification of Risk Management Framework</w:t>
      </w:r>
      <w:r>
        <w:rPr>
          <w:szCs w:val="24"/>
        </w:rPr>
        <w:t>;</w:t>
      </w:r>
    </w:p>
    <w:p w14:paraId="70389E3D" w14:textId="77777777" w:rsidR="00FE469D" w:rsidRDefault="00FE469D" w:rsidP="0089633B">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471B7708" w14:textId="77777777" w:rsidR="00FE469D" w:rsidRDefault="00FE469D" w:rsidP="0089633B">
      <w:pPr>
        <w:pStyle w:val="List"/>
        <w:ind w:left="1440"/>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E469D" w14:paraId="3FD42CFE" w14:textId="77777777" w:rsidTr="00B3311E">
        <w:tc>
          <w:tcPr>
            <w:tcW w:w="9558" w:type="dxa"/>
            <w:tcBorders>
              <w:top w:val="single" w:sz="4" w:space="0" w:color="auto"/>
              <w:left w:val="single" w:sz="4" w:space="0" w:color="auto"/>
              <w:bottom w:val="single" w:sz="4" w:space="0" w:color="auto"/>
              <w:right w:val="single" w:sz="4" w:space="0" w:color="auto"/>
            </w:tcBorders>
            <w:shd w:val="clear" w:color="auto" w:fill="D9D9D9"/>
          </w:tcPr>
          <w:p w14:paraId="03B244E7" w14:textId="77777777" w:rsidR="00FE469D" w:rsidRDefault="00FE469D" w:rsidP="00B3311E">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690A00F9" w14:textId="77777777" w:rsidR="00FE469D" w:rsidRPr="005901EB" w:rsidRDefault="00FE469D" w:rsidP="00B3311E">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w:t>
            </w:r>
            <w:r w:rsidRPr="003655BF">
              <w:lastRenderedPageBreak/>
              <w:t xml:space="preserve">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49CEF2A0" w14:textId="77777777" w:rsidR="00FE469D" w:rsidRDefault="00FE469D" w:rsidP="0089633B">
      <w:pPr>
        <w:pStyle w:val="List"/>
        <w:spacing w:before="240"/>
        <w:ind w:left="1440"/>
      </w:pPr>
      <w:r w:rsidRPr="00F45201">
        <w:lastRenderedPageBreak/>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233EC29D" w14:textId="77777777" w:rsidR="00FE469D" w:rsidRDefault="00FE469D" w:rsidP="0089633B">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39BCB663" w14:textId="77777777" w:rsidR="00FE469D" w:rsidRDefault="00FE469D" w:rsidP="0089633B">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17ADB408" w14:textId="77777777" w:rsidR="00FE469D" w:rsidRDefault="00FE469D" w:rsidP="0089633B">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w:t>
      </w:r>
    </w:p>
    <w:p w14:paraId="7DE055FE" w14:textId="77777777" w:rsidR="00FE469D" w:rsidRDefault="00FE469D" w:rsidP="00FE469D">
      <w:pPr>
        <w:spacing w:after="240"/>
        <w:ind w:left="1440" w:hanging="720"/>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t>;</w:t>
      </w:r>
    </w:p>
    <w:p w14:paraId="224FEF3B" w14:textId="77777777" w:rsidR="00FE469D" w:rsidRPr="00DF6D6B" w:rsidRDefault="00FE469D" w:rsidP="00FE469D">
      <w:pPr>
        <w:spacing w:after="240"/>
        <w:ind w:left="1440" w:hanging="720"/>
      </w:pPr>
      <w:r w:rsidRPr="00DF6D6B">
        <w:t>(kk)</w:t>
      </w:r>
      <w:r w:rsidRPr="00DF6D6B">
        <w:tab/>
        <w:t xml:space="preserve">Information provided to ERCOT: </w:t>
      </w:r>
    </w:p>
    <w:p w14:paraId="6F996AF2" w14:textId="77777777" w:rsidR="00FE469D" w:rsidRPr="00DF6D6B" w:rsidRDefault="00FE469D" w:rsidP="00FE469D">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6BA8AED0" w14:textId="77777777" w:rsidR="00FE469D" w:rsidRPr="00DF6D6B" w:rsidRDefault="00FE469D" w:rsidP="00FE469D">
      <w:pPr>
        <w:spacing w:after="240"/>
        <w:ind w:left="2160" w:hanging="720"/>
      </w:pPr>
      <w:r w:rsidRPr="00DF6D6B">
        <w:t>(ii)</w:t>
      </w:r>
      <w:r w:rsidRPr="00DF6D6B">
        <w:tab/>
        <w:t xml:space="preserve">By a Resource Entity under paragraph (2) of Section 8.1.1.2.1.6, Firm Fuel Supply Service Resource Qualification, Testing, Decertification, </w:t>
      </w:r>
      <w:r>
        <w:t xml:space="preserve">and </w:t>
      </w:r>
      <w:r>
        <w:lastRenderedPageBreak/>
        <w:t xml:space="preserve">Recertification, </w:t>
      </w:r>
      <w:r w:rsidRPr="00DF6D6B">
        <w:t>as part of the voluntary process for ERCOT certification of a FFSS Qualified Contract; or</w:t>
      </w:r>
    </w:p>
    <w:p w14:paraId="414746CA" w14:textId="77777777" w:rsidR="00FE469D" w:rsidRDefault="00FE469D" w:rsidP="00FE469D">
      <w:pPr>
        <w:spacing w:after="240"/>
        <w:ind w:left="2160" w:hanging="720"/>
      </w:pPr>
      <w:r w:rsidRPr="00DF6D6B">
        <w:t>(iii)</w:t>
      </w:r>
      <w:r w:rsidRPr="00DF6D6B">
        <w:tab/>
        <w:t>By a Resource Entity in a Force Majeure Event report required under paragraph (14) of Section 8.1.1.2.6</w:t>
      </w:r>
      <w:r>
        <w:t>;</w:t>
      </w:r>
    </w:p>
    <w:p w14:paraId="66739C81" w14:textId="77777777" w:rsidR="00FE469D" w:rsidRDefault="00FE469D" w:rsidP="00FE469D">
      <w:pPr>
        <w:spacing w:after="240"/>
        <w:ind w:left="1440" w:hanging="720"/>
      </w:pPr>
      <w:r>
        <w:t>(ll)</w:t>
      </w:r>
      <w:r>
        <w:tab/>
      </w:r>
      <w:r w:rsidRPr="00636B19">
        <w:t xml:space="preserve">Information provided to ERCOT pursuant to Section 16.2.1.1, QSE Background Check Process, or </w:t>
      </w:r>
      <w:r>
        <w:t xml:space="preserve">Section </w:t>
      </w:r>
      <w:r w:rsidRPr="00636B19">
        <w:t>16.8.1.1, CRR Account Holder Background Check Process</w:t>
      </w:r>
      <w:r>
        <w:t>; and</w:t>
      </w:r>
    </w:p>
    <w:p w14:paraId="5C86C7F0" w14:textId="7C47FAFE" w:rsidR="00FE469D" w:rsidRDefault="00FE469D" w:rsidP="00FE469D">
      <w:pPr>
        <w:spacing w:after="240"/>
        <w:ind w:left="1440" w:hanging="720"/>
      </w:pPr>
      <w:r w:rsidRPr="003A7262">
        <w:t>(</w:t>
      </w:r>
      <w:r>
        <w:t>mm</w:t>
      </w:r>
      <w:r w:rsidRPr="003A7262">
        <w:t>)</w:t>
      </w:r>
      <w:r w:rsidRPr="003A7262">
        <w:tab/>
        <w:t xml:space="preserve">Information concerning coal or lignite inventory provided by a QSE under Section 3.24, </w:t>
      </w:r>
      <w:r>
        <w:t>Notification</w:t>
      </w:r>
      <w:r w:rsidRPr="003A7262">
        <w:t xml:space="preserve"> of </w:t>
      </w:r>
      <w:r>
        <w:t>Low</w:t>
      </w:r>
      <w:r w:rsidRPr="003A7262">
        <w:t xml:space="preserve"> Coal and Lignite Inventory </w:t>
      </w:r>
      <w:r>
        <w:t>Levels</w:t>
      </w:r>
      <w:r w:rsidRPr="003A7262">
        <w:t>.</w:t>
      </w:r>
    </w:p>
    <w:p w14:paraId="49C6EC21" w14:textId="2937CB80" w:rsidR="006253C9" w:rsidRPr="006253C9" w:rsidRDefault="006253C9" w:rsidP="006253C9">
      <w:pPr>
        <w:pStyle w:val="Heading2"/>
        <w:numPr>
          <w:ilvl w:val="0"/>
          <w:numId w:val="0"/>
        </w:numPr>
      </w:pPr>
      <w:r>
        <w:t>2.1</w:t>
      </w:r>
      <w:r>
        <w:tab/>
        <w:t>DEFINITIONS</w:t>
      </w:r>
      <w:bookmarkEnd w:id="3"/>
      <w:bookmarkEnd w:id="4"/>
      <w:bookmarkEnd w:id="5"/>
      <w:bookmarkEnd w:id="6"/>
    </w:p>
    <w:p w14:paraId="4809FF6B" w14:textId="2581C298" w:rsidR="00E862F1" w:rsidRPr="00D5497B" w:rsidDel="008A48FC" w:rsidRDefault="00E862F1" w:rsidP="00E862F1">
      <w:pPr>
        <w:pStyle w:val="H2"/>
        <w:rPr>
          <w:del w:id="18" w:author="TEBA" w:date="2024-11-08T07:40:00Z"/>
          <w:b w:val="0"/>
        </w:rPr>
      </w:pPr>
      <w:bookmarkStart w:id="19" w:name="_Toc205190280"/>
      <w:del w:id="20" w:author="TEBA" w:date="2024-11-08T07:40:00Z">
        <w:r w:rsidRPr="00D5497B" w:rsidDel="008A48FC">
          <w:delText>Compliance Period</w:delText>
        </w:r>
        <w:bookmarkEnd w:id="19"/>
      </w:del>
    </w:p>
    <w:p w14:paraId="42987AD8" w14:textId="3431AF7E" w:rsidR="00E862F1" w:rsidDel="008A48FC" w:rsidRDefault="00E862F1" w:rsidP="00E862F1">
      <w:pPr>
        <w:pStyle w:val="BodyText"/>
        <w:rPr>
          <w:del w:id="21" w:author="TEBA" w:date="2024-11-08T07:40:00Z"/>
        </w:rPr>
      </w:pPr>
      <w:del w:id="22" w:author="TEBA" w:date="2024-11-08T07:40:00Z">
        <w:r w:rsidDel="008A48FC">
          <w:delText>A calendar year beginning January 1 and ending December 31 in which Renewable Energy Credits (RECs) are required of a Retail Entity.</w:delText>
        </w:r>
      </w:del>
    </w:p>
    <w:p w14:paraId="56461B24" w14:textId="63A07BBA" w:rsidR="00E862F1" w:rsidRPr="00D5497B" w:rsidDel="008A48FC" w:rsidRDefault="00E862F1" w:rsidP="00E862F1">
      <w:pPr>
        <w:pStyle w:val="H2"/>
        <w:rPr>
          <w:del w:id="23" w:author="TEBA" w:date="2024-11-08T07:40:00Z"/>
          <w:b w:val="0"/>
        </w:rPr>
      </w:pPr>
      <w:bookmarkStart w:id="24" w:name="_Toc205190281"/>
      <w:commentRangeStart w:id="25"/>
      <w:del w:id="26" w:author="TEBA" w:date="2024-11-08T07:40:00Z">
        <w:r w:rsidRPr="00D5497B" w:rsidDel="008A48FC">
          <w:delText>Compliance Premium</w:delText>
        </w:r>
      </w:del>
      <w:bookmarkEnd w:id="24"/>
      <w:commentRangeEnd w:id="25"/>
      <w:r w:rsidR="00750469">
        <w:rPr>
          <w:rStyle w:val="CommentReference"/>
          <w:b w:val="0"/>
        </w:rPr>
        <w:commentReference w:id="25"/>
      </w:r>
    </w:p>
    <w:p w14:paraId="5A8C1123" w14:textId="50777949" w:rsidR="00E862F1" w:rsidRDefault="00E862F1" w:rsidP="00E862F1">
      <w:pPr>
        <w:pStyle w:val="BodyText"/>
      </w:pPr>
      <w:del w:id="27" w:author="TEBA" w:date="2024-11-08T07:40:00Z">
        <w:r w:rsidDel="008A48FC">
          <w:delText xml:space="preserve">A payment awarded by the Program Administrator in conjunction with a </w:delText>
        </w:r>
        <w:r w:rsidRPr="00322438" w:rsidDel="008A48FC">
          <w:rPr>
            <w:bCs/>
          </w:rPr>
          <w:delText xml:space="preserve">Solar </w:delText>
        </w:r>
        <w:r w:rsidRPr="004222A1" w:rsidDel="008A48FC">
          <w:delText>Renewable Energy Credit</w:delText>
        </w:r>
        <w:r w:rsidDel="008A48FC">
          <w:delText xml:space="preserve"> (SREC) that is generated by a renewable energy source that meets the criteria of subsection (e) of P.U.C. S</w:delText>
        </w:r>
        <w:r w:rsidDel="008A48FC">
          <w:rPr>
            <w:smallCaps/>
          </w:rPr>
          <w:delText>ubst</w:delText>
        </w:r>
        <w:r w:rsidDel="008A48FC">
          <w:delText>. R. 25.173, Renewable Energy Credit Program.  For the purpose of the Solar Renewable Portfolio Standard (SRPS) requirements, one Compliance Premium is equal to one SREC.</w:delText>
        </w:r>
      </w:del>
    </w:p>
    <w:p w14:paraId="30C882BD" w14:textId="77777777" w:rsidR="00FE469D" w:rsidRPr="00D5497B" w:rsidRDefault="00FE469D" w:rsidP="00FE469D">
      <w:pPr>
        <w:pStyle w:val="H2"/>
        <w:rPr>
          <w:b w:val="0"/>
        </w:rPr>
      </w:pPr>
      <w:bookmarkStart w:id="28" w:name="_Toc205190319"/>
      <w:r w:rsidRPr="00D5497B">
        <w:t>Designated Representative</w:t>
      </w:r>
      <w:bookmarkEnd w:id="28"/>
    </w:p>
    <w:p w14:paraId="26ED4CBE" w14:textId="692DD5CA" w:rsidR="00FE469D" w:rsidDel="008A48FC" w:rsidRDefault="00FE469D" w:rsidP="00E862F1">
      <w:pPr>
        <w:pStyle w:val="BodyText"/>
        <w:rPr>
          <w:del w:id="29" w:author="TEBA" w:date="2024-11-08T07:40:00Z"/>
        </w:rPr>
      </w:pPr>
      <w:r>
        <w:t>A responsible natural person authorized by an Entity to register with ERCOT as a</w:t>
      </w:r>
      <w:ins w:id="30" w:author="TEBA" w:date="2024-12-10T07:02:00Z">
        <w:r w:rsidR="00575E6B">
          <w:t>n</w:t>
        </w:r>
      </w:ins>
      <w:r>
        <w:t xml:space="preserve"> </w:t>
      </w:r>
      <w:del w:id="31" w:author="TEBA" w:date="2024-12-10T07:02:00Z">
        <w:r w:rsidDel="00575E6B">
          <w:delText xml:space="preserve">Renewable </w:delText>
        </w:r>
      </w:del>
      <w:r>
        <w:t xml:space="preserve">Energy </w:t>
      </w:r>
      <w:ins w:id="32" w:author="TEBA" w:date="2024-12-10T07:02:00Z">
        <w:r w:rsidR="00575E6B">
          <w:t xml:space="preserve">Attribute </w:t>
        </w:r>
      </w:ins>
      <w:del w:id="33" w:author="TEBA" w:date="2024-12-10T07:02:00Z">
        <w:r w:rsidDel="00575E6B">
          <w:delText xml:space="preserve">Credit </w:delText>
        </w:r>
      </w:del>
      <w:ins w:id="34" w:author="TEBA" w:date="2024-12-10T07:02:00Z">
        <w:r w:rsidR="00575E6B">
          <w:t xml:space="preserve">Certificate </w:t>
        </w:r>
      </w:ins>
      <w:r>
        <w:t>(</w:t>
      </w:r>
      <w:del w:id="35" w:author="TEBA" w:date="2024-12-10T07:02:00Z">
        <w:r w:rsidDel="00575E6B">
          <w:delText>REC</w:delText>
        </w:r>
      </w:del>
      <w:ins w:id="36" w:author="TEBA" w:date="2024-12-10T07:02:00Z">
        <w:r w:rsidR="00575E6B">
          <w:t>EAC</w:t>
        </w:r>
      </w:ins>
      <w:r>
        <w:t>) Account Holder</w:t>
      </w:r>
      <w:r w:rsidRPr="00A03EBA">
        <w:t xml:space="preserve"> </w:t>
      </w:r>
      <w:r>
        <w:t xml:space="preserve">or manage an </w:t>
      </w:r>
      <w:del w:id="37" w:author="TEBA" w:date="2024-12-10T07:02:00Z">
        <w:r w:rsidDel="00575E6B">
          <w:delText xml:space="preserve">REC </w:delText>
        </w:r>
      </w:del>
      <w:ins w:id="38" w:author="TEBA" w:date="2024-12-10T07:02:00Z">
        <w:r w:rsidR="00575E6B">
          <w:t xml:space="preserve">EAC </w:t>
        </w:r>
      </w:ins>
      <w:r>
        <w:t xml:space="preserve">Account.  </w:t>
      </w:r>
    </w:p>
    <w:p w14:paraId="035099FA" w14:textId="442227B9" w:rsidR="009A3772" w:rsidRDefault="00E862F1" w:rsidP="00BC2D06">
      <w:pPr>
        <w:rPr>
          <w:ins w:id="39" w:author="TEBA" w:date="2024-11-25T14:05:00Z"/>
          <w:b/>
          <w:bCs/>
        </w:rPr>
      </w:pPr>
      <w:ins w:id="40" w:author="TEBA" w:date="2024-11-07T14:42:00Z">
        <w:r>
          <w:rPr>
            <w:b/>
            <w:bCs/>
          </w:rPr>
          <w:t>Energy Attribute Certificate</w:t>
        </w:r>
      </w:ins>
      <w:ins w:id="41" w:author="TEBA" w:date="2024-11-25T15:01:00Z">
        <w:r w:rsidR="00F56445">
          <w:rPr>
            <w:b/>
            <w:bCs/>
          </w:rPr>
          <w:t xml:space="preserve"> (EAC)</w:t>
        </w:r>
      </w:ins>
    </w:p>
    <w:p w14:paraId="654D0F4A" w14:textId="77777777" w:rsidR="00FC2B7C" w:rsidRDefault="00FC2B7C" w:rsidP="00BC2D06">
      <w:pPr>
        <w:rPr>
          <w:ins w:id="42" w:author="TEBA" w:date="2024-11-07T14:42:00Z"/>
          <w:b/>
          <w:bCs/>
        </w:rPr>
      </w:pPr>
    </w:p>
    <w:p w14:paraId="40039267" w14:textId="7DED0CEA" w:rsidR="00E862F1" w:rsidRPr="003C69FB" w:rsidRDefault="00E862F1" w:rsidP="00E862F1">
      <w:pPr>
        <w:pStyle w:val="BodyText"/>
        <w:rPr>
          <w:ins w:id="43" w:author="TEBA" w:date="2024-11-07T14:46:00Z"/>
        </w:rPr>
      </w:pPr>
      <w:ins w:id="44" w:author="TEBA" w:date="2024-11-07T14:42:00Z">
        <w:r>
          <w:t xml:space="preserve">A tradable instrument that </w:t>
        </w:r>
      </w:ins>
      <w:ins w:id="45" w:author="TEBA" w:date="2024-11-07T14:43:00Z">
        <w:r>
          <w:t xml:space="preserve">represents </w:t>
        </w:r>
        <w:proofErr w:type="gramStart"/>
        <w:r>
          <w:t>all of</w:t>
        </w:r>
        <w:proofErr w:type="gramEnd"/>
        <w:r>
          <w:t xml:space="preserve"> the attributes associated with one MWh of production from a generator that </w:t>
        </w:r>
      </w:ins>
      <w:ins w:id="46" w:author="TEBA" w:date="2024-11-07T14:46:00Z">
        <w:r>
          <w:t>registers</w:t>
        </w:r>
      </w:ins>
      <w:ins w:id="47" w:author="TEBA" w:date="2024-11-07T14:43:00Z">
        <w:r>
          <w:t xml:space="preserve"> to participate in the program. </w:t>
        </w:r>
      </w:ins>
      <w:ins w:id="48" w:author="TEBA" w:date="2024-11-25T14:06:00Z">
        <w:r w:rsidR="00FC2B7C">
          <w:t xml:space="preserve"> </w:t>
        </w:r>
      </w:ins>
      <w:ins w:id="49" w:author="TEBA" w:date="2024-11-07T14:43:00Z">
        <w:r>
          <w:t xml:space="preserve">An EAC may be fractional. </w:t>
        </w:r>
      </w:ins>
      <w:ins w:id="50" w:author="TEBA" w:date="2024-11-25T14:06:00Z">
        <w:r w:rsidR="00FC2B7C">
          <w:t xml:space="preserve"> </w:t>
        </w:r>
      </w:ins>
      <w:ins w:id="51" w:author="TEBA" w:date="2024-11-07T14:43:00Z">
        <w:r>
          <w:t xml:space="preserve">EACs </w:t>
        </w:r>
      </w:ins>
      <w:ins w:id="52" w:author="TEBA" w:date="2024-11-07T14:45:00Z">
        <w:r>
          <w:t xml:space="preserve">do not include any </w:t>
        </w:r>
      </w:ins>
      <w:ins w:id="53" w:author="TEBA" w:date="2024-11-07T14:46:00Z">
        <w:r>
          <w:t>energy</w:t>
        </w:r>
        <w:r>
          <w:rPr>
            <w:rStyle w:val="ui-provider"/>
          </w:rPr>
          <w:t>, capacity, reliability, or other power attributes used to provide electricity services, nor liabilities associated with such generation, nor any tax credits, depreciation allowances or third</w:t>
        </w:r>
      </w:ins>
      <w:ins w:id="54" w:author="TEBA" w:date="2024-11-25T18:46:00Z">
        <w:r w:rsidR="00E034FF">
          <w:rPr>
            <w:rStyle w:val="ui-provider"/>
          </w:rPr>
          <w:t>-</w:t>
        </w:r>
      </w:ins>
      <w:ins w:id="55" w:author="TEBA" w:date="2024-11-07T14:46:00Z">
        <w:r>
          <w:rPr>
            <w:rStyle w:val="ui-provider"/>
          </w:rPr>
          <w:t>party subsidies of any kind.</w:t>
        </w:r>
      </w:ins>
    </w:p>
    <w:p w14:paraId="206B20EE" w14:textId="37E37C56" w:rsidR="00852A79" w:rsidRPr="00B340B6" w:rsidRDefault="00852A79" w:rsidP="00B340B6">
      <w:pPr>
        <w:pStyle w:val="H2"/>
        <w:ind w:hanging="540"/>
        <w:rPr>
          <w:b w:val="0"/>
          <w:i/>
          <w:iCs/>
        </w:rPr>
      </w:pPr>
      <w:r w:rsidRPr="00B340B6">
        <w:rPr>
          <w:i/>
          <w:iCs/>
        </w:rPr>
        <w:t>Renewable Energy Credit (REC)</w:t>
      </w:r>
    </w:p>
    <w:p w14:paraId="48DB1996" w14:textId="73F737C2" w:rsidR="00852A79" w:rsidRDefault="00852A79" w:rsidP="00B340B6">
      <w:pPr>
        <w:pStyle w:val="BodyText"/>
        <w:ind w:left="360"/>
        <w:rPr>
          <w:ins w:id="56" w:author="TEBA" w:date="2024-11-07T14:51:00Z"/>
        </w:rPr>
      </w:pPr>
      <w:r>
        <w:t xml:space="preserve">A tradable instrument that represents </w:t>
      </w:r>
      <w:proofErr w:type="gramStart"/>
      <w:r>
        <w:t>all of</w:t>
      </w:r>
      <w:proofErr w:type="gramEnd"/>
      <w:r>
        <w:t xml:space="preserve"> the renewable attributes associated with one MWh of production from a certified renewable generator.  </w:t>
      </w:r>
      <w:ins w:id="57" w:author="TEBA" w:date="2024-11-07T14:51:00Z">
        <w:r>
          <w:t>REC</w:t>
        </w:r>
      </w:ins>
      <w:ins w:id="58" w:author="TEBA" w:date="2024-11-27T09:26:00Z">
        <w:r w:rsidR="00C16941">
          <w:t>s</w:t>
        </w:r>
      </w:ins>
      <w:ins w:id="59" w:author="TEBA" w:date="2024-11-07T14:51:00Z">
        <w:r>
          <w:t xml:space="preserve"> </w:t>
        </w:r>
      </w:ins>
      <w:ins w:id="60" w:author="TEBA" w:date="2024-11-27T09:26:00Z">
        <w:r w:rsidR="00C16941">
          <w:t>are</w:t>
        </w:r>
      </w:ins>
      <w:ins w:id="61" w:author="TEBA" w:date="2024-11-07T14:51:00Z">
        <w:r>
          <w:t xml:space="preserve"> a subcategory of EACs.</w:t>
        </w:r>
      </w:ins>
    </w:p>
    <w:p w14:paraId="390BF34B" w14:textId="4013FB7D" w:rsidR="00852A79" w:rsidRPr="00852A79" w:rsidRDefault="00852A79" w:rsidP="00852A79">
      <w:pPr>
        <w:pStyle w:val="H2"/>
        <w:ind w:left="0" w:firstLine="0"/>
      </w:pPr>
      <w:del w:id="62" w:author="TEBA" w:date="2024-11-07T14:52:00Z">
        <w:r w:rsidRPr="004222A1" w:rsidDel="00852A79">
          <w:lastRenderedPageBreak/>
          <w:delText xml:space="preserve">Renewable </w:delText>
        </w:r>
      </w:del>
      <w:r w:rsidRPr="004222A1">
        <w:t xml:space="preserve">Energy </w:t>
      </w:r>
      <w:ins w:id="63" w:author="TEBA" w:date="2024-11-07T14:53:00Z">
        <w:r>
          <w:t xml:space="preserve">Attribute </w:t>
        </w:r>
      </w:ins>
      <w:del w:id="64" w:author="TEBA" w:date="2024-11-07T14:53:00Z">
        <w:r w:rsidRPr="004222A1" w:rsidDel="00852A79">
          <w:delText xml:space="preserve">Credit </w:delText>
        </w:r>
      </w:del>
      <w:ins w:id="65" w:author="TEBA" w:date="2024-11-07T14:53:00Z">
        <w:del w:id="66" w:author="TEBA" w:date="2024-11-25T21:13:00Z">
          <w:r w:rsidDel="00320D77">
            <w:delText xml:space="preserve"> </w:delText>
          </w:r>
        </w:del>
        <w:r>
          <w:t xml:space="preserve">Certificate </w:t>
        </w:r>
      </w:ins>
      <w:r w:rsidRPr="004222A1">
        <w:t>(</w:t>
      </w:r>
      <w:del w:id="67" w:author="TEBA" w:date="2024-11-07T14:53:00Z">
        <w:r w:rsidRPr="004222A1" w:rsidDel="00852A79">
          <w:delText>R</w:delText>
        </w:r>
      </w:del>
      <w:r w:rsidRPr="004222A1">
        <w:t>E</w:t>
      </w:r>
      <w:ins w:id="68" w:author="TEBA" w:date="2024-11-07T14:53:00Z">
        <w:r>
          <w:t>A</w:t>
        </w:r>
      </w:ins>
      <w:r w:rsidRPr="004222A1">
        <w:t>C) Account</w:t>
      </w:r>
    </w:p>
    <w:p w14:paraId="1A8150FA" w14:textId="4D6B532B" w:rsidR="00852A79" w:rsidRDefault="00852A79" w:rsidP="00852A79">
      <w:pPr>
        <w:pStyle w:val="BodyText"/>
      </w:pPr>
      <w:r>
        <w:t xml:space="preserve">An account maintained by ERCOT for the purpose of tracking the production, sale, transfer, purchase, and retirement of </w:t>
      </w:r>
      <w:del w:id="69" w:author="TEBA" w:date="2024-11-07T14:53:00Z">
        <w:r w:rsidDel="00852A79">
          <w:delText>R</w:delText>
        </w:r>
      </w:del>
      <w:r>
        <w:t>E</w:t>
      </w:r>
      <w:ins w:id="70" w:author="TEBA" w:date="2024-11-07T14:53:00Z">
        <w:r>
          <w:t>A</w:t>
        </w:r>
      </w:ins>
      <w:r>
        <w:t xml:space="preserve">Cs </w:t>
      </w:r>
      <w:del w:id="71" w:author="TEBA" w:date="2024-11-07T14:53:00Z">
        <w:r w:rsidDel="00852A79">
          <w:delText xml:space="preserve">or Compliance Premiums </w:delText>
        </w:r>
      </w:del>
      <w:r>
        <w:t>by a</w:t>
      </w:r>
      <w:ins w:id="72" w:author="TEBA" w:date="2024-11-07T14:53:00Z">
        <w:r>
          <w:t>n</w:t>
        </w:r>
      </w:ins>
      <w:r>
        <w:t xml:space="preserve"> </w:t>
      </w:r>
      <w:del w:id="73" w:author="TEBA" w:date="2024-11-07T14:53:00Z">
        <w:r w:rsidRPr="008548B7" w:rsidDel="00852A79">
          <w:delText>R</w:delText>
        </w:r>
      </w:del>
      <w:r w:rsidRPr="008548B7">
        <w:t>E</w:t>
      </w:r>
      <w:ins w:id="74" w:author="TEBA" w:date="2024-11-07T14:53:00Z">
        <w:r>
          <w:t>A</w:t>
        </w:r>
      </w:ins>
      <w:r w:rsidRPr="008548B7">
        <w:t>C Account Holder</w:t>
      </w:r>
      <w:r>
        <w:t>.</w:t>
      </w:r>
    </w:p>
    <w:p w14:paraId="6E0C3A4B" w14:textId="0282CC21" w:rsidR="00852A79" w:rsidRPr="004222A1" w:rsidRDefault="00852A79" w:rsidP="00852A79">
      <w:pPr>
        <w:pStyle w:val="H2"/>
        <w:rPr>
          <w:b w:val="0"/>
        </w:rPr>
      </w:pPr>
      <w:del w:id="75" w:author="TEBA" w:date="2024-11-07T14:53:00Z">
        <w:r w:rsidRPr="004222A1" w:rsidDel="00852A79">
          <w:delText xml:space="preserve">Renewable </w:delText>
        </w:r>
      </w:del>
      <w:r w:rsidRPr="004222A1">
        <w:t xml:space="preserve">Energy </w:t>
      </w:r>
      <w:ins w:id="76" w:author="TEBA" w:date="2024-11-07T14:54:00Z">
        <w:r>
          <w:t xml:space="preserve">Attribute </w:t>
        </w:r>
      </w:ins>
      <w:del w:id="77" w:author="TEBA" w:date="2024-11-07T14:54:00Z">
        <w:r w:rsidRPr="004222A1" w:rsidDel="00852A79">
          <w:delText>Credit</w:delText>
        </w:r>
      </w:del>
      <w:ins w:id="78" w:author="TEBA" w:date="2024-11-07T14:54:00Z">
        <w:del w:id="79" w:author="TEBA" w:date="2024-11-25T21:13:00Z">
          <w:r w:rsidDel="00320D77">
            <w:delText xml:space="preserve"> </w:delText>
          </w:r>
        </w:del>
        <w:r>
          <w:t>Certificate</w:t>
        </w:r>
      </w:ins>
      <w:r w:rsidRPr="004222A1">
        <w:t xml:space="preserve"> (</w:t>
      </w:r>
      <w:del w:id="80" w:author="TEBA" w:date="2024-11-07T14:54:00Z">
        <w:r w:rsidRPr="004222A1" w:rsidDel="00852A79">
          <w:delText>R</w:delText>
        </w:r>
      </w:del>
      <w:r w:rsidRPr="004222A1">
        <w:t>E</w:t>
      </w:r>
      <w:ins w:id="81" w:author="TEBA" w:date="2024-11-07T14:54:00Z">
        <w:r>
          <w:t>A</w:t>
        </w:r>
      </w:ins>
      <w:r w:rsidRPr="004222A1">
        <w:t>C) Account Holder</w:t>
      </w:r>
    </w:p>
    <w:p w14:paraId="66254747" w14:textId="7D10C352" w:rsidR="00852A79" w:rsidRDefault="00852A79" w:rsidP="00852A79">
      <w:pPr>
        <w:pStyle w:val="BodyText"/>
      </w:pPr>
      <w:r>
        <w:t xml:space="preserve">An Entity registered with ERCOT to participate in the </w:t>
      </w:r>
      <w:del w:id="82" w:author="TEBA" w:date="2024-11-07T14:54:00Z">
        <w:r w:rsidDel="00852A79">
          <w:delText>R</w:delText>
        </w:r>
      </w:del>
      <w:r>
        <w:t>E</w:t>
      </w:r>
      <w:ins w:id="83" w:author="TEBA" w:date="2024-11-07T14:54:00Z">
        <w:r>
          <w:t>A</w:t>
        </w:r>
      </w:ins>
      <w:r>
        <w:t>C Trading Program.</w:t>
      </w:r>
    </w:p>
    <w:p w14:paraId="3F2C6E8C" w14:textId="29A08789" w:rsidR="00852A79" w:rsidRPr="004222A1" w:rsidRDefault="00852A79" w:rsidP="00CF1BDF">
      <w:pPr>
        <w:pStyle w:val="H2"/>
        <w:ind w:left="0" w:firstLine="0"/>
        <w:rPr>
          <w:b w:val="0"/>
        </w:rPr>
      </w:pPr>
      <w:del w:id="84" w:author="TEBA" w:date="2024-11-07T14:54:00Z">
        <w:r w:rsidRPr="004222A1" w:rsidDel="00852A79">
          <w:delText xml:space="preserve">Renewable </w:delText>
        </w:r>
      </w:del>
      <w:r w:rsidRPr="004222A1">
        <w:t xml:space="preserve">Energy </w:t>
      </w:r>
      <w:ins w:id="85" w:author="TEBA" w:date="2024-11-07T14:55:00Z">
        <w:r>
          <w:t>Attribute</w:t>
        </w:r>
      </w:ins>
      <w:ins w:id="86" w:author="TEBA" w:date="2024-11-07T14:54:00Z">
        <w:r>
          <w:t xml:space="preserve"> </w:t>
        </w:r>
      </w:ins>
      <w:del w:id="87" w:author="TEBA" w:date="2024-11-07T14:54:00Z">
        <w:r w:rsidRPr="004222A1" w:rsidDel="00852A79">
          <w:delText>Credit</w:delText>
        </w:r>
      </w:del>
      <w:del w:id="88" w:author="TEBA" w:date="2024-11-25T21:13:00Z">
        <w:r w:rsidRPr="004222A1" w:rsidDel="00320D77">
          <w:delText xml:space="preserve"> </w:delText>
        </w:r>
      </w:del>
      <w:ins w:id="89" w:author="TEBA" w:date="2024-11-07T14:54:00Z">
        <w:r>
          <w:t>Certific</w:t>
        </w:r>
      </w:ins>
      <w:ins w:id="90" w:author="TEBA" w:date="2024-11-07T14:55:00Z">
        <w:r>
          <w:t xml:space="preserve">ate </w:t>
        </w:r>
      </w:ins>
      <w:r w:rsidRPr="004222A1">
        <w:t>(</w:t>
      </w:r>
      <w:del w:id="91" w:author="TEBA" w:date="2024-11-07T14:55:00Z">
        <w:r w:rsidRPr="004222A1" w:rsidDel="00852A79">
          <w:delText>R</w:delText>
        </w:r>
      </w:del>
      <w:r w:rsidRPr="004222A1">
        <w:t>E</w:t>
      </w:r>
      <w:ins w:id="92" w:author="TEBA" w:date="2024-11-07T14:55:00Z">
        <w:r>
          <w:t>A</w:t>
        </w:r>
      </w:ins>
      <w:r w:rsidRPr="004222A1">
        <w:t>C) Trading Program</w:t>
      </w:r>
    </w:p>
    <w:p w14:paraId="0C8703E9" w14:textId="0AC94430" w:rsidR="00852A79" w:rsidRDefault="00852A79" w:rsidP="00852A79">
      <w:pPr>
        <w:pStyle w:val="BodyText"/>
      </w:pPr>
      <w:bookmarkStart w:id="93" w:name="_Hlk184724413"/>
      <w:r>
        <w:t xml:space="preserve">The </w:t>
      </w:r>
      <w:del w:id="94" w:author="TEBA" w:date="2024-11-07T14:55:00Z">
        <w:r w:rsidDel="00852A79">
          <w:delText>R</w:delText>
        </w:r>
      </w:del>
      <w:r>
        <w:t>E</w:t>
      </w:r>
      <w:ins w:id="95" w:author="TEBA" w:date="2024-11-07T14:55:00Z">
        <w:r>
          <w:t>A</w:t>
        </w:r>
      </w:ins>
      <w:r>
        <w:t xml:space="preserve">C Trading Program, as described in Section 14, State of Texas </w:t>
      </w:r>
      <w:del w:id="96" w:author="TEBA" w:date="2024-11-07T14:55:00Z">
        <w:r w:rsidDel="00852A79">
          <w:delText xml:space="preserve">Renewable </w:delText>
        </w:r>
      </w:del>
      <w:r>
        <w:t xml:space="preserve">Energy </w:t>
      </w:r>
      <w:ins w:id="97" w:author="TEBA" w:date="2024-11-07T14:55:00Z">
        <w:r>
          <w:t xml:space="preserve">Attribute </w:t>
        </w:r>
      </w:ins>
      <w:del w:id="98" w:author="TEBA" w:date="2024-11-25T18:56:00Z">
        <w:r w:rsidDel="00F82970">
          <w:delText xml:space="preserve">Credit </w:delText>
        </w:r>
      </w:del>
      <w:ins w:id="99" w:author="TEBA" w:date="2024-11-25T18:56:00Z">
        <w:r w:rsidR="00F82970">
          <w:t xml:space="preserve">Certificate </w:t>
        </w:r>
      </w:ins>
      <w:r>
        <w:t xml:space="preserve">Trading Program, </w:t>
      </w:r>
      <w:ins w:id="100" w:author="TEBA" w:date="2024-11-07T14:55:00Z">
        <w:r>
          <w:t xml:space="preserve">which includes the </w:t>
        </w:r>
      </w:ins>
      <w:ins w:id="101" w:author="TEBA" w:date="2024-11-25T19:03:00Z">
        <w:r w:rsidR="009B3702">
          <w:t>Renewable Energy Credit (</w:t>
        </w:r>
      </w:ins>
      <w:ins w:id="102" w:author="TEBA" w:date="2024-11-07T14:55:00Z">
        <w:r>
          <w:t>REC</w:t>
        </w:r>
      </w:ins>
      <w:ins w:id="103" w:author="TEBA" w:date="2024-11-25T19:03:00Z">
        <w:r w:rsidR="009B3702">
          <w:t>)</w:t>
        </w:r>
      </w:ins>
      <w:ins w:id="104" w:author="TEBA" w:date="2024-11-07T14:55:00Z">
        <w:r>
          <w:t xml:space="preserve"> </w:t>
        </w:r>
      </w:ins>
      <w:ins w:id="105" w:author="TEBA" w:date="2024-12-13T13:49:00Z">
        <w:r w:rsidR="002868A1">
          <w:t>t</w:t>
        </w:r>
      </w:ins>
      <w:ins w:id="106" w:author="TEBA" w:date="2024-11-07T14:55:00Z">
        <w:r>
          <w:t xml:space="preserve">rading </w:t>
        </w:r>
      </w:ins>
      <w:ins w:id="107" w:author="TEBA" w:date="2024-12-13T13:49:00Z">
        <w:r w:rsidR="002868A1">
          <w:t>p</w:t>
        </w:r>
      </w:ins>
      <w:ins w:id="108" w:author="TEBA" w:date="2024-11-07T14:55:00Z">
        <w:r>
          <w:t>rogram de</w:t>
        </w:r>
      </w:ins>
      <w:ins w:id="109" w:author="TEBA" w:date="2024-11-07T14:56:00Z">
        <w:r>
          <w:t xml:space="preserve">scribed in </w:t>
        </w:r>
      </w:ins>
      <w:del w:id="110" w:author="TEBA" w:date="2024-11-07T14:56:00Z">
        <w:r w:rsidDel="00852A79">
          <w:delText xml:space="preserve">and </w:delText>
        </w:r>
      </w:del>
      <w:r>
        <w:t>P.U.C. S</w:t>
      </w:r>
      <w:r>
        <w:rPr>
          <w:smallCaps/>
        </w:rPr>
        <w:t>ubst</w:t>
      </w:r>
      <w:r>
        <w:t>. R. 25.173, Renewable Energy Credit Program</w:t>
      </w:r>
      <w:r w:rsidR="001B6FC3">
        <w:t>.</w:t>
      </w:r>
    </w:p>
    <w:bookmarkEnd w:id="93"/>
    <w:p w14:paraId="49928346" w14:textId="77777777" w:rsidR="00FE469D" w:rsidRPr="004222A1" w:rsidRDefault="00FE469D" w:rsidP="00FE469D">
      <w:pPr>
        <w:pStyle w:val="H2"/>
        <w:keepNext w:val="0"/>
        <w:rPr>
          <w:b w:val="0"/>
        </w:rPr>
      </w:pPr>
      <w:r w:rsidRPr="004222A1">
        <w:t>Market Participant</w:t>
      </w:r>
    </w:p>
    <w:p w14:paraId="14C2DF23" w14:textId="77777777" w:rsidR="00FE469D" w:rsidRDefault="00FE469D" w:rsidP="00FE469D">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12F6F8DD" w14:textId="77777777" w:rsidR="00FE469D" w:rsidRDefault="00FE469D" w:rsidP="00FE469D">
      <w:pPr>
        <w:pStyle w:val="BodyText"/>
      </w:pPr>
      <w:r>
        <w:t>(a)</w:t>
      </w:r>
      <w:r>
        <w:tab/>
        <w:t xml:space="preserve">Load Serving Entity (LSE); </w:t>
      </w:r>
    </w:p>
    <w:p w14:paraId="27B60423" w14:textId="77777777" w:rsidR="00FE469D" w:rsidRDefault="00FE469D" w:rsidP="00FE469D">
      <w:pPr>
        <w:pStyle w:val="BodyText"/>
      </w:pPr>
      <w:r>
        <w:t>(b)</w:t>
      </w:r>
      <w:r>
        <w:tab/>
        <w:t xml:space="preserve">Qualified Scheduling Entity (QSE); </w:t>
      </w:r>
    </w:p>
    <w:p w14:paraId="0CC981FE" w14:textId="77777777" w:rsidR="00FE469D" w:rsidRDefault="00FE469D" w:rsidP="00FE469D">
      <w:pPr>
        <w:pStyle w:val="BodyText"/>
      </w:pPr>
      <w:r>
        <w:t>(c)</w:t>
      </w:r>
      <w:r>
        <w:tab/>
        <w:t xml:space="preserve">Transmission and/or Distribution Service Provider (TDSP); </w:t>
      </w:r>
    </w:p>
    <w:p w14:paraId="298CA77F" w14:textId="77777777" w:rsidR="00FE469D" w:rsidRDefault="00FE469D" w:rsidP="00FE469D">
      <w:pPr>
        <w:pStyle w:val="BodyText"/>
      </w:pPr>
      <w:r>
        <w:t>(d)</w:t>
      </w:r>
      <w:r>
        <w:tab/>
        <w:t xml:space="preserve">Congestion Revenue Right (CRR) Account Holder; </w:t>
      </w:r>
    </w:p>
    <w:p w14:paraId="14026BC9" w14:textId="77777777" w:rsidR="00FE469D" w:rsidRDefault="00FE469D" w:rsidP="00FE469D">
      <w:pPr>
        <w:pStyle w:val="BodyText"/>
      </w:pPr>
      <w:r>
        <w:t>(e)</w:t>
      </w:r>
      <w:r>
        <w:tab/>
        <w:t xml:space="preserve">Resource Entity; </w:t>
      </w:r>
    </w:p>
    <w:p w14:paraId="3BEDBDC9" w14:textId="77777777" w:rsidR="00FE469D" w:rsidRDefault="00FE469D" w:rsidP="00FE469D">
      <w:pPr>
        <w:pStyle w:val="BodyText"/>
      </w:pPr>
      <w:r>
        <w:t>(f)</w:t>
      </w:r>
      <w:r>
        <w:tab/>
      </w:r>
      <w:r w:rsidRPr="000F6934">
        <w:t>Independent Market Information System Registered Entity</w:t>
      </w:r>
      <w:r>
        <w:t xml:space="preserve"> (IMRE); and </w:t>
      </w:r>
    </w:p>
    <w:p w14:paraId="2A96919A" w14:textId="3B604531" w:rsidR="00FE469D" w:rsidRDefault="00FE469D" w:rsidP="00FE469D">
      <w:pPr>
        <w:pStyle w:val="BodyText"/>
      </w:pPr>
      <w:r>
        <w:t>(g)</w:t>
      </w:r>
      <w:r>
        <w:tab/>
      </w:r>
      <w:del w:id="111" w:author="TEBA" w:date="2024-12-10T07:03:00Z">
        <w:r w:rsidDel="00575E6B">
          <w:delText xml:space="preserve">Renewable </w:delText>
        </w:r>
      </w:del>
      <w:r>
        <w:t xml:space="preserve">Energy </w:t>
      </w:r>
      <w:ins w:id="112" w:author="TEBA" w:date="2024-12-10T07:03:00Z">
        <w:r w:rsidR="00575E6B">
          <w:t xml:space="preserve">Attribute </w:t>
        </w:r>
      </w:ins>
      <w:del w:id="113" w:author="TEBA" w:date="2024-12-10T07:03:00Z">
        <w:r w:rsidDel="00575E6B">
          <w:delText xml:space="preserve">Credit </w:delText>
        </w:r>
      </w:del>
      <w:ins w:id="114" w:author="TEBA" w:date="2024-12-10T07:03:00Z">
        <w:r w:rsidR="00575E6B">
          <w:t xml:space="preserve">Certificate </w:t>
        </w:r>
      </w:ins>
      <w:r>
        <w:t>(</w:t>
      </w:r>
      <w:del w:id="115" w:author="TEBA" w:date="2024-12-10T07:03:00Z">
        <w:r w:rsidDel="00575E6B">
          <w:delText>REC</w:delText>
        </w:r>
      </w:del>
      <w:ins w:id="116" w:author="TEBA" w:date="2024-12-10T07:03:00Z">
        <w:r w:rsidR="00575E6B">
          <w:t>EAC</w:t>
        </w:r>
      </w:ins>
      <w:r>
        <w:t xml:space="preserve">) Account Holder.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469D" w:rsidRPr="004B32CF" w14:paraId="4ABEC551" w14:textId="77777777" w:rsidTr="00B3311E">
        <w:trPr>
          <w:trHeight w:val="386"/>
        </w:trPr>
        <w:tc>
          <w:tcPr>
            <w:tcW w:w="9350" w:type="dxa"/>
            <w:shd w:val="pct12" w:color="auto" w:fill="auto"/>
          </w:tcPr>
          <w:p w14:paraId="6D5C82A8" w14:textId="77777777" w:rsidR="00FE469D" w:rsidRPr="004B32CF" w:rsidRDefault="00FE469D" w:rsidP="00B3311E">
            <w:pPr>
              <w:spacing w:before="120" w:after="240"/>
              <w:rPr>
                <w:b/>
                <w:i/>
                <w:iCs/>
              </w:rPr>
            </w:pPr>
            <w:r>
              <w:rPr>
                <w:b/>
                <w:i/>
                <w:iCs/>
              </w:rPr>
              <w:t>[NPRR857</w:t>
            </w:r>
            <w:r w:rsidRPr="004B32CF">
              <w:rPr>
                <w:b/>
                <w:i/>
                <w:iCs/>
              </w:rPr>
              <w:t>:  Replace the above definition “</w:t>
            </w:r>
            <w:r>
              <w:rPr>
                <w:b/>
                <w:i/>
                <w:iCs/>
              </w:rPr>
              <w:t>Market Participant</w:t>
            </w:r>
            <w:r w:rsidRPr="004B32CF">
              <w:rPr>
                <w:b/>
                <w:i/>
                <w:iCs/>
              </w:rPr>
              <w:t>” with the following upon system implementation</w:t>
            </w:r>
            <w:r>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10D4C56" w14:textId="77777777" w:rsidR="00FE469D" w:rsidRPr="00E55E72" w:rsidRDefault="00FE469D" w:rsidP="00B3311E">
            <w:pPr>
              <w:tabs>
                <w:tab w:val="left" w:pos="900"/>
              </w:tabs>
              <w:spacing w:after="240"/>
              <w:ind w:left="900" w:hanging="900"/>
              <w:outlineLvl w:val="1"/>
              <w:rPr>
                <w:b/>
              </w:rPr>
            </w:pPr>
            <w:r w:rsidRPr="00E55E72">
              <w:rPr>
                <w:b/>
              </w:rPr>
              <w:t>Market Participant</w:t>
            </w:r>
          </w:p>
          <w:p w14:paraId="463648E6" w14:textId="77777777" w:rsidR="00FE469D" w:rsidRDefault="00FE469D" w:rsidP="00B3311E">
            <w:pPr>
              <w:spacing w:after="240"/>
            </w:pPr>
            <w:r w:rsidRPr="00E55E72">
              <w:lastRenderedPageBreak/>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B97683D" w14:textId="77777777" w:rsidR="00FE469D" w:rsidRDefault="00FE469D" w:rsidP="00B3311E">
            <w:pPr>
              <w:spacing w:after="240"/>
            </w:pPr>
            <w:r>
              <w:t xml:space="preserve">(a) </w:t>
            </w:r>
            <w:r>
              <w:tab/>
            </w:r>
            <w:r w:rsidRPr="000F6934">
              <w:t>Load Serving Entity</w:t>
            </w:r>
            <w:r>
              <w:t xml:space="preserve"> (</w:t>
            </w:r>
            <w:r w:rsidRPr="00E55E72">
              <w:t>LSE</w:t>
            </w:r>
            <w:r>
              <w:t>);</w:t>
            </w:r>
          </w:p>
          <w:p w14:paraId="6A86A6FA" w14:textId="77777777" w:rsidR="00FE469D" w:rsidRDefault="00FE469D" w:rsidP="00B3311E">
            <w:pPr>
              <w:spacing w:after="240"/>
            </w:pPr>
            <w:r>
              <w:t xml:space="preserve">(b) </w:t>
            </w:r>
            <w:r>
              <w:tab/>
            </w:r>
            <w:r w:rsidRPr="000F6934">
              <w:t>Qualified Scheduling Entity</w:t>
            </w:r>
            <w:r>
              <w:t xml:space="preserve"> (</w:t>
            </w:r>
            <w:r w:rsidRPr="00E55E72">
              <w:t>QSE</w:t>
            </w:r>
            <w:r>
              <w:t>);</w:t>
            </w:r>
          </w:p>
          <w:p w14:paraId="4AC0B536" w14:textId="77777777" w:rsidR="00FE469D" w:rsidRDefault="00FE469D" w:rsidP="00B3311E">
            <w:pPr>
              <w:spacing w:after="240"/>
            </w:pPr>
            <w:r>
              <w:t>(c)</w:t>
            </w:r>
            <w:r>
              <w:tab/>
            </w:r>
            <w:r w:rsidRPr="000F6934">
              <w:t>Transmission and/or Distribution Service Provider</w:t>
            </w:r>
            <w:r>
              <w:t xml:space="preserve"> (</w:t>
            </w:r>
            <w:r w:rsidRPr="00E55E72">
              <w:t>TDSP</w:t>
            </w:r>
            <w:r>
              <w:t>);</w:t>
            </w:r>
          </w:p>
          <w:p w14:paraId="5DF4C423" w14:textId="77777777" w:rsidR="00FE469D" w:rsidRDefault="00FE469D" w:rsidP="00B3311E">
            <w:pPr>
              <w:spacing w:after="240"/>
            </w:pPr>
            <w:r>
              <w:t xml:space="preserve">(d) </w:t>
            </w:r>
            <w:r>
              <w:tab/>
              <w:t>Direct Current Tie Operator (</w:t>
            </w:r>
            <w:r w:rsidRPr="00E55E72">
              <w:t>DCTO</w:t>
            </w:r>
            <w:r>
              <w:t>);</w:t>
            </w:r>
          </w:p>
          <w:p w14:paraId="121565A8" w14:textId="77777777" w:rsidR="00FE469D" w:rsidRDefault="00FE469D" w:rsidP="00B3311E">
            <w:pPr>
              <w:spacing w:after="240"/>
            </w:pPr>
            <w:r>
              <w:t xml:space="preserve">(e) </w:t>
            </w:r>
            <w:r>
              <w:tab/>
            </w:r>
            <w:r w:rsidRPr="000F6934">
              <w:t>Congestion Revenue Right</w:t>
            </w:r>
            <w:r>
              <w:t xml:space="preserve"> (</w:t>
            </w:r>
            <w:r w:rsidRPr="00E55E72">
              <w:t>CRR</w:t>
            </w:r>
            <w:r>
              <w:t>) Account Holder;</w:t>
            </w:r>
          </w:p>
          <w:p w14:paraId="59E9A9EF" w14:textId="77777777" w:rsidR="00FE469D" w:rsidRDefault="00FE469D" w:rsidP="00B3311E">
            <w:pPr>
              <w:spacing w:after="240"/>
            </w:pPr>
            <w:r>
              <w:t xml:space="preserve">(f) </w:t>
            </w:r>
            <w:r>
              <w:tab/>
              <w:t>Resource Entity;</w:t>
            </w:r>
          </w:p>
          <w:p w14:paraId="74290FBC" w14:textId="77777777" w:rsidR="00FE469D" w:rsidRDefault="00FE469D" w:rsidP="00B3311E">
            <w:pPr>
              <w:spacing w:after="240"/>
            </w:pPr>
            <w:r>
              <w:t xml:space="preserve">(g) </w:t>
            </w:r>
            <w:r>
              <w:tab/>
            </w:r>
            <w:r w:rsidRPr="000F6934">
              <w:t>Independent Market Information System Registered Entity</w:t>
            </w:r>
            <w:r>
              <w:t xml:space="preserve"> (</w:t>
            </w:r>
            <w:r w:rsidRPr="00E55E72">
              <w:t>IMRE</w:t>
            </w:r>
            <w:r>
              <w:t>);</w:t>
            </w:r>
            <w:r w:rsidRPr="00E55E72">
              <w:t xml:space="preserve"> and </w:t>
            </w:r>
          </w:p>
          <w:p w14:paraId="664D9E4C" w14:textId="3F7D2E10" w:rsidR="00FE469D" w:rsidRPr="00F7520C" w:rsidRDefault="00FE469D" w:rsidP="00B3311E">
            <w:pPr>
              <w:spacing w:after="240"/>
            </w:pPr>
            <w:r>
              <w:t xml:space="preserve">(h) </w:t>
            </w:r>
            <w:r>
              <w:tab/>
            </w:r>
            <w:del w:id="117" w:author="TEBA" w:date="2024-12-10T07:05:00Z">
              <w:r w:rsidRPr="000F6934" w:rsidDel="00575E6B">
                <w:delText xml:space="preserve">Renewable </w:delText>
              </w:r>
            </w:del>
            <w:r w:rsidRPr="000F6934">
              <w:t xml:space="preserve">Energy </w:t>
            </w:r>
            <w:ins w:id="118" w:author="TEBA" w:date="2024-12-10T07:05:00Z">
              <w:r w:rsidR="00575E6B">
                <w:t xml:space="preserve">Attribute </w:t>
              </w:r>
            </w:ins>
            <w:del w:id="119" w:author="TEBA" w:date="2024-12-10T07:05:00Z">
              <w:r w:rsidRPr="000F6934" w:rsidDel="00575E6B">
                <w:delText>Credit</w:delText>
              </w:r>
              <w:r w:rsidDel="00575E6B">
                <w:delText xml:space="preserve"> </w:delText>
              </w:r>
            </w:del>
            <w:ins w:id="120" w:author="TEBA" w:date="2024-12-10T07:05:00Z">
              <w:r w:rsidR="00575E6B">
                <w:t xml:space="preserve">Certificate </w:t>
              </w:r>
            </w:ins>
            <w:r>
              <w:t>(</w:t>
            </w:r>
            <w:del w:id="121" w:author="TEBA" w:date="2024-12-10T07:06:00Z">
              <w:r w:rsidRPr="00E55E72" w:rsidDel="00575E6B">
                <w:delText>REC</w:delText>
              </w:r>
            </w:del>
            <w:ins w:id="122" w:author="TEBA" w:date="2024-12-10T07:06:00Z">
              <w:r w:rsidR="00575E6B">
                <w:t>EAC</w:t>
              </w:r>
            </w:ins>
            <w:r>
              <w:t>)</w:t>
            </w:r>
            <w:r w:rsidRPr="00E55E72">
              <w:t xml:space="preserve"> Account Holder.</w:t>
            </w:r>
          </w:p>
        </w:tc>
      </w:tr>
    </w:tbl>
    <w:p w14:paraId="627E9E00" w14:textId="77777777" w:rsidR="00FE469D" w:rsidRDefault="00FE469D" w:rsidP="00852A79">
      <w:pPr>
        <w:pStyle w:val="BodyText"/>
      </w:pPr>
    </w:p>
    <w:p w14:paraId="366419FA" w14:textId="77777777" w:rsidR="00852A79" w:rsidRDefault="00852A79" w:rsidP="00852A79">
      <w:pPr>
        <w:pStyle w:val="Heading2"/>
        <w:numPr>
          <w:ilvl w:val="0"/>
          <w:numId w:val="0"/>
        </w:numPr>
        <w:spacing w:after="360"/>
      </w:pPr>
      <w:bookmarkStart w:id="123" w:name="_Toc118224650"/>
      <w:bookmarkStart w:id="124" w:name="_Toc118909718"/>
      <w:bookmarkStart w:id="125" w:name="_Toc205190567"/>
      <w:r>
        <w:t>2.2</w:t>
      </w:r>
      <w:r>
        <w:tab/>
        <w:t>ACRONYMS AND ABBREVIATIONS</w:t>
      </w:r>
      <w:bookmarkEnd w:id="123"/>
      <w:bookmarkEnd w:id="124"/>
      <w:bookmarkEnd w:id="125"/>
    </w:p>
    <w:p w14:paraId="0B6A9EC2" w14:textId="7D08D690" w:rsidR="00E066C5" w:rsidRPr="00E066C5" w:rsidRDefault="00E066C5" w:rsidP="00BC2D06">
      <w:pPr>
        <w:rPr>
          <w:ins w:id="126" w:author="TEBA" w:date="2024-11-27T10:39:00Z"/>
        </w:rPr>
      </w:pPr>
      <w:ins w:id="127" w:author="TEBA" w:date="2024-11-27T10:39:00Z">
        <w:r>
          <w:rPr>
            <w:b/>
            <w:bCs/>
          </w:rPr>
          <w:t>API</w:t>
        </w:r>
        <w:r>
          <w:rPr>
            <w:b/>
            <w:bCs/>
          </w:rPr>
          <w:tab/>
        </w:r>
        <w:r>
          <w:rPr>
            <w:b/>
            <w:bCs/>
          </w:rPr>
          <w:tab/>
        </w:r>
        <w:r>
          <w:rPr>
            <w:b/>
            <w:bCs/>
          </w:rPr>
          <w:tab/>
        </w:r>
        <w:r>
          <w:t>Application Programming Interface</w:t>
        </w:r>
      </w:ins>
    </w:p>
    <w:p w14:paraId="4B4FDFA5" w14:textId="218BCE00" w:rsidR="00E862F1" w:rsidRDefault="00852A79" w:rsidP="00BC2D06">
      <w:pPr>
        <w:rPr>
          <w:ins w:id="128" w:author="TEBA" w:date="2024-11-27T10:37:00Z"/>
        </w:rPr>
      </w:pPr>
      <w:ins w:id="129" w:author="TEBA" w:date="2024-11-07T14:57:00Z">
        <w:r>
          <w:rPr>
            <w:b/>
            <w:bCs/>
          </w:rPr>
          <w:t>EAC</w:t>
        </w:r>
        <w:r>
          <w:rPr>
            <w:b/>
            <w:bCs/>
          </w:rPr>
          <w:tab/>
        </w:r>
        <w:r>
          <w:rPr>
            <w:b/>
            <w:bCs/>
          </w:rPr>
          <w:tab/>
        </w:r>
        <w:r>
          <w:rPr>
            <w:b/>
            <w:bCs/>
          </w:rPr>
          <w:tab/>
        </w:r>
        <w:r>
          <w:t>Energy Attribute Certificate</w:t>
        </w:r>
      </w:ins>
    </w:p>
    <w:p w14:paraId="61710BB9" w14:textId="57672C9D" w:rsidR="00E066C5" w:rsidRDefault="00E066C5" w:rsidP="00BC2D06">
      <w:pPr>
        <w:rPr>
          <w:ins w:id="130" w:author="TEBA" w:date="2024-11-27T10:37:00Z"/>
        </w:rPr>
      </w:pPr>
      <w:ins w:id="131" w:author="TEBA" w:date="2024-11-27T10:37:00Z">
        <w:r w:rsidRPr="00E066C5">
          <w:rPr>
            <w:b/>
            <w:bCs/>
          </w:rPr>
          <w:t>JSON</w:t>
        </w:r>
        <w:r>
          <w:tab/>
        </w:r>
        <w:r>
          <w:tab/>
        </w:r>
        <w:r>
          <w:tab/>
          <w:t>JavaScript Object Notation</w:t>
        </w:r>
      </w:ins>
    </w:p>
    <w:p w14:paraId="48E99C8F" w14:textId="391B7B0B" w:rsidR="00E066C5" w:rsidRDefault="00E066C5" w:rsidP="00BC2D06">
      <w:pPr>
        <w:rPr>
          <w:ins w:id="132" w:author="TEBA" w:date="2024-11-27T10:38:00Z"/>
        </w:rPr>
      </w:pPr>
      <w:ins w:id="133" w:author="TEBA" w:date="2024-11-27T10:38:00Z">
        <w:r w:rsidRPr="00E066C5">
          <w:rPr>
            <w:b/>
            <w:bCs/>
          </w:rPr>
          <w:t>REST</w:t>
        </w:r>
        <w:r>
          <w:tab/>
        </w:r>
        <w:r>
          <w:tab/>
        </w:r>
        <w:r>
          <w:tab/>
          <w:t>Representational State Transfer</w:t>
        </w:r>
      </w:ins>
    </w:p>
    <w:p w14:paraId="73FB5FAB" w14:textId="2B7B2F2C" w:rsidR="00E066C5" w:rsidRDefault="00E066C5" w:rsidP="00BC2D06">
      <w:pPr>
        <w:rPr>
          <w:ins w:id="134" w:author="TEBA" w:date="2024-11-27T10:38:00Z"/>
        </w:rPr>
      </w:pPr>
      <w:ins w:id="135" w:author="TEBA" w:date="2024-11-27T10:38:00Z">
        <w:r w:rsidRPr="00E066C5">
          <w:rPr>
            <w:b/>
            <w:bCs/>
          </w:rPr>
          <w:t>Wh</w:t>
        </w:r>
        <w:r>
          <w:tab/>
        </w:r>
        <w:r>
          <w:tab/>
        </w:r>
        <w:r>
          <w:tab/>
          <w:t>Watt-hour</w:t>
        </w:r>
      </w:ins>
    </w:p>
    <w:p w14:paraId="754CE9A6" w14:textId="42396251" w:rsidR="00E066C5" w:rsidRDefault="00E066C5" w:rsidP="00BC2D06">
      <w:pPr>
        <w:rPr>
          <w:ins w:id="136" w:author="TEBA" w:date="2024-11-07T14:58:00Z"/>
        </w:rPr>
      </w:pPr>
      <w:ins w:id="137" w:author="TEBA" w:date="2024-11-27T10:38:00Z">
        <w:r w:rsidRPr="00E066C5">
          <w:rPr>
            <w:b/>
            <w:bCs/>
          </w:rPr>
          <w:t>UTC</w:t>
        </w:r>
        <w:r>
          <w:tab/>
        </w:r>
        <w:r>
          <w:tab/>
        </w:r>
        <w:r>
          <w:tab/>
          <w:t>Coordina</w:t>
        </w:r>
      </w:ins>
      <w:ins w:id="138" w:author="TEBA" w:date="2024-11-27T10:39:00Z">
        <w:r>
          <w:t>ted Universal Time</w:t>
        </w:r>
      </w:ins>
    </w:p>
    <w:p w14:paraId="308B3E11" w14:textId="77777777" w:rsidR="004C30CF" w:rsidRDefault="004C30CF" w:rsidP="00BC2D06">
      <w:pPr>
        <w:rPr>
          <w:ins w:id="139" w:author="TEBA" w:date="2024-11-07T14:58:00Z"/>
        </w:rPr>
      </w:pPr>
    </w:p>
    <w:p w14:paraId="5DB75214" w14:textId="70179E99" w:rsidR="00A5670D" w:rsidRDefault="00A5670D" w:rsidP="00A5670D">
      <w:pPr>
        <w:pStyle w:val="BodyTextNumbered"/>
        <w:spacing w:before="240"/>
        <w:ind w:left="720" w:hanging="720"/>
      </w:pPr>
    </w:p>
    <w:p w14:paraId="1B83049D" w14:textId="2F8E2C63" w:rsidR="004C30CF" w:rsidRDefault="004C30CF">
      <w:pPr>
        <w:rPr>
          <w:b/>
          <w:sz w:val="36"/>
        </w:rPr>
      </w:pPr>
    </w:p>
    <w:p w14:paraId="47E0E6A8" w14:textId="1CDC3506" w:rsidR="004C30CF" w:rsidRDefault="004C30CF">
      <w:pPr>
        <w:rPr>
          <w:b/>
          <w:sz w:val="36"/>
        </w:rPr>
      </w:pPr>
    </w:p>
    <w:p w14:paraId="092537CA" w14:textId="77777777" w:rsidR="00310DBC" w:rsidRDefault="00310DBC">
      <w:pPr>
        <w:rPr>
          <w:b/>
          <w:sz w:val="36"/>
        </w:rPr>
      </w:pPr>
    </w:p>
    <w:p w14:paraId="0A815B34" w14:textId="77777777" w:rsidR="00310DBC" w:rsidRDefault="00310DBC">
      <w:pPr>
        <w:rPr>
          <w:b/>
          <w:sz w:val="36"/>
        </w:rPr>
      </w:pPr>
    </w:p>
    <w:p w14:paraId="1FD52E46" w14:textId="77777777" w:rsidR="00310DBC" w:rsidRDefault="00310DBC">
      <w:pPr>
        <w:rPr>
          <w:b/>
          <w:sz w:val="36"/>
        </w:rPr>
      </w:pPr>
    </w:p>
    <w:p w14:paraId="17FED95A" w14:textId="77777777" w:rsidR="00310DBC" w:rsidRDefault="00310DBC">
      <w:pPr>
        <w:rPr>
          <w:b/>
          <w:sz w:val="36"/>
        </w:rPr>
      </w:pPr>
    </w:p>
    <w:p w14:paraId="3C0CAEC2" w14:textId="77777777" w:rsidR="00310DBC" w:rsidRDefault="00310DBC">
      <w:pPr>
        <w:rPr>
          <w:b/>
          <w:sz w:val="36"/>
        </w:rPr>
      </w:pPr>
    </w:p>
    <w:p w14:paraId="0761881E" w14:textId="77777777" w:rsidR="00310DBC" w:rsidRDefault="00310DBC">
      <w:pPr>
        <w:rPr>
          <w:b/>
          <w:sz w:val="36"/>
        </w:rPr>
      </w:pPr>
    </w:p>
    <w:p w14:paraId="43D61A22" w14:textId="77777777" w:rsidR="00310DBC" w:rsidRDefault="00310DBC">
      <w:pPr>
        <w:rPr>
          <w:b/>
          <w:sz w:val="36"/>
        </w:rPr>
      </w:pPr>
    </w:p>
    <w:p w14:paraId="52F452F1" w14:textId="77777777" w:rsidR="00310DBC" w:rsidRDefault="00310DBC">
      <w:pPr>
        <w:rPr>
          <w:b/>
          <w:sz w:val="36"/>
        </w:rPr>
      </w:pPr>
    </w:p>
    <w:p w14:paraId="56A3B794" w14:textId="5EDC6378" w:rsidR="004C30CF" w:rsidRDefault="004C30CF" w:rsidP="004C30CF">
      <w:pPr>
        <w:spacing w:before="2400"/>
        <w:jc w:val="center"/>
        <w:rPr>
          <w:b/>
          <w:sz w:val="36"/>
        </w:rPr>
      </w:pPr>
      <w:r>
        <w:rPr>
          <w:b/>
          <w:sz w:val="36"/>
        </w:rPr>
        <w:t>ERCOT Nodal Protocols</w:t>
      </w:r>
    </w:p>
    <w:p w14:paraId="61C699FB" w14:textId="77777777" w:rsidR="004C30CF" w:rsidRDefault="004C30CF" w:rsidP="004C30CF">
      <w:pPr>
        <w:jc w:val="center"/>
        <w:rPr>
          <w:b/>
          <w:sz w:val="36"/>
          <w:szCs w:val="36"/>
        </w:rPr>
      </w:pPr>
    </w:p>
    <w:p w14:paraId="1B0E1DA2" w14:textId="5CA3B3B2" w:rsidR="004C30CF" w:rsidRDefault="004C30CF" w:rsidP="004C30CF">
      <w:pPr>
        <w:jc w:val="center"/>
        <w:rPr>
          <w:b/>
          <w:sz w:val="36"/>
        </w:rPr>
      </w:pPr>
      <w:r>
        <w:rPr>
          <w:b/>
          <w:sz w:val="36"/>
          <w:szCs w:val="36"/>
        </w:rPr>
        <w:t xml:space="preserve">Section 14:  State of Texas </w:t>
      </w:r>
      <w:del w:id="140" w:author="TEBA" w:date="2024-11-07T14:59:00Z">
        <w:r w:rsidDel="004C30CF">
          <w:rPr>
            <w:b/>
            <w:sz w:val="36"/>
          </w:rPr>
          <w:delText>Renewable Energy Credit</w:delText>
        </w:r>
      </w:del>
      <w:ins w:id="141" w:author="TEBA" w:date="2024-11-07T14:59:00Z">
        <w:r>
          <w:rPr>
            <w:b/>
            <w:sz w:val="36"/>
          </w:rPr>
          <w:t>Energ</w:t>
        </w:r>
      </w:ins>
      <w:ins w:id="142" w:author="TEBA" w:date="2024-11-07T15:00:00Z">
        <w:r>
          <w:rPr>
            <w:b/>
            <w:sz w:val="36"/>
          </w:rPr>
          <w:t>y Attribute Certificate</w:t>
        </w:r>
      </w:ins>
      <w:r>
        <w:rPr>
          <w:b/>
          <w:sz w:val="36"/>
        </w:rPr>
        <w:t xml:space="preserve"> Trading Program</w:t>
      </w:r>
    </w:p>
    <w:p w14:paraId="07939577" w14:textId="77777777" w:rsidR="004C30CF" w:rsidRDefault="004C30CF" w:rsidP="004C30CF">
      <w:pPr>
        <w:jc w:val="center"/>
        <w:rPr>
          <w:b/>
          <w:sz w:val="36"/>
        </w:rPr>
      </w:pPr>
    </w:p>
    <w:p w14:paraId="43D99FE4" w14:textId="77777777" w:rsidR="004C30CF" w:rsidRDefault="004C30CF" w:rsidP="004C30CF">
      <w:pPr>
        <w:jc w:val="center"/>
        <w:rPr>
          <w:b/>
          <w:sz w:val="36"/>
          <w:szCs w:val="36"/>
        </w:rPr>
      </w:pPr>
    </w:p>
    <w:p w14:paraId="0ED7C75F" w14:textId="7D26D5DA" w:rsidR="004C30CF" w:rsidRDefault="004C30CF" w:rsidP="004C30CF">
      <w:pPr>
        <w:pStyle w:val="BodyText"/>
        <w:jc w:val="center"/>
        <w:rPr>
          <w:b/>
        </w:rPr>
      </w:pPr>
      <w:del w:id="143" w:author="TEBA" w:date="2024-11-25T10:18:00Z">
        <w:r w:rsidDel="008D725C">
          <w:rPr>
            <w:b/>
          </w:rPr>
          <w:delText>November 1, 2024</w:delText>
        </w:r>
      </w:del>
      <w:ins w:id="144" w:author="TEBA" w:date="2024-11-25T10:18:00Z">
        <w:r w:rsidR="008D725C">
          <w:rPr>
            <w:b/>
          </w:rPr>
          <w:t>TBD</w:t>
        </w:r>
      </w:ins>
    </w:p>
    <w:p w14:paraId="07083D50" w14:textId="77777777" w:rsidR="004C30CF" w:rsidRDefault="004C30CF" w:rsidP="004C30CF">
      <w:pPr>
        <w:pStyle w:val="BodyText"/>
        <w:jc w:val="center"/>
        <w:rPr>
          <w:b/>
        </w:rPr>
      </w:pPr>
    </w:p>
    <w:p w14:paraId="6224E992" w14:textId="77777777" w:rsidR="004C30CF" w:rsidRDefault="004C30CF" w:rsidP="004C30CF">
      <w:pPr>
        <w:pBdr>
          <w:top w:val="single" w:sz="4" w:space="25" w:color="auto"/>
        </w:pBdr>
        <w:rPr>
          <w:b/>
          <w:sz w:val="20"/>
        </w:rPr>
      </w:pPr>
    </w:p>
    <w:p w14:paraId="1B861CB2" w14:textId="5D675820" w:rsidR="004C30CF" w:rsidRDefault="004C30CF">
      <w:r>
        <w:br w:type="page"/>
      </w:r>
    </w:p>
    <w:p w14:paraId="12213CB0" w14:textId="6E22F52D" w:rsidR="004C30CF" w:rsidRDefault="004C30CF" w:rsidP="004C30CF">
      <w:pPr>
        <w:pStyle w:val="Heading1"/>
        <w:numPr>
          <w:ilvl w:val="0"/>
          <w:numId w:val="0"/>
        </w:numPr>
      </w:pPr>
      <w:bookmarkStart w:id="145" w:name="_Toc180673452"/>
      <w:r>
        <w:lastRenderedPageBreak/>
        <w:t>14</w:t>
      </w:r>
      <w:r>
        <w:tab/>
      </w:r>
      <w:proofErr w:type="gramStart"/>
      <w:r>
        <w:t>State</w:t>
      </w:r>
      <w:proofErr w:type="gramEnd"/>
      <w:r>
        <w:t xml:space="preserve"> of Texas </w:t>
      </w:r>
      <w:del w:id="146" w:author="TEBA" w:date="2024-11-07T15:01:00Z">
        <w:r w:rsidDel="004C30CF">
          <w:delText>Renewable Energy Credit</w:delText>
        </w:r>
      </w:del>
      <w:ins w:id="147" w:author="TEBA" w:date="2024-11-07T15:01:00Z">
        <w:r>
          <w:t>ENERGY ATTRIBUTE CERTIFICATE</w:t>
        </w:r>
      </w:ins>
      <w:r>
        <w:t xml:space="preserve"> Trading Program</w:t>
      </w:r>
      <w:bookmarkEnd w:id="145"/>
    </w:p>
    <w:p w14:paraId="1CC28EE5" w14:textId="77777777" w:rsidR="004C30CF" w:rsidRDefault="004C30CF" w:rsidP="004C30CF">
      <w:pPr>
        <w:pStyle w:val="H2"/>
      </w:pPr>
      <w:bookmarkStart w:id="148" w:name="_Toc239073016"/>
      <w:bookmarkStart w:id="149" w:name="_Toc180673453"/>
      <w:commentRangeStart w:id="150"/>
      <w:r>
        <w:t>14.1</w:t>
      </w:r>
      <w:commentRangeEnd w:id="150"/>
      <w:r w:rsidR="00310DBC">
        <w:rPr>
          <w:rStyle w:val="CommentReference"/>
          <w:b w:val="0"/>
        </w:rPr>
        <w:commentReference w:id="150"/>
      </w:r>
      <w:r>
        <w:tab/>
        <w:t>Overview</w:t>
      </w:r>
      <w:bookmarkEnd w:id="148"/>
      <w:bookmarkEnd w:id="149"/>
    </w:p>
    <w:p w14:paraId="6EF0BA6F" w14:textId="657A0F43" w:rsidR="004C30CF" w:rsidRDefault="004C30CF" w:rsidP="004C30CF">
      <w:pPr>
        <w:pStyle w:val="BodyText"/>
        <w:ind w:left="720" w:hanging="720"/>
      </w:pPr>
      <w:bookmarkStart w:id="151" w:name="_Hlk184724752"/>
      <w:r>
        <w:t>(1)</w:t>
      </w:r>
      <w:r>
        <w:tab/>
        <w:t xml:space="preserve">On May 9, 2000, the Public Utility Commission of Texas (PUCT) appointed ERCOT as Program Administrator of the Renewable Energy Credits (REC) </w:t>
      </w:r>
      <w:del w:id="152" w:author="TEBA" w:date="2024-12-13T13:49:00Z">
        <w:r w:rsidDel="002868A1">
          <w:delText xml:space="preserve">Trading </w:delText>
        </w:r>
      </w:del>
      <w:ins w:id="153" w:author="TEBA" w:date="2024-12-13T13:49:00Z">
        <w:r w:rsidR="002868A1">
          <w:t xml:space="preserve">trading </w:t>
        </w:r>
      </w:ins>
      <w:del w:id="154" w:author="TEBA" w:date="2024-12-13T13:49:00Z">
        <w:r w:rsidDel="002868A1">
          <w:delText>Program</w:delText>
        </w:r>
      </w:del>
      <w:ins w:id="155" w:author="TEBA" w:date="2024-12-13T13:49:00Z">
        <w:r w:rsidR="002868A1">
          <w:t>program</w:t>
        </w:r>
      </w:ins>
      <w:r>
        <w:t xml:space="preserve"> described in subsection (h) of P.U.C. </w:t>
      </w:r>
      <w:r w:rsidRPr="00A37962">
        <w:rPr>
          <w:smallCaps/>
        </w:rPr>
        <w:t>Subst.</w:t>
      </w:r>
      <w:r>
        <w:t xml:space="preserve"> R. 25.173, Renewable Energy Credit Program.  On November 30, 2023, the PUCT reaffirmed ERCOT as Program Administrator of the REC </w:t>
      </w:r>
      <w:del w:id="156" w:author="TEBA" w:date="2024-12-13T13:49:00Z">
        <w:r w:rsidDel="002868A1">
          <w:delText xml:space="preserve">Trading </w:delText>
        </w:r>
      </w:del>
      <w:ins w:id="157" w:author="TEBA" w:date="2024-12-13T13:49:00Z">
        <w:r w:rsidR="002868A1">
          <w:t xml:space="preserve">trading </w:t>
        </w:r>
      </w:ins>
      <w:del w:id="158" w:author="TEBA" w:date="2024-12-13T13:49:00Z">
        <w:r w:rsidDel="002868A1">
          <w:delText>Program</w:delText>
        </w:r>
      </w:del>
      <w:ins w:id="159" w:author="TEBA" w:date="2024-12-13T13:49:00Z">
        <w:r w:rsidR="002868A1">
          <w:t>program</w:t>
        </w:r>
      </w:ins>
      <w:r>
        <w:t xml:space="preserve"> described in subsection (a)(2) of P.U.C. </w:t>
      </w:r>
      <w:r w:rsidRPr="00A37962">
        <w:rPr>
          <w:smallCaps/>
        </w:rPr>
        <w:t>Subst.</w:t>
      </w:r>
      <w:r>
        <w:t xml:space="preserve"> R. 25.173.  The PUCT also established a </w:t>
      </w:r>
      <w:bookmarkStart w:id="160" w:name="_Hlk183454582"/>
      <w:r>
        <w:t xml:space="preserve">Solar Renewable Portfolio Standard </w:t>
      </w:r>
      <w:bookmarkEnd w:id="160"/>
      <w:r>
        <w:t xml:space="preserve">(SRPS) pursuant to Section 53 of House Bill 1500, enacted by the 88th Texas Legislature, Regular Session, to be phased out by September 1, 2025.  Public Utility Regulatory Act (PURA) </w:t>
      </w:r>
      <w:r w:rsidRPr="00994701">
        <w:t>§</w:t>
      </w:r>
      <w:r>
        <w:t xml:space="preserve"> 39.9113, adopted by the 88</w:t>
      </w:r>
      <w:r w:rsidRPr="00994701">
        <w:t>th</w:t>
      </w:r>
      <w:r>
        <w:t xml:space="preserve"> Texas Legislature and </w:t>
      </w:r>
      <w:r w:rsidRPr="00113268">
        <w:t>implemented by</w:t>
      </w:r>
      <w:r>
        <w:t xml:space="preserve"> the PUCT in P.U.C. </w:t>
      </w:r>
      <w:r w:rsidRPr="00A37962">
        <w:rPr>
          <w:smallCaps/>
        </w:rPr>
        <w:t>Subst.</w:t>
      </w:r>
      <w:r>
        <w:t xml:space="preserve"> R. 25.173, require that ERCOT administer a voluntary trading program on an ongoing basis.</w:t>
      </w:r>
    </w:p>
    <w:bookmarkEnd w:id="151"/>
    <w:p w14:paraId="3AFE3C01" w14:textId="07A28ABC" w:rsidR="004C30CF" w:rsidRDefault="004C30CF" w:rsidP="004C30CF">
      <w:pPr>
        <w:pStyle w:val="BodyText"/>
        <w:ind w:left="720" w:hanging="720"/>
      </w:pPr>
      <w:ins w:id="161" w:author="TEBA" w:date="2024-11-07T15:02:00Z">
        <w:r>
          <w:t>(2)</w:t>
        </w:r>
        <w:r>
          <w:tab/>
          <w:t>ERCOT has determined it is appropriate to allow generators to earn Energy Attribute Certificates</w:t>
        </w:r>
      </w:ins>
      <w:ins w:id="162" w:author="TEBA" w:date="2024-11-07T15:03:00Z">
        <w:r>
          <w:t xml:space="preserve"> (EACs) as described in Section 14</w:t>
        </w:r>
      </w:ins>
      <w:ins w:id="163" w:author="TEBA" w:date="2024-11-25T18:58:00Z">
        <w:r w:rsidR="009B3702">
          <w:t>, State of Texas Energy Attribute Certificate Trading Program</w:t>
        </w:r>
      </w:ins>
      <w:ins w:id="164" w:author="TEBA" w:date="2024-11-07T15:03:00Z">
        <w:r>
          <w:t xml:space="preserve">. </w:t>
        </w:r>
      </w:ins>
      <w:ins w:id="165" w:author="TEBA" w:date="2024-11-25T21:15:00Z">
        <w:r w:rsidR="00320D77">
          <w:t xml:space="preserve"> </w:t>
        </w:r>
      </w:ins>
      <w:ins w:id="166" w:author="TEBA" w:date="2024-11-07T15:03:00Z">
        <w:r>
          <w:t>RECs are a subcategory of EACs.</w:t>
        </w:r>
      </w:ins>
    </w:p>
    <w:p w14:paraId="242D2CF6" w14:textId="33B3CBDD" w:rsidR="004C30CF" w:rsidRDefault="004C30CF" w:rsidP="004C30CF">
      <w:pPr>
        <w:pStyle w:val="BodyText"/>
        <w:ind w:left="720" w:hanging="720"/>
      </w:pPr>
      <w:r>
        <w:t>(</w:t>
      </w:r>
      <w:ins w:id="167" w:author="TEBA" w:date="2024-11-07T15:03:00Z">
        <w:r>
          <w:t>3</w:t>
        </w:r>
      </w:ins>
      <w:del w:id="168" w:author="TEBA" w:date="2024-11-07T15:03:00Z">
        <w:r w:rsidDel="004C30CF">
          <w:delText>2</w:delText>
        </w:r>
      </w:del>
      <w:r>
        <w:t>)</w:t>
      </w:r>
      <w:r>
        <w:tab/>
        <w:t>The purpose</w:t>
      </w:r>
      <w:del w:id="169" w:author="TEBA" w:date="2024-11-07T15:03:00Z">
        <w:r w:rsidDel="004C30CF">
          <w:delText>s</w:delText>
        </w:r>
      </w:del>
      <w:r>
        <w:t xml:space="preserve"> of the </w:t>
      </w:r>
      <w:del w:id="170" w:author="TEBA" w:date="2024-11-07T15:03:00Z">
        <w:r w:rsidDel="004C30CF">
          <w:delText>R</w:delText>
        </w:r>
      </w:del>
      <w:r>
        <w:t>E</w:t>
      </w:r>
      <w:ins w:id="171" w:author="TEBA" w:date="2024-11-07T15:03:00Z">
        <w:r>
          <w:t>A</w:t>
        </w:r>
      </w:ins>
      <w:r>
        <w:t xml:space="preserve">C Trading Program </w:t>
      </w:r>
      <w:ins w:id="172" w:author="TEBA" w:date="2024-11-07T15:03:00Z">
        <w:r>
          <w:t>is to provide a voluntary EAC and REC</w:t>
        </w:r>
      </w:ins>
      <w:ins w:id="173" w:author="TEBA" w:date="2024-11-07T15:04:00Z">
        <w:r>
          <w:t xml:space="preserve"> market as required by PURA §39.9113 and these Protocols.</w:t>
        </w:r>
      </w:ins>
      <w:del w:id="174" w:author="TEBA" w:date="2024-11-07T15:03:00Z">
        <w:r w:rsidDel="004C30CF">
          <w:delText>are:</w:delText>
        </w:r>
      </w:del>
      <w:r>
        <w:t xml:space="preserve"> </w:t>
      </w:r>
    </w:p>
    <w:p w14:paraId="74229DC6" w14:textId="63AD9107" w:rsidR="004C30CF" w:rsidDel="004C30CF" w:rsidRDefault="004C30CF" w:rsidP="004C30CF">
      <w:pPr>
        <w:pStyle w:val="List"/>
        <w:ind w:left="1440"/>
        <w:rPr>
          <w:del w:id="175" w:author="TEBA" w:date="2024-11-07T15:04:00Z"/>
        </w:rPr>
      </w:pPr>
      <w:del w:id="176" w:author="TEBA" w:date="2024-11-07T15:04:00Z">
        <w:r w:rsidDel="004C30CF">
          <w:delText>(a)</w:delText>
        </w:r>
        <w:r w:rsidDel="004C30CF">
          <w:tab/>
          <w:delText>To ensure that the total amount of installed generating capacity from new solar renewable energy technologies in this state totals 1,310 megawatts (MW) by January 1, 2024 and 655 MW by January 1, 2025;</w:delText>
        </w:r>
      </w:del>
    </w:p>
    <w:p w14:paraId="6F0BAEE9" w14:textId="6405E298" w:rsidR="004C30CF" w:rsidDel="004C30CF" w:rsidRDefault="004C30CF" w:rsidP="004C30CF">
      <w:pPr>
        <w:pStyle w:val="List"/>
        <w:ind w:left="1440"/>
        <w:rPr>
          <w:del w:id="177" w:author="TEBA" w:date="2024-11-07T15:04:00Z"/>
        </w:rPr>
      </w:pPr>
      <w:del w:id="178" w:author="TEBA" w:date="2024-11-07T15:04:00Z">
        <w:r w:rsidDel="004C30CF">
          <w:delText>(b)</w:delText>
        </w:r>
        <w:r w:rsidDel="004C30CF">
          <w:tab/>
          <w:delText>To provide for a REC Trading Program to facilitate voluntary trading under subsection (g) of P.U.C. S</w:delText>
        </w:r>
        <w:r w:rsidRPr="009276AF" w:rsidDel="004C30CF">
          <w:rPr>
            <w:smallCaps/>
          </w:rPr>
          <w:delText>ubst</w:delText>
        </w:r>
        <w:r w:rsidDel="004C30CF">
          <w:delText xml:space="preserve">. R. 25.173 and PURA § 39.9113, and by which the solar renewable energy requirements established by subsection (f) of P.U.C. </w:delText>
        </w:r>
        <w:r w:rsidRPr="009276AF" w:rsidDel="004C30CF">
          <w:rPr>
            <w:smallCaps/>
          </w:rPr>
          <w:delText>Subst.</w:delText>
        </w:r>
        <w:r w:rsidDel="004C30CF">
          <w:delText xml:space="preserve"> R. 25.173 may be achieved in the most efficient and economical manner; to encourage the development, construction, and operation of new renewable energy Resources at those sites in this state that have the greatest economic potential for capture and development of this state’s environmentally beneficial Resources; to protect and enhance the quality of the environment in Texas through increased use of renewable Resources; and</w:delText>
        </w:r>
      </w:del>
    </w:p>
    <w:p w14:paraId="2E4215C2" w14:textId="3FD4DAD2" w:rsidR="004C30CF" w:rsidDel="004C30CF" w:rsidRDefault="004C30CF" w:rsidP="004C30CF">
      <w:pPr>
        <w:pStyle w:val="List"/>
        <w:ind w:left="1440"/>
        <w:rPr>
          <w:del w:id="179" w:author="TEBA" w:date="2024-11-07T15:04:00Z"/>
        </w:rPr>
      </w:pPr>
      <w:del w:id="180" w:author="TEBA" w:date="2024-11-07T15:04:00Z">
        <w:r w:rsidDel="004C30CF">
          <w:delText>(c)</w:delText>
        </w:r>
        <w:r w:rsidDel="004C30CF">
          <w:tab/>
          <w:delText>To ensure that all Customers have access to providers of energy generated by renewable energy Resources pursuant to PURA § 39.101(b)(3).</w:delText>
        </w:r>
      </w:del>
    </w:p>
    <w:p w14:paraId="384989B8" w14:textId="4E24A82C" w:rsidR="004C30CF" w:rsidRDefault="004C30CF" w:rsidP="004C30CF">
      <w:pPr>
        <w:spacing w:after="240"/>
        <w:ind w:left="720" w:hanging="720"/>
      </w:pPr>
      <w:r>
        <w:t>(</w:t>
      </w:r>
      <w:del w:id="181" w:author="TEBA" w:date="2024-11-25T21:14:00Z">
        <w:r w:rsidDel="00320D77">
          <w:delText>3</w:delText>
        </w:r>
      </w:del>
      <w:ins w:id="182" w:author="TEBA" w:date="2024-11-25T21:14:00Z">
        <w:r w:rsidR="00320D77">
          <w:t>4</w:t>
        </w:r>
      </w:ins>
      <w:r>
        <w:t>)</w:t>
      </w:r>
      <w:r>
        <w:tab/>
        <w:t xml:space="preserve">ERCOT shall administer the </w:t>
      </w:r>
      <w:del w:id="183" w:author="TEBA" w:date="2024-11-07T15:04:00Z">
        <w:r w:rsidDel="004C30CF">
          <w:delText>R</w:delText>
        </w:r>
      </w:del>
      <w:r>
        <w:t>E</w:t>
      </w:r>
      <w:ins w:id="184" w:author="TEBA" w:date="2024-11-07T15:04:00Z">
        <w:r>
          <w:t>A</w:t>
        </w:r>
      </w:ins>
      <w:r>
        <w:t>C Trading Program, which became effective July 1, 2001</w:t>
      </w:r>
      <w:ins w:id="185" w:author="TEBA" w:date="2024-11-07T15:04:00Z">
        <w:r>
          <w:t xml:space="preserve">, and </w:t>
        </w:r>
      </w:ins>
      <w:ins w:id="186" w:author="TEBA" w:date="2024-11-27T09:53:00Z">
        <w:r w:rsidR="0024273A">
          <w:t>is to become</w:t>
        </w:r>
      </w:ins>
      <w:ins w:id="187" w:author="TEBA" w:date="2024-11-07T15:04:00Z">
        <w:r>
          <w:t xml:space="preserve"> a voluntary market on </w:t>
        </w:r>
      </w:ins>
      <w:ins w:id="188" w:author="TEBA" w:date="2024-11-08T07:35:00Z">
        <w:r w:rsidR="008962F1">
          <w:t>September 1, 2025</w:t>
        </w:r>
      </w:ins>
      <w:r>
        <w:t xml:space="preserve">.  Entities participating in the </w:t>
      </w:r>
      <w:del w:id="189" w:author="TEBA" w:date="2024-11-08T07:35:00Z">
        <w:r w:rsidDel="008962F1">
          <w:delText>R</w:delText>
        </w:r>
      </w:del>
      <w:r>
        <w:t>E</w:t>
      </w:r>
      <w:ins w:id="190" w:author="TEBA" w:date="2024-11-08T07:35:00Z">
        <w:r w:rsidR="008962F1">
          <w:t>A</w:t>
        </w:r>
      </w:ins>
      <w:r>
        <w:t>C Trading Program must register with and execute the appropriate agreements with ERCOT.</w:t>
      </w:r>
    </w:p>
    <w:p w14:paraId="7655A893" w14:textId="77777777" w:rsidR="008962F1" w:rsidRDefault="008962F1" w:rsidP="008962F1">
      <w:pPr>
        <w:pStyle w:val="H2"/>
        <w:ind w:left="907" w:hanging="907"/>
      </w:pPr>
      <w:bookmarkStart w:id="191" w:name="_Toc239073017"/>
      <w:bookmarkStart w:id="192" w:name="_Toc180673454"/>
      <w:commentRangeStart w:id="193"/>
      <w:r>
        <w:lastRenderedPageBreak/>
        <w:t>14.2</w:t>
      </w:r>
      <w:commentRangeEnd w:id="193"/>
      <w:r w:rsidR="00677D8F">
        <w:rPr>
          <w:rStyle w:val="CommentReference"/>
          <w:b w:val="0"/>
        </w:rPr>
        <w:commentReference w:id="193"/>
      </w:r>
      <w:r>
        <w:tab/>
        <w:t>Duties of ERCOT</w:t>
      </w:r>
      <w:bookmarkEnd w:id="191"/>
      <w:bookmarkEnd w:id="192"/>
    </w:p>
    <w:p w14:paraId="4F3102DE" w14:textId="77777777" w:rsidR="008962F1" w:rsidRDefault="008962F1" w:rsidP="008962F1">
      <w:pPr>
        <w:pStyle w:val="BodyText"/>
        <w:ind w:left="720" w:hanging="720"/>
        <w:rPr>
          <w:iCs/>
        </w:rPr>
      </w:pPr>
      <w:r>
        <w:t>(1)</w:t>
      </w:r>
      <w:r>
        <w:tab/>
      </w:r>
      <w:r>
        <w:rPr>
          <w:iCs/>
        </w:rPr>
        <w:t xml:space="preserve">As </w:t>
      </w:r>
      <w:r w:rsidRPr="005A12EF">
        <w:t>described</w:t>
      </w:r>
      <w:r>
        <w:rPr>
          <w:iCs/>
        </w:rPr>
        <w:t xml:space="preserve"> in more detail in this Section, ERCOT shall:</w:t>
      </w:r>
    </w:p>
    <w:p w14:paraId="2647D50B" w14:textId="03412048" w:rsidR="008962F1" w:rsidRDefault="008962F1" w:rsidP="008962F1">
      <w:pPr>
        <w:pStyle w:val="List"/>
        <w:ind w:left="1440"/>
      </w:pPr>
      <w:r>
        <w:t>(a)</w:t>
      </w:r>
      <w:r>
        <w:tab/>
        <w:t xml:space="preserve">Register </w:t>
      </w:r>
      <w:del w:id="194" w:author="TEBA" w:date="2024-11-08T07:37:00Z">
        <w:r w:rsidDel="008A48FC">
          <w:delText xml:space="preserve">renewable </w:delText>
        </w:r>
      </w:del>
      <w:r>
        <w:t>energy generators;</w:t>
      </w:r>
    </w:p>
    <w:p w14:paraId="2CC4CB08" w14:textId="77777777" w:rsidR="008962F1" w:rsidRDefault="008962F1" w:rsidP="008962F1">
      <w:pPr>
        <w:pStyle w:val="List"/>
        <w:ind w:left="1440"/>
      </w:pPr>
      <w:r>
        <w:t>(b)</w:t>
      </w:r>
      <w:r>
        <w:tab/>
        <w:t xml:space="preserve">Register Retail Entities;   </w:t>
      </w:r>
    </w:p>
    <w:p w14:paraId="14ADC90D" w14:textId="5B4CED64" w:rsidR="008962F1" w:rsidRDefault="008962F1" w:rsidP="008962F1">
      <w:pPr>
        <w:pStyle w:val="List"/>
        <w:ind w:left="1440"/>
      </w:pPr>
      <w:r>
        <w:t>(c)</w:t>
      </w:r>
      <w:r>
        <w:tab/>
        <w:t xml:space="preserve">Register other Entities choosing to participate in the </w:t>
      </w:r>
      <w:del w:id="195" w:author="TEBA" w:date="2024-11-08T07:38:00Z">
        <w:r w:rsidDel="008A48FC">
          <w:delText xml:space="preserve">Renewable </w:delText>
        </w:r>
      </w:del>
      <w:r>
        <w:t xml:space="preserve">Energy </w:t>
      </w:r>
      <w:ins w:id="196" w:author="TEBA" w:date="2024-11-08T07:38:00Z">
        <w:r w:rsidR="008A48FC">
          <w:t xml:space="preserve">Attribute </w:t>
        </w:r>
      </w:ins>
      <w:del w:id="197" w:author="TEBA" w:date="2024-11-08T07:38:00Z">
        <w:r w:rsidDel="008A48FC">
          <w:delText xml:space="preserve">Credit </w:delText>
        </w:r>
      </w:del>
      <w:ins w:id="198" w:author="TEBA" w:date="2024-11-08T07:38:00Z">
        <w:r w:rsidR="008A48FC">
          <w:t xml:space="preserve">Certificate </w:t>
        </w:r>
      </w:ins>
      <w:r>
        <w:t>(</w:t>
      </w:r>
      <w:del w:id="199" w:author="TEBA" w:date="2024-11-08T07:38:00Z">
        <w:r w:rsidDel="008A48FC">
          <w:delText>R</w:delText>
        </w:r>
      </w:del>
      <w:r>
        <w:t>E</w:t>
      </w:r>
      <w:ins w:id="200" w:author="TEBA" w:date="2024-11-08T07:38:00Z">
        <w:r w:rsidR="008A48FC">
          <w:t>A</w:t>
        </w:r>
      </w:ins>
      <w:r>
        <w:t>C) Trading Program;</w:t>
      </w:r>
    </w:p>
    <w:p w14:paraId="6A06B4B6" w14:textId="78068C8D" w:rsidR="008962F1" w:rsidRDefault="008962F1" w:rsidP="008962F1">
      <w:pPr>
        <w:pStyle w:val="List"/>
        <w:ind w:left="1440"/>
      </w:pPr>
      <w:r>
        <w:t>(d)</w:t>
      </w:r>
      <w:r>
        <w:tab/>
        <w:t xml:space="preserve">Create and maintain </w:t>
      </w:r>
      <w:del w:id="201" w:author="TEBA" w:date="2024-11-08T07:38:00Z">
        <w:r w:rsidDel="008A48FC">
          <w:delText>R</w:delText>
        </w:r>
      </w:del>
      <w:r>
        <w:t>E</w:t>
      </w:r>
      <w:ins w:id="202" w:author="TEBA" w:date="2024-11-08T07:38:00Z">
        <w:r w:rsidR="008A48FC">
          <w:t>A</w:t>
        </w:r>
      </w:ins>
      <w:r>
        <w:t xml:space="preserve">C trading accounts for </w:t>
      </w:r>
      <w:del w:id="203" w:author="TEBA" w:date="2024-11-08T07:38:00Z">
        <w:r w:rsidDel="008A48FC">
          <w:delText>R</w:delText>
        </w:r>
      </w:del>
      <w:r>
        <w:t>E</w:t>
      </w:r>
      <w:ins w:id="204" w:author="TEBA" w:date="2024-11-08T07:38:00Z">
        <w:r w:rsidR="008A48FC">
          <w:t>A</w:t>
        </w:r>
      </w:ins>
      <w:r>
        <w:t>C Trading Program participants;</w:t>
      </w:r>
    </w:p>
    <w:p w14:paraId="1E4FA4C7" w14:textId="705E4CF1" w:rsidR="008962F1" w:rsidDel="008A48FC" w:rsidRDefault="008962F1" w:rsidP="008962F1">
      <w:pPr>
        <w:pStyle w:val="List"/>
        <w:ind w:left="1440"/>
        <w:rPr>
          <w:del w:id="205" w:author="TEBA" w:date="2024-11-08T07:38:00Z"/>
        </w:rPr>
      </w:pPr>
      <w:del w:id="206" w:author="TEBA" w:date="2024-11-08T07:38:00Z">
        <w:r w:rsidDel="008A48FC">
          <w:delText>(e)</w:delText>
        </w:r>
        <w:r w:rsidDel="008A48FC">
          <w:tab/>
          <w:delText>Determine the annual Solar Renewable Portfolio Standard (SRPS) requirement for each Retail Entity in Texas using the formulas set forth in this Section;</w:delText>
        </w:r>
      </w:del>
    </w:p>
    <w:p w14:paraId="70712707" w14:textId="75A0AFEC" w:rsidR="008962F1" w:rsidRDefault="008962F1" w:rsidP="008962F1">
      <w:pPr>
        <w:pStyle w:val="List"/>
        <w:ind w:left="1440"/>
      </w:pPr>
      <w:r>
        <w:t>(</w:t>
      </w:r>
      <w:ins w:id="207" w:author="TEBA" w:date="2024-11-08T07:45:00Z">
        <w:r w:rsidR="008A48FC">
          <w:t>e</w:t>
        </w:r>
      </w:ins>
      <w:del w:id="208" w:author="TEBA" w:date="2024-11-08T07:45:00Z">
        <w:r w:rsidDel="008A48FC">
          <w:delText>f</w:delText>
        </w:r>
      </w:del>
      <w:r>
        <w:t>)</w:t>
      </w:r>
      <w:r>
        <w:tab/>
        <w:t xml:space="preserve">On a </w:t>
      </w:r>
      <w:del w:id="209" w:author="TEBA" w:date="2024-11-08T07:38:00Z">
        <w:r w:rsidDel="008A48FC">
          <w:delText xml:space="preserve">quarterly </w:delText>
        </w:r>
      </w:del>
      <w:ins w:id="210" w:author="TEBA" w:date="2024-11-08T07:38:00Z">
        <w:r w:rsidR="008A48FC">
          <w:t xml:space="preserve">monthly </w:t>
        </w:r>
      </w:ins>
      <w:r>
        <w:t xml:space="preserve">basis, award </w:t>
      </w:r>
      <w:del w:id="211" w:author="TEBA" w:date="2024-11-08T07:38:00Z">
        <w:r w:rsidDel="008A48FC">
          <w:delText>R</w:delText>
        </w:r>
      </w:del>
      <w:r>
        <w:t>E</w:t>
      </w:r>
      <w:ins w:id="212" w:author="TEBA" w:date="2024-11-08T07:39:00Z">
        <w:r w:rsidR="008A48FC">
          <w:t>A</w:t>
        </w:r>
      </w:ins>
      <w:r>
        <w:t xml:space="preserve">Cs </w:t>
      </w:r>
      <w:del w:id="213" w:author="TEBA" w:date="2024-11-08T07:39:00Z">
        <w:r w:rsidDel="008A48FC">
          <w:delText xml:space="preserve">or Compliance Premiums </w:delText>
        </w:r>
      </w:del>
      <w:r>
        <w:t xml:space="preserve">earned by </w:t>
      </w:r>
      <w:ins w:id="214" w:author="TEBA" w:date="2024-11-25T19:04:00Z">
        <w:r w:rsidR="009B3702">
          <w:t>Renewable Energy Credit (</w:t>
        </w:r>
      </w:ins>
      <w:r>
        <w:t>REC</w:t>
      </w:r>
      <w:ins w:id="215" w:author="TEBA" w:date="2024-11-25T19:04:00Z">
        <w:r w:rsidR="009B3702">
          <w:t>)</w:t>
        </w:r>
      </w:ins>
      <w:r>
        <w:t xml:space="preserve"> </w:t>
      </w:r>
      <w:ins w:id="216" w:author="TEBA" w:date="2024-11-08T07:39:00Z">
        <w:r w:rsidR="008A48FC">
          <w:t xml:space="preserve">and EAC </w:t>
        </w:r>
      </w:ins>
      <w:r>
        <w:t>generators based on verified MWh production data;</w:t>
      </w:r>
    </w:p>
    <w:p w14:paraId="3FF33559" w14:textId="659B7462" w:rsidR="008962F1" w:rsidDel="008A48FC" w:rsidRDefault="008962F1" w:rsidP="008962F1">
      <w:pPr>
        <w:pStyle w:val="List"/>
        <w:ind w:left="1440"/>
        <w:rPr>
          <w:del w:id="217" w:author="TEBA" w:date="2024-11-08T07:39:00Z"/>
        </w:rPr>
      </w:pPr>
      <w:del w:id="218" w:author="TEBA" w:date="2024-11-08T07:39:00Z">
        <w:r w:rsidDel="008A48FC">
          <w:delText>(g)</w:delText>
        </w:r>
        <w:r w:rsidDel="008A48FC">
          <w:tab/>
          <w:delText>Verify that Retail Entities meet annual SREC compliance requirements;</w:delText>
        </w:r>
      </w:del>
    </w:p>
    <w:p w14:paraId="70527045" w14:textId="5620CD19" w:rsidR="008962F1" w:rsidRDefault="008962F1" w:rsidP="008962F1">
      <w:pPr>
        <w:pStyle w:val="List"/>
        <w:ind w:left="1440"/>
      </w:pPr>
      <w:r>
        <w:t>(</w:t>
      </w:r>
      <w:ins w:id="219" w:author="TEBA" w:date="2024-11-08T07:45:00Z">
        <w:r w:rsidR="008A48FC">
          <w:t>f</w:t>
        </w:r>
      </w:ins>
      <w:del w:id="220" w:author="TEBA" w:date="2024-11-08T07:45:00Z">
        <w:r w:rsidDel="008A48FC">
          <w:delText>h</w:delText>
        </w:r>
      </w:del>
      <w:r>
        <w:t>)</w:t>
      </w:r>
      <w:r>
        <w:tab/>
        <w:t xml:space="preserve">Retire </w:t>
      </w:r>
      <w:del w:id="221" w:author="TEBA" w:date="2024-11-08T07:39:00Z">
        <w:r w:rsidDel="008A48FC">
          <w:delText>R</w:delText>
        </w:r>
      </w:del>
      <w:r>
        <w:t>E</w:t>
      </w:r>
      <w:ins w:id="222" w:author="TEBA" w:date="2024-11-08T07:39:00Z">
        <w:r w:rsidR="008A48FC">
          <w:t>A</w:t>
        </w:r>
      </w:ins>
      <w:r>
        <w:t xml:space="preserve">Cs </w:t>
      </w:r>
      <w:del w:id="223" w:author="TEBA" w:date="2024-11-25T10:28:00Z">
        <w:r w:rsidDel="00EF0261">
          <w:delText>o</w:delText>
        </w:r>
      </w:del>
      <w:del w:id="224" w:author="TEBA" w:date="2024-11-08T07:39:00Z">
        <w:r w:rsidDel="008A48FC">
          <w:delText>r Compliance Premiums</w:delText>
        </w:r>
      </w:del>
      <w:del w:id="225" w:author="TEBA" w:date="2024-11-25T21:17:00Z">
        <w:r w:rsidDel="00320D77">
          <w:delText xml:space="preserve"> </w:delText>
        </w:r>
      </w:del>
      <w:r>
        <w:t xml:space="preserve">as directed by </w:t>
      </w:r>
      <w:del w:id="226" w:author="TEBA" w:date="2024-11-08T07:39:00Z">
        <w:r w:rsidDel="008A48FC">
          <w:delText>R</w:delText>
        </w:r>
      </w:del>
      <w:r>
        <w:t>E</w:t>
      </w:r>
      <w:ins w:id="227" w:author="TEBA" w:date="2024-11-08T07:39:00Z">
        <w:r w:rsidR="008A48FC">
          <w:t>A</w:t>
        </w:r>
      </w:ins>
      <w:r>
        <w:t>C Trading Program participants;</w:t>
      </w:r>
    </w:p>
    <w:p w14:paraId="25A9F836" w14:textId="40C3FEEB" w:rsidR="008962F1" w:rsidRDefault="008962F1" w:rsidP="008962F1">
      <w:pPr>
        <w:pStyle w:val="List"/>
        <w:ind w:left="1440"/>
      </w:pPr>
      <w:r>
        <w:t>(</w:t>
      </w:r>
      <w:ins w:id="228" w:author="TEBA" w:date="2024-11-08T07:45:00Z">
        <w:r w:rsidR="008A48FC">
          <w:t>g</w:t>
        </w:r>
      </w:ins>
      <w:del w:id="229" w:author="TEBA" w:date="2024-11-08T07:45:00Z">
        <w:r w:rsidDel="008A48FC">
          <w:delText>i</w:delText>
        </w:r>
      </w:del>
      <w:r>
        <w:t>)</w:t>
      </w:r>
      <w:r>
        <w:tab/>
        <w:t xml:space="preserve">Retire </w:t>
      </w:r>
      <w:del w:id="230" w:author="TEBA" w:date="2024-11-08T07:39:00Z">
        <w:r w:rsidDel="008A48FC">
          <w:delText>R</w:delText>
        </w:r>
      </w:del>
      <w:r>
        <w:t>E</w:t>
      </w:r>
      <w:ins w:id="231" w:author="TEBA" w:date="2024-11-08T07:39:00Z">
        <w:r w:rsidR="008A48FC">
          <w:t>A</w:t>
        </w:r>
      </w:ins>
      <w:r>
        <w:t xml:space="preserve">Cs </w:t>
      </w:r>
      <w:del w:id="232" w:author="TEBA" w:date="2024-11-08T07:40:00Z">
        <w:r w:rsidDel="008A48FC">
          <w:delText xml:space="preserve">or Compliance Premiums </w:delText>
        </w:r>
      </w:del>
      <w:r>
        <w:t>as they expire;</w:t>
      </w:r>
    </w:p>
    <w:p w14:paraId="04A3EDBD" w14:textId="583CA930" w:rsidR="008962F1" w:rsidRDefault="008962F1" w:rsidP="008962F1">
      <w:pPr>
        <w:pStyle w:val="List"/>
        <w:ind w:left="1440"/>
      </w:pPr>
      <w:r>
        <w:t>(</w:t>
      </w:r>
      <w:ins w:id="233" w:author="TEBA" w:date="2024-11-08T07:45:00Z">
        <w:r w:rsidR="008A48FC">
          <w:t>h</w:t>
        </w:r>
      </w:ins>
      <w:del w:id="234" w:author="TEBA" w:date="2024-11-08T07:45:00Z">
        <w:r w:rsidDel="008A48FC">
          <w:delText>j</w:delText>
        </w:r>
      </w:del>
      <w:r>
        <w:t>)</w:t>
      </w:r>
      <w:r>
        <w:tab/>
        <w:t>On a monthly basis, make public the aggregated total MWh competitive energy sales in Texas;</w:t>
      </w:r>
    </w:p>
    <w:p w14:paraId="1FE40F07" w14:textId="6D076204" w:rsidR="008962F1" w:rsidRDefault="008962F1" w:rsidP="008962F1">
      <w:pPr>
        <w:pStyle w:val="List"/>
        <w:ind w:left="1440"/>
      </w:pPr>
      <w:r>
        <w:t>(</w:t>
      </w:r>
      <w:ins w:id="235" w:author="TEBA" w:date="2024-11-08T07:45:00Z">
        <w:r w:rsidR="008A48FC">
          <w:t>i</w:t>
        </w:r>
      </w:ins>
      <w:del w:id="236" w:author="TEBA" w:date="2024-11-08T07:45:00Z">
        <w:r w:rsidDel="008A48FC">
          <w:delText>k</w:delText>
        </w:r>
      </w:del>
      <w:r>
        <w:t>)</w:t>
      </w:r>
      <w:r>
        <w:tab/>
        <w:t xml:space="preserve">Make public a list of </w:t>
      </w:r>
      <w:del w:id="237" w:author="TEBA" w:date="2024-11-08T07:40:00Z">
        <w:r w:rsidDel="008A48FC">
          <w:delText>R</w:delText>
        </w:r>
      </w:del>
      <w:r>
        <w:t>E</w:t>
      </w:r>
      <w:ins w:id="238" w:author="TEBA" w:date="2024-11-08T07:40:00Z">
        <w:r w:rsidR="008A48FC">
          <w:t>A</w:t>
        </w:r>
      </w:ins>
      <w:r>
        <w:t>C Account Holders with contact information (e-mail, address, and</w:t>
      </w:r>
      <w:ins w:id="239" w:author="TEBA" w:date="2024-11-08T07:40:00Z">
        <w:r w:rsidR="008A48FC">
          <w:t>/or</w:t>
        </w:r>
      </w:ins>
      <w:r>
        <w:t xml:space="preserve"> telephone number) </w:t>
      </w:r>
      <w:proofErr w:type="gramStart"/>
      <w:r>
        <w:t>so as to</w:t>
      </w:r>
      <w:proofErr w:type="gramEnd"/>
      <w:r>
        <w:t xml:space="preserve"> facilitate </w:t>
      </w:r>
      <w:del w:id="240" w:author="TEBA" w:date="2024-11-08T07:40:00Z">
        <w:r w:rsidDel="008A48FC">
          <w:delText>R</w:delText>
        </w:r>
      </w:del>
      <w:r>
        <w:t>E</w:t>
      </w:r>
      <w:ins w:id="241" w:author="TEBA" w:date="2024-11-08T07:40:00Z">
        <w:r w:rsidR="008A48FC">
          <w:t>A</w:t>
        </w:r>
      </w:ins>
      <w:r>
        <w:t xml:space="preserve">C </w:t>
      </w:r>
      <w:del w:id="242" w:author="TEBA" w:date="2024-11-08T07:41:00Z">
        <w:r w:rsidDel="008A48FC">
          <w:delText xml:space="preserve">or Compliance Premium </w:delText>
        </w:r>
      </w:del>
      <w:r>
        <w:t>trading;</w:t>
      </w:r>
    </w:p>
    <w:p w14:paraId="0B214F32" w14:textId="163C70BE" w:rsidR="008962F1" w:rsidRDefault="008962F1" w:rsidP="008962F1">
      <w:pPr>
        <w:pStyle w:val="List"/>
        <w:ind w:left="1440"/>
      </w:pPr>
      <w:r>
        <w:t>(</w:t>
      </w:r>
      <w:ins w:id="243" w:author="TEBA" w:date="2024-11-08T07:45:00Z">
        <w:r w:rsidR="008A48FC">
          <w:t>j</w:t>
        </w:r>
      </w:ins>
      <w:del w:id="244" w:author="TEBA" w:date="2024-11-08T07:45:00Z">
        <w:r w:rsidDel="008A48FC">
          <w:delText>l</w:delText>
        </w:r>
      </w:del>
      <w:r>
        <w:t>)</w:t>
      </w:r>
      <w:r>
        <w:tab/>
        <w:t>Maintain a list of offset generators and the Retail Entities to whom such a generator’s offsets were awarded by the Public Utility Commission of Texas (PUCT);</w:t>
      </w:r>
    </w:p>
    <w:p w14:paraId="17E7E7DD" w14:textId="1E67585A" w:rsidR="008962F1" w:rsidRDefault="008962F1" w:rsidP="008962F1">
      <w:pPr>
        <w:pStyle w:val="List"/>
        <w:ind w:left="1440"/>
      </w:pPr>
      <w:r>
        <w:t>(</w:t>
      </w:r>
      <w:ins w:id="245" w:author="TEBA" w:date="2024-11-08T07:45:00Z">
        <w:r w:rsidR="008A48FC">
          <w:t>k</w:t>
        </w:r>
      </w:ins>
      <w:del w:id="246" w:author="TEBA" w:date="2024-11-08T07:45:00Z">
        <w:r w:rsidDel="008A48FC">
          <w:delText>m</w:delText>
        </w:r>
      </w:del>
      <w:r>
        <w:t>)</w:t>
      </w:r>
      <w:r>
        <w:tab/>
        <w:t>Conduct a</w:t>
      </w:r>
      <w:ins w:id="247" w:author="TEBA" w:date="2024-11-25T18:37:00Z">
        <w:r w:rsidR="00E034FF">
          <w:t>n</w:t>
        </w:r>
      </w:ins>
      <w:r>
        <w:t xml:space="preserve"> </w:t>
      </w:r>
      <w:del w:id="248" w:author="TEBA" w:date="2024-11-08T07:41:00Z">
        <w:r w:rsidDel="008A48FC">
          <w:delText>R</w:delText>
        </w:r>
      </w:del>
      <w:r>
        <w:t>E</w:t>
      </w:r>
      <w:ins w:id="249" w:author="TEBA" w:date="2024-11-08T07:41:00Z">
        <w:r w:rsidR="008A48FC">
          <w:t>A</w:t>
        </w:r>
      </w:ins>
      <w:r>
        <w:t>C Trading Program Settlement process annually;</w:t>
      </w:r>
    </w:p>
    <w:p w14:paraId="36B6D3B1" w14:textId="7A065234" w:rsidR="008962F1" w:rsidRDefault="008962F1" w:rsidP="008962F1">
      <w:pPr>
        <w:pStyle w:val="List"/>
        <w:ind w:left="1440"/>
      </w:pPr>
      <w:r>
        <w:t>(</w:t>
      </w:r>
      <w:ins w:id="250" w:author="TEBA" w:date="2024-11-08T07:45:00Z">
        <w:r w:rsidR="008A48FC">
          <w:t>l</w:t>
        </w:r>
      </w:ins>
      <w:del w:id="251" w:author="TEBA" w:date="2024-11-08T07:45:00Z">
        <w:r w:rsidDel="008A48FC">
          <w:delText>n</w:delText>
        </w:r>
      </w:del>
      <w:r>
        <w:t>)</w:t>
      </w:r>
      <w:r>
        <w:tab/>
        <w:t xml:space="preserve">File an annual report with the PUCT as specified in subsection (h)(11) of P.U.C. </w:t>
      </w:r>
      <w:r>
        <w:rPr>
          <w:smallCaps/>
          <w:szCs w:val="24"/>
        </w:rPr>
        <w:t>Subst</w:t>
      </w:r>
      <w:r>
        <w:t xml:space="preserve">. R. 25.173, </w:t>
      </w:r>
      <w:r>
        <w:rPr>
          <w:iCs/>
        </w:rPr>
        <w:t>Renewable Energy Credit Program</w:t>
      </w:r>
      <w:r>
        <w:t>;</w:t>
      </w:r>
    </w:p>
    <w:p w14:paraId="1EE3EEF1" w14:textId="7A1A2CB8" w:rsidR="008962F1" w:rsidRDefault="008962F1" w:rsidP="008962F1">
      <w:pPr>
        <w:pStyle w:val="List"/>
        <w:ind w:left="1440"/>
      </w:pPr>
      <w:r>
        <w:t>(</w:t>
      </w:r>
      <w:ins w:id="252" w:author="TEBA" w:date="2024-11-08T07:45:00Z">
        <w:r w:rsidR="008A48FC">
          <w:t>m</w:t>
        </w:r>
      </w:ins>
      <w:del w:id="253" w:author="TEBA" w:date="2024-11-08T07:45:00Z">
        <w:r w:rsidDel="008A48FC">
          <w:delText>o</w:delText>
        </w:r>
      </w:del>
      <w:r>
        <w:t>)</w:t>
      </w:r>
      <w:r>
        <w:tab/>
        <w:t>Monitor the operational status of participating renewable energy generation facilities in Texas and record retirements;</w:t>
      </w:r>
    </w:p>
    <w:p w14:paraId="29524B86" w14:textId="5966B9B8" w:rsidR="008962F1" w:rsidDel="008A48FC" w:rsidRDefault="008962F1" w:rsidP="008962F1">
      <w:pPr>
        <w:pStyle w:val="List"/>
        <w:ind w:left="1440"/>
        <w:rPr>
          <w:del w:id="254" w:author="TEBA" w:date="2024-11-08T07:42:00Z"/>
        </w:rPr>
      </w:pPr>
      <w:del w:id="255" w:author="TEBA" w:date="2024-11-08T07:42:00Z">
        <w:r w:rsidDel="008A48FC">
          <w:delText>(p)</w:delText>
        </w:r>
        <w:r w:rsidDel="008A48FC">
          <w:tab/>
          <w:delText>Compute and apply a revised Capacity Conversion Factor (CCF) (as described in Section 14.9.2, Capacity Conversion Factor);</w:delText>
        </w:r>
      </w:del>
    </w:p>
    <w:p w14:paraId="55282174" w14:textId="787762BE" w:rsidR="008962F1" w:rsidRDefault="008962F1" w:rsidP="008962F1">
      <w:pPr>
        <w:pStyle w:val="List"/>
        <w:ind w:left="1440"/>
      </w:pPr>
      <w:r>
        <w:lastRenderedPageBreak/>
        <w:t>(</w:t>
      </w:r>
      <w:ins w:id="256" w:author="TEBA" w:date="2024-11-08T07:45:00Z">
        <w:r w:rsidR="008A48FC">
          <w:t>n</w:t>
        </w:r>
      </w:ins>
      <w:del w:id="257" w:author="TEBA" w:date="2024-11-08T07:45:00Z">
        <w:r w:rsidDel="008A48FC">
          <w:delText>q</w:delText>
        </w:r>
      </w:del>
      <w:r>
        <w:t>)</w:t>
      </w:r>
      <w:r>
        <w:tab/>
        <w:t>Audit MWh production data from certified REC generating facilities</w:t>
      </w:r>
      <w:ins w:id="258" w:author="TEBA" w:date="2024-11-08T07:42:00Z">
        <w:r w:rsidR="008A48FC">
          <w:t xml:space="preserve"> and other registered EAC generating facilities</w:t>
        </w:r>
      </w:ins>
      <w:r>
        <w:t>;</w:t>
      </w:r>
    </w:p>
    <w:p w14:paraId="7F984DCE" w14:textId="6DD04050" w:rsidR="008962F1" w:rsidRDefault="008962F1" w:rsidP="008962F1">
      <w:pPr>
        <w:pStyle w:val="List"/>
        <w:ind w:left="1440"/>
      </w:pPr>
      <w:r>
        <w:t>(</w:t>
      </w:r>
      <w:ins w:id="259" w:author="TEBA" w:date="2024-11-08T07:46:00Z">
        <w:r w:rsidR="008A48FC">
          <w:t>o</w:t>
        </w:r>
      </w:ins>
      <w:del w:id="260" w:author="TEBA" w:date="2024-11-08T07:46:00Z">
        <w:r w:rsidDel="008A48FC">
          <w:delText>r</w:delText>
        </w:r>
      </w:del>
      <w:r>
        <w:t>)</w:t>
      </w:r>
      <w:r>
        <w:tab/>
        <w:t>Audit MWh production from renewable energy generation facilities producing offsets for Retail Entities on an annual basis;</w:t>
      </w:r>
    </w:p>
    <w:p w14:paraId="10EDE2E8" w14:textId="6F547E51" w:rsidR="008962F1" w:rsidRDefault="008962F1" w:rsidP="008962F1">
      <w:pPr>
        <w:pStyle w:val="List"/>
        <w:ind w:left="1440"/>
      </w:pPr>
      <w:r>
        <w:t>(</w:t>
      </w:r>
      <w:ins w:id="261" w:author="TEBA" w:date="2024-11-08T07:46:00Z">
        <w:r w:rsidR="008A48FC">
          <w:t>p</w:t>
        </w:r>
      </w:ins>
      <w:del w:id="262" w:author="TEBA" w:date="2024-11-08T07:46:00Z">
        <w:r w:rsidDel="008A48FC">
          <w:delText>s</w:delText>
        </w:r>
      </w:del>
      <w:r>
        <w:t>)</w:t>
      </w:r>
      <w:r>
        <w:tab/>
        <w:t xml:space="preserve">Post a list of Facility Identification Numbers, and the associated </w:t>
      </w:r>
      <w:del w:id="263" w:author="TEBA" w:date="2024-11-08T07:43:00Z">
        <w:r w:rsidDel="008A48FC">
          <w:delText xml:space="preserve">renewable </w:delText>
        </w:r>
      </w:del>
      <w:r>
        <w:t>energy generation facility name, location, type, and noncompetitive certification data on the ERCOT website</w:t>
      </w:r>
      <w:ins w:id="264" w:author="TEBA" w:date="2024-11-08T07:43:00Z">
        <w:r w:rsidR="008A48FC">
          <w:t xml:space="preserve"> and a database of all EACs (</w:t>
        </w:r>
      </w:ins>
      <w:ins w:id="265" w:author="TEBA" w:date="2024-11-27T09:27:00Z">
        <w:r w:rsidR="00C16941">
          <w:t>with</w:t>
        </w:r>
      </w:ins>
      <w:ins w:id="266" w:author="TEBA" w:date="2024-11-08T07:43:00Z">
        <w:r w:rsidR="008A48FC">
          <w:t xml:space="preserve"> confidentiality protections described in </w:t>
        </w:r>
        <w:r w:rsidR="008A48FC" w:rsidRPr="00303687">
          <w:t>Se</w:t>
        </w:r>
      </w:ins>
      <w:ins w:id="267" w:author="TEBA" w:date="2024-11-22T09:58:00Z">
        <w:r w:rsidR="00303687">
          <w:t>c</w:t>
        </w:r>
      </w:ins>
      <w:ins w:id="268" w:author="TEBA" w:date="2024-11-08T07:43:00Z">
        <w:r w:rsidR="008A48FC" w:rsidRPr="00303687">
          <w:t>tion 14</w:t>
        </w:r>
      </w:ins>
      <w:ins w:id="269" w:author="TEBA" w:date="2024-11-22T09:57:00Z">
        <w:r w:rsidR="00303687" w:rsidRPr="00303687">
          <w:t>.</w:t>
        </w:r>
        <w:r w:rsidR="00303687">
          <w:t>1</w:t>
        </w:r>
      </w:ins>
      <w:ins w:id="270" w:author="TEBA" w:date="2024-11-22T09:58:00Z">
        <w:r w:rsidR="00303687">
          <w:t>1</w:t>
        </w:r>
      </w:ins>
      <w:ins w:id="271" w:author="TEBA" w:date="2024-11-25T19:20:00Z">
        <w:r w:rsidR="00894370">
          <w:t xml:space="preserve">, </w:t>
        </w:r>
        <w:r w:rsidR="00894370" w:rsidRPr="00894370">
          <w:t>Maintain Public Information</w:t>
        </w:r>
      </w:ins>
      <w:ins w:id="272" w:author="TEBA" w:date="2024-11-08T07:43:00Z">
        <w:r w:rsidR="008A48FC">
          <w:t>)</w:t>
        </w:r>
      </w:ins>
      <w:r>
        <w:t>;</w:t>
      </w:r>
      <w:del w:id="273" w:author="TEBA" w:date="2024-11-25T22:52:00Z">
        <w:r w:rsidDel="007322C7">
          <w:delText xml:space="preserve"> and</w:delText>
        </w:r>
      </w:del>
    </w:p>
    <w:p w14:paraId="1126968E" w14:textId="090D0896" w:rsidR="008962F1" w:rsidRDefault="008962F1" w:rsidP="008962F1">
      <w:pPr>
        <w:pStyle w:val="List"/>
        <w:ind w:left="1440"/>
      </w:pPr>
      <w:del w:id="274" w:author="TEBA" w:date="2024-12-13T13:50:00Z">
        <w:r w:rsidDel="001E4C5F">
          <w:delText>(t)</w:delText>
        </w:r>
        <w:r w:rsidDel="001E4C5F">
          <w:tab/>
          <w:delText>Receive, implement and protect the confidentiality of Electric Service Identifiers (ESI IDs), identity of Retail Electric Provider (REP), and consumption data associated with transmission-level C</w:delText>
        </w:r>
        <w:r w:rsidRPr="00982241" w:rsidDel="001E4C5F">
          <w:delText>ustomers</w:delText>
        </w:r>
        <w:r w:rsidDel="001E4C5F">
          <w:delText xml:space="preserve"> that choose to have their Load excluded from the SRPS calculation consistent with Section 14.5.3, End-Use Customers, and subsection (f) of P.U.C. </w:delText>
        </w:r>
        <w:r w:rsidRPr="00F72F4D" w:rsidDel="001E4C5F">
          <w:rPr>
            <w:iCs/>
            <w:smallCaps/>
          </w:rPr>
          <w:delText>Subst</w:delText>
        </w:r>
        <w:r w:rsidDel="001E4C5F">
          <w:rPr>
            <w:iCs/>
          </w:rPr>
          <w:delText>. R. 25.173.</w:delText>
        </w:r>
      </w:del>
    </w:p>
    <w:p w14:paraId="14EBC84F" w14:textId="540F07A8" w:rsidR="008A48FC" w:rsidRDefault="008A48FC" w:rsidP="008A48FC">
      <w:pPr>
        <w:pStyle w:val="List"/>
        <w:ind w:left="1440"/>
        <w:rPr>
          <w:ins w:id="275" w:author="TEBA" w:date="2024-11-08T07:44:00Z"/>
          <w:iCs/>
        </w:rPr>
      </w:pPr>
      <w:ins w:id="276" w:author="TEBA" w:date="2024-11-08T07:44:00Z">
        <w:r>
          <w:rPr>
            <w:iCs/>
          </w:rPr>
          <w:t>(</w:t>
        </w:r>
      </w:ins>
      <w:ins w:id="277" w:author="TEBA" w:date="2024-12-13T13:50:00Z">
        <w:r w:rsidR="001E4C5F">
          <w:rPr>
            <w:iCs/>
          </w:rPr>
          <w:t>q</w:t>
        </w:r>
      </w:ins>
      <w:ins w:id="278" w:author="TEBA" w:date="2024-11-08T07:44:00Z">
        <w:r>
          <w:rPr>
            <w:iCs/>
          </w:rPr>
          <w:t>)</w:t>
        </w:r>
        <w:r>
          <w:rPr>
            <w:iCs/>
          </w:rPr>
          <w:tab/>
          <w:t>Enable functionality to support the creation and issuance of fractional EACs timestamped at the hourly level;</w:t>
        </w:r>
      </w:ins>
    </w:p>
    <w:p w14:paraId="60949B71" w14:textId="5FA59577" w:rsidR="008A48FC" w:rsidRDefault="008A48FC" w:rsidP="008A48FC">
      <w:pPr>
        <w:pStyle w:val="List"/>
        <w:ind w:left="1440"/>
        <w:rPr>
          <w:ins w:id="279" w:author="TEBA" w:date="2024-11-08T07:44:00Z"/>
          <w:iCs/>
        </w:rPr>
      </w:pPr>
      <w:ins w:id="280" w:author="TEBA" w:date="2024-11-08T07:44:00Z">
        <w:r>
          <w:rPr>
            <w:iCs/>
          </w:rPr>
          <w:t>(</w:t>
        </w:r>
      </w:ins>
      <w:ins w:id="281" w:author="TEBA" w:date="2024-12-13T13:50:00Z">
        <w:r w:rsidR="001E4C5F">
          <w:rPr>
            <w:iCs/>
          </w:rPr>
          <w:t>r</w:t>
        </w:r>
      </w:ins>
      <w:ins w:id="282" w:author="TEBA" w:date="2024-11-08T07:44:00Z">
        <w:r>
          <w:rPr>
            <w:iCs/>
          </w:rPr>
          <w:t>)</w:t>
        </w:r>
        <w:r>
          <w:rPr>
            <w:iCs/>
          </w:rPr>
          <w:tab/>
          <w:t xml:space="preserve">Provide public documentation on the process for EAC Account Holders and other parties to access account data via a </w:t>
        </w:r>
      </w:ins>
      <w:ins w:id="283" w:author="TEBA" w:date="2024-11-27T10:42:00Z">
        <w:r w:rsidR="00E066C5">
          <w:rPr>
            <w:iCs/>
          </w:rPr>
          <w:t>Representational State Transfer (</w:t>
        </w:r>
      </w:ins>
      <w:ins w:id="284" w:author="TEBA" w:date="2024-11-08T07:44:00Z">
        <w:r>
          <w:rPr>
            <w:iCs/>
          </w:rPr>
          <w:t>REST</w:t>
        </w:r>
      </w:ins>
      <w:ins w:id="285" w:author="TEBA" w:date="2024-11-27T10:42:00Z">
        <w:r w:rsidR="00E066C5">
          <w:rPr>
            <w:iCs/>
          </w:rPr>
          <w:t>)</w:t>
        </w:r>
      </w:ins>
      <w:ins w:id="286" w:author="TEBA" w:date="2024-11-08T07:44:00Z">
        <w:r>
          <w:rPr>
            <w:iCs/>
          </w:rPr>
          <w:t xml:space="preserve"> </w:t>
        </w:r>
      </w:ins>
      <w:ins w:id="287" w:author="TEBA" w:date="2024-11-25T22:53:00Z">
        <w:r w:rsidR="007322C7">
          <w:rPr>
            <w:iCs/>
          </w:rPr>
          <w:t>A</w:t>
        </w:r>
      </w:ins>
      <w:ins w:id="288" w:author="TEBA" w:date="2024-11-08T07:44:00Z">
        <w:r>
          <w:rPr>
            <w:iCs/>
          </w:rPr>
          <w:t xml:space="preserve">pplication </w:t>
        </w:r>
      </w:ins>
      <w:ins w:id="289" w:author="TEBA" w:date="2024-11-25T22:53:00Z">
        <w:r w:rsidR="007322C7">
          <w:rPr>
            <w:iCs/>
          </w:rPr>
          <w:t>P</w:t>
        </w:r>
      </w:ins>
      <w:ins w:id="290" w:author="TEBA" w:date="2024-11-08T07:44:00Z">
        <w:r>
          <w:rPr>
            <w:iCs/>
          </w:rPr>
          <w:t xml:space="preserve">rogramming </w:t>
        </w:r>
      </w:ins>
      <w:ins w:id="291" w:author="TEBA" w:date="2024-11-25T22:53:00Z">
        <w:r w:rsidR="007322C7">
          <w:rPr>
            <w:iCs/>
          </w:rPr>
          <w:t>I</w:t>
        </w:r>
      </w:ins>
      <w:ins w:id="292" w:author="TEBA" w:date="2024-11-08T07:44:00Z">
        <w:r>
          <w:rPr>
            <w:iCs/>
          </w:rPr>
          <w:t>nterface</w:t>
        </w:r>
      </w:ins>
      <w:ins w:id="293" w:author="TEBA" w:date="2024-11-25T22:54:00Z">
        <w:r w:rsidR="007322C7">
          <w:rPr>
            <w:iCs/>
          </w:rPr>
          <w:t xml:space="preserve"> (API)</w:t>
        </w:r>
      </w:ins>
      <w:ins w:id="294" w:author="TEBA" w:date="2024-11-08T07:44:00Z">
        <w:r>
          <w:rPr>
            <w:iCs/>
          </w:rPr>
          <w:t xml:space="preserve">. </w:t>
        </w:r>
      </w:ins>
      <w:ins w:id="295" w:author="TEBA" w:date="2024-11-25T21:18:00Z">
        <w:r w:rsidR="00320D77">
          <w:rPr>
            <w:iCs/>
          </w:rPr>
          <w:t xml:space="preserve"> </w:t>
        </w:r>
      </w:ins>
      <w:ins w:id="296" w:author="TEBA" w:date="2024-11-08T07:44:00Z">
        <w:r>
          <w:rPr>
            <w:iCs/>
          </w:rPr>
          <w:t xml:space="preserve">For third parties, the functionality should be able to access public data or data authorized by EAC Account Holders. </w:t>
        </w:r>
      </w:ins>
      <w:ins w:id="297" w:author="TEBA" w:date="2024-11-25T21:18:00Z">
        <w:r w:rsidR="00320D77">
          <w:rPr>
            <w:iCs/>
          </w:rPr>
          <w:t xml:space="preserve"> </w:t>
        </w:r>
      </w:ins>
      <w:ins w:id="298" w:author="TEBA" w:date="2024-11-08T07:44:00Z">
        <w:r>
          <w:rPr>
            <w:iCs/>
          </w:rPr>
          <w:t xml:space="preserve">The API should also facilitate </w:t>
        </w:r>
      </w:ins>
      <w:ins w:id="299" w:author="TEBA" w:date="2024-11-22T09:59:00Z">
        <w:r w:rsidR="00303687">
          <w:rPr>
            <w:iCs/>
          </w:rPr>
          <w:t>actions (e.g.</w:t>
        </w:r>
      </w:ins>
      <w:ins w:id="300" w:author="TEBA" w:date="2024-11-25T19:35:00Z">
        <w:r w:rsidR="00EA5C65">
          <w:rPr>
            <w:iCs/>
          </w:rPr>
          <w:t>,</w:t>
        </w:r>
      </w:ins>
      <w:ins w:id="301" w:author="TEBA" w:date="2024-11-22T09:59:00Z">
        <w:r w:rsidR="00303687">
          <w:rPr>
            <w:iCs/>
          </w:rPr>
          <w:t xml:space="preserve"> transfers, confirmations, </w:t>
        </w:r>
      </w:ins>
      <w:ins w:id="302" w:author="TEBA" w:date="2024-11-22T12:39:00Z">
        <w:r w:rsidR="00823D3B">
          <w:rPr>
            <w:iCs/>
          </w:rPr>
          <w:t>retirements</w:t>
        </w:r>
      </w:ins>
      <w:ins w:id="303" w:author="TEBA" w:date="2024-11-22T09:59:00Z">
        <w:r w:rsidR="00303687">
          <w:rPr>
            <w:iCs/>
          </w:rPr>
          <w:t>)</w:t>
        </w:r>
      </w:ins>
      <w:ins w:id="304" w:author="TEBA" w:date="2024-11-08T07:44:00Z">
        <w:r>
          <w:rPr>
            <w:iCs/>
          </w:rPr>
          <w:t xml:space="preserve"> between EAC Account Holders; and</w:t>
        </w:r>
      </w:ins>
    </w:p>
    <w:p w14:paraId="7E81B2F6" w14:textId="6E63E379" w:rsidR="008A48FC" w:rsidRDefault="008A48FC" w:rsidP="008A48FC">
      <w:pPr>
        <w:pStyle w:val="List"/>
        <w:ind w:left="1440"/>
        <w:rPr>
          <w:ins w:id="305" w:author="TEBA" w:date="2024-11-08T07:45:00Z"/>
          <w:iCs/>
        </w:rPr>
      </w:pPr>
      <w:ins w:id="306" w:author="TEBA" w:date="2024-11-08T07:45:00Z">
        <w:r>
          <w:rPr>
            <w:iCs/>
          </w:rPr>
          <w:t>(</w:t>
        </w:r>
      </w:ins>
      <w:ins w:id="307" w:author="TEBA" w:date="2024-12-13T13:50:00Z">
        <w:r w:rsidR="001E4C5F">
          <w:rPr>
            <w:iCs/>
          </w:rPr>
          <w:t>s</w:t>
        </w:r>
      </w:ins>
      <w:ins w:id="308" w:author="TEBA" w:date="2024-11-08T07:45:00Z">
        <w:r>
          <w:rPr>
            <w:iCs/>
          </w:rPr>
          <w:t>)</w:t>
        </w:r>
        <w:r>
          <w:rPr>
            <w:iCs/>
          </w:rPr>
          <w:tab/>
          <w:t>Provide functionality to disaggregate an EAC to enable the transfer of only a portion of the credit to another party.</w:t>
        </w:r>
      </w:ins>
    </w:p>
    <w:p w14:paraId="31567CAD" w14:textId="39531A43" w:rsidR="008A48FC" w:rsidRDefault="008A48FC" w:rsidP="008A48FC">
      <w:pPr>
        <w:pStyle w:val="List"/>
        <w:rPr>
          <w:ins w:id="309" w:author="TEBA" w:date="2024-11-08T07:48:00Z"/>
        </w:rPr>
      </w:pPr>
      <w:ins w:id="310" w:author="TEBA" w:date="2024-11-08T07:45:00Z">
        <w:r>
          <w:t>(2)</w:t>
        </w:r>
        <w:r>
          <w:tab/>
          <w:t>ERCOT may delegate the functions of Program Administrator to a national EAC registry software provider</w:t>
        </w:r>
      </w:ins>
      <w:ins w:id="311" w:author="TEBA" w:date="2024-11-08T07:46:00Z">
        <w:r>
          <w:t>, and if it does so it must request f</w:t>
        </w:r>
      </w:ins>
      <w:ins w:id="312" w:author="TEBA" w:date="2024-11-08T07:47:00Z">
        <w:r>
          <w:t xml:space="preserve">eedback from EAC Market Participants and </w:t>
        </w:r>
      </w:ins>
      <w:ins w:id="313" w:author="TEBA" w:date="2024-11-25T19:40:00Z">
        <w:r w:rsidR="00DD127D">
          <w:t>Technical Advisory Committee (</w:t>
        </w:r>
      </w:ins>
      <w:ins w:id="314" w:author="TEBA" w:date="2024-11-08T07:47:00Z">
        <w:r>
          <w:t>TAC</w:t>
        </w:r>
      </w:ins>
      <w:ins w:id="315" w:author="TEBA" w:date="2024-11-25T19:40:00Z">
        <w:r w:rsidR="00DD127D">
          <w:t>)</w:t>
        </w:r>
      </w:ins>
      <w:ins w:id="316" w:author="TEBA" w:date="2024-11-08T07:47:00Z">
        <w:r>
          <w:t xml:space="preserve">. </w:t>
        </w:r>
      </w:ins>
      <w:ins w:id="317" w:author="TEBA" w:date="2024-11-25T21:19:00Z">
        <w:r w:rsidR="00320D77">
          <w:t xml:space="preserve"> </w:t>
        </w:r>
      </w:ins>
      <w:ins w:id="318" w:author="TEBA" w:date="2024-11-08T07:47:00Z">
        <w:r>
          <w:t xml:space="preserve">This feedback should be a </w:t>
        </w:r>
        <w:r w:rsidR="00FF2FEB">
          <w:t>sign</w:t>
        </w:r>
      </w:ins>
      <w:ins w:id="319" w:author="TEBA" w:date="2024-11-08T07:48:00Z">
        <w:r w:rsidR="00FF2FEB">
          <w:t xml:space="preserve">ificant </w:t>
        </w:r>
      </w:ins>
      <w:ins w:id="320" w:author="TEBA" w:date="2024-11-08T07:47:00Z">
        <w:r>
          <w:t xml:space="preserve">factor in determining the choice of </w:t>
        </w:r>
        <w:r w:rsidR="00FF2FEB">
          <w:t xml:space="preserve">the national EAC registry software provider. </w:t>
        </w:r>
      </w:ins>
    </w:p>
    <w:p w14:paraId="78E51BDD" w14:textId="77777777" w:rsidR="00FF2FEB" w:rsidRDefault="00FF2FEB" w:rsidP="00FF2FEB">
      <w:pPr>
        <w:pStyle w:val="H3"/>
      </w:pPr>
      <w:bookmarkStart w:id="321" w:name="_Toc180673455"/>
      <w:r>
        <w:t>14.2.1</w:t>
      </w:r>
      <w:r>
        <w:tab/>
        <w:t>Site Visits</w:t>
      </w:r>
      <w:bookmarkEnd w:id="321"/>
    </w:p>
    <w:p w14:paraId="086AE4B9" w14:textId="433889A3" w:rsidR="00FF2FEB" w:rsidRDefault="00FF2FEB" w:rsidP="00FF2FEB">
      <w:pPr>
        <w:spacing w:after="240"/>
        <w:ind w:left="720" w:hanging="720"/>
      </w:pPr>
      <w:r>
        <w:t>(1)</w:t>
      </w:r>
      <w:r>
        <w:tab/>
        <w:t xml:space="preserve">ERCOT may conduct site visits to </w:t>
      </w:r>
      <w:del w:id="322" w:author="TEBA" w:date="2024-11-08T07:48:00Z">
        <w:r w:rsidDel="00FF2FEB">
          <w:delText xml:space="preserve">renewable </w:delText>
        </w:r>
      </w:del>
      <w:r>
        <w:t xml:space="preserve">energy generation facilities on a random basis to ensure integrity of the </w:t>
      </w:r>
      <w:del w:id="323" w:author="TEBA" w:date="2024-11-08T07:48:00Z">
        <w:r w:rsidDel="00FF2FEB">
          <w:delText>R</w:delText>
        </w:r>
      </w:del>
      <w:r>
        <w:t>E</w:t>
      </w:r>
      <w:ins w:id="324" w:author="TEBA" w:date="2024-11-08T07:48:00Z">
        <w:r>
          <w:t>A</w:t>
        </w:r>
      </w:ins>
      <w:r>
        <w:t xml:space="preserve">C Trading Program, as deemed necessary.  ERCOT shall require each registered </w:t>
      </w:r>
      <w:del w:id="325" w:author="TEBA" w:date="2024-11-08T07:49:00Z">
        <w:r w:rsidDel="00FF2FEB">
          <w:delText xml:space="preserve">renewable </w:delText>
        </w:r>
      </w:del>
      <w:r>
        <w:t xml:space="preserve">energy generator to provide one or more contact persons for purpose of site visit notification.  ERCOT shall provide at least 48 hours’ notice to the designated contact(s) prior to conducting a site visit for </w:t>
      </w:r>
      <w:r w:rsidRPr="000E70A9">
        <w:t>Intermit</w:t>
      </w:r>
      <w:r>
        <w:t>tent Renewable Resources (IRRs) only.</w:t>
      </w:r>
    </w:p>
    <w:p w14:paraId="07D55538" w14:textId="70D58049" w:rsidR="00FF2FEB" w:rsidRDefault="00FF2FEB" w:rsidP="00FF2FEB">
      <w:pPr>
        <w:pStyle w:val="H2"/>
        <w:ind w:left="907" w:hanging="907"/>
      </w:pPr>
      <w:bookmarkStart w:id="326" w:name="_Toc180673456"/>
      <w:r>
        <w:lastRenderedPageBreak/>
        <w:t>14.3</w:t>
      </w:r>
      <w:r>
        <w:tab/>
        <w:t xml:space="preserve">Creation of </w:t>
      </w:r>
      <w:del w:id="327" w:author="TEBA" w:date="2024-11-08T07:49:00Z">
        <w:r w:rsidDel="00FF2FEB">
          <w:delText xml:space="preserve">Renewable </w:delText>
        </w:r>
      </w:del>
      <w:r>
        <w:t xml:space="preserve">Energy </w:t>
      </w:r>
      <w:ins w:id="328" w:author="TEBA" w:date="2024-11-08T07:49:00Z">
        <w:r>
          <w:t xml:space="preserve">Attribute </w:t>
        </w:r>
      </w:ins>
      <w:del w:id="329" w:author="TEBA" w:date="2024-11-08T07:49:00Z">
        <w:r w:rsidDel="00FF2FEB">
          <w:delText xml:space="preserve">Credit </w:delText>
        </w:r>
      </w:del>
      <w:ins w:id="330" w:author="TEBA" w:date="2024-11-08T07:49:00Z">
        <w:r>
          <w:t xml:space="preserve">Certificate </w:t>
        </w:r>
      </w:ins>
      <w:r>
        <w:t xml:space="preserve">Accounts and Attributes of </w:t>
      </w:r>
      <w:del w:id="331" w:author="TEBA" w:date="2024-11-08T07:49:00Z">
        <w:r w:rsidDel="00FF2FEB">
          <w:delText xml:space="preserve">Renewable </w:delText>
        </w:r>
      </w:del>
      <w:r>
        <w:t xml:space="preserve">Energy </w:t>
      </w:r>
      <w:ins w:id="332" w:author="TEBA" w:date="2024-11-08T07:49:00Z">
        <w:r>
          <w:t xml:space="preserve">Attribute </w:t>
        </w:r>
      </w:ins>
      <w:del w:id="333" w:author="TEBA" w:date="2024-11-08T07:49:00Z">
        <w:r w:rsidDel="00FF2FEB">
          <w:delText>Credits</w:delText>
        </w:r>
      </w:del>
      <w:bookmarkEnd w:id="326"/>
      <w:ins w:id="334" w:author="TEBA" w:date="2024-11-08T07:49:00Z">
        <w:r>
          <w:t>Certificates</w:t>
        </w:r>
      </w:ins>
    </w:p>
    <w:p w14:paraId="106F7119" w14:textId="386DB57A" w:rsidR="00FF2FEB" w:rsidRDefault="00FF2FEB" w:rsidP="00FF2FEB">
      <w:pPr>
        <w:pStyle w:val="H3"/>
      </w:pPr>
      <w:bookmarkStart w:id="335" w:name="_Toc180673457"/>
      <w:r>
        <w:t>14.3.1</w:t>
      </w:r>
      <w:r>
        <w:tab/>
        <w:t xml:space="preserve">Creation of </w:t>
      </w:r>
      <w:del w:id="336" w:author="TEBA" w:date="2024-11-08T07:51:00Z">
        <w:r w:rsidDel="00FF2FEB">
          <w:delText xml:space="preserve">Renewable </w:delText>
        </w:r>
      </w:del>
      <w:r>
        <w:t>Energy</w:t>
      </w:r>
      <w:ins w:id="337" w:author="TEBA" w:date="2024-11-08T07:51:00Z">
        <w:r>
          <w:t xml:space="preserve"> Attribute</w:t>
        </w:r>
      </w:ins>
      <w:r>
        <w:t xml:space="preserve"> </w:t>
      </w:r>
      <w:del w:id="338" w:author="TEBA" w:date="2024-11-08T07:51:00Z">
        <w:r w:rsidDel="00FF2FEB">
          <w:delText xml:space="preserve">Credit </w:delText>
        </w:r>
      </w:del>
      <w:ins w:id="339" w:author="TEBA" w:date="2024-11-08T07:51:00Z">
        <w:r>
          <w:t xml:space="preserve">Certificate </w:t>
        </w:r>
      </w:ins>
      <w:r>
        <w:t>Accounts</w:t>
      </w:r>
      <w:bookmarkEnd w:id="335"/>
    </w:p>
    <w:p w14:paraId="1E5290A5" w14:textId="1F69AF30" w:rsidR="00FF2FEB" w:rsidRDefault="00FF2FEB" w:rsidP="00FF2FEB">
      <w:pPr>
        <w:spacing w:after="240"/>
        <w:ind w:left="720" w:hanging="720"/>
      </w:pPr>
      <w:r>
        <w:t>(1)</w:t>
      </w:r>
      <w:r>
        <w:tab/>
        <w:t xml:space="preserve">ERCOT shall create </w:t>
      </w:r>
      <w:del w:id="340" w:author="TEBA" w:date="2024-11-08T07:51:00Z">
        <w:r w:rsidDel="00FF2FEB">
          <w:delText xml:space="preserve">Renewable </w:delText>
        </w:r>
      </w:del>
      <w:r>
        <w:t xml:space="preserve">Energy </w:t>
      </w:r>
      <w:ins w:id="341" w:author="TEBA" w:date="2024-11-08T07:51:00Z">
        <w:r>
          <w:t xml:space="preserve">Attribute </w:t>
        </w:r>
      </w:ins>
      <w:del w:id="342" w:author="TEBA" w:date="2024-11-08T07:51:00Z">
        <w:r w:rsidDel="00FF2FEB">
          <w:delText xml:space="preserve">Credit </w:delText>
        </w:r>
      </w:del>
      <w:ins w:id="343" w:author="TEBA" w:date="2024-11-08T07:51:00Z">
        <w:r>
          <w:t xml:space="preserve">Certificate </w:t>
        </w:r>
      </w:ins>
      <w:r>
        <w:t>(</w:t>
      </w:r>
      <w:del w:id="344" w:author="TEBA" w:date="2024-11-08T07:51:00Z">
        <w:r w:rsidDel="00FF2FEB">
          <w:delText>R</w:delText>
        </w:r>
      </w:del>
      <w:r>
        <w:t>E</w:t>
      </w:r>
      <w:ins w:id="345" w:author="TEBA" w:date="2024-11-08T07:51:00Z">
        <w:r>
          <w:t>A</w:t>
        </w:r>
      </w:ins>
      <w:r>
        <w:t xml:space="preserve">C) Accounts for any party desiring to participate in the </w:t>
      </w:r>
      <w:del w:id="346" w:author="TEBA" w:date="2024-11-08T07:51:00Z">
        <w:r w:rsidDel="00FF2FEB">
          <w:delText>R</w:delText>
        </w:r>
      </w:del>
      <w:r>
        <w:t>E</w:t>
      </w:r>
      <w:ins w:id="347" w:author="TEBA" w:date="2024-11-08T07:51:00Z">
        <w:r>
          <w:t>A</w:t>
        </w:r>
      </w:ins>
      <w:r>
        <w:t xml:space="preserve">C Trading Program.  ERCOT shall require all holders of </w:t>
      </w:r>
      <w:del w:id="348" w:author="TEBA" w:date="2024-11-08T07:51:00Z">
        <w:r w:rsidDel="00FF2FEB">
          <w:delText>R</w:delText>
        </w:r>
      </w:del>
      <w:r>
        <w:t>E</w:t>
      </w:r>
      <w:ins w:id="349" w:author="TEBA" w:date="2024-11-08T07:51:00Z">
        <w:r>
          <w:t>A</w:t>
        </w:r>
      </w:ins>
      <w:r>
        <w:t>C Accounts to execute a Standard Form Market Participant Agreement (as provided for in Section 22, Attachment A, Standard Form Market Participant Agreement) with ERCOT.  Each party requesting a</w:t>
      </w:r>
      <w:ins w:id="350" w:author="TEBA" w:date="2024-11-25T18:37:00Z">
        <w:r w:rsidR="00E034FF">
          <w:t>n</w:t>
        </w:r>
      </w:ins>
      <w:r>
        <w:t xml:space="preserve"> </w:t>
      </w:r>
      <w:del w:id="351" w:author="TEBA" w:date="2024-11-08T07:51:00Z">
        <w:r w:rsidDel="00FF2FEB">
          <w:delText>R</w:delText>
        </w:r>
      </w:del>
      <w:r>
        <w:t>E</w:t>
      </w:r>
      <w:ins w:id="352" w:author="TEBA" w:date="2024-11-08T07:51:00Z">
        <w:r>
          <w:t>A</w:t>
        </w:r>
      </w:ins>
      <w:r>
        <w:t xml:space="preserve">C Account must name a Designated Representative.  The Designated Representative must have the authority to represent and legally bind the </w:t>
      </w:r>
      <w:del w:id="353" w:author="TEBA" w:date="2024-11-08T07:51:00Z">
        <w:r w:rsidDel="00FF2FEB">
          <w:delText>R</w:delText>
        </w:r>
      </w:del>
      <w:r>
        <w:t>E</w:t>
      </w:r>
      <w:ins w:id="354" w:author="TEBA" w:date="2024-11-08T07:51:00Z">
        <w:r>
          <w:t>A</w:t>
        </w:r>
      </w:ins>
      <w:r>
        <w:t xml:space="preserve">C Account Holder in all matters pertaining to the </w:t>
      </w:r>
      <w:del w:id="355" w:author="TEBA" w:date="2024-11-08T07:51:00Z">
        <w:r w:rsidDel="00FF2FEB">
          <w:delText>R</w:delText>
        </w:r>
      </w:del>
      <w:r>
        <w:t>E</w:t>
      </w:r>
      <w:ins w:id="356" w:author="TEBA" w:date="2024-11-08T07:51:00Z">
        <w:r>
          <w:t>A</w:t>
        </w:r>
      </w:ins>
      <w:r>
        <w:t>C Trading Program.  These individuals will be the contact persons for ERCOT on matters regarding a</w:t>
      </w:r>
      <w:ins w:id="357" w:author="TEBA" w:date="2024-11-25T18:37:00Z">
        <w:r w:rsidR="00E034FF">
          <w:t>n</w:t>
        </w:r>
      </w:ins>
      <w:r>
        <w:t xml:space="preserve"> </w:t>
      </w:r>
      <w:del w:id="358" w:author="TEBA" w:date="2024-11-08T07:51:00Z">
        <w:r w:rsidDel="00FF2FEB">
          <w:delText>R</w:delText>
        </w:r>
      </w:del>
      <w:r>
        <w:t>E</w:t>
      </w:r>
      <w:ins w:id="359" w:author="TEBA" w:date="2024-11-08T07:51:00Z">
        <w:r>
          <w:t>A</w:t>
        </w:r>
      </w:ins>
      <w:r>
        <w:t>C Account.</w:t>
      </w:r>
    </w:p>
    <w:p w14:paraId="6083C522" w14:textId="6DB4BE05" w:rsidR="00FF2FEB" w:rsidRDefault="00FF2FEB" w:rsidP="00FF2FEB">
      <w:pPr>
        <w:keepNext/>
        <w:tabs>
          <w:tab w:val="left" w:pos="1080"/>
        </w:tabs>
        <w:spacing w:before="240" w:after="240"/>
        <w:ind w:left="1080" w:hanging="1080"/>
        <w:outlineLvl w:val="2"/>
        <w:rPr>
          <w:b/>
          <w:bCs/>
          <w:i/>
        </w:rPr>
      </w:pPr>
      <w:bookmarkStart w:id="360" w:name="_Toc239073021"/>
      <w:bookmarkStart w:id="361" w:name="_Toc180673458"/>
      <w:commentRangeStart w:id="362"/>
      <w:r>
        <w:rPr>
          <w:b/>
          <w:bCs/>
          <w:i/>
        </w:rPr>
        <w:t>14.3.2</w:t>
      </w:r>
      <w:commentRangeEnd w:id="362"/>
      <w:r w:rsidR="00677D8F">
        <w:rPr>
          <w:rStyle w:val="CommentReference"/>
        </w:rPr>
        <w:commentReference w:id="362"/>
      </w:r>
      <w:r>
        <w:rPr>
          <w:b/>
          <w:bCs/>
          <w:i/>
        </w:rPr>
        <w:tab/>
        <w:t xml:space="preserve">Attributes of </w:t>
      </w:r>
      <w:del w:id="363" w:author="TEBA" w:date="2024-11-08T07:52:00Z">
        <w:r w:rsidDel="00FF2FEB">
          <w:rPr>
            <w:b/>
            <w:bCs/>
            <w:i/>
          </w:rPr>
          <w:delText xml:space="preserve">Renewable </w:delText>
        </w:r>
      </w:del>
      <w:r>
        <w:rPr>
          <w:b/>
          <w:bCs/>
          <w:i/>
        </w:rPr>
        <w:t xml:space="preserve">Energy </w:t>
      </w:r>
      <w:ins w:id="364" w:author="TEBA" w:date="2024-11-08T07:52:00Z">
        <w:r>
          <w:rPr>
            <w:b/>
            <w:bCs/>
            <w:i/>
          </w:rPr>
          <w:t xml:space="preserve">Attribute </w:t>
        </w:r>
      </w:ins>
      <w:del w:id="365" w:author="TEBA" w:date="2024-11-08T07:52:00Z">
        <w:r w:rsidDel="00FF2FEB">
          <w:rPr>
            <w:b/>
            <w:bCs/>
            <w:i/>
          </w:rPr>
          <w:delText xml:space="preserve">Credits </w:delText>
        </w:r>
      </w:del>
      <w:ins w:id="366" w:author="TEBA" w:date="2024-11-08T07:52:00Z">
        <w:r>
          <w:rPr>
            <w:b/>
            <w:bCs/>
            <w:i/>
          </w:rPr>
          <w:t xml:space="preserve">Certificates </w:t>
        </w:r>
      </w:ins>
      <w:del w:id="367" w:author="TEBA" w:date="2024-11-08T07:52:00Z">
        <w:r w:rsidDel="00FF2FEB">
          <w:rPr>
            <w:b/>
            <w:bCs/>
            <w:i/>
          </w:rPr>
          <w:delText>and Compliance Premiums</w:delText>
        </w:r>
      </w:del>
      <w:bookmarkEnd w:id="360"/>
      <w:bookmarkEnd w:id="361"/>
    </w:p>
    <w:p w14:paraId="3A2E9639" w14:textId="6ADF5391" w:rsidR="00FF2FEB" w:rsidRDefault="00FF2FEB" w:rsidP="00FF2FEB">
      <w:pPr>
        <w:pStyle w:val="BodyText"/>
        <w:ind w:left="720" w:hanging="720"/>
      </w:pPr>
      <w:r>
        <w:t>(1)</w:t>
      </w:r>
      <w:r>
        <w:tab/>
        <w:t>A</w:t>
      </w:r>
      <w:ins w:id="368" w:author="TEBA" w:date="2024-11-08T07:52:00Z">
        <w:r>
          <w:t>n</w:t>
        </w:r>
      </w:ins>
      <w:r>
        <w:t xml:space="preserve"> </w:t>
      </w:r>
      <w:del w:id="369" w:author="TEBA" w:date="2024-11-08T07:52:00Z">
        <w:r w:rsidDel="00FF2FEB">
          <w:delText>R</w:delText>
        </w:r>
      </w:del>
      <w:r>
        <w:t>E</w:t>
      </w:r>
      <w:ins w:id="370" w:author="TEBA" w:date="2024-11-08T07:52:00Z">
        <w:r>
          <w:t>A</w:t>
        </w:r>
      </w:ins>
      <w:r>
        <w:t xml:space="preserve">C </w:t>
      </w:r>
      <w:del w:id="371" w:author="TEBA" w:date="2024-11-08T07:52:00Z">
        <w:r w:rsidDel="00FF2FEB">
          <w:delText xml:space="preserve">or Compliance Premium </w:delText>
        </w:r>
      </w:del>
      <w:r>
        <w:t xml:space="preserve">is a tradable instrument that represents </w:t>
      </w:r>
      <w:proofErr w:type="gramStart"/>
      <w:r>
        <w:t>all of</w:t>
      </w:r>
      <w:proofErr w:type="gramEnd"/>
      <w:r>
        <w:t xml:space="preserve"> the </w:t>
      </w:r>
      <w:del w:id="372" w:author="TEBA" w:date="2024-11-08T07:52:00Z">
        <w:r w:rsidDel="00FF2FEB">
          <w:delText xml:space="preserve">renewable </w:delText>
        </w:r>
      </w:del>
      <w:r>
        <w:t xml:space="preserve">attributes associated with one MWh </w:t>
      </w:r>
      <w:ins w:id="373" w:author="TEBA" w:date="2024-11-08T07:53:00Z">
        <w:r>
          <w:t xml:space="preserve">(or one million </w:t>
        </w:r>
      </w:ins>
      <w:ins w:id="374" w:author="TEBA" w:date="2024-11-25T19:52:00Z">
        <w:r w:rsidR="006E6625">
          <w:t>Watt-hour (</w:t>
        </w:r>
      </w:ins>
      <w:ins w:id="375" w:author="TEBA" w:date="2024-11-08T07:53:00Z">
        <w:r>
          <w:t>Wh</w:t>
        </w:r>
      </w:ins>
      <w:ins w:id="376" w:author="TEBA" w:date="2024-11-25T19:52:00Z">
        <w:r w:rsidR="006E6625">
          <w:t>)</w:t>
        </w:r>
      </w:ins>
      <w:ins w:id="377" w:author="TEBA" w:date="2024-11-08T07:53:00Z">
        <w:r>
          <w:t xml:space="preserve">) </w:t>
        </w:r>
      </w:ins>
      <w:r>
        <w:t xml:space="preserve">of production from a certified </w:t>
      </w:r>
      <w:del w:id="378" w:author="TEBA" w:date="2024-11-08T07:53:00Z">
        <w:r w:rsidDel="00FF2FEB">
          <w:delText xml:space="preserve">renewable </w:delText>
        </w:r>
      </w:del>
      <w:ins w:id="379" w:author="TEBA" w:date="2024-11-08T07:53:00Z">
        <w:r>
          <w:t xml:space="preserve">REC </w:t>
        </w:r>
      </w:ins>
      <w:r>
        <w:t>generator</w:t>
      </w:r>
      <w:ins w:id="380" w:author="TEBA" w:date="2024-11-08T07:53:00Z">
        <w:r>
          <w:t xml:space="preserve"> or registered EAC generator</w:t>
        </w:r>
      </w:ins>
      <w:r>
        <w:t xml:space="preserve">.  </w:t>
      </w:r>
      <w:ins w:id="381" w:author="TEBA" w:date="2024-11-08T07:53:00Z">
        <w:r>
          <w:t xml:space="preserve">RECs are a subcategory of EACs. </w:t>
        </w:r>
      </w:ins>
      <w:ins w:id="382" w:author="TEBA" w:date="2024-11-25T21:20:00Z">
        <w:r w:rsidR="00320D77">
          <w:t xml:space="preserve"> </w:t>
        </w:r>
      </w:ins>
      <w:r>
        <w:t>A</w:t>
      </w:r>
      <w:ins w:id="383" w:author="TEBA" w:date="2024-11-08T07:54:00Z">
        <w:r>
          <w:t>n</w:t>
        </w:r>
      </w:ins>
      <w:r>
        <w:t xml:space="preserve"> </w:t>
      </w:r>
      <w:del w:id="384" w:author="TEBA" w:date="2024-11-08T07:54:00Z">
        <w:r w:rsidDel="00FF2FEB">
          <w:delText>R</w:delText>
        </w:r>
      </w:del>
      <w:r>
        <w:t>E</w:t>
      </w:r>
      <w:ins w:id="385" w:author="TEBA" w:date="2024-11-08T07:54:00Z">
        <w:r>
          <w:t>A</w:t>
        </w:r>
      </w:ins>
      <w:r>
        <w:t xml:space="preserve">C </w:t>
      </w:r>
      <w:del w:id="386" w:author="TEBA" w:date="2024-11-08T07:54:00Z">
        <w:r w:rsidDel="00FF2FEB">
          <w:delText xml:space="preserve">or Compliance Premium </w:delText>
        </w:r>
      </w:del>
      <w:r>
        <w:t xml:space="preserve">may trade separately from energy.  </w:t>
      </w:r>
      <w:del w:id="387" w:author="TEBA" w:date="2024-11-08T07:54:00Z">
        <w:r w:rsidDel="00FF2FEB">
          <w:delText>R</w:delText>
        </w:r>
      </w:del>
      <w:r>
        <w:t>E</w:t>
      </w:r>
      <w:ins w:id="388" w:author="TEBA" w:date="2024-11-08T07:54:00Z">
        <w:r>
          <w:t>A</w:t>
        </w:r>
      </w:ins>
      <w:r>
        <w:t xml:space="preserve">Cs are distributed to </w:t>
      </w:r>
      <w:del w:id="389" w:author="TEBA" w:date="2024-11-08T07:54:00Z">
        <w:r w:rsidDel="00FF2FEB">
          <w:delText>R</w:delText>
        </w:r>
      </w:del>
      <w:r>
        <w:t>E</w:t>
      </w:r>
      <w:ins w:id="390" w:author="TEBA" w:date="2024-11-08T07:54:00Z">
        <w:r>
          <w:t>A</w:t>
        </w:r>
      </w:ins>
      <w:r>
        <w:t xml:space="preserve">C generators on a </w:t>
      </w:r>
      <w:del w:id="391" w:author="TEBA" w:date="2024-11-08T07:54:00Z">
        <w:r w:rsidDel="00FF2FEB">
          <w:delText xml:space="preserve">quarterly </w:delText>
        </w:r>
      </w:del>
      <w:ins w:id="392" w:author="TEBA" w:date="2024-11-08T07:54:00Z">
        <w:r>
          <w:t xml:space="preserve">monthly </w:t>
        </w:r>
      </w:ins>
      <w:r>
        <w:t xml:space="preserve">basis by ERCOT.  The number of </w:t>
      </w:r>
      <w:del w:id="393" w:author="TEBA" w:date="2024-11-08T07:54:00Z">
        <w:r w:rsidDel="00FF2FEB">
          <w:delText>R</w:delText>
        </w:r>
      </w:del>
      <w:r>
        <w:t>E</w:t>
      </w:r>
      <w:ins w:id="394" w:author="TEBA" w:date="2024-11-08T07:54:00Z">
        <w:r>
          <w:t>A</w:t>
        </w:r>
      </w:ins>
      <w:r>
        <w:t xml:space="preserve">Cs distributed to a certified generator is based on physically metered MWh production.  </w:t>
      </w:r>
      <w:del w:id="395" w:author="TEBA" w:date="2024-11-08T07:54:00Z">
        <w:r w:rsidDel="00FF2FEB">
          <w:delText>R</w:delText>
        </w:r>
      </w:del>
      <w:r>
        <w:t>E</w:t>
      </w:r>
      <w:ins w:id="396" w:author="TEBA" w:date="2024-11-08T07:54:00Z">
        <w:r>
          <w:t>A</w:t>
        </w:r>
      </w:ins>
      <w:r>
        <w:t>Cs may be traded, transferred, and retired.</w:t>
      </w:r>
    </w:p>
    <w:p w14:paraId="2845DFA0" w14:textId="5924D7BE" w:rsidR="00FF2FEB" w:rsidDel="00FF2FEB" w:rsidRDefault="00FF2FEB" w:rsidP="00FF2FEB">
      <w:pPr>
        <w:spacing w:after="240"/>
        <w:ind w:left="720" w:hanging="720"/>
        <w:rPr>
          <w:del w:id="397" w:author="TEBA" w:date="2024-11-08T07:54:00Z"/>
          <w:iCs/>
        </w:rPr>
      </w:pPr>
      <w:del w:id="398" w:author="TEBA" w:date="2024-11-08T07:54:00Z">
        <w:r w:rsidDel="00FF2FEB">
          <w:rPr>
            <w:iCs/>
          </w:rPr>
          <w:delText>(2)</w:delText>
        </w:r>
        <w:r w:rsidDel="00FF2FEB">
          <w:rPr>
            <w:iCs/>
          </w:rPr>
          <w:tab/>
          <w:delText xml:space="preserve">Compliance Premiums are awarded by the Program Administrator in conjunction with an SREC that is generated by a renewable energy Resource that meets the criteria of subsection (e) of P.U.C. </w:delText>
        </w:r>
        <w:r w:rsidDel="00FF2FEB">
          <w:rPr>
            <w:iCs/>
            <w:smallCaps/>
          </w:rPr>
          <w:delText>Subst.</w:delText>
        </w:r>
        <w:r w:rsidDel="00FF2FEB">
          <w:rPr>
            <w:iCs/>
          </w:rPr>
          <w:delText xml:space="preserve"> R. 25.173, </w:delText>
        </w:r>
        <w:r w:rsidDel="00FF2FEB">
          <w:delText>Renewable Energy Credit Program</w:delText>
        </w:r>
        <w:r w:rsidDel="00FF2FEB">
          <w:rPr>
            <w:iCs/>
          </w:rPr>
          <w:delText>.  For the purpose of the Solar Renewable Portfolio Standard (SRPS) requirements, one Compliance Premium is equal to one REC.</w:delText>
        </w:r>
        <w:r w:rsidRPr="00C6024E" w:rsidDel="00FF2FEB">
          <w:rPr>
            <w:iCs/>
          </w:rPr>
          <w:delText xml:space="preserve"> </w:delText>
        </w:r>
        <w:r w:rsidDel="00FF2FEB">
          <w:rPr>
            <w:iCs/>
          </w:rPr>
          <w:delText xml:space="preserve"> Compliance Premiums will not be awarded after December 31, 2024.</w:delText>
        </w:r>
      </w:del>
    </w:p>
    <w:p w14:paraId="1BA0CB94" w14:textId="145BE637" w:rsidR="00FF2FEB" w:rsidRDefault="00FF2FEB" w:rsidP="00FF2FEB">
      <w:pPr>
        <w:spacing w:after="240"/>
        <w:ind w:left="720" w:hanging="720"/>
        <w:rPr>
          <w:iCs/>
        </w:rPr>
      </w:pPr>
      <w:r>
        <w:rPr>
          <w:iCs/>
        </w:rPr>
        <w:t>(</w:t>
      </w:r>
      <w:ins w:id="399" w:author="TEBA" w:date="2024-11-08T07:54:00Z">
        <w:r>
          <w:rPr>
            <w:iCs/>
          </w:rPr>
          <w:t>2</w:t>
        </w:r>
      </w:ins>
      <w:del w:id="400" w:author="TEBA" w:date="2024-11-08T07:54:00Z">
        <w:r w:rsidDel="00FF2FEB">
          <w:rPr>
            <w:iCs/>
          </w:rPr>
          <w:delText>3</w:delText>
        </w:r>
      </w:del>
      <w:r>
        <w:rPr>
          <w:iCs/>
        </w:rPr>
        <w:t>)</w:t>
      </w:r>
      <w:r>
        <w:rPr>
          <w:iCs/>
        </w:rPr>
        <w:tab/>
        <w:t xml:space="preserve">The </w:t>
      </w:r>
      <w:del w:id="401" w:author="TEBA" w:date="2024-11-08T07:55:00Z">
        <w:r w:rsidDel="00FF2FEB">
          <w:rPr>
            <w:iCs/>
          </w:rPr>
          <w:delText xml:space="preserve">components </w:delText>
        </w:r>
      </w:del>
      <w:ins w:id="402" w:author="TEBA" w:date="2024-11-08T07:55:00Z">
        <w:r>
          <w:rPr>
            <w:iCs/>
          </w:rPr>
          <w:t xml:space="preserve">attributes </w:t>
        </w:r>
      </w:ins>
      <w:r>
        <w:rPr>
          <w:iCs/>
        </w:rPr>
        <w:t>of a</w:t>
      </w:r>
      <w:ins w:id="403" w:author="TEBA" w:date="2024-11-08T07:54:00Z">
        <w:r>
          <w:rPr>
            <w:iCs/>
          </w:rPr>
          <w:t>n</w:t>
        </w:r>
      </w:ins>
      <w:r>
        <w:rPr>
          <w:iCs/>
        </w:rPr>
        <w:t xml:space="preserve"> </w:t>
      </w:r>
      <w:del w:id="404" w:author="TEBA" w:date="2024-11-08T07:54:00Z">
        <w:r w:rsidDel="00FF2FEB">
          <w:rPr>
            <w:iCs/>
          </w:rPr>
          <w:delText>R</w:delText>
        </w:r>
      </w:del>
      <w:r>
        <w:rPr>
          <w:iCs/>
        </w:rPr>
        <w:t>E</w:t>
      </w:r>
      <w:ins w:id="405" w:author="TEBA" w:date="2024-11-08T07:54:00Z">
        <w:r>
          <w:rPr>
            <w:iCs/>
          </w:rPr>
          <w:t>A</w:t>
        </w:r>
      </w:ins>
      <w:r>
        <w:rPr>
          <w:iCs/>
        </w:rPr>
        <w:t xml:space="preserve">C and </w:t>
      </w:r>
      <w:del w:id="406" w:author="TEBA" w:date="2024-11-08T07:54:00Z">
        <w:r w:rsidDel="00FF2FEB">
          <w:rPr>
            <w:iCs/>
          </w:rPr>
          <w:delText xml:space="preserve">Compliance Premium </w:delText>
        </w:r>
      </w:del>
      <w:r>
        <w:rPr>
          <w:iCs/>
        </w:rPr>
        <w:t xml:space="preserve">are defined in the table below. </w:t>
      </w:r>
    </w:p>
    <w:tbl>
      <w:tblPr>
        <w:tblW w:w="0" w:type="auto"/>
        <w:tblInd w:w="82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659"/>
        <w:gridCol w:w="1301"/>
        <w:gridCol w:w="3870"/>
      </w:tblGrid>
      <w:tr w:rsidR="00FF2FEB" w14:paraId="78016642" w14:textId="77777777" w:rsidTr="004073B2">
        <w:tc>
          <w:tcPr>
            <w:tcW w:w="2659" w:type="dxa"/>
            <w:tcBorders>
              <w:top w:val="single" w:sz="18" w:space="0" w:color="auto"/>
              <w:bottom w:val="double" w:sz="4" w:space="0" w:color="auto"/>
            </w:tcBorders>
            <w:vAlign w:val="bottom"/>
          </w:tcPr>
          <w:p w14:paraId="02AEA710" w14:textId="2D8CE39C" w:rsidR="00FF2FEB" w:rsidRDefault="00FF2FEB" w:rsidP="003E62CF">
            <w:pPr>
              <w:jc w:val="center"/>
              <w:rPr>
                <w:b/>
              </w:rPr>
            </w:pPr>
            <w:del w:id="407" w:author="TEBA" w:date="2024-11-08T07:55:00Z">
              <w:r w:rsidDel="00FF2FEB">
                <w:rPr>
                  <w:b/>
                </w:rPr>
                <w:delText>R</w:delText>
              </w:r>
            </w:del>
            <w:r>
              <w:rPr>
                <w:b/>
              </w:rPr>
              <w:t>E</w:t>
            </w:r>
            <w:ins w:id="408" w:author="TEBA" w:date="2024-11-08T07:55:00Z">
              <w:r>
                <w:rPr>
                  <w:b/>
                </w:rPr>
                <w:t>A</w:t>
              </w:r>
            </w:ins>
            <w:r>
              <w:rPr>
                <w:b/>
              </w:rPr>
              <w:t xml:space="preserve">C </w:t>
            </w:r>
            <w:del w:id="409" w:author="TEBA" w:date="2024-11-08T07:55:00Z">
              <w:r w:rsidDel="00FF2FEB">
                <w:rPr>
                  <w:b/>
                </w:rPr>
                <w:delText>Information</w:delText>
              </w:r>
            </w:del>
            <w:ins w:id="410" w:author="TEBA" w:date="2024-11-08T07:55:00Z">
              <w:r>
                <w:rPr>
                  <w:b/>
                </w:rPr>
                <w:t>Attribute</w:t>
              </w:r>
            </w:ins>
          </w:p>
        </w:tc>
        <w:tc>
          <w:tcPr>
            <w:tcW w:w="1301" w:type="dxa"/>
            <w:tcBorders>
              <w:top w:val="single" w:sz="18" w:space="0" w:color="auto"/>
              <w:bottom w:val="double" w:sz="4" w:space="0" w:color="auto"/>
            </w:tcBorders>
            <w:vAlign w:val="bottom"/>
          </w:tcPr>
          <w:p w14:paraId="014BD06E" w14:textId="77777777" w:rsidR="00FF2FEB" w:rsidRDefault="00FF2FEB" w:rsidP="003E62CF">
            <w:pPr>
              <w:jc w:val="center"/>
              <w:rPr>
                <w:b/>
              </w:rPr>
            </w:pPr>
            <w:r>
              <w:rPr>
                <w:b/>
              </w:rPr>
              <w:t>Field Length</w:t>
            </w:r>
          </w:p>
        </w:tc>
        <w:tc>
          <w:tcPr>
            <w:tcW w:w="3870" w:type="dxa"/>
            <w:tcBorders>
              <w:top w:val="single" w:sz="18" w:space="0" w:color="auto"/>
              <w:bottom w:val="double" w:sz="4" w:space="0" w:color="auto"/>
            </w:tcBorders>
            <w:vAlign w:val="bottom"/>
          </w:tcPr>
          <w:p w14:paraId="5487C79B" w14:textId="77777777" w:rsidR="00FF2FEB" w:rsidRDefault="00FF2FEB" w:rsidP="003E62CF">
            <w:pPr>
              <w:jc w:val="center"/>
              <w:rPr>
                <w:b/>
              </w:rPr>
            </w:pPr>
            <w:r>
              <w:rPr>
                <w:b/>
              </w:rPr>
              <w:t>Description</w:t>
            </w:r>
          </w:p>
        </w:tc>
      </w:tr>
      <w:tr w:rsidR="00FF2FEB" w14:paraId="4286E741" w14:textId="77777777" w:rsidTr="004073B2">
        <w:tc>
          <w:tcPr>
            <w:tcW w:w="2659" w:type="dxa"/>
            <w:tcBorders>
              <w:top w:val="double" w:sz="4" w:space="0" w:color="auto"/>
              <w:bottom w:val="single" w:sz="4" w:space="0" w:color="auto"/>
              <w:right w:val="single" w:sz="4" w:space="0" w:color="auto"/>
            </w:tcBorders>
          </w:tcPr>
          <w:p w14:paraId="68BCE0B8" w14:textId="77777777" w:rsidR="00FF2FEB" w:rsidRDefault="00FF2FEB" w:rsidP="003E62CF">
            <w:r>
              <w:t>Year</w:t>
            </w:r>
          </w:p>
        </w:tc>
        <w:tc>
          <w:tcPr>
            <w:tcW w:w="1301" w:type="dxa"/>
            <w:tcBorders>
              <w:top w:val="double" w:sz="4" w:space="0" w:color="auto"/>
              <w:left w:val="single" w:sz="4" w:space="0" w:color="auto"/>
              <w:bottom w:val="single" w:sz="4" w:space="0" w:color="auto"/>
              <w:right w:val="single" w:sz="4" w:space="0" w:color="auto"/>
            </w:tcBorders>
          </w:tcPr>
          <w:p w14:paraId="3105DE84" w14:textId="77777777" w:rsidR="00FF2FEB" w:rsidRDefault="00FF2FEB" w:rsidP="003E62CF">
            <w:r>
              <w:t>4 Digits</w:t>
            </w:r>
          </w:p>
        </w:tc>
        <w:tc>
          <w:tcPr>
            <w:tcW w:w="3870" w:type="dxa"/>
            <w:tcBorders>
              <w:top w:val="double" w:sz="4" w:space="0" w:color="auto"/>
              <w:left w:val="single" w:sz="4" w:space="0" w:color="auto"/>
              <w:bottom w:val="single" w:sz="4" w:space="0" w:color="auto"/>
            </w:tcBorders>
          </w:tcPr>
          <w:p w14:paraId="49364877" w14:textId="30766E9C" w:rsidR="00FF2FEB" w:rsidRDefault="00FF2FEB" w:rsidP="003E62CF">
            <w:r>
              <w:t xml:space="preserve">Year </w:t>
            </w:r>
            <w:del w:id="411" w:author="TEBA" w:date="2024-11-08T07:55:00Z">
              <w:r w:rsidDel="00FF2FEB">
                <w:delText>R</w:delText>
              </w:r>
            </w:del>
            <w:r>
              <w:t>E</w:t>
            </w:r>
            <w:ins w:id="412" w:author="TEBA" w:date="2024-11-08T07:55:00Z">
              <w:r>
                <w:t>A</w:t>
              </w:r>
            </w:ins>
            <w:r>
              <w:t>C was issued.</w:t>
            </w:r>
          </w:p>
        </w:tc>
      </w:tr>
      <w:tr w:rsidR="00FF2FEB" w14:paraId="63E7DA18" w14:textId="77777777" w:rsidTr="004073B2">
        <w:tc>
          <w:tcPr>
            <w:tcW w:w="2659" w:type="dxa"/>
            <w:tcBorders>
              <w:top w:val="single" w:sz="4" w:space="0" w:color="auto"/>
              <w:bottom w:val="single" w:sz="4" w:space="0" w:color="auto"/>
              <w:right w:val="single" w:sz="4" w:space="0" w:color="auto"/>
            </w:tcBorders>
          </w:tcPr>
          <w:p w14:paraId="4C628347" w14:textId="77777777" w:rsidR="00FF2FEB" w:rsidRDefault="00FF2FEB" w:rsidP="003E62CF">
            <w:r>
              <w:t>Quarter</w:t>
            </w:r>
          </w:p>
        </w:tc>
        <w:tc>
          <w:tcPr>
            <w:tcW w:w="1301" w:type="dxa"/>
            <w:tcBorders>
              <w:top w:val="single" w:sz="4" w:space="0" w:color="auto"/>
              <w:left w:val="single" w:sz="4" w:space="0" w:color="auto"/>
              <w:bottom w:val="single" w:sz="4" w:space="0" w:color="auto"/>
              <w:right w:val="single" w:sz="4" w:space="0" w:color="auto"/>
            </w:tcBorders>
          </w:tcPr>
          <w:p w14:paraId="7A530C63" w14:textId="77777777" w:rsidR="00FF2FEB" w:rsidRDefault="00FF2FEB" w:rsidP="003E62CF">
            <w:r>
              <w:t>1 Digit</w:t>
            </w:r>
          </w:p>
        </w:tc>
        <w:tc>
          <w:tcPr>
            <w:tcW w:w="3870" w:type="dxa"/>
            <w:tcBorders>
              <w:top w:val="single" w:sz="4" w:space="0" w:color="auto"/>
              <w:left w:val="single" w:sz="4" w:space="0" w:color="auto"/>
              <w:bottom w:val="single" w:sz="4" w:space="0" w:color="auto"/>
            </w:tcBorders>
          </w:tcPr>
          <w:p w14:paraId="5F0F2ABF" w14:textId="24D77A29" w:rsidR="00FF2FEB" w:rsidRDefault="00FF2FEB" w:rsidP="003E62CF">
            <w:r>
              <w:t xml:space="preserve">Quarter </w:t>
            </w:r>
            <w:del w:id="413" w:author="TEBA" w:date="2024-11-08T07:55:00Z">
              <w:r w:rsidDel="00FF2FEB">
                <w:delText>R</w:delText>
              </w:r>
            </w:del>
            <w:r>
              <w:t>E</w:t>
            </w:r>
            <w:ins w:id="414" w:author="TEBA" w:date="2024-11-08T07:55:00Z">
              <w:r>
                <w:t>A</w:t>
              </w:r>
            </w:ins>
            <w:r>
              <w:t>C was issued.</w:t>
            </w:r>
          </w:p>
        </w:tc>
      </w:tr>
      <w:tr w:rsidR="00FF2FEB" w14:paraId="26755A93" w14:textId="77777777" w:rsidTr="004073B2">
        <w:trPr>
          <w:ins w:id="415" w:author="TEBA" w:date="2024-11-08T07:55:00Z"/>
        </w:trPr>
        <w:tc>
          <w:tcPr>
            <w:tcW w:w="2659" w:type="dxa"/>
            <w:tcBorders>
              <w:top w:val="single" w:sz="4" w:space="0" w:color="auto"/>
              <w:bottom w:val="single" w:sz="4" w:space="0" w:color="auto"/>
              <w:right w:val="single" w:sz="4" w:space="0" w:color="auto"/>
            </w:tcBorders>
          </w:tcPr>
          <w:p w14:paraId="78C648A7" w14:textId="7D7E9C7E" w:rsidR="00FF2FEB" w:rsidRDefault="00FF2FEB" w:rsidP="003E62CF">
            <w:pPr>
              <w:rPr>
                <w:ins w:id="416" w:author="TEBA" w:date="2024-11-08T07:55:00Z"/>
              </w:rPr>
            </w:pPr>
            <w:ins w:id="417" w:author="TEBA" w:date="2024-11-08T07:55:00Z">
              <w:r>
                <w:t>Month</w:t>
              </w:r>
            </w:ins>
          </w:p>
        </w:tc>
        <w:tc>
          <w:tcPr>
            <w:tcW w:w="1301" w:type="dxa"/>
            <w:tcBorders>
              <w:top w:val="single" w:sz="4" w:space="0" w:color="auto"/>
              <w:left w:val="single" w:sz="4" w:space="0" w:color="auto"/>
              <w:bottom w:val="single" w:sz="4" w:space="0" w:color="auto"/>
              <w:right w:val="single" w:sz="4" w:space="0" w:color="auto"/>
            </w:tcBorders>
          </w:tcPr>
          <w:p w14:paraId="69DE1A7D" w14:textId="6068787A" w:rsidR="00FF2FEB" w:rsidRDefault="00FF2FEB" w:rsidP="003E62CF">
            <w:pPr>
              <w:rPr>
                <w:ins w:id="418" w:author="TEBA" w:date="2024-11-08T07:55:00Z"/>
              </w:rPr>
            </w:pPr>
            <w:ins w:id="419" w:author="TEBA" w:date="2024-11-08T07:55:00Z">
              <w:r>
                <w:t>2 Digits</w:t>
              </w:r>
            </w:ins>
          </w:p>
        </w:tc>
        <w:tc>
          <w:tcPr>
            <w:tcW w:w="3870" w:type="dxa"/>
            <w:tcBorders>
              <w:top w:val="single" w:sz="4" w:space="0" w:color="auto"/>
              <w:left w:val="single" w:sz="4" w:space="0" w:color="auto"/>
              <w:bottom w:val="single" w:sz="4" w:space="0" w:color="auto"/>
            </w:tcBorders>
          </w:tcPr>
          <w:p w14:paraId="08AB15F0" w14:textId="5AE64694" w:rsidR="00FF2FEB" w:rsidRDefault="00FF2FEB" w:rsidP="003E62CF">
            <w:pPr>
              <w:rPr>
                <w:ins w:id="420" w:author="TEBA" w:date="2024-11-08T07:55:00Z"/>
              </w:rPr>
            </w:pPr>
            <w:ins w:id="421" w:author="TEBA" w:date="2024-11-08T07:55:00Z">
              <w:r>
                <w:t>Month EAC was issued.</w:t>
              </w:r>
            </w:ins>
          </w:p>
        </w:tc>
      </w:tr>
      <w:tr w:rsidR="00FF2FEB" w14:paraId="4E3D1711" w14:textId="77777777" w:rsidTr="004073B2">
        <w:trPr>
          <w:ins w:id="422" w:author="TEBA" w:date="2024-11-08T07:56:00Z"/>
        </w:trPr>
        <w:tc>
          <w:tcPr>
            <w:tcW w:w="2659" w:type="dxa"/>
            <w:tcBorders>
              <w:top w:val="single" w:sz="4" w:space="0" w:color="auto"/>
              <w:bottom w:val="single" w:sz="4" w:space="0" w:color="auto"/>
              <w:right w:val="single" w:sz="4" w:space="0" w:color="auto"/>
            </w:tcBorders>
          </w:tcPr>
          <w:p w14:paraId="11DE073C" w14:textId="2D4E5221" w:rsidR="00FF2FEB" w:rsidRDefault="00FF2FEB" w:rsidP="00FF2FEB">
            <w:pPr>
              <w:rPr>
                <w:ins w:id="423" w:author="TEBA" w:date="2024-11-08T07:56:00Z"/>
              </w:rPr>
            </w:pPr>
            <w:ins w:id="424" w:author="TEBA" w:date="2024-11-08T07:57:00Z">
              <w:r>
                <w:t>[Optional] Hour</w:t>
              </w:r>
            </w:ins>
          </w:p>
        </w:tc>
        <w:tc>
          <w:tcPr>
            <w:tcW w:w="1301" w:type="dxa"/>
            <w:tcBorders>
              <w:top w:val="single" w:sz="4" w:space="0" w:color="auto"/>
              <w:left w:val="single" w:sz="4" w:space="0" w:color="auto"/>
              <w:bottom w:val="single" w:sz="4" w:space="0" w:color="auto"/>
              <w:right w:val="single" w:sz="4" w:space="0" w:color="auto"/>
            </w:tcBorders>
          </w:tcPr>
          <w:p w14:paraId="0DC8541A" w14:textId="1495E45B" w:rsidR="00FF2FEB" w:rsidRDefault="00FF2FEB" w:rsidP="00FF2FEB">
            <w:pPr>
              <w:rPr>
                <w:ins w:id="425" w:author="TEBA" w:date="2024-11-08T07:56:00Z"/>
              </w:rPr>
            </w:pPr>
            <w:ins w:id="426" w:author="TEBA" w:date="2024-11-08T07:57:00Z">
              <w:r>
                <w:t xml:space="preserve">Datetime (18 </w:t>
              </w:r>
            </w:ins>
            <w:ins w:id="427" w:author="TEBA" w:date="2024-11-25T15:18:00Z">
              <w:r w:rsidR="00F340CB">
                <w:t>D</w:t>
              </w:r>
            </w:ins>
            <w:ins w:id="428" w:author="TEBA" w:date="2024-11-08T07:57:00Z">
              <w:r>
                <w:t>igits)</w:t>
              </w:r>
            </w:ins>
          </w:p>
        </w:tc>
        <w:tc>
          <w:tcPr>
            <w:tcW w:w="3870" w:type="dxa"/>
            <w:tcBorders>
              <w:top w:val="single" w:sz="4" w:space="0" w:color="auto"/>
              <w:left w:val="single" w:sz="4" w:space="0" w:color="auto"/>
              <w:bottom w:val="single" w:sz="4" w:space="0" w:color="auto"/>
            </w:tcBorders>
          </w:tcPr>
          <w:p w14:paraId="594F31FA" w14:textId="54CE53C4" w:rsidR="00FF2FEB" w:rsidRDefault="00FF2FEB" w:rsidP="00FF2FEB">
            <w:pPr>
              <w:rPr>
                <w:ins w:id="429" w:author="TEBA" w:date="2024-11-08T07:56:00Z"/>
              </w:rPr>
            </w:pPr>
            <w:ins w:id="430" w:author="TEBA" w:date="2024-11-08T07:57:00Z">
              <w:r>
                <w:t xml:space="preserve">Period start of generation in </w:t>
              </w:r>
            </w:ins>
            <w:ins w:id="431" w:author="TEBA" w:date="2024-11-27T10:46:00Z">
              <w:r w:rsidR="00E066C5">
                <w:t>Coordinated Universal Time (</w:t>
              </w:r>
            </w:ins>
            <w:ins w:id="432" w:author="TEBA" w:date="2024-11-08T07:57:00Z">
              <w:r>
                <w:t>UTC</w:t>
              </w:r>
            </w:ins>
            <w:ins w:id="433" w:author="TEBA" w:date="2024-11-27T10:46:00Z">
              <w:r w:rsidR="00E066C5">
                <w:t>)</w:t>
              </w:r>
            </w:ins>
            <w:ins w:id="434" w:author="TEBA" w:date="2024-11-08T07:57:00Z">
              <w:r>
                <w:t>, 1 hour interval</w:t>
              </w:r>
            </w:ins>
            <w:ins w:id="435" w:author="TEBA" w:date="2024-11-25T14:18:00Z">
              <w:r w:rsidR="001B6FC3">
                <w:t>.</w:t>
              </w:r>
            </w:ins>
          </w:p>
        </w:tc>
      </w:tr>
      <w:tr w:rsidR="00FF2FEB" w14:paraId="1D744BD0" w14:textId="77777777" w:rsidTr="004073B2">
        <w:trPr>
          <w:ins w:id="436" w:author="TEBA" w:date="2024-11-08T07:56:00Z"/>
        </w:trPr>
        <w:tc>
          <w:tcPr>
            <w:tcW w:w="2659" w:type="dxa"/>
            <w:tcBorders>
              <w:top w:val="single" w:sz="4" w:space="0" w:color="auto"/>
              <w:bottom w:val="single" w:sz="4" w:space="0" w:color="auto"/>
              <w:right w:val="single" w:sz="4" w:space="0" w:color="auto"/>
            </w:tcBorders>
          </w:tcPr>
          <w:p w14:paraId="7C2B9F18" w14:textId="3978EE8F" w:rsidR="00FF2FEB" w:rsidRDefault="00FF2FEB" w:rsidP="00FF2FEB">
            <w:pPr>
              <w:rPr>
                <w:ins w:id="437" w:author="TEBA" w:date="2024-11-08T07:56:00Z"/>
              </w:rPr>
            </w:pPr>
            <w:ins w:id="438" w:author="TEBA" w:date="2024-11-08T07:57:00Z">
              <w:r>
                <w:t>Zone</w:t>
              </w:r>
            </w:ins>
          </w:p>
        </w:tc>
        <w:tc>
          <w:tcPr>
            <w:tcW w:w="1301" w:type="dxa"/>
            <w:tcBorders>
              <w:top w:val="single" w:sz="4" w:space="0" w:color="auto"/>
              <w:left w:val="single" w:sz="4" w:space="0" w:color="auto"/>
              <w:bottom w:val="single" w:sz="4" w:space="0" w:color="auto"/>
              <w:right w:val="single" w:sz="4" w:space="0" w:color="auto"/>
            </w:tcBorders>
          </w:tcPr>
          <w:p w14:paraId="30834418" w14:textId="6F64AE6D" w:rsidR="00FF2FEB" w:rsidRDefault="00FF2FEB" w:rsidP="00FF2FEB">
            <w:pPr>
              <w:rPr>
                <w:ins w:id="439" w:author="TEBA" w:date="2024-11-08T07:56:00Z"/>
              </w:rPr>
            </w:pPr>
            <w:ins w:id="440" w:author="TEBA" w:date="2024-11-08T07:57:00Z">
              <w:r>
                <w:t>20 Characters</w:t>
              </w:r>
            </w:ins>
          </w:p>
        </w:tc>
        <w:tc>
          <w:tcPr>
            <w:tcW w:w="3870" w:type="dxa"/>
            <w:tcBorders>
              <w:top w:val="single" w:sz="4" w:space="0" w:color="auto"/>
              <w:left w:val="single" w:sz="4" w:space="0" w:color="auto"/>
              <w:bottom w:val="single" w:sz="4" w:space="0" w:color="auto"/>
            </w:tcBorders>
          </w:tcPr>
          <w:p w14:paraId="36D8279C" w14:textId="04847A92" w:rsidR="00FF2FEB" w:rsidRDefault="00FF2FEB" w:rsidP="00FF2FEB">
            <w:pPr>
              <w:rPr>
                <w:ins w:id="441" w:author="TEBA" w:date="2024-11-08T07:56:00Z"/>
              </w:rPr>
            </w:pPr>
            <w:ins w:id="442" w:author="TEBA" w:date="2024-11-08T07:57:00Z">
              <w:r>
                <w:t>Load Zone where the generator is located.</w:t>
              </w:r>
            </w:ins>
          </w:p>
        </w:tc>
      </w:tr>
      <w:tr w:rsidR="00FF2FEB" w14:paraId="16F9C60E" w14:textId="77777777" w:rsidTr="004073B2">
        <w:trPr>
          <w:ins w:id="443" w:author="TEBA" w:date="2024-11-08T07:56:00Z"/>
        </w:trPr>
        <w:tc>
          <w:tcPr>
            <w:tcW w:w="2659" w:type="dxa"/>
            <w:tcBorders>
              <w:top w:val="single" w:sz="4" w:space="0" w:color="auto"/>
              <w:bottom w:val="single" w:sz="4" w:space="0" w:color="auto"/>
              <w:right w:val="single" w:sz="4" w:space="0" w:color="auto"/>
            </w:tcBorders>
          </w:tcPr>
          <w:p w14:paraId="1665CEFC" w14:textId="695EE6F6" w:rsidR="00FF2FEB" w:rsidRDefault="00FF2FEB" w:rsidP="00FF2FEB">
            <w:pPr>
              <w:rPr>
                <w:ins w:id="444" w:author="TEBA" w:date="2024-11-08T07:56:00Z"/>
              </w:rPr>
            </w:pPr>
            <w:ins w:id="445" w:author="TEBA" w:date="2024-11-08T07:57:00Z">
              <w:r>
                <w:lastRenderedPageBreak/>
                <w:t>Latitude/Longitude</w:t>
              </w:r>
            </w:ins>
          </w:p>
        </w:tc>
        <w:tc>
          <w:tcPr>
            <w:tcW w:w="1301" w:type="dxa"/>
            <w:tcBorders>
              <w:top w:val="single" w:sz="4" w:space="0" w:color="auto"/>
              <w:left w:val="single" w:sz="4" w:space="0" w:color="auto"/>
              <w:bottom w:val="single" w:sz="4" w:space="0" w:color="auto"/>
              <w:right w:val="single" w:sz="4" w:space="0" w:color="auto"/>
            </w:tcBorders>
          </w:tcPr>
          <w:p w14:paraId="5AC24946" w14:textId="55662224" w:rsidR="00FF2FEB" w:rsidRDefault="00FF2FEB" w:rsidP="00FF2FEB">
            <w:pPr>
              <w:rPr>
                <w:ins w:id="446" w:author="TEBA" w:date="2024-11-08T07:56:00Z"/>
              </w:rPr>
            </w:pPr>
            <w:ins w:id="447" w:author="TEBA" w:date="2024-11-08T07:57:00Z">
              <w:r>
                <w:t xml:space="preserve">22 </w:t>
              </w:r>
            </w:ins>
            <w:ins w:id="448" w:author="TEBA" w:date="2024-11-25T14:18:00Z">
              <w:r w:rsidR="001B6FC3">
                <w:t>C</w:t>
              </w:r>
            </w:ins>
            <w:ins w:id="449" w:author="TEBA" w:date="2024-11-08T07:57:00Z">
              <w:r>
                <w:t>haracters</w:t>
              </w:r>
            </w:ins>
          </w:p>
        </w:tc>
        <w:tc>
          <w:tcPr>
            <w:tcW w:w="3870" w:type="dxa"/>
            <w:tcBorders>
              <w:top w:val="single" w:sz="4" w:space="0" w:color="auto"/>
              <w:left w:val="single" w:sz="4" w:space="0" w:color="auto"/>
              <w:bottom w:val="single" w:sz="4" w:space="0" w:color="auto"/>
            </w:tcBorders>
          </w:tcPr>
          <w:p w14:paraId="6A81F751" w14:textId="47A979DC" w:rsidR="00FF2FEB" w:rsidRDefault="00FF2FEB" w:rsidP="00FF2FEB">
            <w:pPr>
              <w:rPr>
                <w:ins w:id="450" w:author="TEBA" w:date="2024-11-08T07:56:00Z"/>
              </w:rPr>
            </w:pPr>
            <w:ins w:id="451" w:author="TEBA" w:date="2024-11-08T07:57:00Z">
              <w:r>
                <w:t xml:space="preserve">Latitude and Longitude of the facility, to six digits for each value. </w:t>
              </w:r>
            </w:ins>
          </w:p>
        </w:tc>
      </w:tr>
      <w:tr w:rsidR="00FF2FEB" w14:paraId="2971E61C" w14:textId="77777777" w:rsidTr="004073B2">
        <w:trPr>
          <w:ins w:id="452" w:author="TEBA" w:date="2024-11-08T07:56:00Z"/>
        </w:trPr>
        <w:tc>
          <w:tcPr>
            <w:tcW w:w="2659" w:type="dxa"/>
            <w:tcBorders>
              <w:top w:val="single" w:sz="4" w:space="0" w:color="auto"/>
              <w:bottom w:val="single" w:sz="4" w:space="0" w:color="auto"/>
              <w:right w:val="single" w:sz="4" w:space="0" w:color="auto"/>
            </w:tcBorders>
          </w:tcPr>
          <w:p w14:paraId="072FC295" w14:textId="4BB4BD78" w:rsidR="00FF2FEB" w:rsidRDefault="00FF2FEB" w:rsidP="00FF2FEB">
            <w:pPr>
              <w:rPr>
                <w:ins w:id="453" w:author="TEBA" w:date="2024-11-08T07:56:00Z"/>
              </w:rPr>
            </w:pPr>
            <w:ins w:id="454" w:author="TEBA" w:date="2024-11-08T07:57:00Z">
              <w:r>
                <w:t>REC Attribute</w:t>
              </w:r>
            </w:ins>
          </w:p>
        </w:tc>
        <w:tc>
          <w:tcPr>
            <w:tcW w:w="1301" w:type="dxa"/>
            <w:tcBorders>
              <w:top w:val="single" w:sz="4" w:space="0" w:color="auto"/>
              <w:left w:val="single" w:sz="4" w:space="0" w:color="auto"/>
              <w:bottom w:val="single" w:sz="4" w:space="0" w:color="auto"/>
              <w:right w:val="single" w:sz="4" w:space="0" w:color="auto"/>
            </w:tcBorders>
          </w:tcPr>
          <w:p w14:paraId="4E488A25" w14:textId="6FD5888C" w:rsidR="00FF2FEB" w:rsidRDefault="00FF2FEB" w:rsidP="00FF2FEB">
            <w:pPr>
              <w:rPr>
                <w:ins w:id="455" w:author="TEBA" w:date="2024-11-08T07:56:00Z"/>
              </w:rPr>
            </w:pPr>
            <w:ins w:id="456" w:author="TEBA" w:date="2024-11-08T07:57:00Z">
              <w:r>
                <w:t>1 Digit</w:t>
              </w:r>
            </w:ins>
          </w:p>
        </w:tc>
        <w:tc>
          <w:tcPr>
            <w:tcW w:w="3870" w:type="dxa"/>
            <w:tcBorders>
              <w:top w:val="single" w:sz="4" w:space="0" w:color="auto"/>
              <w:left w:val="single" w:sz="4" w:space="0" w:color="auto"/>
              <w:bottom w:val="single" w:sz="4" w:space="0" w:color="auto"/>
            </w:tcBorders>
          </w:tcPr>
          <w:p w14:paraId="4FE89A3D" w14:textId="68D5984F" w:rsidR="00FF2FEB" w:rsidRDefault="00FF2FEB" w:rsidP="00FF2FEB">
            <w:pPr>
              <w:rPr>
                <w:ins w:id="457" w:author="TEBA" w:date="2024-11-08T07:56:00Z"/>
              </w:rPr>
            </w:pPr>
            <w:ins w:id="458" w:author="TEBA" w:date="2024-11-08T07:57:00Z">
              <w:r>
                <w:t>1 if the EAC is a REC, 0 if it is not a REC</w:t>
              </w:r>
            </w:ins>
            <w:ins w:id="459" w:author="TEBA" w:date="2024-11-25T14:18:00Z">
              <w:r w:rsidR="001B6FC3">
                <w:t>.</w:t>
              </w:r>
            </w:ins>
          </w:p>
        </w:tc>
      </w:tr>
      <w:tr w:rsidR="00FF2FEB" w14:paraId="62FA31FD" w14:textId="77777777" w:rsidTr="004073B2">
        <w:trPr>
          <w:ins w:id="460" w:author="TEBA" w:date="2024-11-08T07:56:00Z"/>
        </w:trPr>
        <w:tc>
          <w:tcPr>
            <w:tcW w:w="2659" w:type="dxa"/>
            <w:tcBorders>
              <w:top w:val="single" w:sz="4" w:space="0" w:color="auto"/>
              <w:bottom w:val="single" w:sz="4" w:space="0" w:color="auto"/>
              <w:right w:val="single" w:sz="4" w:space="0" w:color="auto"/>
            </w:tcBorders>
          </w:tcPr>
          <w:p w14:paraId="119592BF" w14:textId="69BF9C57" w:rsidR="00FF2FEB" w:rsidRDefault="00FF2FEB" w:rsidP="00FF2FEB">
            <w:pPr>
              <w:rPr>
                <w:ins w:id="461" w:author="TEBA" w:date="2024-11-08T07:56:00Z"/>
              </w:rPr>
            </w:pPr>
            <w:ins w:id="462" w:author="TEBA" w:date="2024-11-08T07:57:00Z">
              <w:r>
                <w:t>State</w:t>
              </w:r>
            </w:ins>
          </w:p>
        </w:tc>
        <w:tc>
          <w:tcPr>
            <w:tcW w:w="1301" w:type="dxa"/>
            <w:tcBorders>
              <w:top w:val="single" w:sz="4" w:space="0" w:color="auto"/>
              <w:left w:val="single" w:sz="4" w:space="0" w:color="auto"/>
              <w:bottom w:val="single" w:sz="4" w:space="0" w:color="auto"/>
              <w:right w:val="single" w:sz="4" w:space="0" w:color="auto"/>
            </w:tcBorders>
          </w:tcPr>
          <w:p w14:paraId="322B634F" w14:textId="4A38A9ED" w:rsidR="00FF2FEB" w:rsidRDefault="00FF2FEB" w:rsidP="00FF2FEB">
            <w:pPr>
              <w:rPr>
                <w:ins w:id="463" w:author="TEBA" w:date="2024-11-08T07:56:00Z"/>
              </w:rPr>
            </w:pPr>
            <w:ins w:id="464" w:author="TEBA" w:date="2024-11-08T07:57:00Z">
              <w:r>
                <w:t>1</w:t>
              </w:r>
            </w:ins>
            <w:ins w:id="465" w:author="TEBA" w:date="2024-11-27T09:30:00Z">
              <w:r w:rsidR="00C16941">
                <w:t>4</w:t>
              </w:r>
            </w:ins>
            <w:ins w:id="466" w:author="TEBA" w:date="2024-11-08T07:57:00Z">
              <w:r>
                <w:t xml:space="preserve"> Characters</w:t>
              </w:r>
            </w:ins>
          </w:p>
        </w:tc>
        <w:tc>
          <w:tcPr>
            <w:tcW w:w="3870" w:type="dxa"/>
            <w:tcBorders>
              <w:top w:val="single" w:sz="4" w:space="0" w:color="auto"/>
              <w:left w:val="single" w:sz="4" w:space="0" w:color="auto"/>
              <w:bottom w:val="single" w:sz="4" w:space="0" w:color="auto"/>
            </w:tcBorders>
          </w:tcPr>
          <w:p w14:paraId="458D90D6" w14:textId="2DFA0CE5" w:rsidR="00FF2FEB" w:rsidRDefault="00FF2FEB" w:rsidP="00FF2FEB">
            <w:pPr>
              <w:rPr>
                <w:ins w:id="467" w:author="TEBA" w:date="2024-11-08T07:56:00Z"/>
              </w:rPr>
            </w:pPr>
            <w:ins w:id="468" w:author="TEBA" w:date="2024-11-08T07:57:00Z">
              <w:r>
                <w:t>State name where generator is located.</w:t>
              </w:r>
            </w:ins>
          </w:p>
        </w:tc>
      </w:tr>
      <w:tr w:rsidR="00FF2FEB" w14:paraId="13286183" w14:textId="77777777" w:rsidTr="004073B2">
        <w:trPr>
          <w:ins w:id="469" w:author="TEBA" w:date="2024-11-08T07:57:00Z"/>
        </w:trPr>
        <w:tc>
          <w:tcPr>
            <w:tcW w:w="2659" w:type="dxa"/>
            <w:tcBorders>
              <w:top w:val="single" w:sz="4" w:space="0" w:color="auto"/>
              <w:bottom w:val="single" w:sz="4" w:space="0" w:color="auto"/>
              <w:right w:val="single" w:sz="4" w:space="0" w:color="auto"/>
            </w:tcBorders>
          </w:tcPr>
          <w:p w14:paraId="5B40ACD8" w14:textId="6CCD883A" w:rsidR="00FF2FEB" w:rsidRDefault="00FF2FEB" w:rsidP="00FF2FEB">
            <w:pPr>
              <w:rPr>
                <w:ins w:id="470" w:author="TEBA" w:date="2024-11-08T07:57:00Z"/>
              </w:rPr>
            </w:pPr>
            <w:ins w:id="471" w:author="TEBA" w:date="2024-11-08T07:57:00Z">
              <w:r>
                <w:t>Commercial Operations Date</w:t>
              </w:r>
            </w:ins>
          </w:p>
        </w:tc>
        <w:tc>
          <w:tcPr>
            <w:tcW w:w="1301" w:type="dxa"/>
            <w:tcBorders>
              <w:top w:val="single" w:sz="4" w:space="0" w:color="auto"/>
              <w:left w:val="single" w:sz="4" w:space="0" w:color="auto"/>
              <w:bottom w:val="single" w:sz="4" w:space="0" w:color="auto"/>
              <w:right w:val="single" w:sz="4" w:space="0" w:color="auto"/>
            </w:tcBorders>
          </w:tcPr>
          <w:p w14:paraId="5B33D2BA" w14:textId="7ADBC3AF" w:rsidR="00FF2FEB" w:rsidRDefault="00FF2FEB" w:rsidP="00FF2FEB">
            <w:pPr>
              <w:rPr>
                <w:ins w:id="472" w:author="TEBA" w:date="2024-11-08T07:57:00Z"/>
              </w:rPr>
            </w:pPr>
            <w:ins w:id="473" w:author="TEBA" w:date="2024-11-08T07:57:00Z">
              <w:r>
                <w:t xml:space="preserve">10 </w:t>
              </w:r>
            </w:ins>
            <w:ins w:id="474" w:author="TEBA" w:date="2024-11-25T14:18:00Z">
              <w:r w:rsidR="001B6FC3">
                <w:t>C</w:t>
              </w:r>
            </w:ins>
            <w:ins w:id="475" w:author="TEBA" w:date="2024-11-08T07:57:00Z">
              <w:r>
                <w:t>haracters</w:t>
              </w:r>
            </w:ins>
          </w:p>
        </w:tc>
        <w:tc>
          <w:tcPr>
            <w:tcW w:w="3870" w:type="dxa"/>
            <w:tcBorders>
              <w:top w:val="single" w:sz="4" w:space="0" w:color="auto"/>
              <w:left w:val="single" w:sz="4" w:space="0" w:color="auto"/>
              <w:bottom w:val="single" w:sz="4" w:space="0" w:color="auto"/>
            </w:tcBorders>
          </w:tcPr>
          <w:p w14:paraId="6E2817DD" w14:textId="4B431868" w:rsidR="00FF2FEB" w:rsidRDefault="00FF2FEB" w:rsidP="00FF2FEB">
            <w:pPr>
              <w:rPr>
                <w:ins w:id="476" w:author="TEBA" w:date="2024-11-08T07:57:00Z"/>
              </w:rPr>
            </w:pPr>
            <w:ins w:id="477" w:author="TEBA" w:date="2024-11-08T07:57:00Z">
              <w:r>
                <w:t>Year, month, date in the format YYYY-MM-DD.</w:t>
              </w:r>
            </w:ins>
          </w:p>
        </w:tc>
      </w:tr>
      <w:tr w:rsidR="00FF2FEB" w14:paraId="6D9FE2F2" w14:textId="77777777" w:rsidTr="004073B2">
        <w:trPr>
          <w:ins w:id="478" w:author="TEBA" w:date="2024-11-08T07:57:00Z"/>
        </w:trPr>
        <w:tc>
          <w:tcPr>
            <w:tcW w:w="2659" w:type="dxa"/>
            <w:tcBorders>
              <w:top w:val="single" w:sz="4" w:space="0" w:color="auto"/>
              <w:bottom w:val="single" w:sz="4" w:space="0" w:color="auto"/>
              <w:right w:val="single" w:sz="4" w:space="0" w:color="auto"/>
            </w:tcBorders>
          </w:tcPr>
          <w:p w14:paraId="0F31AB8B" w14:textId="680C2200" w:rsidR="00FF2FEB" w:rsidRDefault="00FF2FEB" w:rsidP="00FF2FEB">
            <w:pPr>
              <w:rPr>
                <w:ins w:id="479" w:author="TEBA" w:date="2024-11-08T07:57:00Z"/>
              </w:rPr>
            </w:pPr>
            <w:ins w:id="480" w:author="TEBA" w:date="2024-11-08T07:57:00Z">
              <w:r>
                <w:t>Quantity</w:t>
              </w:r>
            </w:ins>
          </w:p>
        </w:tc>
        <w:tc>
          <w:tcPr>
            <w:tcW w:w="1301" w:type="dxa"/>
            <w:tcBorders>
              <w:top w:val="single" w:sz="4" w:space="0" w:color="auto"/>
              <w:left w:val="single" w:sz="4" w:space="0" w:color="auto"/>
              <w:bottom w:val="single" w:sz="4" w:space="0" w:color="auto"/>
              <w:right w:val="single" w:sz="4" w:space="0" w:color="auto"/>
            </w:tcBorders>
          </w:tcPr>
          <w:p w14:paraId="7F8EBBE0" w14:textId="34813A22" w:rsidR="00FF2FEB" w:rsidRDefault="00FF2FEB" w:rsidP="00FF2FEB">
            <w:pPr>
              <w:rPr>
                <w:ins w:id="481" w:author="TEBA" w:date="2024-11-08T07:57:00Z"/>
              </w:rPr>
            </w:pPr>
            <w:ins w:id="482" w:author="TEBA" w:date="2024-11-08T07:57:00Z">
              <w:r>
                <w:t>Float</w:t>
              </w:r>
            </w:ins>
          </w:p>
        </w:tc>
        <w:tc>
          <w:tcPr>
            <w:tcW w:w="3870" w:type="dxa"/>
            <w:tcBorders>
              <w:top w:val="single" w:sz="4" w:space="0" w:color="auto"/>
              <w:left w:val="single" w:sz="4" w:space="0" w:color="auto"/>
              <w:bottom w:val="single" w:sz="4" w:space="0" w:color="auto"/>
            </w:tcBorders>
          </w:tcPr>
          <w:p w14:paraId="21CA6C0D" w14:textId="5BEF0191" w:rsidR="00FF2FEB" w:rsidRDefault="00FF2FEB" w:rsidP="00FF2FEB">
            <w:pPr>
              <w:rPr>
                <w:ins w:id="483" w:author="TEBA" w:date="2024-11-08T07:57:00Z"/>
              </w:rPr>
            </w:pPr>
            <w:ins w:id="484" w:author="TEBA" w:date="2024-11-08T07:57:00Z">
              <w:r>
                <w:t xml:space="preserve">Total </w:t>
              </w:r>
            </w:ins>
            <w:ins w:id="485" w:author="TEBA" w:date="2024-11-25T19:52:00Z">
              <w:r w:rsidR="006E6625">
                <w:t>Whs</w:t>
              </w:r>
            </w:ins>
            <w:ins w:id="486" w:author="TEBA" w:date="2024-11-08T07:57:00Z">
              <w:r>
                <w:t xml:space="preserve"> for the period (hour or month)</w:t>
              </w:r>
            </w:ins>
            <w:ins w:id="487" w:author="TEBA" w:date="2024-11-25T14:21:00Z">
              <w:r w:rsidR="009F25C1">
                <w:t>.</w:t>
              </w:r>
            </w:ins>
          </w:p>
        </w:tc>
      </w:tr>
      <w:tr w:rsidR="009553BB" w14:paraId="5E06E906" w14:textId="77777777" w:rsidTr="004073B2">
        <w:trPr>
          <w:ins w:id="488" w:author="TEBA" w:date="2024-11-08T07:57:00Z"/>
        </w:trPr>
        <w:tc>
          <w:tcPr>
            <w:tcW w:w="2659" w:type="dxa"/>
            <w:tcBorders>
              <w:top w:val="single" w:sz="4" w:space="0" w:color="auto"/>
              <w:bottom w:val="single" w:sz="4" w:space="0" w:color="auto"/>
              <w:right w:val="single" w:sz="4" w:space="0" w:color="auto"/>
            </w:tcBorders>
          </w:tcPr>
          <w:p w14:paraId="29D24EE8" w14:textId="7B1BEE37" w:rsidR="009553BB" w:rsidRDefault="009553BB" w:rsidP="009553BB">
            <w:pPr>
              <w:rPr>
                <w:ins w:id="489" w:author="TEBA" w:date="2024-11-08T07:57:00Z"/>
              </w:rPr>
            </w:pPr>
            <w:ins w:id="490" w:author="TEBA" w:date="2024-11-08T07:58:00Z">
              <w:r>
                <w:t>Third</w:t>
              </w:r>
            </w:ins>
            <w:ins w:id="491" w:author="TEBA" w:date="2024-11-25T18:47:00Z">
              <w:r w:rsidR="00E034FF">
                <w:t>-</w:t>
              </w:r>
            </w:ins>
            <w:ins w:id="492" w:author="TEBA" w:date="2024-11-08T07:58:00Z">
              <w:r>
                <w:t>Party Certification</w:t>
              </w:r>
            </w:ins>
          </w:p>
        </w:tc>
        <w:tc>
          <w:tcPr>
            <w:tcW w:w="1301" w:type="dxa"/>
            <w:tcBorders>
              <w:top w:val="single" w:sz="4" w:space="0" w:color="auto"/>
              <w:left w:val="single" w:sz="4" w:space="0" w:color="auto"/>
              <w:bottom w:val="single" w:sz="4" w:space="0" w:color="auto"/>
              <w:right w:val="single" w:sz="4" w:space="0" w:color="auto"/>
            </w:tcBorders>
          </w:tcPr>
          <w:p w14:paraId="0429F0D4" w14:textId="757FA47E" w:rsidR="009553BB" w:rsidRDefault="009553BB" w:rsidP="009553BB">
            <w:pPr>
              <w:rPr>
                <w:ins w:id="493" w:author="TEBA" w:date="2024-11-08T07:57:00Z"/>
              </w:rPr>
            </w:pPr>
            <w:ins w:id="494" w:author="TEBA" w:date="2024-11-08T07:58:00Z">
              <w:r>
                <w:t>JSON Object</w:t>
              </w:r>
            </w:ins>
          </w:p>
        </w:tc>
        <w:tc>
          <w:tcPr>
            <w:tcW w:w="3870" w:type="dxa"/>
            <w:tcBorders>
              <w:top w:val="single" w:sz="4" w:space="0" w:color="auto"/>
              <w:left w:val="single" w:sz="4" w:space="0" w:color="auto"/>
              <w:bottom w:val="single" w:sz="4" w:space="0" w:color="auto"/>
            </w:tcBorders>
          </w:tcPr>
          <w:p w14:paraId="5808A09F" w14:textId="71756E79" w:rsidR="009553BB" w:rsidRDefault="009553BB" w:rsidP="009553BB">
            <w:pPr>
              <w:rPr>
                <w:ins w:id="495" w:author="TEBA" w:date="2024-11-08T07:57:00Z"/>
              </w:rPr>
            </w:pPr>
            <w:ins w:id="496" w:author="TEBA" w:date="2024-11-08T07:58:00Z">
              <w:r>
                <w:t>Associated charge REC or EAC for a storage discharge EAC, as described by Section 14.1</w:t>
              </w:r>
            </w:ins>
            <w:ins w:id="497" w:author="TEBA" w:date="2024-11-27T09:40:00Z">
              <w:r w:rsidR="00D412D1">
                <w:t>2</w:t>
              </w:r>
            </w:ins>
            <w:ins w:id="498" w:author="TEBA" w:date="2024-11-25T20:31:00Z">
              <w:r w:rsidR="00837464">
                <w:t xml:space="preserve">, </w:t>
              </w:r>
              <w:r w:rsidR="00837464" w:rsidRPr="00837464">
                <w:t>Third-Party Certification Data Fields</w:t>
              </w:r>
              <w:r w:rsidR="00837464">
                <w:t>,</w:t>
              </w:r>
            </w:ins>
            <w:ins w:id="499" w:author="TEBA" w:date="2024-11-08T07:58:00Z">
              <w:r>
                <w:t xml:space="preserve"> or other appropriate data for other types of third</w:t>
              </w:r>
            </w:ins>
            <w:ins w:id="500" w:author="TEBA" w:date="2024-11-25T18:47:00Z">
              <w:r w:rsidR="00E034FF">
                <w:t>-</w:t>
              </w:r>
            </w:ins>
            <w:ins w:id="501" w:author="TEBA" w:date="2024-11-08T07:58:00Z">
              <w:r>
                <w:t>party certifiers</w:t>
              </w:r>
            </w:ins>
            <w:ins w:id="502" w:author="TEBA" w:date="2024-11-25T14:21:00Z">
              <w:r w:rsidR="009F25C1">
                <w:t>.</w:t>
              </w:r>
            </w:ins>
          </w:p>
        </w:tc>
      </w:tr>
      <w:tr w:rsidR="009553BB" w14:paraId="0ACF087B" w14:textId="77777777" w:rsidTr="004073B2">
        <w:trPr>
          <w:ins w:id="503" w:author="TEBA" w:date="2024-11-08T07:57:00Z"/>
        </w:trPr>
        <w:tc>
          <w:tcPr>
            <w:tcW w:w="2659" w:type="dxa"/>
            <w:tcBorders>
              <w:top w:val="single" w:sz="4" w:space="0" w:color="auto"/>
              <w:bottom w:val="single" w:sz="4" w:space="0" w:color="auto"/>
              <w:right w:val="single" w:sz="4" w:space="0" w:color="auto"/>
            </w:tcBorders>
          </w:tcPr>
          <w:p w14:paraId="4A266F49" w14:textId="66A04052" w:rsidR="009553BB" w:rsidRDefault="009553BB" w:rsidP="009553BB">
            <w:pPr>
              <w:rPr>
                <w:ins w:id="504" w:author="TEBA" w:date="2024-11-08T07:57:00Z"/>
              </w:rPr>
            </w:pPr>
            <w:ins w:id="505" w:author="TEBA" w:date="2024-11-08T07:58:00Z">
              <w:r>
                <w:rPr>
                  <w:iCs/>
                </w:rPr>
                <w:t>Third</w:t>
              </w:r>
            </w:ins>
            <w:ins w:id="506" w:author="TEBA" w:date="2024-11-25T18:47:00Z">
              <w:r w:rsidR="00E034FF">
                <w:rPr>
                  <w:iCs/>
                </w:rPr>
                <w:t>-</w:t>
              </w:r>
            </w:ins>
            <w:ins w:id="507" w:author="TEBA" w:date="2024-11-25T20:48:00Z">
              <w:r w:rsidR="009E350C">
                <w:rPr>
                  <w:iCs/>
                </w:rPr>
                <w:t>P</w:t>
              </w:r>
            </w:ins>
            <w:ins w:id="508" w:author="TEBA" w:date="2024-11-08T07:58:00Z">
              <w:r>
                <w:rPr>
                  <w:iCs/>
                </w:rPr>
                <w:t xml:space="preserve">arty </w:t>
              </w:r>
            </w:ins>
            <w:ins w:id="509" w:author="TEBA" w:date="2024-11-25T20:48:00Z">
              <w:r w:rsidR="009E350C">
                <w:rPr>
                  <w:iCs/>
                </w:rPr>
                <w:t>C</w:t>
              </w:r>
            </w:ins>
            <w:ins w:id="510" w:author="TEBA" w:date="2024-11-08T07:58:00Z">
              <w:r>
                <w:rPr>
                  <w:iCs/>
                </w:rPr>
                <w:t xml:space="preserve">ertification </w:t>
              </w:r>
            </w:ins>
            <w:ins w:id="511" w:author="TEBA" w:date="2024-11-25T20:48:00Z">
              <w:r w:rsidR="009E350C">
                <w:rPr>
                  <w:iCs/>
                </w:rPr>
                <w:t>P</w:t>
              </w:r>
            </w:ins>
            <w:ins w:id="512" w:author="TEBA" w:date="2024-11-08T07:58:00Z">
              <w:r>
                <w:rPr>
                  <w:iCs/>
                </w:rPr>
                <w:t>rogram</w:t>
              </w:r>
            </w:ins>
          </w:p>
        </w:tc>
        <w:tc>
          <w:tcPr>
            <w:tcW w:w="1301" w:type="dxa"/>
            <w:tcBorders>
              <w:top w:val="single" w:sz="4" w:space="0" w:color="auto"/>
              <w:left w:val="single" w:sz="4" w:space="0" w:color="auto"/>
              <w:bottom w:val="single" w:sz="4" w:space="0" w:color="auto"/>
              <w:right w:val="single" w:sz="4" w:space="0" w:color="auto"/>
            </w:tcBorders>
          </w:tcPr>
          <w:p w14:paraId="3F8810C5" w14:textId="0DCE2952" w:rsidR="009553BB" w:rsidRDefault="009553BB" w:rsidP="009553BB">
            <w:pPr>
              <w:rPr>
                <w:ins w:id="513" w:author="TEBA" w:date="2024-11-08T07:57:00Z"/>
              </w:rPr>
            </w:pPr>
            <w:ins w:id="514" w:author="TEBA" w:date="2024-11-08T07:58:00Z">
              <w:r>
                <w:t>255 Characters</w:t>
              </w:r>
            </w:ins>
          </w:p>
        </w:tc>
        <w:tc>
          <w:tcPr>
            <w:tcW w:w="3870" w:type="dxa"/>
            <w:tcBorders>
              <w:top w:val="single" w:sz="4" w:space="0" w:color="auto"/>
              <w:left w:val="single" w:sz="4" w:space="0" w:color="auto"/>
              <w:bottom w:val="single" w:sz="4" w:space="0" w:color="auto"/>
            </w:tcBorders>
          </w:tcPr>
          <w:p w14:paraId="61F839D2" w14:textId="2CD06DBF" w:rsidR="009553BB" w:rsidRDefault="009553BB" w:rsidP="009553BB">
            <w:pPr>
              <w:rPr>
                <w:ins w:id="515" w:author="TEBA" w:date="2024-11-08T07:57:00Z"/>
              </w:rPr>
            </w:pPr>
            <w:ins w:id="516" w:author="TEBA" w:date="2024-11-08T07:58:00Z">
              <w:r>
                <w:t>The name of the third party the EAC Account Holder allowed to provide information to ERCOT for updating the third</w:t>
              </w:r>
            </w:ins>
            <w:ins w:id="517" w:author="TEBA" w:date="2024-11-25T18:48:00Z">
              <w:r w:rsidR="00E034FF">
                <w:t>-</w:t>
              </w:r>
            </w:ins>
            <w:ins w:id="518" w:author="TEBA" w:date="2024-11-08T07:58:00Z">
              <w:r>
                <w:t>party certification data field.</w:t>
              </w:r>
            </w:ins>
          </w:p>
        </w:tc>
      </w:tr>
      <w:tr w:rsidR="009553BB" w14:paraId="43268C48" w14:textId="77777777" w:rsidTr="004073B2">
        <w:trPr>
          <w:ins w:id="519" w:author="TEBA" w:date="2024-11-08T07:57:00Z"/>
        </w:trPr>
        <w:tc>
          <w:tcPr>
            <w:tcW w:w="2659" w:type="dxa"/>
            <w:tcBorders>
              <w:top w:val="single" w:sz="4" w:space="0" w:color="auto"/>
              <w:bottom w:val="single" w:sz="4" w:space="0" w:color="auto"/>
              <w:right w:val="single" w:sz="4" w:space="0" w:color="auto"/>
            </w:tcBorders>
          </w:tcPr>
          <w:p w14:paraId="43850C55" w14:textId="530EF7B3" w:rsidR="009553BB" w:rsidRDefault="009553BB" w:rsidP="009553BB">
            <w:pPr>
              <w:rPr>
                <w:ins w:id="520" w:author="TEBA" w:date="2024-11-08T07:57:00Z"/>
              </w:rPr>
            </w:pPr>
            <w:ins w:id="521" w:author="TEBA" w:date="2024-11-08T07:58:00Z">
              <w:r>
                <w:t xml:space="preserve">Storage </w:t>
              </w:r>
            </w:ins>
            <w:ins w:id="522" w:author="TEBA" w:date="2024-11-25T14:25:00Z">
              <w:r w:rsidR="009F25C1">
                <w:t>M</w:t>
              </w:r>
            </w:ins>
            <w:ins w:id="523" w:author="TEBA" w:date="2024-11-08T07:58:00Z">
              <w:r>
                <w:t>etadata</w:t>
              </w:r>
            </w:ins>
          </w:p>
        </w:tc>
        <w:tc>
          <w:tcPr>
            <w:tcW w:w="1301" w:type="dxa"/>
            <w:tcBorders>
              <w:top w:val="single" w:sz="4" w:space="0" w:color="auto"/>
              <w:left w:val="single" w:sz="4" w:space="0" w:color="auto"/>
              <w:bottom w:val="single" w:sz="4" w:space="0" w:color="auto"/>
              <w:right w:val="single" w:sz="4" w:space="0" w:color="auto"/>
            </w:tcBorders>
          </w:tcPr>
          <w:p w14:paraId="6236F4D0" w14:textId="163D39A7" w:rsidR="009553BB" w:rsidRDefault="009553BB" w:rsidP="009553BB">
            <w:pPr>
              <w:rPr>
                <w:ins w:id="524" w:author="TEBA" w:date="2024-11-08T07:57:00Z"/>
              </w:rPr>
            </w:pPr>
            <w:ins w:id="525" w:author="TEBA" w:date="2024-11-08T07:58:00Z">
              <w:r>
                <w:t>JSON Object</w:t>
              </w:r>
            </w:ins>
          </w:p>
        </w:tc>
        <w:tc>
          <w:tcPr>
            <w:tcW w:w="3870" w:type="dxa"/>
            <w:tcBorders>
              <w:top w:val="single" w:sz="4" w:space="0" w:color="auto"/>
              <w:left w:val="single" w:sz="4" w:space="0" w:color="auto"/>
              <w:bottom w:val="single" w:sz="4" w:space="0" w:color="auto"/>
            </w:tcBorders>
          </w:tcPr>
          <w:p w14:paraId="715ACAE4" w14:textId="51822828" w:rsidR="009553BB" w:rsidRDefault="009553BB" w:rsidP="009553BB">
            <w:pPr>
              <w:rPr>
                <w:ins w:id="526" w:author="TEBA" w:date="2024-11-08T07:57:00Z"/>
              </w:rPr>
            </w:pPr>
            <w:ins w:id="527" w:author="TEBA" w:date="2024-11-08T07:58:00Z">
              <w:r>
                <w:t>Additional associated charge records, discharge records, and energy losses, as inputted by the EAC Account Holder</w:t>
              </w:r>
            </w:ins>
            <w:ins w:id="528" w:author="TEBA" w:date="2024-11-25T14:21:00Z">
              <w:r w:rsidR="009F25C1">
                <w:t>.</w:t>
              </w:r>
            </w:ins>
          </w:p>
        </w:tc>
      </w:tr>
      <w:tr w:rsidR="009553BB" w14:paraId="1B8F90BF" w14:textId="77777777" w:rsidTr="004073B2">
        <w:trPr>
          <w:ins w:id="529" w:author="TEBA" w:date="2024-11-08T07:57:00Z"/>
        </w:trPr>
        <w:tc>
          <w:tcPr>
            <w:tcW w:w="2659" w:type="dxa"/>
            <w:tcBorders>
              <w:top w:val="single" w:sz="4" w:space="0" w:color="auto"/>
              <w:bottom w:val="single" w:sz="4" w:space="0" w:color="auto"/>
              <w:right w:val="single" w:sz="4" w:space="0" w:color="auto"/>
            </w:tcBorders>
          </w:tcPr>
          <w:p w14:paraId="38E07EF2" w14:textId="291705F9" w:rsidR="009553BB" w:rsidRDefault="009553BB" w:rsidP="009553BB">
            <w:pPr>
              <w:rPr>
                <w:ins w:id="530" w:author="TEBA" w:date="2024-11-08T07:57:00Z"/>
              </w:rPr>
            </w:pPr>
            <w:r>
              <w:t xml:space="preserve">Type of </w:t>
            </w:r>
            <w:ins w:id="531" w:author="TEBA" w:date="2024-11-22T10:00:00Z">
              <w:r w:rsidR="00303687">
                <w:t xml:space="preserve">Energy </w:t>
              </w:r>
            </w:ins>
            <w:del w:id="532" w:author="TEBA" w:date="2024-11-08T07:59:00Z">
              <w:r w:rsidDel="009553BB">
                <w:delText xml:space="preserve">Renewable </w:delText>
              </w:r>
            </w:del>
            <w:r>
              <w:t>Resource</w:t>
            </w:r>
          </w:p>
        </w:tc>
        <w:tc>
          <w:tcPr>
            <w:tcW w:w="1301" w:type="dxa"/>
            <w:tcBorders>
              <w:top w:val="single" w:sz="4" w:space="0" w:color="auto"/>
              <w:left w:val="single" w:sz="4" w:space="0" w:color="auto"/>
              <w:bottom w:val="single" w:sz="4" w:space="0" w:color="auto"/>
              <w:right w:val="single" w:sz="4" w:space="0" w:color="auto"/>
            </w:tcBorders>
          </w:tcPr>
          <w:p w14:paraId="1772ED1F" w14:textId="13F6933A" w:rsidR="009553BB" w:rsidRDefault="009553BB" w:rsidP="009553BB">
            <w:pPr>
              <w:rPr>
                <w:ins w:id="533" w:author="TEBA" w:date="2024-11-08T07:57:00Z"/>
              </w:rPr>
            </w:pPr>
            <w:r>
              <w:t>20 Characters</w:t>
            </w:r>
          </w:p>
        </w:tc>
        <w:tc>
          <w:tcPr>
            <w:tcW w:w="3870" w:type="dxa"/>
            <w:tcBorders>
              <w:top w:val="single" w:sz="4" w:space="0" w:color="auto"/>
              <w:left w:val="single" w:sz="4" w:space="0" w:color="auto"/>
              <w:bottom w:val="single" w:sz="4" w:space="0" w:color="auto"/>
            </w:tcBorders>
          </w:tcPr>
          <w:p w14:paraId="2EFF849F" w14:textId="00417A87" w:rsidR="009553BB" w:rsidRDefault="009553BB" w:rsidP="009553BB">
            <w:pPr>
              <w:rPr>
                <w:ins w:id="534" w:author="TEBA" w:date="2024-11-08T07:57:00Z"/>
              </w:rPr>
            </w:pPr>
            <w:r>
              <w:t xml:space="preserve">Reference to type of </w:t>
            </w:r>
            <w:del w:id="535" w:author="TEBA" w:date="2024-11-22T10:00:00Z">
              <w:r w:rsidDel="00303687">
                <w:delText xml:space="preserve">renewable </w:delText>
              </w:r>
            </w:del>
            <w:ins w:id="536" w:author="TEBA" w:date="2024-11-22T10:00:00Z">
              <w:r w:rsidR="00303687">
                <w:t xml:space="preserve">energy </w:t>
              </w:r>
            </w:ins>
            <w:r>
              <w:t>Resource:  Solar, wind, biomass, tidal, geothermal, hydro, landfill gas, other</w:t>
            </w:r>
            <w:ins w:id="537" w:author="TEBA" w:date="2024-11-08T08:00:00Z">
              <w:r>
                <w:t>, nuclear, energy storage, low carbon gas, etc</w:t>
              </w:r>
            </w:ins>
            <w:r>
              <w:t>.</w:t>
            </w:r>
          </w:p>
        </w:tc>
      </w:tr>
      <w:tr w:rsidR="009553BB" w14:paraId="0BF31B14" w14:textId="77777777" w:rsidTr="004073B2">
        <w:tc>
          <w:tcPr>
            <w:tcW w:w="2659" w:type="dxa"/>
            <w:tcBorders>
              <w:top w:val="single" w:sz="4" w:space="0" w:color="auto"/>
              <w:bottom w:val="single" w:sz="4" w:space="0" w:color="auto"/>
              <w:right w:val="single" w:sz="4" w:space="0" w:color="auto"/>
            </w:tcBorders>
          </w:tcPr>
          <w:p w14:paraId="50A6BC76" w14:textId="5E3CF3E6" w:rsidR="009553BB" w:rsidRDefault="009553BB" w:rsidP="009553BB">
            <w:r>
              <w:t>Facility Identification Number</w:t>
            </w:r>
          </w:p>
        </w:tc>
        <w:tc>
          <w:tcPr>
            <w:tcW w:w="1301" w:type="dxa"/>
            <w:tcBorders>
              <w:top w:val="single" w:sz="4" w:space="0" w:color="auto"/>
              <w:left w:val="single" w:sz="4" w:space="0" w:color="auto"/>
              <w:bottom w:val="single" w:sz="4" w:space="0" w:color="auto"/>
              <w:right w:val="single" w:sz="4" w:space="0" w:color="auto"/>
            </w:tcBorders>
          </w:tcPr>
          <w:p w14:paraId="2798CA5E" w14:textId="4FBE9C62" w:rsidR="009553BB" w:rsidRDefault="009553BB" w:rsidP="009553BB">
            <w:r>
              <w:t>5 Digits</w:t>
            </w:r>
          </w:p>
        </w:tc>
        <w:tc>
          <w:tcPr>
            <w:tcW w:w="3870" w:type="dxa"/>
            <w:tcBorders>
              <w:top w:val="single" w:sz="4" w:space="0" w:color="auto"/>
              <w:left w:val="single" w:sz="4" w:space="0" w:color="auto"/>
              <w:bottom w:val="single" w:sz="4" w:space="0" w:color="auto"/>
            </w:tcBorders>
          </w:tcPr>
          <w:p w14:paraId="2B984746" w14:textId="450F58CD" w:rsidR="009553BB" w:rsidRDefault="009553BB" w:rsidP="009553BB">
            <w:r>
              <w:t>Number to be assigned by ERCOT.</w:t>
            </w:r>
          </w:p>
        </w:tc>
      </w:tr>
      <w:tr w:rsidR="009553BB" w14:paraId="1B6C489C" w14:textId="77777777" w:rsidTr="004073B2">
        <w:tc>
          <w:tcPr>
            <w:tcW w:w="2659" w:type="dxa"/>
            <w:tcBorders>
              <w:top w:val="single" w:sz="4" w:space="0" w:color="auto"/>
              <w:bottom w:val="single" w:sz="18" w:space="0" w:color="auto"/>
              <w:right w:val="single" w:sz="4" w:space="0" w:color="auto"/>
            </w:tcBorders>
          </w:tcPr>
          <w:p w14:paraId="08628F28" w14:textId="5992CE91" w:rsidR="009553BB" w:rsidRDefault="009553BB" w:rsidP="009553BB">
            <w:del w:id="538" w:author="TEBA" w:date="2024-11-08T08:00:00Z">
              <w:r w:rsidDel="009553BB">
                <w:delText>R</w:delText>
              </w:r>
            </w:del>
            <w:r>
              <w:t>E</w:t>
            </w:r>
            <w:ins w:id="539" w:author="TEBA" w:date="2024-11-08T08:00:00Z">
              <w:r>
                <w:t>A</w:t>
              </w:r>
            </w:ins>
            <w:r>
              <w:t>C Number</w:t>
            </w:r>
          </w:p>
        </w:tc>
        <w:tc>
          <w:tcPr>
            <w:tcW w:w="1301" w:type="dxa"/>
            <w:tcBorders>
              <w:top w:val="single" w:sz="4" w:space="0" w:color="auto"/>
              <w:left w:val="single" w:sz="4" w:space="0" w:color="auto"/>
              <w:bottom w:val="single" w:sz="18" w:space="0" w:color="auto"/>
              <w:right w:val="single" w:sz="4" w:space="0" w:color="auto"/>
            </w:tcBorders>
          </w:tcPr>
          <w:p w14:paraId="481AB08C" w14:textId="69415C53" w:rsidR="009553BB" w:rsidRDefault="009553BB" w:rsidP="009553BB">
            <w:del w:id="540" w:author="TEBA" w:date="2024-11-08T08:01:00Z">
              <w:r w:rsidDel="009553BB">
                <w:delText>8 Digits</w:delText>
              </w:r>
            </w:del>
            <w:ins w:id="541" w:author="TEBA" w:date="2024-11-08T08:01:00Z">
              <w:r>
                <w:t xml:space="preserve">Up to 20 </w:t>
              </w:r>
            </w:ins>
            <w:ins w:id="542" w:author="TEBA" w:date="2024-11-22T12:36:00Z">
              <w:r w:rsidR="00823D3B">
                <w:t>Character</w:t>
              </w:r>
            </w:ins>
            <w:ins w:id="543" w:author="TEBA" w:date="2024-11-25T14:21:00Z">
              <w:r w:rsidR="009F25C1">
                <w:t>s</w:t>
              </w:r>
            </w:ins>
          </w:p>
        </w:tc>
        <w:tc>
          <w:tcPr>
            <w:tcW w:w="3870" w:type="dxa"/>
            <w:tcBorders>
              <w:top w:val="single" w:sz="4" w:space="0" w:color="auto"/>
              <w:left w:val="single" w:sz="4" w:space="0" w:color="auto"/>
              <w:bottom w:val="single" w:sz="18" w:space="0" w:color="auto"/>
            </w:tcBorders>
          </w:tcPr>
          <w:p w14:paraId="42F3BB7B" w14:textId="13C7C6D8" w:rsidR="009553BB" w:rsidRDefault="009553BB" w:rsidP="009553BB">
            <w:ins w:id="544" w:author="TEBA" w:date="2024-11-08T08:01:00Z">
              <w:r>
                <w:t xml:space="preserve">Sequential </w:t>
              </w:r>
            </w:ins>
            <w:del w:id="545" w:author="TEBA" w:date="2024-11-08T08:01:00Z">
              <w:r w:rsidDel="009553BB">
                <w:delText>R</w:delText>
              </w:r>
            </w:del>
            <w:r>
              <w:t>E</w:t>
            </w:r>
            <w:ins w:id="546" w:author="TEBA" w:date="2024-11-08T08:01:00Z">
              <w:r>
                <w:t>A</w:t>
              </w:r>
            </w:ins>
            <w:r>
              <w:t xml:space="preserve">C Number </w:t>
            </w:r>
            <w:ins w:id="547" w:author="TEBA" w:date="2024-11-22T12:36:00Z">
              <w:r w:rsidR="00823D3B">
                <w:t xml:space="preserve">range </w:t>
              </w:r>
            </w:ins>
            <w:r>
              <w:t xml:space="preserve">1 through the number of </w:t>
            </w:r>
            <w:del w:id="548" w:author="TEBA" w:date="2024-11-08T08:01:00Z">
              <w:r w:rsidDel="009553BB">
                <w:delText>M</w:delText>
              </w:r>
            </w:del>
            <w:r>
              <w:t xml:space="preserve">Wh generated by the facility during the </w:t>
            </w:r>
            <w:del w:id="549" w:author="TEBA" w:date="2024-11-08T08:02:00Z">
              <w:r w:rsidDel="009553BB">
                <w:delText>quarter</w:delText>
              </w:r>
            </w:del>
            <w:ins w:id="550" w:author="TEBA" w:date="2024-11-08T08:02:00Z">
              <w:r>
                <w:t>month or hour</w:t>
              </w:r>
            </w:ins>
            <w:r>
              <w:t xml:space="preserve">. </w:t>
            </w:r>
          </w:p>
        </w:tc>
      </w:tr>
    </w:tbl>
    <w:p w14:paraId="77795ABA" w14:textId="77777777" w:rsidR="00FF2FEB" w:rsidRDefault="00FF2FEB" w:rsidP="00FF2FEB">
      <w:pPr>
        <w:pStyle w:val="Spaceafterbox"/>
      </w:pPr>
    </w:p>
    <w:p w14:paraId="059A778D" w14:textId="1C3559B1" w:rsidR="00FF2FEB" w:rsidRDefault="00FF2FEB" w:rsidP="00FF2FEB">
      <w:pPr>
        <w:spacing w:after="240"/>
        <w:ind w:left="720" w:hanging="720"/>
        <w:rPr>
          <w:iCs/>
        </w:rPr>
      </w:pPr>
      <w:r>
        <w:rPr>
          <w:iCs/>
        </w:rPr>
        <w:t>(</w:t>
      </w:r>
      <w:ins w:id="551" w:author="TEBA" w:date="2024-11-08T08:02:00Z">
        <w:r w:rsidR="009553BB">
          <w:rPr>
            <w:iCs/>
          </w:rPr>
          <w:t>3</w:t>
        </w:r>
      </w:ins>
      <w:del w:id="552" w:author="TEBA" w:date="2024-11-08T08:02:00Z">
        <w:r w:rsidDel="009553BB">
          <w:rPr>
            <w:iCs/>
          </w:rPr>
          <w:delText>4</w:delText>
        </w:r>
      </w:del>
      <w:r>
        <w:rPr>
          <w:iCs/>
        </w:rPr>
        <w:t>)</w:t>
      </w:r>
      <w:r>
        <w:rPr>
          <w:iCs/>
        </w:rPr>
        <w:tab/>
        <w:t>The Facility Identification Number assigned by ERCOT will be fixed for a facility’s lifetime, and will therefore remain constant regardless of changes in facility name or ownership.  Facilities must file changes of name, ownership, or other relevant certification information with ERCOT within 30 days of such changes.</w:t>
      </w:r>
    </w:p>
    <w:p w14:paraId="11E917F2" w14:textId="69EAEA70" w:rsidR="00FF2FEB" w:rsidRDefault="00FF2FEB" w:rsidP="00FF2FEB">
      <w:pPr>
        <w:spacing w:after="240"/>
        <w:ind w:left="720" w:hanging="720"/>
        <w:rPr>
          <w:iCs/>
        </w:rPr>
      </w:pPr>
      <w:r>
        <w:rPr>
          <w:iCs/>
        </w:rPr>
        <w:t>(</w:t>
      </w:r>
      <w:ins w:id="553" w:author="TEBA" w:date="2024-11-08T08:02:00Z">
        <w:r w:rsidR="009553BB">
          <w:rPr>
            <w:iCs/>
          </w:rPr>
          <w:t>4</w:t>
        </w:r>
      </w:ins>
      <w:del w:id="554" w:author="TEBA" w:date="2024-11-08T08:02:00Z">
        <w:r w:rsidDel="009553BB">
          <w:rPr>
            <w:iCs/>
          </w:rPr>
          <w:delText>5</w:delText>
        </w:r>
      </w:del>
      <w:r>
        <w:rPr>
          <w:iCs/>
        </w:rPr>
        <w:t>)</w:t>
      </w:r>
      <w:r>
        <w:rPr>
          <w:iCs/>
        </w:rPr>
        <w:tab/>
        <w:t xml:space="preserve">Generating facilities that lose their Public Utility Commission of Texas (PUCT) REC generator certification will not be awarded </w:t>
      </w:r>
      <w:del w:id="555" w:author="TEBA" w:date="2024-11-08T08:02:00Z">
        <w:r w:rsidDel="009553BB">
          <w:rPr>
            <w:iCs/>
          </w:rPr>
          <w:delText>R</w:delText>
        </w:r>
      </w:del>
      <w:r>
        <w:rPr>
          <w:iCs/>
        </w:rPr>
        <w:t>E</w:t>
      </w:r>
      <w:ins w:id="556" w:author="TEBA" w:date="2024-11-08T08:02:00Z">
        <w:r w:rsidR="009553BB">
          <w:rPr>
            <w:iCs/>
          </w:rPr>
          <w:t>A</w:t>
        </w:r>
      </w:ins>
      <w:r>
        <w:rPr>
          <w:iCs/>
        </w:rPr>
        <w:t xml:space="preserve">Cs by ERCOT </w:t>
      </w:r>
      <w:proofErr w:type="gramStart"/>
      <w:r>
        <w:rPr>
          <w:iCs/>
        </w:rPr>
        <w:t>subsequent to</w:t>
      </w:r>
      <w:proofErr w:type="gramEnd"/>
      <w:r>
        <w:rPr>
          <w:iCs/>
        </w:rPr>
        <w:t xml:space="preserve"> the date of the certification revocation, unless ERCOT is otherwise directed by the PUCT.</w:t>
      </w:r>
    </w:p>
    <w:p w14:paraId="36484979" w14:textId="0D2E389C" w:rsidR="00FF2FEB" w:rsidDel="009553BB" w:rsidRDefault="00FF2FEB" w:rsidP="00FF2FEB">
      <w:pPr>
        <w:spacing w:after="240"/>
        <w:ind w:left="720" w:hanging="720"/>
        <w:rPr>
          <w:del w:id="557" w:author="TEBA" w:date="2024-11-08T08:02:00Z"/>
          <w:iCs/>
        </w:rPr>
      </w:pPr>
      <w:del w:id="558" w:author="TEBA" w:date="2024-11-08T08:02:00Z">
        <w:r w:rsidDel="009553BB">
          <w:rPr>
            <w:iCs/>
          </w:rPr>
          <w:lastRenderedPageBreak/>
          <w:delText>(6)</w:delText>
        </w:r>
        <w:r w:rsidDel="009553BB">
          <w:rPr>
            <w:iCs/>
          </w:rPr>
          <w:tab/>
          <w:delText>A REC or Compliance Premium will have an issue date of the Compliance Period in which it is generated.</w:delText>
        </w:r>
      </w:del>
    </w:p>
    <w:p w14:paraId="0E378765" w14:textId="1C2F6D16" w:rsidR="00FF2FEB" w:rsidRDefault="00FF2FEB" w:rsidP="00FF2FEB">
      <w:pPr>
        <w:spacing w:after="240"/>
        <w:ind w:left="720" w:hanging="720"/>
        <w:rPr>
          <w:iCs/>
        </w:rPr>
      </w:pPr>
      <w:r>
        <w:rPr>
          <w:iCs/>
        </w:rPr>
        <w:t>(</w:t>
      </w:r>
      <w:ins w:id="559" w:author="TEBA" w:date="2024-11-08T08:03:00Z">
        <w:r w:rsidR="009553BB">
          <w:rPr>
            <w:iCs/>
          </w:rPr>
          <w:t>5</w:t>
        </w:r>
      </w:ins>
      <w:del w:id="560" w:author="TEBA" w:date="2024-11-08T08:03:00Z">
        <w:r w:rsidDel="009553BB">
          <w:rPr>
            <w:iCs/>
          </w:rPr>
          <w:delText>7</w:delText>
        </w:r>
      </w:del>
      <w:r>
        <w:rPr>
          <w:iCs/>
        </w:rPr>
        <w:t>)</w:t>
      </w:r>
      <w:r>
        <w:rPr>
          <w:iCs/>
        </w:rPr>
        <w:tab/>
      </w:r>
      <w:del w:id="561" w:author="TEBA" w:date="2024-11-08T08:03:00Z">
        <w:r w:rsidDel="009553BB">
          <w:rPr>
            <w:iCs/>
          </w:rPr>
          <w:delText>R</w:delText>
        </w:r>
      </w:del>
      <w:r>
        <w:rPr>
          <w:iCs/>
        </w:rPr>
        <w:t>E</w:t>
      </w:r>
      <w:ins w:id="562" w:author="TEBA" w:date="2024-11-08T08:03:00Z">
        <w:r w:rsidR="009553BB">
          <w:rPr>
            <w:iCs/>
          </w:rPr>
          <w:t>A</w:t>
        </w:r>
      </w:ins>
      <w:r>
        <w:rPr>
          <w:iCs/>
        </w:rPr>
        <w:t xml:space="preserve">Cs </w:t>
      </w:r>
      <w:del w:id="563" w:author="TEBA" w:date="2024-11-08T08:03:00Z">
        <w:r w:rsidDel="009553BB">
          <w:rPr>
            <w:iCs/>
          </w:rPr>
          <w:delText xml:space="preserve">and </w:delText>
        </w:r>
        <w:r w:rsidRPr="0025343B" w:rsidDel="009553BB">
          <w:rPr>
            <w:iCs/>
          </w:rPr>
          <w:delText>Compliance Premiums</w:delText>
        </w:r>
        <w:r w:rsidDel="009553BB">
          <w:rPr>
            <w:iCs/>
          </w:rPr>
          <w:delText xml:space="preserve"> </w:delText>
        </w:r>
      </w:del>
      <w:r>
        <w:rPr>
          <w:iCs/>
        </w:rPr>
        <w:t xml:space="preserve">have a useful life of three </w:t>
      </w:r>
      <w:del w:id="564" w:author="TEBA" w:date="2024-11-08T08:03:00Z">
        <w:r w:rsidDel="009553BB">
          <w:rPr>
            <w:iCs/>
          </w:rPr>
          <w:delText>Compliance Periods</w:delText>
        </w:r>
      </w:del>
      <w:ins w:id="565" w:author="TEBA" w:date="2024-11-08T08:03:00Z">
        <w:r w:rsidR="009553BB">
          <w:rPr>
            <w:iCs/>
          </w:rPr>
          <w:t>years</w:t>
        </w:r>
      </w:ins>
      <w:r>
        <w:rPr>
          <w:iCs/>
        </w:rPr>
        <w:t>.  For example, a qualifying MWh of renewable energy generated on December 31, 2023 will be the basis for a</w:t>
      </w:r>
      <w:ins w:id="566" w:author="TEBA" w:date="2024-11-25T14:26:00Z">
        <w:r w:rsidR="009F25C1">
          <w:rPr>
            <w:iCs/>
          </w:rPr>
          <w:t>n</w:t>
        </w:r>
      </w:ins>
      <w:r>
        <w:rPr>
          <w:iCs/>
        </w:rPr>
        <w:t xml:space="preserve"> </w:t>
      </w:r>
      <w:del w:id="567" w:author="TEBA" w:date="2024-11-08T08:03:00Z">
        <w:r w:rsidDel="009553BB">
          <w:rPr>
            <w:iCs/>
          </w:rPr>
          <w:delText>R</w:delText>
        </w:r>
      </w:del>
      <w:r>
        <w:rPr>
          <w:iCs/>
        </w:rPr>
        <w:t>E</w:t>
      </w:r>
      <w:ins w:id="568" w:author="TEBA" w:date="2024-11-08T08:03:00Z">
        <w:r w:rsidR="009553BB">
          <w:rPr>
            <w:iCs/>
          </w:rPr>
          <w:t>A</w:t>
        </w:r>
      </w:ins>
      <w:r>
        <w:rPr>
          <w:iCs/>
        </w:rPr>
        <w:t xml:space="preserve">C having an issue </w:t>
      </w:r>
      <w:del w:id="569" w:author="TEBA" w:date="2024-11-08T08:03:00Z">
        <w:r w:rsidDel="009553BB">
          <w:rPr>
            <w:iCs/>
          </w:rPr>
          <w:delText xml:space="preserve">date </w:delText>
        </w:r>
      </w:del>
      <w:ins w:id="570" w:author="TEBA" w:date="2024-11-08T08:03:00Z">
        <w:r w:rsidR="009553BB">
          <w:rPr>
            <w:iCs/>
          </w:rPr>
          <w:t xml:space="preserve">year </w:t>
        </w:r>
      </w:ins>
      <w:r>
        <w:rPr>
          <w:iCs/>
        </w:rPr>
        <w:t xml:space="preserve">of 2023.  The three </w:t>
      </w:r>
      <w:del w:id="571" w:author="TEBA" w:date="2024-11-08T08:04:00Z">
        <w:r w:rsidDel="009553BB">
          <w:rPr>
            <w:iCs/>
          </w:rPr>
          <w:delText>Compliance Periods</w:delText>
        </w:r>
      </w:del>
      <w:ins w:id="572" w:author="TEBA" w:date="2024-11-08T08:04:00Z">
        <w:r w:rsidR="009553BB">
          <w:rPr>
            <w:iCs/>
          </w:rPr>
          <w:t>years</w:t>
        </w:r>
      </w:ins>
      <w:r>
        <w:rPr>
          <w:iCs/>
        </w:rPr>
        <w:t xml:space="preserve"> for which this </w:t>
      </w:r>
      <w:del w:id="573" w:author="TEBA" w:date="2024-11-08T08:04:00Z">
        <w:r w:rsidDel="009553BB">
          <w:rPr>
            <w:iCs/>
          </w:rPr>
          <w:delText>R</w:delText>
        </w:r>
      </w:del>
      <w:r>
        <w:rPr>
          <w:iCs/>
        </w:rPr>
        <w:t>E</w:t>
      </w:r>
      <w:ins w:id="574" w:author="TEBA" w:date="2024-11-08T08:04:00Z">
        <w:r w:rsidR="009553BB">
          <w:rPr>
            <w:iCs/>
          </w:rPr>
          <w:t>A</w:t>
        </w:r>
      </w:ins>
      <w:r>
        <w:rPr>
          <w:iCs/>
        </w:rPr>
        <w:t xml:space="preserve">C may be used are 2023, 2024, and 2025.  This </w:t>
      </w:r>
      <w:del w:id="575" w:author="TEBA" w:date="2024-11-08T08:04:00Z">
        <w:r w:rsidDel="009553BB">
          <w:rPr>
            <w:iCs/>
          </w:rPr>
          <w:delText>R</w:delText>
        </w:r>
      </w:del>
      <w:r>
        <w:rPr>
          <w:iCs/>
        </w:rPr>
        <w:t>E</w:t>
      </w:r>
      <w:ins w:id="576" w:author="TEBA" w:date="2024-11-08T08:04:00Z">
        <w:r w:rsidR="009553BB">
          <w:rPr>
            <w:iCs/>
          </w:rPr>
          <w:t>A</w:t>
        </w:r>
      </w:ins>
      <w:r>
        <w:rPr>
          <w:iCs/>
        </w:rPr>
        <w:t>C will expire one Business Day after March 31, 2026.  March 31 is the date by which a</w:t>
      </w:r>
      <w:ins w:id="577" w:author="TEBA" w:date="2024-11-08T08:04:00Z">
        <w:r w:rsidR="009553BB">
          <w:rPr>
            <w:iCs/>
          </w:rPr>
          <w:t>n</w:t>
        </w:r>
      </w:ins>
      <w:r>
        <w:rPr>
          <w:iCs/>
        </w:rPr>
        <w:t xml:space="preserve"> </w:t>
      </w:r>
      <w:del w:id="578" w:author="TEBA" w:date="2024-11-08T08:04:00Z">
        <w:r w:rsidDel="009553BB">
          <w:rPr>
            <w:iCs/>
          </w:rPr>
          <w:delText>Retail Entity</w:delText>
        </w:r>
      </w:del>
      <w:ins w:id="579" w:author="TEBA" w:date="2024-11-08T08:04:00Z">
        <w:r w:rsidR="009553BB">
          <w:rPr>
            <w:iCs/>
          </w:rPr>
          <w:t>EAC Account Holder</w:t>
        </w:r>
      </w:ins>
      <w:r>
        <w:rPr>
          <w:iCs/>
        </w:rPr>
        <w:t xml:space="preserve"> must submit </w:t>
      </w:r>
      <w:del w:id="580" w:author="TEBA" w:date="2024-11-08T08:05:00Z">
        <w:r w:rsidDel="009553BB">
          <w:rPr>
            <w:iCs/>
          </w:rPr>
          <w:delText>its annual</w:delText>
        </w:r>
      </w:del>
      <w:ins w:id="581" w:author="TEBA" w:date="2024-11-08T08:05:00Z">
        <w:r w:rsidR="009553BB">
          <w:rPr>
            <w:iCs/>
          </w:rPr>
          <w:t>any final</w:t>
        </w:r>
      </w:ins>
      <w:r>
        <w:rPr>
          <w:iCs/>
        </w:rPr>
        <w:t xml:space="preserve"> </w:t>
      </w:r>
      <w:del w:id="582" w:author="TEBA" w:date="2024-11-08T08:05:00Z">
        <w:r w:rsidDel="009553BB">
          <w:rPr>
            <w:iCs/>
          </w:rPr>
          <w:delText>R</w:delText>
        </w:r>
      </w:del>
      <w:r>
        <w:rPr>
          <w:iCs/>
        </w:rPr>
        <w:t>E</w:t>
      </w:r>
      <w:ins w:id="583" w:author="TEBA" w:date="2024-11-08T08:05:00Z">
        <w:r w:rsidR="009553BB">
          <w:rPr>
            <w:iCs/>
          </w:rPr>
          <w:t>A</w:t>
        </w:r>
      </w:ins>
      <w:r>
        <w:rPr>
          <w:iCs/>
        </w:rPr>
        <w:t xml:space="preserve">C </w:t>
      </w:r>
      <w:del w:id="584" w:author="TEBA" w:date="2024-11-08T08:05:00Z">
        <w:r w:rsidDel="009553BB">
          <w:rPr>
            <w:iCs/>
          </w:rPr>
          <w:delText xml:space="preserve">compliance </w:delText>
        </w:r>
      </w:del>
      <w:r>
        <w:rPr>
          <w:iCs/>
        </w:rPr>
        <w:t xml:space="preserve">retirement information </w:t>
      </w:r>
      <w:del w:id="585" w:author="TEBA" w:date="2024-11-27T09:31:00Z">
        <w:r w:rsidDel="00C16941">
          <w:rPr>
            <w:iCs/>
          </w:rPr>
          <w:delText xml:space="preserve">to </w:delText>
        </w:r>
      </w:del>
      <w:del w:id="586" w:author="TEBA" w:date="2024-11-08T08:05:00Z">
        <w:r w:rsidDel="009553BB">
          <w:rPr>
            <w:iCs/>
          </w:rPr>
          <w:delText>ERCOT</w:delText>
        </w:r>
      </w:del>
      <w:ins w:id="587" w:author="TEBA" w:date="2024-11-08T08:05:00Z">
        <w:r w:rsidR="009553BB">
          <w:rPr>
            <w:iCs/>
          </w:rPr>
          <w:t>for the prior year</w:t>
        </w:r>
      </w:ins>
      <w:r>
        <w:rPr>
          <w:iCs/>
        </w:rPr>
        <w:t>.</w:t>
      </w:r>
    </w:p>
    <w:p w14:paraId="4ABB027E" w14:textId="703FF7FE" w:rsidR="00FF2FEB" w:rsidRDefault="00E530CD" w:rsidP="00E530CD">
      <w:pPr>
        <w:pStyle w:val="BodyText"/>
        <w:ind w:left="720" w:hanging="720"/>
        <w:rPr>
          <w:ins w:id="588" w:author="TEBA" w:date="2024-11-08T08:06:00Z"/>
          <w:iCs/>
        </w:rPr>
      </w:pPr>
      <w:ins w:id="589" w:author="TEBA" w:date="2024-11-08T08:06:00Z">
        <w:r>
          <w:t>(6)</w:t>
        </w:r>
        <w:r>
          <w:tab/>
        </w:r>
        <w:r>
          <w:rPr>
            <w:iCs/>
          </w:rPr>
          <w:t xml:space="preserve">Some fields that are specified above are inputted by the EAC Account Holder. </w:t>
        </w:r>
      </w:ins>
      <w:ins w:id="590" w:author="TEBA" w:date="2024-11-25T21:25:00Z">
        <w:r w:rsidR="000B6AB8">
          <w:rPr>
            <w:iCs/>
          </w:rPr>
          <w:t xml:space="preserve"> </w:t>
        </w:r>
      </w:ins>
      <w:ins w:id="591" w:author="TEBA" w:date="2024-11-08T08:06:00Z">
        <w:r>
          <w:rPr>
            <w:iCs/>
          </w:rPr>
          <w:t>ERCOT is not responsible for the contents of these fields.</w:t>
        </w:r>
      </w:ins>
    </w:p>
    <w:p w14:paraId="520F112F" w14:textId="6119CDCC" w:rsidR="00E530CD" w:rsidRDefault="00E530CD" w:rsidP="00E530CD">
      <w:pPr>
        <w:spacing w:after="240"/>
        <w:ind w:left="720" w:hanging="720"/>
        <w:rPr>
          <w:ins w:id="592" w:author="TEBA" w:date="2024-11-08T08:07:00Z"/>
          <w:iCs/>
        </w:rPr>
      </w:pPr>
      <w:ins w:id="593" w:author="TEBA" w:date="2024-11-08T08:06:00Z">
        <w:r>
          <w:t>(7)</w:t>
        </w:r>
        <w:r>
          <w:tab/>
        </w:r>
        <w:r>
          <w:rPr>
            <w:iCs/>
          </w:rPr>
          <w:t>The production of an EAC by an Energy Storage Resource</w:t>
        </w:r>
      </w:ins>
      <w:ins w:id="594" w:author="TEBA" w:date="2024-11-25T20:13:00Z">
        <w:r w:rsidR="00101370">
          <w:rPr>
            <w:iCs/>
          </w:rPr>
          <w:t xml:space="preserve"> (ESR)</w:t>
        </w:r>
      </w:ins>
      <w:ins w:id="595" w:author="TEBA" w:date="2024-11-08T08:06:00Z">
        <w:r>
          <w:rPr>
            <w:iCs/>
          </w:rPr>
          <w:t xml:space="preserve"> is no guarantee of the type of energy used to initially charge it and the buyer of such a certificate is solely responsible for its use. </w:t>
        </w:r>
      </w:ins>
      <w:ins w:id="596" w:author="TEBA" w:date="2024-11-25T21:25:00Z">
        <w:r w:rsidR="000B6AB8">
          <w:rPr>
            <w:iCs/>
          </w:rPr>
          <w:t xml:space="preserve"> </w:t>
        </w:r>
      </w:ins>
      <w:ins w:id="597" w:author="TEBA" w:date="2024-11-08T08:06:00Z">
        <w:r>
          <w:rPr>
            <w:iCs/>
          </w:rPr>
          <w:t>However, a thir</w:t>
        </w:r>
      </w:ins>
      <w:ins w:id="598" w:author="TEBA" w:date="2024-11-08T08:07:00Z">
        <w:r>
          <w:rPr>
            <w:iCs/>
          </w:rPr>
          <w:t>d</w:t>
        </w:r>
      </w:ins>
      <w:ins w:id="599" w:author="TEBA" w:date="2024-11-25T18:48:00Z">
        <w:r w:rsidR="00F82970">
          <w:rPr>
            <w:iCs/>
          </w:rPr>
          <w:t>-</w:t>
        </w:r>
      </w:ins>
      <w:ins w:id="600" w:author="TEBA" w:date="2024-11-08T08:07:00Z">
        <w:r>
          <w:rPr>
            <w:iCs/>
          </w:rPr>
          <w:t xml:space="preserve">party certification program described in Section 14.13 </w:t>
        </w:r>
      </w:ins>
      <w:ins w:id="601" w:author="TEBA" w:date="2024-11-08T08:08:00Z">
        <w:r>
          <w:rPr>
            <w:iCs/>
          </w:rPr>
          <w:t>and paragraphs (8)</w:t>
        </w:r>
        <w:r w:rsidR="002063FB">
          <w:rPr>
            <w:iCs/>
          </w:rPr>
          <w:t>,</w:t>
        </w:r>
        <w:r>
          <w:rPr>
            <w:iCs/>
          </w:rPr>
          <w:t xml:space="preserve"> (9)</w:t>
        </w:r>
        <w:r w:rsidR="002063FB">
          <w:rPr>
            <w:iCs/>
          </w:rPr>
          <w:t>, and (10)</w:t>
        </w:r>
        <w:r>
          <w:rPr>
            <w:iCs/>
          </w:rPr>
          <w:t xml:space="preserve"> below </w:t>
        </w:r>
      </w:ins>
      <w:ins w:id="602" w:author="TEBA" w:date="2024-11-08T08:07:00Z">
        <w:r>
          <w:rPr>
            <w:iCs/>
          </w:rPr>
          <w:t>is designed to address this.</w:t>
        </w:r>
      </w:ins>
    </w:p>
    <w:p w14:paraId="247BD69D" w14:textId="37943825" w:rsidR="002063FB" w:rsidRDefault="00E530CD" w:rsidP="00E530CD">
      <w:pPr>
        <w:spacing w:after="240"/>
        <w:ind w:left="720" w:hanging="720"/>
        <w:rPr>
          <w:ins w:id="603" w:author="TEBA" w:date="2024-11-08T08:08:00Z"/>
          <w:iCs/>
        </w:rPr>
      </w:pPr>
      <w:ins w:id="604" w:author="TEBA" w:date="2024-11-08T08:07:00Z">
        <w:r>
          <w:rPr>
            <w:iCs/>
          </w:rPr>
          <w:t>(8)</w:t>
        </w:r>
        <w:r>
          <w:rPr>
            <w:iCs/>
          </w:rPr>
          <w:tab/>
          <w:t>When a third</w:t>
        </w:r>
      </w:ins>
      <w:ins w:id="605" w:author="TEBA" w:date="2024-11-25T18:48:00Z">
        <w:r w:rsidR="00F82970">
          <w:rPr>
            <w:iCs/>
          </w:rPr>
          <w:t>-</w:t>
        </w:r>
      </w:ins>
      <w:ins w:id="606" w:author="TEBA" w:date="2024-11-08T08:07:00Z">
        <w:r>
          <w:rPr>
            <w:iCs/>
          </w:rPr>
          <w:t>party certification program requests to update the third</w:t>
        </w:r>
      </w:ins>
      <w:ins w:id="607" w:author="TEBA" w:date="2024-11-25T18:48:00Z">
        <w:r w:rsidR="00F82970">
          <w:rPr>
            <w:iCs/>
          </w:rPr>
          <w:t>-</w:t>
        </w:r>
      </w:ins>
      <w:ins w:id="608" w:author="TEBA" w:date="2024-11-08T08:07:00Z">
        <w:r>
          <w:rPr>
            <w:iCs/>
          </w:rPr>
          <w:t xml:space="preserve">party certification data field for an </w:t>
        </w:r>
      </w:ins>
      <w:ins w:id="609" w:author="TEBA" w:date="2024-11-25T14:28:00Z">
        <w:r w:rsidR="009F25C1">
          <w:rPr>
            <w:iCs/>
          </w:rPr>
          <w:t>ESR</w:t>
        </w:r>
      </w:ins>
      <w:ins w:id="610" w:author="TEBA" w:date="2024-11-08T08:07:00Z">
        <w:r>
          <w:rPr>
            <w:iCs/>
          </w:rPr>
          <w:t xml:space="preserve"> by providing REC information, ERCOT must confirm that a REC inputted into the third</w:t>
        </w:r>
      </w:ins>
      <w:ins w:id="611" w:author="TEBA" w:date="2024-11-25T18:48:00Z">
        <w:r w:rsidR="00F82970">
          <w:rPr>
            <w:iCs/>
          </w:rPr>
          <w:t>-</w:t>
        </w:r>
      </w:ins>
      <w:ins w:id="612" w:author="TEBA" w:date="2024-11-08T08:07:00Z">
        <w:r>
          <w:rPr>
            <w:iCs/>
          </w:rPr>
          <w:t xml:space="preserve">party certification data field is owned by and was retired by the EAC Account Holder that updates the field. </w:t>
        </w:r>
      </w:ins>
      <w:ins w:id="613" w:author="TEBA" w:date="2024-11-25T21:25:00Z">
        <w:r w:rsidR="000B6AB8">
          <w:rPr>
            <w:iCs/>
          </w:rPr>
          <w:t xml:space="preserve"> </w:t>
        </w:r>
      </w:ins>
      <w:ins w:id="614" w:author="TEBA" w:date="2024-11-08T08:07:00Z">
        <w:r>
          <w:rPr>
            <w:iCs/>
          </w:rPr>
          <w:t xml:space="preserve">If the REC is not owned by and was retired by the EAC Account Holder, ERCOT must reject the update to the field and provide electronic notice to the EAC Account Holder that the requested update to the EAC was rejected. </w:t>
        </w:r>
      </w:ins>
    </w:p>
    <w:p w14:paraId="7182B0A1" w14:textId="4C3AB5CA" w:rsidR="00E530CD" w:rsidRDefault="002063FB" w:rsidP="00E530CD">
      <w:pPr>
        <w:spacing w:after="240"/>
        <w:ind w:left="720" w:hanging="720"/>
        <w:rPr>
          <w:ins w:id="615" w:author="TEBA" w:date="2024-11-08T08:09:00Z"/>
          <w:iCs/>
        </w:rPr>
      </w:pPr>
      <w:ins w:id="616" w:author="TEBA" w:date="2024-11-08T08:08:00Z">
        <w:r>
          <w:rPr>
            <w:iCs/>
          </w:rPr>
          <w:t>(9)</w:t>
        </w:r>
        <w:r>
          <w:rPr>
            <w:iCs/>
          </w:rPr>
          <w:tab/>
        </w:r>
      </w:ins>
      <w:ins w:id="617" w:author="TEBA" w:date="2024-11-08T08:07:00Z">
        <w:r w:rsidR="00E530CD">
          <w:rPr>
            <w:iCs/>
          </w:rPr>
          <w:t>Similar functionality must exist for EACs that are not RECs if desired by the third</w:t>
        </w:r>
      </w:ins>
      <w:ins w:id="618" w:author="TEBA" w:date="2024-11-25T18:48:00Z">
        <w:r w:rsidR="00F82970">
          <w:rPr>
            <w:iCs/>
          </w:rPr>
          <w:t>-</w:t>
        </w:r>
      </w:ins>
      <w:ins w:id="619" w:author="TEBA" w:date="2024-11-08T08:07:00Z">
        <w:r w:rsidR="00E530CD">
          <w:rPr>
            <w:iCs/>
          </w:rPr>
          <w:t xml:space="preserve">party certifier, such as for EACs associated with a nuclear generator (or any other fuel type). </w:t>
        </w:r>
      </w:ins>
      <w:ins w:id="620" w:author="TEBA" w:date="2024-11-25T21:26:00Z">
        <w:r w:rsidR="000B6AB8">
          <w:rPr>
            <w:iCs/>
          </w:rPr>
          <w:t xml:space="preserve"> </w:t>
        </w:r>
      </w:ins>
      <w:ins w:id="621" w:author="TEBA" w:date="2024-11-08T08:07:00Z">
        <w:r w:rsidR="00E530CD">
          <w:rPr>
            <w:iCs/>
          </w:rPr>
          <w:t xml:space="preserve">In these cases, ERCOT must also determine if the EAC was owned and retired by the EAC Account Holder. </w:t>
        </w:r>
      </w:ins>
    </w:p>
    <w:p w14:paraId="716A129F" w14:textId="4FBBD9BB" w:rsidR="002063FB" w:rsidRDefault="002063FB" w:rsidP="002063FB">
      <w:pPr>
        <w:spacing w:after="240"/>
        <w:ind w:left="720" w:hanging="720"/>
        <w:rPr>
          <w:iCs/>
        </w:rPr>
      </w:pPr>
      <w:ins w:id="622" w:author="TEBA" w:date="2024-11-08T08:09:00Z">
        <w:r>
          <w:rPr>
            <w:iCs/>
          </w:rPr>
          <w:t>(10)</w:t>
        </w:r>
        <w:r>
          <w:rPr>
            <w:iCs/>
          </w:rPr>
          <w:tab/>
          <w:t>Updates to the third</w:t>
        </w:r>
      </w:ins>
      <w:ins w:id="623" w:author="TEBA" w:date="2024-11-25T18:48:00Z">
        <w:r w:rsidR="00F82970">
          <w:rPr>
            <w:iCs/>
          </w:rPr>
          <w:t>-</w:t>
        </w:r>
      </w:ins>
      <w:ins w:id="624" w:author="TEBA" w:date="2024-11-08T08:09:00Z">
        <w:r>
          <w:rPr>
            <w:iCs/>
          </w:rPr>
          <w:t>party certification data field are governed by Section 14.1</w:t>
        </w:r>
      </w:ins>
      <w:ins w:id="625" w:author="TEBA" w:date="2024-11-27T09:40:00Z">
        <w:r w:rsidR="00D412D1">
          <w:rPr>
            <w:iCs/>
          </w:rPr>
          <w:t>2</w:t>
        </w:r>
      </w:ins>
      <w:ins w:id="626" w:author="TEBA" w:date="2024-11-08T08:09:00Z">
        <w:r>
          <w:rPr>
            <w:iCs/>
          </w:rPr>
          <w:t>.</w:t>
        </w:r>
      </w:ins>
    </w:p>
    <w:p w14:paraId="19539C37" w14:textId="372DC499" w:rsidR="002063FB" w:rsidRDefault="002063FB" w:rsidP="002063FB">
      <w:pPr>
        <w:pStyle w:val="H2"/>
      </w:pPr>
      <w:bookmarkStart w:id="627" w:name="_Toc180673459"/>
      <w:r>
        <w:t>14.4</w:t>
      </w:r>
      <w:r>
        <w:tab/>
        <w:t>Registration to Become a</w:t>
      </w:r>
      <w:ins w:id="628" w:author="TEBA" w:date="2024-11-22T12:40:00Z">
        <w:r w:rsidR="00823D3B">
          <w:t>n</w:t>
        </w:r>
      </w:ins>
      <w:r>
        <w:t xml:space="preserve"> </w:t>
      </w:r>
      <w:del w:id="629" w:author="TEBA" w:date="2024-11-08T08:09:00Z">
        <w:r w:rsidDel="002063FB">
          <w:delText xml:space="preserve">Renewable </w:delText>
        </w:r>
      </w:del>
      <w:r>
        <w:t xml:space="preserve">Energy </w:t>
      </w:r>
      <w:ins w:id="630" w:author="TEBA" w:date="2024-11-08T08:09:00Z">
        <w:r>
          <w:t>A</w:t>
        </w:r>
      </w:ins>
      <w:ins w:id="631" w:author="TEBA" w:date="2024-11-08T08:10:00Z">
        <w:r>
          <w:t xml:space="preserve">ttribute </w:t>
        </w:r>
      </w:ins>
      <w:del w:id="632" w:author="TEBA" w:date="2024-11-08T08:10:00Z">
        <w:r w:rsidDel="002063FB">
          <w:delText xml:space="preserve">Credit </w:delText>
        </w:r>
      </w:del>
      <w:ins w:id="633" w:author="TEBA" w:date="2024-11-08T08:10:00Z">
        <w:r>
          <w:t xml:space="preserve">Certificate </w:t>
        </w:r>
      </w:ins>
      <w:r>
        <w:t>Generator or Renewable Energy Credit Aggregator</w:t>
      </w:r>
      <w:bookmarkEnd w:id="627"/>
    </w:p>
    <w:p w14:paraId="379CBB34" w14:textId="5A344B80" w:rsidR="002063FB" w:rsidRDefault="002063FB" w:rsidP="002063FB">
      <w:pPr>
        <w:spacing w:after="240"/>
        <w:ind w:left="720" w:hanging="720"/>
        <w:rPr>
          <w:ins w:id="634" w:author="TEBA" w:date="2024-11-08T08:11:00Z"/>
          <w:iCs/>
        </w:rPr>
      </w:pPr>
      <w:r>
        <w:rPr>
          <w:iCs/>
        </w:rPr>
        <w:t>(1)</w:t>
      </w:r>
      <w:r>
        <w:rPr>
          <w:iCs/>
        </w:rPr>
        <w:tab/>
        <w:t xml:space="preserve">Renewable Energy Credit (REC) generators or REC aggregators must apply to the Public Utility Commission of Texas (PUCT) for certification to produce or aggregate RECs.  On receipt of a copy of a notification from the PUCT certifying that a renewable energy generation facility is eligible to </w:t>
      </w:r>
      <w:proofErr w:type="gramStart"/>
      <w:r>
        <w:rPr>
          <w:iCs/>
        </w:rPr>
        <w:t>generate</w:t>
      </w:r>
      <w:proofErr w:type="gramEnd"/>
      <w:r>
        <w:rPr>
          <w:iCs/>
        </w:rPr>
        <w:t xml:space="preserve"> or an Entity is eligible to aggregate RECs, ERCOT shall establish a</w:t>
      </w:r>
      <w:ins w:id="635" w:author="TEBA" w:date="2024-11-08T08:10:00Z">
        <w:r>
          <w:rPr>
            <w:iCs/>
          </w:rPr>
          <w:t>n</w:t>
        </w:r>
      </w:ins>
      <w:r>
        <w:rPr>
          <w:iCs/>
        </w:rPr>
        <w:t xml:space="preserve"> </w:t>
      </w:r>
      <w:ins w:id="636" w:author="TEBA" w:date="2024-11-25T18:40:00Z">
        <w:r w:rsidR="00E034FF">
          <w:rPr>
            <w:iCs/>
          </w:rPr>
          <w:t>Energy Attribute Certificate (</w:t>
        </w:r>
      </w:ins>
      <w:del w:id="637" w:author="TEBA" w:date="2024-11-08T08:10:00Z">
        <w:r w:rsidDel="002063FB">
          <w:rPr>
            <w:iCs/>
          </w:rPr>
          <w:delText>R</w:delText>
        </w:r>
      </w:del>
      <w:r>
        <w:rPr>
          <w:iCs/>
        </w:rPr>
        <w:t>E</w:t>
      </w:r>
      <w:ins w:id="638" w:author="TEBA" w:date="2024-11-08T08:10:00Z">
        <w:r>
          <w:rPr>
            <w:iCs/>
          </w:rPr>
          <w:t>A</w:t>
        </w:r>
      </w:ins>
      <w:r>
        <w:rPr>
          <w:iCs/>
        </w:rPr>
        <w:t>C</w:t>
      </w:r>
      <w:ins w:id="639" w:author="TEBA" w:date="2024-11-25T18:40:00Z">
        <w:r w:rsidR="00E034FF">
          <w:rPr>
            <w:iCs/>
          </w:rPr>
          <w:t>)</w:t>
        </w:r>
      </w:ins>
      <w:r>
        <w:rPr>
          <w:iCs/>
        </w:rPr>
        <w:t xml:space="preserve"> trading account for the facility or Entity.  Each </w:t>
      </w:r>
      <w:del w:id="640" w:author="TEBA" w:date="2024-11-08T08:10:00Z">
        <w:r w:rsidDel="002063FB">
          <w:rPr>
            <w:iCs/>
          </w:rPr>
          <w:delText>R</w:delText>
        </w:r>
      </w:del>
      <w:r>
        <w:rPr>
          <w:iCs/>
        </w:rPr>
        <w:t>E</w:t>
      </w:r>
      <w:ins w:id="641" w:author="TEBA" w:date="2024-11-08T08:10:00Z">
        <w:r>
          <w:rPr>
            <w:iCs/>
          </w:rPr>
          <w:t>A</w:t>
        </w:r>
      </w:ins>
      <w:r>
        <w:rPr>
          <w:iCs/>
        </w:rPr>
        <w:t>C trading account shall have a unique identification number.</w:t>
      </w:r>
    </w:p>
    <w:p w14:paraId="7C64BC1A" w14:textId="549ACCCC" w:rsidR="002063FB" w:rsidRDefault="002063FB" w:rsidP="002063FB">
      <w:pPr>
        <w:spacing w:after="240"/>
        <w:ind w:left="720" w:hanging="720"/>
        <w:rPr>
          <w:iCs/>
        </w:rPr>
      </w:pPr>
      <w:ins w:id="642" w:author="TEBA" w:date="2024-11-08T08:11:00Z">
        <w:r>
          <w:rPr>
            <w:iCs/>
          </w:rPr>
          <w:t>(2)</w:t>
        </w:r>
        <w:r>
          <w:rPr>
            <w:iCs/>
          </w:rPr>
          <w:tab/>
          <w:t xml:space="preserve">Any generator may also participate in the EAC program in the same manner as a REC </w:t>
        </w:r>
      </w:ins>
      <w:ins w:id="643" w:author="TEBA" w:date="2024-11-25T20:16:00Z">
        <w:r w:rsidR="00101370">
          <w:rPr>
            <w:iCs/>
          </w:rPr>
          <w:t>g</w:t>
        </w:r>
      </w:ins>
      <w:ins w:id="644" w:author="TEBA" w:date="2024-11-08T08:11:00Z">
        <w:r>
          <w:rPr>
            <w:iCs/>
          </w:rPr>
          <w:t xml:space="preserve">enerator. </w:t>
        </w:r>
      </w:ins>
      <w:ins w:id="645" w:author="TEBA" w:date="2024-11-25T21:26:00Z">
        <w:r w:rsidR="000B6AB8">
          <w:rPr>
            <w:iCs/>
          </w:rPr>
          <w:t xml:space="preserve"> </w:t>
        </w:r>
      </w:ins>
      <w:ins w:id="646" w:author="TEBA" w:date="2024-11-08T08:11:00Z">
        <w:r>
          <w:rPr>
            <w:iCs/>
          </w:rPr>
          <w:t>These generators must register with ERCOT to participate in the program but are not required to by T</w:t>
        </w:r>
      </w:ins>
      <w:ins w:id="647" w:author="TEBA" w:date="2024-11-27T09:31:00Z">
        <w:r w:rsidR="00C16941">
          <w:rPr>
            <w:iCs/>
          </w:rPr>
          <w:t xml:space="preserve">exas </w:t>
        </w:r>
      </w:ins>
      <w:ins w:id="648" w:author="TEBA" w:date="2024-11-08T08:11:00Z">
        <w:r>
          <w:rPr>
            <w:iCs/>
          </w:rPr>
          <w:t>A</w:t>
        </w:r>
      </w:ins>
      <w:ins w:id="649" w:author="TEBA" w:date="2024-11-27T09:31:00Z">
        <w:r w:rsidR="00C16941">
          <w:rPr>
            <w:iCs/>
          </w:rPr>
          <w:t xml:space="preserve">dministrative </w:t>
        </w:r>
      </w:ins>
      <w:ins w:id="650" w:author="TEBA" w:date="2024-11-08T08:11:00Z">
        <w:r>
          <w:rPr>
            <w:iCs/>
          </w:rPr>
          <w:t>C</w:t>
        </w:r>
      </w:ins>
      <w:ins w:id="651" w:author="TEBA" w:date="2024-11-27T09:32:00Z">
        <w:r w:rsidR="00C16941">
          <w:rPr>
            <w:iCs/>
          </w:rPr>
          <w:t>ode</w:t>
        </w:r>
      </w:ins>
      <w:ins w:id="652" w:author="TEBA" w:date="2024-11-08T08:11:00Z">
        <w:r>
          <w:rPr>
            <w:iCs/>
          </w:rPr>
          <w:t xml:space="preserve"> §25.173</w:t>
        </w:r>
      </w:ins>
      <w:ins w:id="653" w:author="TEBA" w:date="2024-11-25T20:18:00Z">
        <w:r w:rsidR="00101370">
          <w:rPr>
            <w:iCs/>
          </w:rPr>
          <w:t xml:space="preserve">, </w:t>
        </w:r>
        <w:r w:rsidR="00101370" w:rsidRPr="00101370">
          <w:rPr>
            <w:iCs/>
          </w:rPr>
          <w:t>Renewable Energy Credit Program</w:t>
        </w:r>
        <w:r w:rsidR="00101370">
          <w:rPr>
            <w:iCs/>
          </w:rPr>
          <w:t>,</w:t>
        </w:r>
      </w:ins>
      <w:ins w:id="654" w:author="TEBA" w:date="2024-11-08T08:11:00Z">
        <w:r>
          <w:rPr>
            <w:iCs/>
          </w:rPr>
          <w:t xml:space="preserve"> to apply for certification with the PUCT. </w:t>
        </w:r>
      </w:ins>
      <w:ins w:id="655" w:author="TEBA" w:date="2024-11-25T21:27:00Z">
        <w:r w:rsidR="000B6AB8">
          <w:rPr>
            <w:iCs/>
          </w:rPr>
          <w:t xml:space="preserve"> </w:t>
        </w:r>
      </w:ins>
      <w:ins w:id="656" w:author="TEBA" w:date="2024-11-08T08:11:00Z">
        <w:r>
          <w:rPr>
            <w:iCs/>
          </w:rPr>
          <w:t xml:space="preserve">A generator that registers under this </w:t>
        </w:r>
        <w:r>
          <w:rPr>
            <w:iCs/>
          </w:rPr>
          <w:lastRenderedPageBreak/>
          <w:t xml:space="preserve">paragraph with ERCOT may produce </w:t>
        </w:r>
      </w:ins>
      <w:ins w:id="657" w:author="TEBA" w:date="2024-11-25T18:38:00Z">
        <w:r w:rsidR="00E034FF">
          <w:rPr>
            <w:iCs/>
          </w:rPr>
          <w:t>EAC</w:t>
        </w:r>
      </w:ins>
      <w:ins w:id="658" w:author="TEBA" w:date="2024-11-25T18:39:00Z">
        <w:r w:rsidR="00E034FF">
          <w:rPr>
            <w:iCs/>
          </w:rPr>
          <w:t xml:space="preserve">s </w:t>
        </w:r>
      </w:ins>
      <w:ins w:id="659" w:author="TEBA" w:date="2024-11-08T08:11:00Z">
        <w:r>
          <w:rPr>
            <w:iCs/>
          </w:rPr>
          <w:t>that are not RECs, and its fuel source (nuclear, energy storage, etc.) must be specified in the EACs it produces.</w:t>
        </w:r>
      </w:ins>
    </w:p>
    <w:p w14:paraId="12C68FD6" w14:textId="21862C41" w:rsidR="002063FB" w:rsidRDefault="002063FB" w:rsidP="002063FB">
      <w:pPr>
        <w:spacing w:after="240"/>
        <w:ind w:left="720" w:hanging="720"/>
        <w:rPr>
          <w:ins w:id="660" w:author="TEBA" w:date="2024-11-08T08:12:00Z"/>
          <w:iCs/>
        </w:rPr>
      </w:pPr>
      <w:r>
        <w:rPr>
          <w:iCs/>
        </w:rPr>
        <w:t xml:space="preserve"> (</w:t>
      </w:r>
      <w:ins w:id="661" w:author="TEBA" w:date="2024-11-08T08:12:00Z">
        <w:r>
          <w:rPr>
            <w:iCs/>
          </w:rPr>
          <w:t>3</w:t>
        </w:r>
      </w:ins>
      <w:del w:id="662" w:author="TEBA" w:date="2024-11-08T08:12:00Z">
        <w:r w:rsidDel="002063FB">
          <w:rPr>
            <w:iCs/>
          </w:rPr>
          <w:delText>2</w:delText>
        </w:r>
      </w:del>
      <w:r>
        <w:rPr>
          <w:iCs/>
        </w:rPr>
        <w:t>)</w:t>
      </w:r>
      <w:r>
        <w:rPr>
          <w:iCs/>
        </w:rPr>
        <w:tab/>
        <w:t xml:space="preserve">ERCOT may close an account holding no </w:t>
      </w:r>
      <w:del w:id="663" w:author="TEBA" w:date="2024-11-08T08:12:00Z">
        <w:r w:rsidDel="002063FB">
          <w:rPr>
            <w:iCs/>
          </w:rPr>
          <w:delText>R</w:delText>
        </w:r>
      </w:del>
      <w:r>
        <w:rPr>
          <w:iCs/>
        </w:rPr>
        <w:t>E</w:t>
      </w:r>
      <w:ins w:id="664" w:author="TEBA" w:date="2024-11-08T08:12:00Z">
        <w:r>
          <w:rPr>
            <w:iCs/>
          </w:rPr>
          <w:t>A</w:t>
        </w:r>
      </w:ins>
      <w:r>
        <w:rPr>
          <w:iCs/>
        </w:rPr>
        <w:t xml:space="preserve">Cs </w:t>
      </w:r>
      <w:del w:id="665" w:author="TEBA" w:date="2024-11-08T08:12:00Z">
        <w:r w:rsidDel="002063FB">
          <w:rPr>
            <w:iCs/>
          </w:rPr>
          <w:delText xml:space="preserve">or Compliance Premiums </w:delText>
        </w:r>
      </w:del>
      <w:r>
        <w:rPr>
          <w:iCs/>
        </w:rPr>
        <w:t xml:space="preserve">for a period of one year after providing 30 days’ advance Notice to the </w:t>
      </w:r>
      <w:del w:id="666" w:author="TEBA" w:date="2024-11-08T08:12:00Z">
        <w:r w:rsidDel="002063FB">
          <w:rPr>
            <w:iCs/>
          </w:rPr>
          <w:delText>R</w:delText>
        </w:r>
      </w:del>
      <w:r>
        <w:rPr>
          <w:iCs/>
        </w:rPr>
        <w:t>E</w:t>
      </w:r>
      <w:ins w:id="667" w:author="TEBA" w:date="2024-11-08T08:12:00Z">
        <w:r>
          <w:rPr>
            <w:iCs/>
          </w:rPr>
          <w:t>A</w:t>
        </w:r>
      </w:ins>
      <w:r>
        <w:rPr>
          <w:iCs/>
        </w:rPr>
        <w:t>C Account Holder.</w:t>
      </w:r>
    </w:p>
    <w:p w14:paraId="05B2BD4B" w14:textId="79A6F4FA" w:rsidR="002063FB" w:rsidRDefault="002063FB" w:rsidP="002063FB">
      <w:pPr>
        <w:spacing w:after="240"/>
        <w:ind w:left="720" w:hanging="720"/>
        <w:rPr>
          <w:ins w:id="668" w:author="TEBA" w:date="2024-11-08T08:12:00Z"/>
          <w:iCs/>
        </w:rPr>
      </w:pPr>
      <w:ins w:id="669" w:author="TEBA" w:date="2024-11-08T08:12:00Z">
        <w:r>
          <w:rPr>
            <w:iCs/>
          </w:rPr>
          <w:t>(4)</w:t>
        </w:r>
        <w:r>
          <w:rPr>
            <w:iCs/>
          </w:rPr>
          <w:tab/>
          <w:t xml:space="preserve">A generator </w:t>
        </w:r>
      </w:ins>
      <w:ins w:id="670" w:author="TEBA" w:date="2024-11-08T08:13:00Z">
        <w:r>
          <w:rPr>
            <w:iCs/>
          </w:rPr>
          <w:t>participating</w:t>
        </w:r>
      </w:ins>
      <w:ins w:id="671" w:author="TEBA" w:date="2024-11-08T08:12:00Z">
        <w:r>
          <w:rPr>
            <w:iCs/>
          </w:rPr>
          <w:t xml:space="preserve"> in the EAC program may optionally choose to have their EACs issued on an hourly basis instead of monthly.  If the generator makes this selection, then EACs issued in the future will have their EAC number fields reflect total Watt-hours </w:t>
        </w:r>
      </w:ins>
      <w:ins w:id="672" w:author="TEBA" w:date="2024-11-25T19:52:00Z">
        <w:r w:rsidR="006E6625">
          <w:rPr>
            <w:iCs/>
          </w:rPr>
          <w:t xml:space="preserve">(Whs) </w:t>
        </w:r>
      </w:ins>
      <w:ins w:id="673" w:author="TEBA" w:date="2024-11-08T08:12:00Z">
        <w:r>
          <w:rPr>
            <w:iCs/>
          </w:rPr>
          <w:t xml:space="preserve">for the hour instead of the entire month, and the </w:t>
        </w:r>
      </w:ins>
      <w:ins w:id="674" w:author="TEBA" w:date="2024-11-25T20:53:00Z">
        <w:r w:rsidR="009E350C">
          <w:rPr>
            <w:iCs/>
          </w:rPr>
          <w:t>“H</w:t>
        </w:r>
      </w:ins>
      <w:ins w:id="675" w:author="TEBA" w:date="2024-11-08T08:12:00Z">
        <w:r>
          <w:rPr>
            <w:iCs/>
          </w:rPr>
          <w:t>our</w:t>
        </w:r>
      </w:ins>
      <w:ins w:id="676" w:author="TEBA" w:date="2024-11-25T20:53:00Z">
        <w:r w:rsidR="009E350C">
          <w:rPr>
            <w:iCs/>
          </w:rPr>
          <w:t>”</w:t>
        </w:r>
      </w:ins>
      <w:ins w:id="677" w:author="TEBA" w:date="2024-11-08T08:12:00Z">
        <w:r>
          <w:rPr>
            <w:iCs/>
          </w:rPr>
          <w:t xml:space="preserve"> field will be populated. </w:t>
        </w:r>
      </w:ins>
    </w:p>
    <w:p w14:paraId="3514AACE" w14:textId="4CFB9EDA" w:rsidR="002063FB" w:rsidRDefault="002063FB" w:rsidP="002063FB">
      <w:pPr>
        <w:spacing w:after="240"/>
        <w:ind w:left="720" w:hanging="720"/>
        <w:rPr>
          <w:ins w:id="678" w:author="TEBA" w:date="2024-11-08T08:15:00Z"/>
          <w:iCs/>
        </w:rPr>
      </w:pPr>
      <w:ins w:id="679" w:author="TEBA" w:date="2024-11-08T08:12:00Z">
        <w:r>
          <w:rPr>
            <w:iCs/>
          </w:rPr>
          <w:t>(5)</w:t>
        </w:r>
        <w:r>
          <w:rPr>
            <w:iCs/>
          </w:rPr>
          <w:tab/>
          <w:t xml:space="preserve">An EAC Account Holder may authorize another </w:t>
        </w:r>
      </w:ins>
      <w:ins w:id="680" w:author="TEBA" w:date="2024-11-27T09:32:00Z">
        <w:r w:rsidR="00C16941">
          <w:rPr>
            <w:iCs/>
          </w:rPr>
          <w:t>E</w:t>
        </w:r>
      </w:ins>
      <w:ins w:id="681" w:author="TEBA" w:date="2024-11-08T08:12:00Z">
        <w:r>
          <w:rPr>
            <w:iCs/>
          </w:rPr>
          <w:t>ntity to view and/or perform actions (transfer/retire, etc</w:t>
        </w:r>
      </w:ins>
      <w:ins w:id="682" w:author="TEBA" w:date="2024-11-25T22:21:00Z">
        <w:r w:rsidR="00AD6DA7">
          <w:rPr>
            <w:iCs/>
          </w:rPr>
          <w:t>.</w:t>
        </w:r>
      </w:ins>
      <w:ins w:id="683" w:author="TEBA" w:date="2024-11-08T08:12:00Z">
        <w:r>
          <w:rPr>
            <w:iCs/>
          </w:rPr>
          <w:t xml:space="preserve">) </w:t>
        </w:r>
      </w:ins>
      <w:ins w:id="684" w:author="TEBA" w:date="2024-11-22T12:41:00Z">
        <w:r w:rsidR="00823D3B">
          <w:rPr>
            <w:iCs/>
          </w:rPr>
          <w:t xml:space="preserve">to </w:t>
        </w:r>
      </w:ins>
      <w:ins w:id="685" w:author="TEBA" w:date="2024-11-08T08:12:00Z">
        <w:r>
          <w:rPr>
            <w:iCs/>
          </w:rPr>
          <w:t xml:space="preserve">their EACs. </w:t>
        </w:r>
      </w:ins>
      <w:ins w:id="686" w:author="TEBA" w:date="2024-11-25T21:27:00Z">
        <w:r w:rsidR="000B6AB8">
          <w:rPr>
            <w:iCs/>
          </w:rPr>
          <w:t xml:space="preserve"> </w:t>
        </w:r>
      </w:ins>
      <w:ins w:id="687" w:author="TEBA" w:date="2024-11-08T08:12:00Z">
        <w:r>
          <w:rPr>
            <w:iCs/>
          </w:rPr>
          <w:t xml:space="preserve">The </w:t>
        </w:r>
      </w:ins>
      <w:ins w:id="688" w:author="TEBA" w:date="2024-11-27T09:32:00Z">
        <w:r w:rsidR="00C16941">
          <w:rPr>
            <w:iCs/>
          </w:rPr>
          <w:t>E</w:t>
        </w:r>
      </w:ins>
      <w:ins w:id="689" w:author="TEBA" w:date="2024-11-08T08:12:00Z">
        <w:r>
          <w:rPr>
            <w:iCs/>
          </w:rPr>
          <w:t xml:space="preserve">ntity must also register as an EAC Account Holder. </w:t>
        </w:r>
      </w:ins>
      <w:ins w:id="690" w:author="TEBA" w:date="2024-11-25T21:27:00Z">
        <w:r w:rsidR="000B6AB8">
          <w:rPr>
            <w:iCs/>
          </w:rPr>
          <w:t xml:space="preserve"> </w:t>
        </w:r>
      </w:ins>
      <w:ins w:id="691" w:author="TEBA" w:date="2024-11-08T08:12:00Z">
        <w:r>
          <w:rPr>
            <w:iCs/>
          </w:rPr>
          <w:t>The access can be granted for the whole account or only for specific generators.</w:t>
        </w:r>
      </w:ins>
      <w:ins w:id="692" w:author="TEBA" w:date="2024-11-08T08:14:00Z">
        <w:r>
          <w:rPr>
            <w:iCs/>
          </w:rPr>
          <w:t xml:space="preserve"> </w:t>
        </w:r>
      </w:ins>
      <w:ins w:id="693" w:author="TEBA" w:date="2024-11-25T21:27:00Z">
        <w:r w:rsidR="000B6AB8">
          <w:rPr>
            <w:iCs/>
          </w:rPr>
          <w:t xml:space="preserve"> </w:t>
        </w:r>
      </w:ins>
      <w:ins w:id="694" w:author="TEBA" w:date="2024-11-08T08:14:00Z">
        <w:r>
          <w:rPr>
            <w:iCs/>
          </w:rPr>
          <w:t>EAC Account Holders that register solely for assisting other EAC Account Holders in this manner are not subject to paragraph (3).</w:t>
        </w:r>
      </w:ins>
    </w:p>
    <w:p w14:paraId="70F09D82" w14:textId="1D89ACF7" w:rsidR="00B36BD6" w:rsidRDefault="00B36BD6" w:rsidP="00B36BD6">
      <w:pPr>
        <w:pStyle w:val="H3"/>
        <w:keepNext w:val="0"/>
      </w:pPr>
      <w:bookmarkStart w:id="695" w:name="_Toc180673461"/>
      <w:r>
        <w:t>14.5.1</w:t>
      </w:r>
      <w:r>
        <w:tab/>
      </w:r>
      <w:del w:id="696" w:author="TEBA" w:date="2024-11-08T08:17:00Z">
        <w:r w:rsidDel="00B36BD6">
          <w:delText xml:space="preserve">Renewable </w:delText>
        </w:r>
      </w:del>
      <w:r>
        <w:t>Energy</w:t>
      </w:r>
      <w:ins w:id="697" w:author="TEBA" w:date="2024-11-08T08:17:00Z">
        <w:r>
          <w:t xml:space="preserve"> Attribute</w:t>
        </w:r>
      </w:ins>
      <w:r>
        <w:t xml:space="preserve"> </w:t>
      </w:r>
      <w:del w:id="698" w:author="TEBA" w:date="2024-11-08T08:17:00Z">
        <w:r w:rsidDel="00B36BD6">
          <w:delText xml:space="preserve">Credit </w:delText>
        </w:r>
      </w:del>
      <w:ins w:id="699" w:author="TEBA" w:date="2024-11-08T08:17:00Z">
        <w:r>
          <w:t xml:space="preserve">Certificate </w:t>
        </w:r>
      </w:ins>
      <w:r>
        <w:t xml:space="preserve">Generators </w:t>
      </w:r>
      <w:del w:id="700" w:author="TEBA" w:date="2024-11-08T08:17:00Z">
        <w:r w:rsidDel="00B36BD6">
          <w:delText>and Renewable Energy Credit Offset Generators</w:delText>
        </w:r>
      </w:del>
      <w:bookmarkEnd w:id="695"/>
    </w:p>
    <w:p w14:paraId="59D77DC2" w14:textId="6C0A016F" w:rsidR="00B36BD6" w:rsidRDefault="00B36BD6" w:rsidP="00B36BD6">
      <w:pPr>
        <w:pStyle w:val="BodyTextNumbered"/>
        <w:spacing w:after="240"/>
        <w:ind w:left="720" w:hanging="720"/>
      </w:pPr>
      <w:r>
        <w:t>(1)</w:t>
      </w:r>
      <w:r>
        <w:tab/>
        <w:t xml:space="preserve">All </w:t>
      </w:r>
      <w:del w:id="701" w:author="TEBA" w:date="2024-11-08T08:17:00Z">
        <w:r w:rsidDel="00B36BD6">
          <w:delText xml:space="preserve">Renewable </w:delText>
        </w:r>
      </w:del>
      <w:r>
        <w:t xml:space="preserve">Energy </w:t>
      </w:r>
      <w:ins w:id="702" w:author="TEBA" w:date="2024-11-08T08:17:00Z">
        <w:r>
          <w:t xml:space="preserve">Attribute </w:t>
        </w:r>
      </w:ins>
      <w:del w:id="703" w:author="TEBA" w:date="2024-11-08T08:17:00Z">
        <w:r w:rsidDel="00B36BD6">
          <w:delText xml:space="preserve">Credit </w:delText>
        </w:r>
      </w:del>
      <w:ins w:id="704" w:author="TEBA" w:date="2024-11-08T08:17:00Z">
        <w:r>
          <w:t xml:space="preserve">Certificate </w:t>
        </w:r>
      </w:ins>
      <w:r>
        <w:t>(</w:t>
      </w:r>
      <w:del w:id="705" w:author="TEBA" w:date="2024-11-08T08:17:00Z">
        <w:r w:rsidDel="00B36BD6">
          <w:delText>R</w:delText>
        </w:r>
      </w:del>
      <w:r>
        <w:t>E</w:t>
      </w:r>
      <w:ins w:id="706" w:author="TEBA" w:date="2024-11-08T08:17:00Z">
        <w:r>
          <w:t>A</w:t>
        </w:r>
      </w:ins>
      <w:r>
        <w:t xml:space="preserve">C) generators </w:t>
      </w:r>
      <w:del w:id="707" w:author="TEBA" w:date="2024-11-08T08:17:00Z">
        <w:r w:rsidDel="00B36BD6">
          <w:delText xml:space="preserve">and REC offset generators </w:delText>
        </w:r>
      </w:del>
      <w:r>
        <w:t xml:space="preserve">must report </w:t>
      </w:r>
      <w:del w:id="708" w:author="TEBA" w:date="2024-11-08T08:17:00Z">
        <w:r w:rsidDel="00B36BD6">
          <w:delText xml:space="preserve">quarterly </w:delText>
        </w:r>
      </w:del>
      <w:ins w:id="709" w:author="TEBA" w:date="2024-11-08T08:17:00Z">
        <w:r>
          <w:t xml:space="preserve">hourly </w:t>
        </w:r>
      </w:ins>
      <w:r>
        <w:t xml:space="preserve">MWh production data </w:t>
      </w:r>
      <w:ins w:id="710" w:author="TEBA" w:date="2024-11-08T08:17:00Z">
        <w:r>
          <w:t xml:space="preserve">for the month </w:t>
        </w:r>
      </w:ins>
      <w:r>
        <w:t xml:space="preserve">to ERCOT no later than </w:t>
      </w:r>
      <w:del w:id="711" w:author="TEBA" w:date="2024-11-08T08:18:00Z">
        <w:r w:rsidDel="00B36BD6">
          <w:delText xml:space="preserve">the </w:delText>
        </w:r>
      </w:del>
      <w:r>
        <w:t>38</w:t>
      </w:r>
      <w:del w:id="712" w:author="TEBA" w:date="2024-11-08T08:18:00Z">
        <w:r w:rsidDel="00B36BD6">
          <w:rPr>
            <w:vertAlign w:val="superscript"/>
          </w:rPr>
          <w:delText>th</w:delText>
        </w:r>
      </w:del>
      <w:r>
        <w:t xml:space="preserve"> day</w:t>
      </w:r>
      <w:ins w:id="713" w:author="TEBA" w:date="2024-11-08T08:18:00Z">
        <w:r>
          <w:t>s</w:t>
        </w:r>
      </w:ins>
      <w:r>
        <w:t xml:space="preserve"> after the last Operating Day of the </w:t>
      </w:r>
      <w:del w:id="714" w:author="TEBA" w:date="2024-11-08T08:18:00Z">
        <w:r w:rsidDel="00B36BD6">
          <w:delText>quarter</w:delText>
        </w:r>
      </w:del>
      <w:ins w:id="715" w:author="TEBA" w:date="2024-11-08T08:18:00Z">
        <w:r>
          <w:t>month</w:t>
        </w:r>
      </w:ins>
      <w:r>
        <w:t>, in an electronic format prescribed by ERCOT</w:t>
      </w:r>
      <w:ins w:id="716" w:author="TEBA" w:date="2024-11-08T08:18:00Z">
        <w:r>
          <w:t xml:space="preserve"> or via </w:t>
        </w:r>
      </w:ins>
      <w:ins w:id="717" w:author="TEBA" w:date="2024-11-25T19:30:00Z">
        <w:r w:rsidR="00D632EE">
          <w:t>Application Programming Interface (</w:t>
        </w:r>
      </w:ins>
      <w:ins w:id="718" w:author="TEBA" w:date="2024-11-08T08:18:00Z">
        <w:r>
          <w:t>API</w:t>
        </w:r>
      </w:ins>
      <w:ins w:id="719" w:author="TEBA" w:date="2024-11-25T19:30:00Z">
        <w:r w:rsidR="00D632EE">
          <w:t>)</w:t>
        </w:r>
      </w:ins>
      <w:r>
        <w:t>.  The reported MWh quantity shall be solely produced from, and attributable to, a renewable generator as so designated by the Public Utility Commission of Texas (PUCT)</w:t>
      </w:r>
      <w:ins w:id="720" w:author="TEBA" w:date="2024-11-08T08:18:00Z">
        <w:r w:rsidR="00CC191B">
          <w:t xml:space="preserve"> </w:t>
        </w:r>
      </w:ins>
      <w:ins w:id="721" w:author="TEBA" w:date="2024-11-08T08:19:00Z">
        <w:r w:rsidR="00CC191B">
          <w:t xml:space="preserve">or equivalent registration with ERCOT as </w:t>
        </w:r>
      </w:ins>
      <w:ins w:id="722" w:author="TEBA" w:date="2024-11-25T14:33:00Z">
        <w:r w:rsidR="006E3282">
          <w:t>a</w:t>
        </w:r>
      </w:ins>
      <w:ins w:id="723" w:author="TEBA" w:date="2024-11-08T08:19:00Z">
        <w:r w:rsidR="00CC191B">
          <w:t xml:space="preserve">n EAC </w:t>
        </w:r>
      </w:ins>
      <w:ins w:id="724" w:author="TEBA" w:date="2024-11-25T20:16:00Z">
        <w:r w:rsidR="00101370">
          <w:t>g</w:t>
        </w:r>
      </w:ins>
      <w:ins w:id="725" w:author="TEBA" w:date="2024-11-08T08:19:00Z">
        <w:r w:rsidR="00CC191B">
          <w:t>enerator</w:t>
        </w:r>
      </w:ins>
      <w:r>
        <w:t>.  Information relevant to quarterly reporting shall be handled in one of the following processes:</w:t>
      </w:r>
    </w:p>
    <w:p w14:paraId="3B006D25" w14:textId="7CE3CA80" w:rsidR="00B36BD6" w:rsidRDefault="00B36BD6" w:rsidP="00B36BD6">
      <w:pPr>
        <w:pStyle w:val="List"/>
        <w:ind w:left="1440"/>
      </w:pPr>
      <w:r>
        <w:t>(a)</w:t>
      </w:r>
      <w:r>
        <w:tab/>
        <w:t xml:space="preserve">A </w:t>
      </w:r>
      <w:del w:id="726" w:author="TEBA" w:date="2024-11-08T08:19:00Z">
        <w:r w:rsidDel="00CC191B">
          <w:delText>r</w:delText>
        </w:r>
        <w:r w:rsidRPr="009C7388" w:rsidDel="00CC191B">
          <w:delText xml:space="preserve">enewable </w:delText>
        </w:r>
      </w:del>
      <w:r w:rsidRPr="009C7388">
        <w:t xml:space="preserve">Generation Resource </w:t>
      </w:r>
      <w:r>
        <w:t>or Settlement Only Generator (SOG)</w:t>
      </w:r>
      <w:r w:rsidRPr="009C7388">
        <w:t xml:space="preserve"> that ha</w:t>
      </w:r>
      <w:r>
        <w:t>s</w:t>
      </w:r>
      <w:r w:rsidRPr="009C7388">
        <w:t xml:space="preserve"> interval meters, pursuant to Section 10, Metering, and ha</w:t>
      </w:r>
      <w:r>
        <w:t>s</w:t>
      </w:r>
      <w:r w:rsidRPr="009C7388">
        <w:t xml:space="preserve"> interval metered generation data provided to ERCOT for energy Settlement will:</w:t>
      </w:r>
    </w:p>
    <w:p w14:paraId="1A67ECFA" w14:textId="4502A7FB" w:rsidR="00B36BD6" w:rsidRDefault="00B36BD6" w:rsidP="00B36BD6">
      <w:pPr>
        <w:pStyle w:val="List"/>
        <w:ind w:left="2160"/>
      </w:pPr>
      <w:r>
        <w:t>(i)</w:t>
      </w:r>
      <w:r>
        <w:tab/>
        <w:t xml:space="preserve">Have the </w:t>
      </w:r>
      <w:del w:id="727" w:author="TEBA" w:date="2024-11-08T08:19:00Z">
        <w:r w:rsidDel="00CC191B">
          <w:delText xml:space="preserve">quarterly </w:delText>
        </w:r>
      </w:del>
      <w:ins w:id="728" w:author="TEBA" w:date="2024-11-08T08:19:00Z">
        <w:r w:rsidR="00CC191B">
          <w:t xml:space="preserve">monthly </w:t>
        </w:r>
      </w:ins>
      <w:r>
        <w:t>reporting function performed on their behalf by ERCOT using the Settlement Quality Meter Data extracted from the ERCOT Settlement system; or</w:t>
      </w:r>
    </w:p>
    <w:p w14:paraId="1FFADFB4" w14:textId="77777777" w:rsidR="00B36BD6" w:rsidRDefault="00B36BD6" w:rsidP="00B36BD6">
      <w:pPr>
        <w:spacing w:after="240"/>
        <w:ind w:left="2160" w:hanging="720"/>
      </w:pPr>
      <w:r>
        <w:t>(ii)</w:t>
      </w:r>
      <w:r>
        <w:tab/>
        <w:t>Self-report their S</w:t>
      </w:r>
      <w:r w:rsidRPr="00672867">
        <w:t>ettlement</w:t>
      </w:r>
      <w:r>
        <w:t xml:space="preserve"> quality MWh production data to ERCOT, in a format and on a timeline prescribed by ERCOT, based on Metering Facilities that are:</w:t>
      </w:r>
    </w:p>
    <w:p w14:paraId="7664CEA9" w14:textId="4B367480" w:rsidR="00B36BD6" w:rsidRDefault="00B36BD6" w:rsidP="00B36BD6">
      <w:pPr>
        <w:pStyle w:val="List3"/>
        <w:ind w:left="2880"/>
      </w:pPr>
      <w:r>
        <w:t>(A)</w:t>
      </w:r>
      <w:r>
        <w:tab/>
        <w:t xml:space="preserve">Installed, operated and maintained by the </w:t>
      </w:r>
      <w:del w:id="729" w:author="TEBA" w:date="2024-11-08T08:19:00Z">
        <w:r w:rsidDel="00CC191B">
          <w:delText>R</w:delText>
        </w:r>
      </w:del>
      <w:r>
        <w:t>E</w:t>
      </w:r>
      <w:ins w:id="730" w:author="TEBA" w:date="2024-11-08T08:19:00Z">
        <w:r w:rsidR="00CC191B">
          <w:t>A</w:t>
        </w:r>
      </w:ins>
      <w:r>
        <w:t xml:space="preserve">C generator; </w:t>
      </w:r>
    </w:p>
    <w:p w14:paraId="1459142C" w14:textId="3D57C7DB" w:rsidR="00B36BD6" w:rsidRDefault="00B36BD6" w:rsidP="00B36BD6">
      <w:pPr>
        <w:pStyle w:val="List3"/>
        <w:ind w:left="2880"/>
      </w:pPr>
      <w:r>
        <w:t>(B)</w:t>
      </w:r>
      <w:r>
        <w:tab/>
        <w:t xml:space="preserve">Installed in a location to only record energy from generation certified by the PUCT </w:t>
      </w:r>
      <w:ins w:id="731" w:author="TEBA" w:date="2024-11-08T08:20:00Z">
        <w:r w:rsidR="00CC191B">
          <w:t xml:space="preserve">(or registered with ERCOT) </w:t>
        </w:r>
      </w:ins>
      <w:r>
        <w:t xml:space="preserve">to receive </w:t>
      </w:r>
      <w:del w:id="732" w:author="TEBA" w:date="2024-11-08T08:19:00Z">
        <w:r w:rsidDel="00CC191B">
          <w:delText>R</w:delText>
        </w:r>
      </w:del>
      <w:r>
        <w:t>E</w:t>
      </w:r>
      <w:ins w:id="733" w:author="TEBA" w:date="2024-11-08T08:19:00Z">
        <w:r w:rsidR="00CC191B">
          <w:t>A</w:t>
        </w:r>
      </w:ins>
      <w:r>
        <w:t>Cs;</w:t>
      </w:r>
    </w:p>
    <w:p w14:paraId="38678951" w14:textId="77777777" w:rsidR="00B36BD6" w:rsidRDefault="00B36BD6" w:rsidP="00B36BD6">
      <w:pPr>
        <w:pStyle w:val="List3"/>
        <w:ind w:left="2880"/>
      </w:pPr>
      <w:r>
        <w:lastRenderedPageBreak/>
        <w:t>(C)</w:t>
      </w:r>
      <w:r>
        <w:tab/>
        <w:t xml:space="preserve">Compliant with </w:t>
      </w:r>
      <w:r w:rsidRPr="00F422A2">
        <w:rPr>
          <w:iCs/>
        </w:rPr>
        <w:t>American National Standards Institute (</w:t>
      </w:r>
      <w:r>
        <w:t xml:space="preserve">ANSI) C12, </w:t>
      </w:r>
      <w:r w:rsidRPr="00F422A2">
        <w:rPr>
          <w:iCs/>
        </w:rPr>
        <w:t>Code for Electricity Metering</w:t>
      </w:r>
      <w:r>
        <w:rPr>
          <w:iCs/>
        </w:rPr>
        <w:t>,</w:t>
      </w:r>
      <w:r>
        <w:t xml:space="preserve"> metering accuracy standards; and</w:t>
      </w:r>
    </w:p>
    <w:p w14:paraId="770BBE24" w14:textId="77777777" w:rsidR="00B36BD6" w:rsidRDefault="00B36BD6" w:rsidP="00B36BD6">
      <w:pPr>
        <w:pStyle w:val="List"/>
        <w:ind w:left="2880"/>
      </w:pPr>
      <w:r>
        <w:t>(D)</w:t>
      </w:r>
      <w:r>
        <w:tab/>
        <w:t>Verified for accuracy every six years.</w:t>
      </w:r>
    </w:p>
    <w:p w14:paraId="188A637E" w14:textId="77777777" w:rsidR="00B36BD6" w:rsidRDefault="00B36BD6" w:rsidP="00B36BD6">
      <w:pPr>
        <w:spacing w:after="240"/>
        <w:ind w:left="1440" w:hanging="720"/>
      </w:pPr>
      <w:r>
        <w:t>(b)</w:t>
      </w:r>
      <w:r>
        <w:tab/>
        <w:t>REC aggregators shall report production from microgenerator renewable energy Resources that are not interval metered for energy Settlement, in accordance with the methodology approved by the PUCT for the purposes of measuring the REC production of such Resources, in the format prescribed by ERCOT, including applicable supporting documentation;</w:t>
      </w:r>
    </w:p>
    <w:p w14:paraId="1017885B" w14:textId="458288CC" w:rsidR="00B36BD6" w:rsidRDefault="00B36BD6" w:rsidP="00B36BD6">
      <w:pPr>
        <w:pStyle w:val="List"/>
        <w:ind w:left="1440"/>
      </w:pPr>
      <w:r>
        <w:t>(c)</w:t>
      </w:r>
      <w:r>
        <w:tab/>
        <w:t xml:space="preserve">All other </w:t>
      </w:r>
      <w:del w:id="734" w:author="TEBA" w:date="2024-11-08T08:20:00Z">
        <w:r w:rsidDel="00CC191B">
          <w:delText>R</w:delText>
        </w:r>
      </w:del>
      <w:r>
        <w:t>E</w:t>
      </w:r>
      <w:ins w:id="735" w:author="TEBA" w:date="2024-11-08T08:20:00Z">
        <w:r w:rsidR="00CC191B">
          <w:t>A</w:t>
        </w:r>
      </w:ins>
      <w:r>
        <w:t>C generators, not specifically covered in items (a) and (b) above, must report Settlement quality MWh production data to ERCOT in a format and on a timeline prescribed by ERCOT</w:t>
      </w:r>
      <w:ins w:id="736" w:author="TEBA" w:date="2024-11-08T08:21:00Z">
        <w:r w:rsidR="00CC191B">
          <w:t xml:space="preserve"> (including via API)</w:t>
        </w:r>
      </w:ins>
      <w:r>
        <w:t xml:space="preserve">; </w:t>
      </w:r>
      <w:proofErr w:type="gramStart"/>
      <w:r>
        <w:t>provided that</w:t>
      </w:r>
      <w:proofErr w:type="gramEnd"/>
      <w:r>
        <w:t xml:space="preserve"> REC generators not interconnected to any Transmission and/or Distribution Service Provider (TDSP) may use performance measures for REC production as approved by the PUCT; or</w:t>
      </w:r>
    </w:p>
    <w:p w14:paraId="71D6CBA5" w14:textId="77777777" w:rsidR="00B36BD6" w:rsidRDefault="00B36BD6" w:rsidP="00B36BD6">
      <w:pPr>
        <w:pStyle w:val="List"/>
        <w:ind w:left="1440"/>
      </w:pPr>
      <w:r>
        <w:t>(d)</w:t>
      </w:r>
      <w:r>
        <w:tab/>
        <w:t>Entities certified to produce RECs from landfill gas supplied directly to a gas distribution system operated by a Municipally Owned Utility (MOU) shall report the MWh equivalent production data and supporting calculations to ERCOT on a timeline prescribed by ERCOT.</w:t>
      </w:r>
    </w:p>
    <w:p w14:paraId="584F68CF" w14:textId="440FF1FC" w:rsidR="00B36BD6" w:rsidRDefault="00B36BD6" w:rsidP="00B36BD6">
      <w:pPr>
        <w:pStyle w:val="BodyText"/>
        <w:ind w:left="720" w:hanging="720"/>
      </w:pPr>
      <w:r>
        <w:t>(2)</w:t>
      </w:r>
      <w:r>
        <w:tab/>
        <w:t xml:space="preserve">From time to time, or as determined to be necessary by ERCOT or the PUCT, Entities </w:t>
      </w:r>
      <w:del w:id="737" w:author="TEBA" w:date="2024-11-08T08:22:00Z">
        <w:r w:rsidDel="00CC191B">
          <w:delText>may be required to</w:delText>
        </w:r>
      </w:del>
      <w:ins w:id="738" w:author="TEBA" w:date="2024-11-08T08:22:00Z">
        <w:r w:rsidR="00CC191B">
          <w:t>shall</w:t>
        </w:r>
      </w:ins>
      <w:r>
        <w:t xml:space="preserve"> submit supporting documentation to allow verification of generation quantities.</w:t>
      </w:r>
    </w:p>
    <w:p w14:paraId="7974AE61" w14:textId="1F7E9EBE" w:rsidR="00B36BD6" w:rsidRDefault="00B36BD6" w:rsidP="00B36BD6">
      <w:pPr>
        <w:spacing w:after="240"/>
        <w:ind w:left="720" w:hanging="720"/>
        <w:rPr>
          <w:iCs/>
        </w:rPr>
      </w:pPr>
      <w:r>
        <w:rPr>
          <w:iCs/>
        </w:rPr>
        <w:t>(3)</w:t>
      </w:r>
      <w:r>
        <w:rPr>
          <w:iCs/>
        </w:rPr>
        <w:tab/>
        <w:t>The failure of a</w:t>
      </w:r>
      <w:ins w:id="739" w:author="TEBA" w:date="2024-11-25T14:34:00Z">
        <w:r w:rsidR="006E3282">
          <w:rPr>
            <w:iCs/>
          </w:rPr>
          <w:t>n</w:t>
        </w:r>
      </w:ins>
      <w:r>
        <w:rPr>
          <w:iCs/>
        </w:rPr>
        <w:t xml:space="preserve"> </w:t>
      </w:r>
      <w:del w:id="740" w:author="TEBA" w:date="2024-11-08T08:22:00Z">
        <w:r w:rsidDel="00CC191B">
          <w:rPr>
            <w:iCs/>
          </w:rPr>
          <w:delText>R</w:delText>
        </w:r>
      </w:del>
      <w:r>
        <w:rPr>
          <w:iCs/>
        </w:rPr>
        <w:t>E</w:t>
      </w:r>
      <w:ins w:id="741" w:author="TEBA" w:date="2024-11-08T08:22:00Z">
        <w:r w:rsidR="00CC191B">
          <w:rPr>
            <w:iCs/>
          </w:rPr>
          <w:t>A</w:t>
        </w:r>
      </w:ins>
      <w:r>
        <w:rPr>
          <w:iCs/>
        </w:rPr>
        <w:t xml:space="preserve">C generator to report generation data in a timely fashion shall result in a delay in the issuance of </w:t>
      </w:r>
      <w:del w:id="742" w:author="TEBA" w:date="2024-11-08T08:22:00Z">
        <w:r w:rsidDel="00CC191B">
          <w:rPr>
            <w:iCs/>
          </w:rPr>
          <w:delText>R</w:delText>
        </w:r>
      </w:del>
      <w:r>
        <w:rPr>
          <w:iCs/>
        </w:rPr>
        <w:t>E</w:t>
      </w:r>
      <w:ins w:id="743" w:author="TEBA" w:date="2024-11-08T08:22:00Z">
        <w:r w:rsidR="00CC191B">
          <w:rPr>
            <w:iCs/>
          </w:rPr>
          <w:t>A</w:t>
        </w:r>
      </w:ins>
      <w:r>
        <w:rPr>
          <w:iCs/>
        </w:rPr>
        <w:t xml:space="preserve">Cs </w:t>
      </w:r>
      <w:del w:id="744" w:author="TEBA" w:date="2024-11-08T08:22:00Z">
        <w:r w:rsidDel="00CC191B">
          <w:rPr>
            <w:iCs/>
          </w:rPr>
          <w:delText xml:space="preserve">or Compliance Premiums </w:delText>
        </w:r>
      </w:del>
      <w:r>
        <w:rPr>
          <w:iCs/>
        </w:rPr>
        <w:t xml:space="preserve">for that generation facility for that </w:t>
      </w:r>
      <w:del w:id="745" w:author="TEBA" w:date="2024-11-08T08:22:00Z">
        <w:r w:rsidDel="00CC191B">
          <w:rPr>
            <w:iCs/>
          </w:rPr>
          <w:delText>quarter</w:delText>
        </w:r>
      </w:del>
      <w:ins w:id="746" w:author="TEBA" w:date="2024-11-08T08:22:00Z">
        <w:r w:rsidR="00CC191B">
          <w:rPr>
            <w:iCs/>
          </w:rPr>
          <w:t>month</w:t>
        </w:r>
      </w:ins>
      <w:r>
        <w:rPr>
          <w:iCs/>
        </w:rPr>
        <w:t xml:space="preserve">.  </w:t>
      </w:r>
      <w:del w:id="747" w:author="TEBA" w:date="2024-11-08T08:22:00Z">
        <w:r w:rsidDel="00CC191B">
          <w:rPr>
            <w:iCs/>
          </w:rPr>
          <w:delText>R</w:delText>
        </w:r>
      </w:del>
      <w:r>
        <w:rPr>
          <w:iCs/>
        </w:rPr>
        <w:t>E</w:t>
      </w:r>
      <w:ins w:id="748" w:author="TEBA" w:date="2024-11-08T08:22:00Z">
        <w:r w:rsidR="00CC191B">
          <w:rPr>
            <w:iCs/>
          </w:rPr>
          <w:t>A</w:t>
        </w:r>
      </w:ins>
      <w:r>
        <w:rPr>
          <w:iCs/>
        </w:rPr>
        <w:t xml:space="preserve">Cs </w:t>
      </w:r>
      <w:del w:id="749" w:author="TEBA" w:date="2024-11-08T08:22:00Z">
        <w:r w:rsidDel="00CC191B">
          <w:rPr>
            <w:iCs/>
          </w:rPr>
          <w:delText xml:space="preserve">or Compliance Premiums </w:delText>
        </w:r>
      </w:del>
      <w:r>
        <w:rPr>
          <w:iCs/>
        </w:rPr>
        <w:t xml:space="preserve">delayed by untimely reporting will be awarded during the </w:t>
      </w:r>
      <w:del w:id="750" w:author="TEBA" w:date="2024-11-08T08:22:00Z">
        <w:r w:rsidDel="00CC191B">
          <w:rPr>
            <w:iCs/>
          </w:rPr>
          <w:delText>R</w:delText>
        </w:r>
      </w:del>
      <w:r>
        <w:rPr>
          <w:iCs/>
        </w:rPr>
        <w:t>E</w:t>
      </w:r>
      <w:ins w:id="751" w:author="TEBA" w:date="2024-11-08T08:22:00Z">
        <w:r w:rsidR="00CC191B">
          <w:rPr>
            <w:iCs/>
          </w:rPr>
          <w:t>A</w:t>
        </w:r>
      </w:ins>
      <w:r>
        <w:rPr>
          <w:iCs/>
        </w:rPr>
        <w:t xml:space="preserve">C award period next occurring after the required data are reported.  The issue date of such </w:t>
      </w:r>
      <w:del w:id="752" w:author="TEBA" w:date="2024-11-08T08:23:00Z">
        <w:r w:rsidDel="00CC191B">
          <w:rPr>
            <w:iCs/>
          </w:rPr>
          <w:delText>R</w:delText>
        </w:r>
      </w:del>
      <w:r>
        <w:rPr>
          <w:iCs/>
        </w:rPr>
        <w:t>E</w:t>
      </w:r>
      <w:ins w:id="753" w:author="TEBA" w:date="2024-11-08T08:23:00Z">
        <w:r w:rsidR="00CC191B">
          <w:rPr>
            <w:iCs/>
          </w:rPr>
          <w:t>A</w:t>
        </w:r>
      </w:ins>
      <w:r>
        <w:rPr>
          <w:iCs/>
        </w:rPr>
        <w:t xml:space="preserve">Cs </w:t>
      </w:r>
      <w:del w:id="754" w:author="TEBA" w:date="2024-11-08T08:23:00Z">
        <w:r w:rsidDel="00CC191B">
          <w:rPr>
            <w:iCs/>
          </w:rPr>
          <w:delText xml:space="preserve">or Compliance Premiums </w:delText>
        </w:r>
      </w:del>
      <w:r>
        <w:rPr>
          <w:iCs/>
        </w:rPr>
        <w:t xml:space="preserve">will be based on the </w:t>
      </w:r>
      <w:del w:id="755" w:author="TEBA" w:date="2024-11-08T08:22:00Z">
        <w:r w:rsidDel="00CC191B">
          <w:rPr>
            <w:iCs/>
          </w:rPr>
          <w:delText xml:space="preserve">quarter </w:delText>
        </w:r>
      </w:del>
      <w:ins w:id="756" w:author="TEBA" w:date="2024-11-08T08:22:00Z">
        <w:r w:rsidR="00CC191B">
          <w:rPr>
            <w:iCs/>
          </w:rPr>
          <w:t xml:space="preserve">month </w:t>
        </w:r>
      </w:ins>
      <w:r>
        <w:rPr>
          <w:iCs/>
        </w:rPr>
        <w:t xml:space="preserve">in which the </w:t>
      </w:r>
      <w:del w:id="757" w:author="TEBA" w:date="2024-11-08T08:23:00Z">
        <w:r w:rsidDel="00CC191B">
          <w:rPr>
            <w:iCs/>
          </w:rPr>
          <w:delText>R</w:delText>
        </w:r>
      </w:del>
      <w:r>
        <w:rPr>
          <w:iCs/>
        </w:rPr>
        <w:t>E</w:t>
      </w:r>
      <w:ins w:id="758" w:author="TEBA" w:date="2024-11-08T08:23:00Z">
        <w:r w:rsidR="00CC191B">
          <w:rPr>
            <w:iCs/>
          </w:rPr>
          <w:t>A</w:t>
        </w:r>
      </w:ins>
      <w:r>
        <w:rPr>
          <w:iCs/>
        </w:rPr>
        <w:t xml:space="preserve">Cs </w:t>
      </w:r>
      <w:del w:id="759" w:author="TEBA" w:date="2024-11-08T08:23:00Z">
        <w:r w:rsidDel="00CC191B">
          <w:rPr>
            <w:iCs/>
          </w:rPr>
          <w:delText xml:space="preserve">or Compliance Premiums </w:delText>
        </w:r>
      </w:del>
      <w:r>
        <w:rPr>
          <w:iCs/>
        </w:rPr>
        <w:t xml:space="preserve">were </w:t>
      </w:r>
      <w:proofErr w:type="gramStart"/>
      <w:r>
        <w:rPr>
          <w:iCs/>
        </w:rPr>
        <w:t>actually generated</w:t>
      </w:r>
      <w:proofErr w:type="gramEnd"/>
      <w:r>
        <w:rPr>
          <w:iCs/>
        </w:rPr>
        <w:t>.</w:t>
      </w:r>
    </w:p>
    <w:p w14:paraId="4AD9627B" w14:textId="6F190CAD" w:rsidR="00665D20" w:rsidDel="00665D20" w:rsidRDefault="00665D20" w:rsidP="00665D20">
      <w:pPr>
        <w:tabs>
          <w:tab w:val="left" w:pos="1080"/>
        </w:tabs>
        <w:spacing w:before="240" w:after="240"/>
        <w:ind w:left="1080" w:hanging="1080"/>
        <w:outlineLvl w:val="2"/>
        <w:rPr>
          <w:del w:id="760" w:author="TEBA" w:date="2024-11-08T08:24:00Z"/>
          <w:b/>
          <w:bCs/>
          <w:i/>
        </w:rPr>
      </w:pPr>
      <w:bookmarkStart w:id="761" w:name="_Toc239073025"/>
      <w:bookmarkStart w:id="762" w:name="_Toc180673462"/>
      <w:bookmarkStart w:id="763" w:name="_Toc175576133"/>
      <w:commentRangeStart w:id="764"/>
      <w:del w:id="765" w:author="TEBA" w:date="2024-11-08T08:24:00Z">
        <w:r w:rsidDel="00665D20">
          <w:rPr>
            <w:b/>
            <w:bCs/>
            <w:i/>
          </w:rPr>
          <w:delText>14.5.2</w:delText>
        </w:r>
      </w:del>
      <w:commentRangeEnd w:id="764"/>
      <w:r w:rsidR="00D16037">
        <w:rPr>
          <w:rStyle w:val="CommentReference"/>
        </w:rPr>
        <w:commentReference w:id="764"/>
      </w:r>
      <w:del w:id="766" w:author="TEBA" w:date="2024-11-08T08:24:00Z">
        <w:r w:rsidDel="00665D20">
          <w:rPr>
            <w:b/>
            <w:bCs/>
            <w:i/>
          </w:rPr>
          <w:tab/>
          <w:delText>Retail Entities</w:delText>
        </w:r>
        <w:bookmarkEnd w:id="761"/>
        <w:bookmarkEnd w:id="762"/>
      </w:del>
    </w:p>
    <w:p w14:paraId="10A3EDD7" w14:textId="3AD1A579" w:rsidR="00665D20" w:rsidDel="00665D20" w:rsidRDefault="00665D20" w:rsidP="00665D20">
      <w:pPr>
        <w:spacing w:after="240"/>
        <w:ind w:left="720" w:hanging="720"/>
        <w:rPr>
          <w:del w:id="767" w:author="TEBA" w:date="2024-11-08T08:24:00Z"/>
          <w:iCs/>
        </w:rPr>
      </w:pPr>
      <w:del w:id="768" w:author="TEBA" w:date="2024-11-08T08:24:00Z">
        <w:r w:rsidDel="00665D20">
          <w:rPr>
            <w:iCs/>
          </w:rPr>
          <w:delText>(1)</w:delText>
        </w:r>
        <w:r w:rsidDel="00665D20">
          <w:rPr>
            <w:iCs/>
          </w:rPr>
          <w:tab/>
          <w:delText>To enable Retail Entities the ability to calculate their Solar Renewable Portfolio Standard (SRPS) requirements, all Retail Entities serving Load in the state of Texas shall provide Load data to ERCOT on a monthly basis, and no later than the 38</w:delText>
        </w:r>
        <w:r w:rsidDel="00665D20">
          <w:rPr>
            <w:iCs/>
            <w:vertAlign w:val="superscript"/>
          </w:rPr>
          <w:delText>th</w:delText>
        </w:r>
        <w:r w:rsidDel="00665D20">
          <w:rPr>
            <w:iCs/>
          </w:rPr>
          <w:delText xml:space="preserve"> day after the last Operating Day of the month, in an electronic format prescribed by ERCOT.  The reported MWh quantity shall be solely the energy consumed by Customers in Texas.  Load data shall be provided in one of the following processes:</w:delText>
        </w:r>
      </w:del>
    </w:p>
    <w:p w14:paraId="7BE80CD2" w14:textId="200B94EC" w:rsidR="00665D20" w:rsidDel="00665D20" w:rsidRDefault="00665D20" w:rsidP="00665D20">
      <w:pPr>
        <w:spacing w:after="240"/>
        <w:ind w:left="1440" w:hanging="720"/>
        <w:rPr>
          <w:del w:id="769" w:author="TEBA" w:date="2024-11-08T08:24:00Z"/>
        </w:rPr>
      </w:pPr>
      <w:del w:id="770" w:author="TEBA" w:date="2024-11-08T08:24:00Z">
        <w:r w:rsidDel="00665D20">
          <w:delText>(a)</w:delText>
        </w:r>
        <w:r w:rsidDel="00665D20">
          <w:tab/>
          <w:delText xml:space="preserve">Retail Entities serving Load located within ERCOT shall have this function performed for them by ERCOT for the Load served within ERCOT.  The data </w:delText>
        </w:r>
        <w:r w:rsidDel="00665D20">
          <w:lastRenderedPageBreak/>
          <w:delText>supplied by ERCOT shall be Settlement Quality Meter Data extracted from the ERCOT Settlement system; or</w:delText>
        </w:r>
      </w:del>
    </w:p>
    <w:p w14:paraId="1040CB94" w14:textId="3F388C9E" w:rsidR="00665D20" w:rsidDel="00665D20" w:rsidRDefault="00665D20" w:rsidP="00665D20">
      <w:pPr>
        <w:spacing w:after="240"/>
        <w:ind w:left="1440" w:hanging="720"/>
        <w:rPr>
          <w:del w:id="771" w:author="TEBA" w:date="2024-11-08T08:24:00Z"/>
        </w:rPr>
      </w:pPr>
      <w:del w:id="772" w:author="TEBA" w:date="2024-11-08T08:24:00Z">
        <w:r w:rsidDel="00665D20">
          <w:delText>(b)</w:delText>
        </w:r>
        <w:r w:rsidDel="00665D20">
          <w:tab/>
          <w:delText xml:space="preserve">Entities participating in the REC Trading Program that serve Load outside the ERCOT Region must report Settlement quality MWh Load data for Load served outside the ERCOT Region to ERCOT in a format prescribed by ERCOT. </w:delText>
        </w:r>
      </w:del>
    </w:p>
    <w:p w14:paraId="20CEA6D6" w14:textId="125D0E73" w:rsidR="00665D20" w:rsidDel="00665D20" w:rsidRDefault="00665D20" w:rsidP="00665D20">
      <w:pPr>
        <w:spacing w:after="240"/>
        <w:ind w:left="2160" w:hanging="720"/>
        <w:rPr>
          <w:del w:id="773" w:author="TEBA" w:date="2024-11-08T08:24:00Z"/>
        </w:rPr>
      </w:pPr>
      <w:del w:id="774" w:author="TEBA" w:date="2024-11-08T08:24:00Z">
        <w:r w:rsidDel="00665D20">
          <w:delText>(i)</w:delText>
        </w:r>
        <w:r w:rsidDel="00665D20">
          <w:tab/>
          <w:delText xml:space="preserve">Entities reporting under paragraph (b) shall not include any MWhs served to </w:delText>
        </w:r>
        <w:r w:rsidRPr="00E05922" w:rsidDel="00665D20">
          <w:delText xml:space="preserve">a </w:delText>
        </w:r>
        <w:r w:rsidDel="00665D20">
          <w:delText xml:space="preserve">location for which a Customer has submitted a notice letter pursuant to subsection (f) of P.U.C. </w:delText>
        </w:r>
        <w:r w:rsidRPr="001C32B2" w:rsidDel="00665D20">
          <w:rPr>
            <w:smallCaps/>
          </w:rPr>
          <w:delText>Subst</w:delText>
        </w:r>
        <w:r w:rsidDel="00665D20">
          <w:delText>. R 25.173, Renewable Energy Credit Program.</w:delText>
        </w:r>
      </w:del>
    </w:p>
    <w:p w14:paraId="32E330D1" w14:textId="011AC5B0" w:rsidR="00665D20" w:rsidDel="00665D20" w:rsidRDefault="00665D20" w:rsidP="00665D20">
      <w:pPr>
        <w:spacing w:after="240"/>
        <w:ind w:left="2160" w:hanging="720"/>
        <w:rPr>
          <w:del w:id="775" w:author="TEBA" w:date="2024-11-08T08:24:00Z"/>
        </w:rPr>
      </w:pPr>
      <w:del w:id="776" w:author="TEBA" w:date="2024-11-08T08:24:00Z">
        <w:r w:rsidDel="00665D20">
          <w:delText>(ii)</w:delText>
        </w:r>
        <w:r w:rsidDel="00665D20">
          <w:tab/>
          <w:delText xml:space="preserve">Notwithstanding the foregoing reporting requirements, such Entities shall submit monthly MWh Load data for December of each year by no later than January 15 of the following year.  Any error in estimating December Load shall be corrected by the submitting Entity in the following year’s true-up calculation as per subsection (f)(2) of P.U.C. </w:delText>
        </w:r>
        <w:r w:rsidDel="00665D20">
          <w:rPr>
            <w:smallCaps/>
          </w:rPr>
          <w:delText>Subst.</w:delText>
        </w:r>
        <w:r w:rsidDel="00665D20">
          <w:delText xml:space="preserve"> R. 25.173.</w:delText>
        </w:r>
      </w:del>
    </w:p>
    <w:p w14:paraId="50D489EE" w14:textId="31EFDDC5" w:rsidR="00665D20" w:rsidDel="00665D20" w:rsidRDefault="00665D20" w:rsidP="00665D20">
      <w:pPr>
        <w:spacing w:after="240"/>
        <w:ind w:left="720" w:hanging="720"/>
        <w:rPr>
          <w:del w:id="777" w:author="TEBA" w:date="2024-11-08T08:24:00Z"/>
          <w:iCs/>
        </w:rPr>
      </w:pPr>
      <w:del w:id="778" w:author="TEBA" w:date="2024-11-08T08:24:00Z">
        <w:r w:rsidDel="00665D20">
          <w:rPr>
            <w:iCs/>
          </w:rPr>
          <w:delText>(2)</w:delText>
        </w:r>
        <w:r w:rsidDel="00665D20">
          <w:rPr>
            <w:iCs/>
          </w:rPr>
          <w:tab/>
          <w:delText>On a monthly basis, ERCOT shall calculate the MWh consumption of energy by Customers served by Retail Entities in Texas, using Load data submitted by program participants.  ERCOT shall adjust the Load data to ensure that any Load (MWh) covered by notice consistent with Section 14.5.3, End-Use Customers, is removed.</w:delText>
        </w:r>
      </w:del>
    </w:p>
    <w:p w14:paraId="04BC5EA9" w14:textId="2EEA84A1" w:rsidR="00665D20" w:rsidDel="00665D20" w:rsidRDefault="00665D20" w:rsidP="00665D20">
      <w:pPr>
        <w:spacing w:after="240"/>
        <w:ind w:left="720" w:hanging="720"/>
        <w:rPr>
          <w:del w:id="779" w:author="TEBA" w:date="2024-11-08T08:24:00Z"/>
          <w:iCs/>
        </w:rPr>
      </w:pPr>
      <w:del w:id="780" w:author="TEBA" w:date="2024-11-08T08:24:00Z">
        <w:r w:rsidDel="00665D20">
          <w:rPr>
            <w:iCs/>
          </w:rPr>
          <w:delText>(3)</w:delText>
        </w:r>
        <w:r w:rsidDel="00665D20">
          <w:rPr>
            <w:iCs/>
          </w:rPr>
          <w:tab/>
          <w:delText>The failure of a Retail Entity to report required Load data (including Load data for Electric Service Identifiers (</w:delText>
        </w:r>
        <w:r w:rsidRPr="00982241" w:rsidDel="00665D20">
          <w:rPr>
            <w:iCs/>
          </w:rPr>
          <w:delText>ESI</w:delText>
        </w:r>
        <w:r w:rsidDel="00665D20">
          <w:rPr>
            <w:iCs/>
          </w:rPr>
          <w:delText xml:space="preserve"> ID</w:delText>
        </w:r>
        <w:r w:rsidRPr="00982241" w:rsidDel="00665D20">
          <w:rPr>
            <w:iCs/>
          </w:rPr>
          <w:delText>s</w:delText>
        </w:r>
        <w:r w:rsidDel="00665D20">
          <w:rPr>
            <w:iCs/>
          </w:rPr>
          <w:delText>) or accounts covered by notice, as specified in Section 14.5.3) in accordance with the Protocols shall result in estimation of Load data for the applicable Retail Entity by ERCOT for purposes of allocation of annual SRPS requirements.</w:delText>
        </w:r>
      </w:del>
    </w:p>
    <w:p w14:paraId="49881BC9" w14:textId="57A7AABC" w:rsidR="00665D20" w:rsidRPr="00AB3CDD" w:rsidDel="00665D20" w:rsidRDefault="00665D20" w:rsidP="00665D20">
      <w:pPr>
        <w:pStyle w:val="H3"/>
        <w:keepNext w:val="0"/>
        <w:rPr>
          <w:del w:id="781" w:author="TEBA" w:date="2024-11-08T08:24:00Z"/>
          <w:bCs w:val="0"/>
        </w:rPr>
      </w:pPr>
      <w:bookmarkStart w:id="782" w:name="_Toc180673463"/>
      <w:commentRangeStart w:id="783"/>
      <w:del w:id="784" w:author="TEBA" w:date="2024-11-08T08:24:00Z">
        <w:r w:rsidRPr="00AB3CDD" w:rsidDel="00665D20">
          <w:delText>14</w:delText>
        </w:r>
        <w:r w:rsidRPr="00AB3CDD" w:rsidDel="00665D20">
          <w:rPr>
            <w:bCs w:val="0"/>
          </w:rPr>
          <w:delText>.5.3</w:delText>
        </w:r>
      </w:del>
      <w:commentRangeEnd w:id="783"/>
      <w:r w:rsidR="00D16037">
        <w:rPr>
          <w:rStyle w:val="CommentReference"/>
          <w:b w:val="0"/>
          <w:bCs w:val="0"/>
          <w:i w:val="0"/>
        </w:rPr>
        <w:commentReference w:id="783"/>
      </w:r>
      <w:del w:id="785" w:author="TEBA" w:date="2024-11-08T08:24:00Z">
        <w:r w:rsidRPr="00AB3CDD" w:rsidDel="00665D20">
          <w:rPr>
            <w:bCs w:val="0"/>
          </w:rPr>
          <w:tab/>
          <w:delText>End-Use Customers</w:delText>
        </w:r>
        <w:bookmarkEnd w:id="782"/>
      </w:del>
    </w:p>
    <w:p w14:paraId="059ED62C" w14:textId="1E04DF2A" w:rsidR="00665D20" w:rsidDel="00665D20" w:rsidRDefault="00665D20" w:rsidP="00665D20">
      <w:pPr>
        <w:spacing w:after="240"/>
        <w:ind w:left="720" w:hanging="720"/>
        <w:rPr>
          <w:del w:id="786" w:author="TEBA" w:date="2024-11-08T08:24:00Z"/>
          <w:iCs/>
        </w:rPr>
      </w:pPr>
      <w:del w:id="787" w:author="TEBA" w:date="2024-11-08T08:24:00Z">
        <w:r w:rsidDel="00665D20">
          <w:delText>(1)</w:delText>
        </w:r>
        <w:r w:rsidDel="00665D20">
          <w:tab/>
        </w:r>
        <w:r w:rsidRPr="00255ABC" w:rsidDel="00665D20">
          <w:delText xml:space="preserve">To enable ERCOT to determine the total retail sales of all Retail Entities and the retail sales of a specific Retail Entity for </w:delText>
        </w:r>
        <w:r w:rsidDel="00665D20">
          <w:delText>S</w:delText>
        </w:r>
        <w:r w:rsidRPr="00255ABC" w:rsidDel="00665D20">
          <w:delText>ection 14.9.3.1</w:delText>
        </w:r>
        <w:r w:rsidDel="00665D20">
          <w:delText xml:space="preserve">, </w:delText>
        </w:r>
        <w:r w:rsidRPr="00707B79" w:rsidDel="00665D20">
          <w:delText xml:space="preserve">Preliminary </w:delText>
        </w:r>
        <w:r w:rsidDel="00665D20">
          <w:delText xml:space="preserve">Solar </w:delText>
        </w:r>
        <w:r w:rsidRPr="00707B79" w:rsidDel="00665D20">
          <w:delText>Renewable Portfolio Standard Requirement for Retail Entities</w:delText>
        </w:r>
        <w:r w:rsidDel="00665D20">
          <w:delText>,</w:delText>
        </w:r>
        <w:r w:rsidRPr="00255ABC" w:rsidDel="00665D20">
          <w:delText xml:space="preserve"> and </w:delText>
        </w:r>
        <w:r w:rsidDel="00665D20">
          <w:delText xml:space="preserve">Section </w:delText>
        </w:r>
        <w:r w:rsidRPr="00255ABC" w:rsidDel="00665D20">
          <w:delText xml:space="preserve">14.9.5, </w:delText>
        </w:r>
        <w:r w:rsidRPr="00707B79" w:rsidDel="00665D20">
          <w:delText xml:space="preserve">Final </w:delText>
        </w:r>
        <w:r w:rsidDel="00665D20">
          <w:delText xml:space="preserve">Solar </w:delText>
        </w:r>
        <w:r w:rsidRPr="00707B79" w:rsidDel="00665D20">
          <w:delText>Renewable Portfolio Standard Requirement</w:delText>
        </w:r>
        <w:r w:rsidDel="00665D20">
          <w:delText xml:space="preserve">, </w:delText>
        </w:r>
        <w:r w:rsidRPr="00255ABC" w:rsidDel="00665D20">
          <w:delText xml:space="preserve">a transmission-level voltage Customer that wishes to </w:delText>
        </w:r>
        <w:r w:rsidDel="00665D20">
          <w:delText>have its Load excluded from S</w:delText>
        </w:r>
        <w:r w:rsidRPr="00255ABC" w:rsidDel="00665D20">
          <w:delText xml:space="preserve">RPS </w:delText>
        </w:r>
        <w:r w:rsidDel="00665D20">
          <w:delText xml:space="preserve">calculations </w:delText>
        </w:r>
        <w:r w:rsidRPr="00255ABC" w:rsidDel="00665D20">
          <w:delText xml:space="preserve">pursuant to </w:delText>
        </w:r>
        <w:r w:rsidRPr="006964D0" w:rsidDel="00665D20">
          <w:rPr>
            <w:iCs/>
          </w:rPr>
          <w:delText>subsection (</w:delText>
        </w:r>
        <w:r w:rsidDel="00665D20">
          <w:rPr>
            <w:iCs/>
          </w:rPr>
          <w:delText>f</w:delText>
        </w:r>
        <w:r w:rsidRPr="006964D0" w:rsidDel="00665D20">
          <w:rPr>
            <w:iCs/>
          </w:rPr>
          <w:delText xml:space="preserve">) of </w:delText>
        </w:r>
        <w:r w:rsidDel="00665D20">
          <w:delText>P.U.C.</w:delText>
        </w:r>
        <w:r w:rsidRPr="00255ABC" w:rsidDel="00665D20">
          <w:delText xml:space="preserve"> </w:delText>
        </w:r>
        <w:r w:rsidRPr="00ED02FE" w:rsidDel="00665D20">
          <w:rPr>
            <w:smallCaps/>
          </w:rPr>
          <w:delText>Subst</w:delText>
        </w:r>
        <w:r w:rsidRPr="00255ABC" w:rsidDel="00665D20">
          <w:delText>. R</w:delText>
        </w:r>
        <w:r w:rsidDel="00665D20">
          <w:delText>.</w:delText>
        </w:r>
        <w:r w:rsidRPr="00255ABC" w:rsidDel="00665D20">
          <w:delText xml:space="preserve"> 25.173</w:delText>
        </w:r>
        <w:r w:rsidDel="00665D20">
          <w:delText>, Renewable Energy Credit Program,</w:delText>
        </w:r>
        <w:r w:rsidRPr="00255ABC" w:rsidDel="00665D20">
          <w:delText xml:space="preserve"> must </w:delText>
        </w:r>
        <w:r w:rsidDel="00665D20">
          <w:delText>submit</w:delText>
        </w:r>
        <w:r w:rsidRPr="00255ABC" w:rsidDel="00665D20">
          <w:delText xml:space="preserve"> the </w:delText>
        </w:r>
        <w:r w:rsidDel="00665D20">
          <w:delText>information</w:delText>
        </w:r>
        <w:r w:rsidRPr="00255ABC" w:rsidDel="00665D20">
          <w:delText xml:space="preserve"> </w:delText>
        </w:r>
        <w:r w:rsidDel="00665D20">
          <w:delText>in accordance with the rule.</w:delText>
        </w:r>
      </w:del>
    </w:p>
    <w:p w14:paraId="63601005" w14:textId="7120BD03" w:rsidR="00665D20" w:rsidRPr="005E69F6" w:rsidRDefault="00665D20" w:rsidP="00665D20">
      <w:pPr>
        <w:keepNext/>
        <w:tabs>
          <w:tab w:val="left" w:pos="900"/>
        </w:tabs>
        <w:spacing w:before="240" w:after="240"/>
        <w:ind w:left="900" w:hanging="900"/>
        <w:outlineLvl w:val="1"/>
        <w:rPr>
          <w:b/>
        </w:rPr>
      </w:pPr>
      <w:bookmarkStart w:id="788" w:name="_Toc239073026"/>
      <w:bookmarkStart w:id="789" w:name="_Toc180673464"/>
      <w:bookmarkEnd w:id="763"/>
      <w:r w:rsidRPr="005E69F6">
        <w:rPr>
          <w:b/>
        </w:rPr>
        <w:t>14.6</w:t>
      </w:r>
      <w:r w:rsidRPr="005E69F6">
        <w:rPr>
          <w:b/>
        </w:rPr>
        <w:tab/>
      </w:r>
      <w:bookmarkStart w:id="790" w:name="_Hlk183458817"/>
      <w:r w:rsidRPr="005E69F6">
        <w:rPr>
          <w:b/>
        </w:rPr>
        <w:t xml:space="preserve">Awarding of Renewable Energy </w:t>
      </w:r>
      <w:ins w:id="791" w:author="TEBA" w:date="2024-11-08T08:26:00Z">
        <w:r>
          <w:rPr>
            <w:b/>
          </w:rPr>
          <w:t xml:space="preserve">Attribute </w:t>
        </w:r>
      </w:ins>
      <w:del w:id="792" w:author="TEBA" w:date="2024-11-08T08:26:00Z">
        <w:r w:rsidRPr="005E69F6" w:rsidDel="00665D20">
          <w:rPr>
            <w:b/>
          </w:rPr>
          <w:delText>Credits</w:delText>
        </w:r>
      </w:del>
      <w:bookmarkEnd w:id="788"/>
      <w:bookmarkEnd w:id="789"/>
      <w:ins w:id="793" w:author="TEBA" w:date="2024-11-08T08:26:00Z">
        <w:r>
          <w:rPr>
            <w:b/>
          </w:rPr>
          <w:t>Certificates</w:t>
        </w:r>
      </w:ins>
      <w:bookmarkEnd w:id="790"/>
    </w:p>
    <w:p w14:paraId="6E484066" w14:textId="56E60346" w:rsidR="00FA1417" w:rsidRDefault="00665D20" w:rsidP="000B6AB8">
      <w:pPr>
        <w:spacing w:after="240"/>
        <w:ind w:left="720" w:hanging="720"/>
        <w:rPr>
          <w:ins w:id="794" w:author="TEBA" w:date="2024-11-08T08:30:00Z"/>
          <w:iCs/>
        </w:rPr>
      </w:pPr>
      <w:r>
        <w:t>(1)</w:t>
      </w:r>
      <w:r>
        <w:tab/>
      </w:r>
      <w:r>
        <w:rPr>
          <w:iCs/>
        </w:rPr>
        <w:t xml:space="preserve">Following the end of each calendar </w:t>
      </w:r>
      <w:del w:id="795" w:author="TEBA" w:date="2024-11-08T08:26:00Z">
        <w:r w:rsidDel="00665D20">
          <w:rPr>
            <w:iCs/>
          </w:rPr>
          <w:delText>quarter</w:delText>
        </w:r>
      </w:del>
      <w:ins w:id="796" w:author="TEBA" w:date="2024-11-08T08:26:00Z">
        <w:r>
          <w:rPr>
            <w:iCs/>
          </w:rPr>
          <w:t>month</w:t>
        </w:r>
      </w:ins>
      <w:r>
        <w:rPr>
          <w:iCs/>
        </w:rPr>
        <w:t xml:space="preserve">, and before the end of the next Business Day following receipt of all </w:t>
      </w:r>
      <w:del w:id="797" w:author="TEBA" w:date="2024-11-08T08:26:00Z">
        <w:r w:rsidDel="00665D20">
          <w:rPr>
            <w:iCs/>
          </w:rPr>
          <w:delText xml:space="preserve">Renewable </w:delText>
        </w:r>
      </w:del>
      <w:r>
        <w:rPr>
          <w:iCs/>
        </w:rPr>
        <w:t xml:space="preserve">Energy </w:t>
      </w:r>
      <w:ins w:id="798" w:author="TEBA" w:date="2024-11-08T08:26:00Z">
        <w:r>
          <w:rPr>
            <w:iCs/>
          </w:rPr>
          <w:t xml:space="preserve">Attribute </w:t>
        </w:r>
      </w:ins>
      <w:del w:id="799" w:author="TEBA" w:date="2024-11-08T08:26:00Z">
        <w:r w:rsidDel="00665D20">
          <w:rPr>
            <w:iCs/>
          </w:rPr>
          <w:delText xml:space="preserve">Credit </w:delText>
        </w:r>
      </w:del>
      <w:ins w:id="800" w:author="TEBA" w:date="2024-11-08T08:26:00Z">
        <w:r>
          <w:rPr>
            <w:iCs/>
          </w:rPr>
          <w:t xml:space="preserve">Certificate </w:t>
        </w:r>
      </w:ins>
      <w:r>
        <w:rPr>
          <w:iCs/>
        </w:rPr>
        <w:t>(</w:t>
      </w:r>
      <w:del w:id="801" w:author="TEBA" w:date="2024-11-08T08:26:00Z">
        <w:r w:rsidDel="00665D20">
          <w:rPr>
            <w:iCs/>
          </w:rPr>
          <w:delText>R</w:delText>
        </w:r>
      </w:del>
      <w:r>
        <w:rPr>
          <w:iCs/>
        </w:rPr>
        <w:t>E</w:t>
      </w:r>
      <w:ins w:id="802" w:author="TEBA" w:date="2024-11-08T08:27:00Z">
        <w:r>
          <w:rPr>
            <w:iCs/>
          </w:rPr>
          <w:t>A</w:t>
        </w:r>
      </w:ins>
      <w:r>
        <w:rPr>
          <w:iCs/>
        </w:rPr>
        <w:t xml:space="preserve">C) generator </w:t>
      </w:r>
      <w:del w:id="803" w:author="TEBA" w:date="2024-11-08T08:27:00Z">
        <w:r w:rsidDel="00665D20">
          <w:rPr>
            <w:iCs/>
          </w:rPr>
          <w:delText xml:space="preserve">and Load </w:delText>
        </w:r>
      </w:del>
      <w:r>
        <w:rPr>
          <w:iCs/>
        </w:rPr>
        <w:t xml:space="preserve">data specified in Section 14.5.1, </w:t>
      </w:r>
      <w:del w:id="804" w:author="TEBA" w:date="2024-11-08T08:27:00Z">
        <w:r w:rsidDel="00665D20">
          <w:rPr>
            <w:iCs/>
          </w:rPr>
          <w:delText xml:space="preserve">Renewable </w:delText>
        </w:r>
      </w:del>
      <w:r>
        <w:rPr>
          <w:iCs/>
        </w:rPr>
        <w:t xml:space="preserve">Energy </w:t>
      </w:r>
      <w:ins w:id="805" w:author="TEBA" w:date="2024-11-08T08:27:00Z">
        <w:r>
          <w:rPr>
            <w:iCs/>
          </w:rPr>
          <w:t xml:space="preserve">Attribute </w:t>
        </w:r>
      </w:ins>
      <w:del w:id="806" w:author="TEBA" w:date="2024-11-08T08:27:00Z">
        <w:r w:rsidDel="00665D20">
          <w:rPr>
            <w:iCs/>
          </w:rPr>
          <w:delText xml:space="preserve">Credit </w:delText>
        </w:r>
      </w:del>
      <w:ins w:id="807" w:author="TEBA" w:date="2024-11-08T08:27:00Z">
        <w:r>
          <w:rPr>
            <w:iCs/>
          </w:rPr>
          <w:t xml:space="preserve">Certificate </w:t>
        </w:r>
      </w:ins>
      <w:r>
        <w:rPr>
          <w:iCs/>
        </w:rPr>
        <w:t>Generators</w:t>
      </w:r>
      <w:del w:id="808" w:author="TEBA" w:date="2024-11-08T08:27:00Z">
        <w:r w:rsidDel="00665D20">
          <w:rPr>
            <w:iCs/>
          </w:rPr>
          <w:delText xml:space="preserve"> and Renewable Energy Credit Offset Generators</w:delText>
        </w:r>
      </w:del>
      <w:r>
        <w:rPr>
          <w:iCs/>
        </w:rPr>
        <w:t>,</w:t>
      </w:r>
      <w:del w:id="809" w:author="TEBA" w:date="2024-11-08T08:28:00Z">
        <w:r w:rsidDel="00665D20">
          <w:rPr>
            <w:iCs/>
          </w:rPr>
          <w:delText xml:space="preserve"> and in Section 14.5.2, Retail Entities,</w:delText>
        </w:r>
      </w:del>
      <w:r>
        <w:rPr>
          <w:iCs/>
        </w:rPr>
        <w:t xml:space="preserve"> ERCOT will credit </w:t>
      </w:r>
      <w:del w:id="810" w:author="TEBA" w:date="2024-11-08T08:28:00Z">
        <w:r w:rsidDel="00665D20">
          <w:rPr>
            <w:iCs/>
          </w:rPr>
          <w:delText>R</w:delText>
        </w:r>
      </w:del>
      <w:r>
        <w:rPr>
          <w:iCs/>
        </w:rPr>
        <w:t>E</w:t>
      </w:r>
      <w:ins w:id="811" w:author="TEBA" w:date="2024-11-08T08:28:00Z">
        <w:r>
          <w:rPr>
            <w:iCs/>
          </w:rPr>
          <w:t>A</w:t>
        </w:r>
      </w:ins>
      <w:r>
        <w:rPr>
          <w:iCs/>
        </w:rPr>
        <w:t xml:space="preserve">Cs to the appropriate </w:t>
      </w:r>
      <w:del w:id="812" w:author="TEBA" w:date="2024-11-08T08:28:00Z">
        <w:r w:rsidDel="00665D20">
          <w:rPr>
            <w:iCs/>
          </w:rPr>
          <w:delText>R</w:delText>
        </w:r>
      </w:del>
      <w:r>
        <w:rPr>
          <w:iCs/>
        </w:rPr>
        <w:t>E</w:t>
      </w:r>
      <w:ins w:id="813" w:author="TEBA" w:date="2024-11-08T08:28:00Z">
        <w:r>
          <w:rPr>
            <w:iCs/>
          </w:rPr>
          <w:t>A</w:t>
        </w:r>
      </w:ins>
      <w:r>
        <w:rPr>
          <w:iCs/>
        </w:rPr>
        <w:t xml:space="preserve">C trading </w:t>
      </w:r>
      <w:r w:rsidRPr="005A12EF">
        <w:t>account</w:t>
      </w:r>
      <w:r>
        <w:rPr>
          <w:iCs/>
        </w:rPr>
        <w:t xml:space="preserve">.  ERCOT shall base the number of </w:t>
      </w:r>
      <w:del w:id="814" w:author="TEBA" w:date="2024-11-08T08:28:00Z">
        <w:r w:rsidDel="00665D20">
          <w:rPr>
            <w:iCs/>
          </w:rPr>
          <w:delText>R</w:delText>
        </w:r>
      </w:del>
      <w:r>
        <w:rPr>
          <w:iCs/>
        </w:rPr>
        <w:t>E</w:t>
      </w:r>
      <w:ins w:id="815" w:author="TEBA" w:date="2024-11-08T08:28:00Z">
        <w:r>
          <w:rPr>
            <w:iCs/>
          </w:rPr>
          <w:t>A</w:t>
        </w:r>
      </w:ins>
      <w:r>
        <w:rPr>
          <w:iCs/>
        </w:rPr>
        <w:t xml:space="preserve">Cs to be issued on the MWh generation data provided by </w:t>
      </w:r>
      <w:del w:id="816" w:author="TEBA" w:date="2024-11-08T08:28:00Z">
        <w:r w:rsidDel="00665D20">
          <w:rPr>
            <w:iCs/>
          </w:rPr>
          <w:delText>R</w:delText>
        </w:r>
      </w:del>
      <w:r>
        <w:rPr>
          <w:iCs/>
        </w:rPr>
        <w:t>E</w:t>
      </w:r>
      <w:ins w:id="817" w:author="TEBA" w:date="2024-11-08T08:28:00Z">
        <w:r>
          <w:rPr>
            <w:iCs/>
          </w:rPr>
          <w:t>A</w:t>
        </w:r>
      </w:ins>
      <w:r>
        <w:rPr>
          <w:iCs/>
        </w:rPr>
        <w:t xml:space="preserve">C generators or ERCOT as applicable.  The number of </w:t>
      </w:r>
      <w:del w:id="818" w:author="TEBA" w:date="2024-11-08T08:28:00Z">
        <w:r w:rsidDel="00665D20">
          <w:rPr>
            <w:iCs/>
          </w:rPr>
          <w:delText>R</w:delText>
        </w:r>
      </w:del>
      <w:r>
        <w:rPr>
          <w:iCs/>
        </w:rPr>
        <w:t>E</w:t>
      </w:r>
      <w:ins w:id="819" w:author="TEBA" w:date="2024-11-08T08:28:00Z">
        <w:r>
          <w:rPr>
            <w:iCs/>
          </w:rPr>
          <w:t>A</w:t>
        </w:r>
      </w:ins>
      <w:r>
        <w:rPr>
          <w:iCs/>
        </w:rPr>
        <w:t xml:space="preserve">Cs </w:t>
      </w:r>
      <w:r>
        <w:rPr>
          <w:iCs/>
        </w:rPr>
        <w:lastRenderedPageBreak/>
        <w:t xml:space="preserve">issued to a specific </w:t>
      </w:r>
      <w:del w:id="820" w:author="TEBA" w:date="2024-11-08T08:28:00Z">
        <w:r w:rsidDel="00665D20">
          <w:rPr>
            <w:iCs/>
          </w:rPr>
          <w:delText>R</w:delText>
        </w:r>
      </w:del>
      <w:r>
        <w:rPr>
          <w:iCs/>
        </w:rPr>
        <w:t>E</w:t>
      </w:r>
      <w:ins w:id="821" w:author="TEBA" w:date="2024-11-08T08:28:00Z">
        <w:r>
          <w:rPr>
            <w:iCs/>
          </w:rPr>
          <w:t>A</w:t>
        </w:r>
      </w:ins>
      <w:r>
        <w:rPr>
          <w:iCs/>
        </w:rPr>
        <w:t xml:space="preserve">C generator will be equal to the number of MWh generated by the certified generator during the </w:t>
      </w:r>
      <w:del w:id="822" w:author="TEBA" w:date="2024-11-08T08:28:00Z">
        <w:r w:rsidDel="00665D20">
          <w:rPr>
            <w:iCs/>
          </w:rPr>
          <w:delText>quarter</w:delText>
        </w:r>
      </w:del>
      <w:ins w:id="823" w:author="TEBA" w:date="2024-11-08T08:28:00Z">
        <w:r>
          <w:rPr>
            <w:iCs/>
          </w:rPr>
          <w:t>month</w:t>
        </w:r>
      </w:ins>
      <w:r>
        <w:rPr>
          <w:iCs/>
        </w:rPr>
        <w:t xml:space="preserve">.  </w:t>
      </w:r>
      <w:del w:id="824" w:author="TEBA" w:date="2024-11-08T08:29:00Z">
        <w:r w:rsidDel="00FA1417">
          <w:rPr>
            <w:iCs/>
          </w:rPr>
          <w:delText xml:space="preserve">Quarterly production shall be rounded to the nearest whole MWh, with fractions of 0.5 MWh or greater rounded up.  </w:delText>
        </w:r>
      </w:del>
    </w:p>
    <w:p w14:paraId="77537B69" w14:textId="5F9A8A46" w:rsidR="00665D20" w:rsidRDefault="00FA1417" w:rsidP="00FA1417">
      <w:pPr>
        <w:spacing w:after="240"/>
        <w:ind w:left="720" w:hanging="720"/>
        <w:rPr>
          <w:iCs/>
        </w:rPr>
      </w:pPr>
      <w:ins w:id="825" w:author="TEBA" w:date="2024-11-08T08:30:00Z">
        <w:r>
          <w:rPr>
            <w:iCs/>
          </w:rPr>
          <w:t xml:space="preserve">(2) </w:t>
        </w:r>
        <w:r>
          <w:rPr>
            <w:iCs/>
          </w:rPr>
          <w:tab/>
        </w:r>
      </w:ins>
      <w:r w:rsidR="00665D20">
        <w:rPr>
          <w:iCs/>
        </w:rPr>
        <w:t xml:space="preserve">If a </w:t>
      </w:r>
      <w:ins w:id="826" w:author="TEBA" w:date="2024-11-25T19:06:00Z">
        <w:r w:rsidR="009B3702">
          <w:rPr>
            <w:iCs/>
          </w:rPr>
          <w:t>Renewable Energy Credit (</w:t>
        </w:r>
      </w:ins>
      <w:r w:rsidR="00665D20">
        <w:rPr>
          <w:iCs/>
        </w:rPr>
        <w:t>REC</w:t>
      </w:r>
      <w:ins w:id="827" w:author="TEBA" w:date="2024-11-25T19:06:00Z">
        <w:r w:rsidR="009B3702">
          <w:rPr>
            <w:iCs/>
          </w:rPr>
          <w:t>)</w:t>
        </w:r>
      </w:ins>
      <w:r w:rsidR="00665D20">
        <w:rPr>
          <w:iCs/>
        </w:rPr>
        <w:t xml:space="preserve"> generator is decertified during the quarter, RECs will be issued on MWhs produced during the </w:t>
      </w:r>
      <w:del w:id="828" w:author="TEBA" w:date="2024-11-08T08:31:00Z">
        <w:r w:rsidR="00665D20" w:rsidDel="00FA1417">
          <w:rPr>
            <w:iCs/>
          </w:rPr>
          <w:delText xml:space="preserve">quarter </w:delText>
        </w:r>
      </w:del>
      <w:ins w:id="829" w:author="TEBA" w:date="2024-11-08T08:31:00Z">
        <w:r>
          <w:rPr>
            <w:iCs/>
          </w:rPr>
          <w:t xml:space="preserve">month </w:t>
        </w:r>
      </w:ins>
      <w:r w:rsidR="00665D20">
        <w:rPr>
          <w:iCs/>
        </w:rPr>
        <w:t xml:space="preserve">until the date and time of decertification.  </w:t>
      </w:r>
    </w:p>
    <w:p w14:paraId="33C0DC96" w14:textId="5DF0E5DE" w:rsidR="00453D4E" w:rsidDel="00453D4E" w:rsidRDefault="00453D4E" w:rsidP="00453D4E">
      <w:pPr>
        <w:pStyle w:val="H3"/>
        <w:rPr>
          <w:del w:id="830" w:author="TEBA" w:date="2024-11-08T09:01:00Z"/>
        </w:rPr>
      </w:pPr>
      <w:bookmarkStart w:id="831" w:name="_Toc175576135"/>
      <w:bookmarkStart w:id="832" w:name="_Toc180673466"/>
      <w:commentRangeStart w:id="833"/>
      <w:del w:id="834" w:author="TEBA" w:date="2024-11-08T09:01:00Z">
        <w:r w:rsidDel="00453D4E">
          <w:delText>14.6.2</w:delText>
        </w:r>
      </w:del>
      <w:commentRangeEnd w:id="833"/>
      <w:r w:rsidR="00D16037">
        <w:rPr>
          <w:rStyle w:val="CommentReference"/>
          <w:b w:val="0"/>
          <w:bCs w:val="0"/>
          <w:i w:val="0"/>
        </w:rPr>
        <w:commentReference w:id="833"/>
      </w:r>
      <w:del w:id="835" w:author="TEBA" w:date="2024-11-08T09:01:00Z">
        <w:r w:rsidDel="00453D4E">
          <w:tab/>
          <w:delText>Awarding of Compliance Premiums</w:delText>
        </w:r>
        <w:bookmarkEnd w:id="831"/>
        <w:bookmarkEnd w:id="832"/>
      </w:del>
    </w:p>
    <w:p w14:paraId="08DB3CD0" w14:textId="489C472E" w:rsidR="00453D4E" w:rsidDel="00453D4E" w:rsidRDefault="00453D4E" w:rsidP="00453D4E">
      <w:pPr>
        <w:spacing w:after="240"/>
        <w:ind w:left="720" w:hanging="720"/>
        <w:rPr>
          <w:del w:id="836" w:author="TEBA" w:date="2024-11-08T09:01:00Z"/>
          <w:iCs/>
        </w:rPr>
      </w:pPr>
      <w:del w:id="837" w:author="TEBA" w:date="2024-11-08T09:01:00Z">
        <w:r w:rsidDel="00453D4E">
          <w:rPr>
            <w:iCs/>
          </w:rPr>
          <w:delText>(1)</w:delText>
        </w:r>
        <w:r w:rsidDel="00453D4E">
          <w:rPr>
            <w:iCs/>
          </w:rPr>
          <w:tab/>
          <w:delText>A Compliance Premium is awarded by the Program Administrator in conjunction with a REC that is generated by a renewable energy Resource installed and certified after September 1, 2005 that is not powered by wind.  For the purpose of the Solar Renewable Portfolio Standard (SRPS) requirements, one Compliance Premium is equal to one REC.</w:delText>
        </w:r>
      </w:del>
    </w:p>
    <w:p w14:paraId="5B785970" w14:textId="3CBD4B17" w:rsidR="004C30CF" w:rsidRDefault="00453D4E" w:rsidP="00453D4E">
      <w:pPr>
        <w:tabs>
          <w:tab w:val="left" w:pos="0"/>
        </w:tabs>
        <w:spacing w:after="240"/>
        <w:ind w:left="720" w:hanging="720"/>
        <w:rPr>
          <w:iCs/>
        </w:rPr>
      </w:pPr>
      <w:del w:id="838" w:author="TEBA" w:date="2024-11-08T09:01:00Z">
        <w:r w:rsidDel="00453D4E">
          <w:rPr>
            <w:iCs/>
          </w:rPr>
          <w:delText>(2)</w:delText>
        </w:r>
        <w:r w:rsidDel="00453D4E">
          <w:rPr>
            <w:iCs/>
          </w:rPr>
          <w:tab/>
          <w:delText>One Compliance Premium shall be awarded for each REC awarded for energy generated until December 31, 2024.</w:delText>
        </w:r>
      </w:del>
    </w:p>
    <w:p w14:paraId="003BCBAF" w14:textId="77F08362" w:rsidR="00453D4E" w:rsidRDefault="00453D4E" w:rsidP="00453D4E">
      <w:pPr>
        <w:keepNext/>
        <w:tabs>
          <w:tab w:val="left" w:pos="900"/>
        </w:tabs>
        <w:spacing w:before="240" w:after="240"/>
        <w:ind w:left="900" w:hanging="900"/>
        <w:outlineLvl w:val="1"/>
        <w:rPr>
          <w:b/>
        </w:rPr>
      </w:pPr>
      <w:bookmarkStart w:id="839" w:name="_Toc175576136"/>
      <w:bookmarkStart w:id="840" w:name="_Toc180673467"/>
      <w:r>
        <w:rPr>
          <w:b/>
        </w:rPr>
        <w:t>14.7</w:t>
      </w:r>
      <w:r>
        <w:rPr>
          <w:b/>
        </w:rPr>
        <w:tab/>
        <w:t xml:space="preserve">Transfer of </w:t>
      </w:r>
      <w:del w:id="841" w:author="TEBA" w:date="2024-11-08T09:02:00Z">
        <w:r w:rsidDel="00453D4E">
          <w:rPr>
            <w:b/>
          </w:rPr>
          <w:delText xml:space="preserve">Renewable </w:delText>
        </w:r>
      </w:del>
      <w:r>
        <w:rPr>
          <w:b/>
        </w:rPr>
        <w:t xml:space="preserve">Energy </w:t>
      </w:r>
      <w:ins w:id="842" w:author="TEBA" w:date="2024-11-08T09:02:00Z">
        <w:r>
          <w:rPr>
            <w:b/>
          </w:rPr>
          <w:t xml:space="preserve">Attribute </w:t>
        </w:r>
      </w:ins>
      <w:del w:id="843" w:author="TEBA" w:date="2024-11-08T09:02:00Z">
        <w:r w:rsidDel="00453D4E">
          <w:rPr>
            <w:b/>
          </w:rPr>
          <w:delText xml:space="preserve">Credits </w:delText>
        </w:r>
      </w:del>
      <w:ins w:id="844" w:author="TEBA" w:date="2024-11-08T09:02:00Z">
        <w:r>
          <w:rPr>
            <w:b/>
          </w:rPr>
          <w:t xml:space="preserve">Certificates </w:t>
        </w:r>
      </w:ins>
      <w:del w:id="845" w:author="TEBA" w:date="2024-11-08T09:02:00Z">
        <w:r w:rsidDel="00453D4E">
          <w:rPr>
            <w:b/>
          </w:rPr>
          <w:delText xml:space="preserve">or Compliance Premiums </w:delText>
        </w:r>
      </w:del>
      <w:r>
        <w:rPr>
          <w:b/>
        </w:rPr>
        <w:t>Between Parties</w:t>
      </w:r>
      <w:bookmarkEnd w:id="839"/>
      <w:bookmarkEnd w:id="840"/>
    </w:p>
    <w:p w14:paraId="11019F9D" w14:textId="41BCC9BA" w:rsidR="00453D4E" w:rsidRDefault="00453D4E" w:rsidP="00453D4E">
      <w:pPr>
        <w:spacing w:after="240"/>
        <w:ind w:left="720" w:hanging="720"/>
        <w:rPr>
          <w:ins w:id="846" w:author="TEBA" w:date="2024-11-08T09:04:00Z"/>
          <w:iCs/>
        </w:rPr>
      </w:pPr>
      <w:r>
        <w:rPr>
          <w:iCs/>
        </w:rPr>
        <w:t>(1)</w:t>
      </w:r>
      <w:r>
        <w:rPr>
          <w:iCs/>
        </w:rPr>
        <w:tab/>
        <w:t>On the receipt of a request from the owner of a</w:t>
      </w:r>
      <w:ins w:id="847" w:author="TEBA" w:date="2024-11-22T12:51:00Z">
        <w:r w:rsidR="00BA15BD">
          <w:rPr>
            <w:iCs/>
          </w:rPr>
          <w:t>n</w:t>
        </w:r>
      </w:ins>
      <w:r>
        <w:rPr>
          <w:iCs/>
        </w:rPr>
        <w:t xml:space="preserve"> </w:t>
      </w:r>
      <w:del w:id="848" w:author="TEBA" w:date="2024-11-08T09:03:00Z">
        <w:r w:rsidDel="00453D4E">
          <w:rPr>
            <w:iCs/>
          </w:rPr>
          <w:delText xml:space="preserve">Renewable </w:delText>
        </w:r>
      </w:del>
      <w:r>
        <w:rPr>
          <w:iCs/>
        </w:rPr>
        <w:t>Energy</w:t>
      </w:r>
      <w:ins w:id="849" w:author="TEBA" w:date="2024-11-08T09:03:00Z">
        <w:r>
          <w:rPr>
            <w:iCs/>
          </w:rPr>
          <w:t xml:space="preserve"> Attribute</w:t>
        </w:r>
      </w:ins>
      <w:r>
        <w:rPr>
          <w:iCs/>
        </w:rPr>
        <w:t xml:space="preserve"> </w:t>
      </w:r>
      <w:del w:id="850" w:author="TEBA" w:date="2024-11-08T09:03:00Z">
        <w:r w:rsidDel="00453D4E">
          <w:rPr>
            <w:iCs/>
          </w:rPr>
          <w:delText xml:space="preserve">Credit </w:delText>
        </w:r>
      </w:del>
      <w:ins w:id="851" w:author="TEBA" w:date="2024-11-08T09:03:00Z">
        <w:r>
          <w:rPr>
            <w:iCs/>
          </w:rPr>
          <w:t xml:space="preserve">Certificate </w:t>
        </w:r>
      </w:ins>
      <w:r>
        <w:rPr>
          <w:iCs/>
        </w:rPr>
        <w:t>(</w:t>
      </w:r>
      <w:del w:id="852" w:author="TEBA" w:date="2024-11-08T09:03:00Z">
        <w:r w:rsidDel="00453D4E">
          <w:rPr>
            <w:iCs/>
          </w:rPr>
          <w:delText>R</w:delText>
        </w:r>
      </w:del>
      <w:r>
        <w:rPr>
          <w:iCs/>
        </w:rPr>
        <w:t>E</w:t>
      </w:r>
      <w:ins w:id="853" w:author="TEBA" w:date="2024-11-08T09:03:00Z">
        <w:r>
          <w:rPr>
            <w:iCs/>
          </w:rPr>
          <w:t>A</w:t>
        </w:r>
      </w:ins>
      <w:r>
        <w:rPr>
          <w:iCs/>
        </w:rPr>
        <w:t xml:space="preserve">C) </w:t>
      </w:r>
      <w:del w:id="854" w:author="TEBA" w:date="2024-11-08T09:03:00Z">
        <w:r w:rsidDel="00453D4E">
          <w:rPr>
            <w:iCs/>
          </w:rPr>
          <w:delText xml:space="preserve">or Compliance Premium </w:delText>
        </w:r>
      </w:del>
      <w:r>
        <w:rPr>
          <w:iCs/>
        </w:rPr>
        <w:t xml:space="preserve">and purchaser of the </w:t>
      </w:r>
      <w:del w:id="855" w:author="TEBA" w:date="2024-11-08T09:03:00Z">
        <w:r w:rsidDel="00453D4E">
          <w:rPr>
            <w:iCs/>
          </w:rPr>
          <w:delText>R</w:delText>
        </w:r>
      </w:del>
      <w:r>
        <w:rPr>
          <w:iCs/>
        </w:rPr>
        <w:t>E</w:t>
      </w:r>
      <w:ins w:id="856" w:author="TEBA" w:date="2024-11-08T09:03:00Z">
        <w:r>
          <w:rPr>
            <w:iCs/>
          </w:rPr>
          <w:t>A</w:t>
        </w:r>
      </w:ins>
      <w:r>
        <w:rPr>
          <w:iCs/>
        </w:rPr>
        <w:t>C</w:t>
      </w:r>
      <w:del w:id="857" w:author="TEBA" w:date="2024-11-08T09:03:00Z">
        <w:r w:rsidDel="00453D4E">
          <w:rPr>
            <w:iCs/>
          </w:rPr>
          <w:delText xml:space="preserve"> or Compliance Premium</w:delText>
        </w:r>
      </w:del>
      <w:r>
        <w:rPr>
          <w:iCs/>
        </w:rPr>
        <w:t xml:space="preserve">, ERCOT will transfer the </w:t>
      </w:r>
      <w:del w:id="858" w:author="TEBA" w:date="2024-11-08T09:03:00Z">
        <w:r w:rsidDel="00453D4E">
          <w:rPr>
            <w:iCs/>
          </w:rPr>
          <w:delText>R</w:delText>
        </w:r>
      </w:del>
      <w:r>
        <w:rPr>
          <w:iCs/>
        </w:rPr>
        <w:t>E</w:t>
      </w:r>
      <w:ins w:id="859" w:author="TEBA" w:date="2024-11-08T09:03:00Z">
        <w:r>
          <w:rPr>
            <w:iCs/>
          </w:rPr>
          <w:t>A</w:t>
        </w:r>
      </w:ins>
      <w:r>
        <w:rPr>
          <w:iCs/>
        </w:rPr>
        <w:t xml:space="preserve">C </w:t>
      </w:r>
      <w:del w:id="860" w:author="TEBA" w:date="2024-11-08T09:03:00Z">
        <w:r w:rsidDel="00453D4E">
          <w:rPr>
            <w:iCs/>
          </w:rPr>
          <w:delText xml:space="preserve">or Compliance Premium </w:delText>
        </w:r>
      </w:del>
      <w:r>
        <w:rPr>
          <w:iCs/>
        </w:rPr>
        <w:t xml:space="preserve">from the owner’s </w:t>
      </w:r>
      <w:del w:id="861" w:author="TEBA" w:date="2024-11-08T09:03:00Z">
        <w:r w:rsidDel="00453D4E">
          <w:rPr>
            <w:iCs/>
          </w:rPr>
          <w:delText>R</w:delText>
        </w:r>
      </w:del>
      <w:r>
        <w:rPr>
          <w:iCs/>
        </w:rPr>
        <w:t>E</w:t>
      </w:r>
      <w:ins w:id="862" w:author="TEBA" w:date="2024-11-08T09:03:00Z">
        <w:r>
          <w:rPr>
            <w:iCs/>
          </w:rPr>
          <w:t>A</w:t>
        </w:r>
      </w:ins>
      <w:r>
        <w:rPr>
          <w:iCs/>
        </w:rPr>
        <w:t xml:space="preserve">C trading account to the </w:t>
      </w:r>
      <w:del w:id="863" w:author="TEBA" w:date="2024-11-08T09:03:00Z">
        <w:r w:rsidDel="00453D4E">
          <w:rPr>
            <w:iCs/>
          </w:rPr>
          <w:delText>R</w:delText>
        </w:r>
      </w:del>
      <w:r>
        <w:rPr>
          <w:iCs/>
        </w:rPr>
        <w:t>E</w:t>
      </w:r>
      <w:ins w:id="864" w:author="TEBA" w:date="2024-11-08T09:03:00Z">
        <w:r>
          <w:rPr>
            <w:iCs/>
          </w:rPr>
          <w:t>A</w:t>
        </w:r>
      </w:ins>
      <w:r>
        <w:rPr>
          <w:iCs/>
        </w:rPr>
        <w:t>C trading account specified in the transfer request.  Transfer requests received by ERCOT shall be effective upon confirmation by the receiving Entity.</w:t>
      </w:r>
      <w:ins w:id="865" w:author="TEBA" w:date="2024-11-08T09:04:00Z">
        <w:r w:rsidRPr="00453D4E">
          <w:rPr>
            <w:iCs/>
          </w:rPr>
          <w:t xml:space="preserve"> </w:t>
        </w:r>
        <w:r>
          <w:rPr>
            <w:iCs/>
          </w:rPr>
          <w:t xml:space="preserve"> ERCOT must provide a </w:t>
        </w:r>
      </w:ins>
      <w:ins w:id="866" w:author="TEBA" w:date="2024-11-27T10:43:00Z">
        <w:r w:rsidR="00E066C5">
          <w:rPr>
            <w:iCs/>
          </w:rPr>
          <w:t>Representational State Transfer (</w:t>
        </w:r>
      </w:ins>
      <w:ins w:id="867" w:author="TEBA" w:date="2024-11-08T09:04:00Z">
        <w:r>
          <w:rPr>
            <w:iCs/>
          </w:rPr>
          <w:t>REST</w:t>
        </w:r>
      </w:ins>
      <w:ins w:id="868" w:author="TEBA" w:date="2024-11-27T10:43:00Z">
        <w:r w:rsidR="00E066C5">
          <w:rPr>
            <w:iCs/>
          </w:rPr>
          <w:t>)</w:t>
        </w:r>
      </w:ins>
      <w:ins w:id="869" w:author="TEBA" w:date="2024-11-08T09:04:00Z">
        <w:r>
          <w:rPr>
            <w:iCs/>
          </w:rPr>
          <w:t xml:space="preserve"> </w:t>
        </w:r>
      </w:ins>
      <w:ins w:id="870" w:author="TEBA" w:date="2024-11-25T19:30:00Z">
        <w:r w:rsidR="00D632EE">
          <w:rPr>
            <w:iCs/>
          </w:rPr>
          <w:t>A</w:t>
        </w:r>
      </w:ins>
      <w:ins w:id="871" w:author="TEBA" w:date="2024-11-08T09:04:00Z">
        <w:r>
          <w:rPr>
            <w:iCs/>
          </w:rPr>
          <w:t xml:space="preserve">pplication </w:t>
        </w:r>
      </w:ins>
      <w:ins w:id="872" w:author="TEBA" w:date="2024-11-25T19:30:00Z">
        <w:r w:rsidR="00D632EE">
          <w:rPr>
            <w:iCs/>
          </w:rPr>
          <w:t>P</w:t>
        </w:r>
      </w:ins>
      <w:ins w:id="873" w:author="TEBA" w:date="2024-11-08T09:04:00Z">
        <w:r>
          <w:rPr>
            <w:iCs/>
          </w:rPr>
          <w:t xml:space="preserve">rogramming </w:t>
        </w:r>
      </w:ins>
      <w:ins w:id="874" w:author="TEBA" w:date="2024-11-25T19:30:00Z">
        <w:r w:rsidR="00D632EE">
          <w:rPr>
            <w:iCs/>
          </w:rPr>
          <w:t>I</w:t>
        </w:r>
      </w:ins>
      <w:ins w:id="875" w:author="TEBA" w:date="2024-11-08T09:04:00Z">
        <w:r>
          <w:rPr>
            <w:iCs/>
          </w:rPr>
          <w:t>nterface (API) for EAC transfers.  The API must</w:t>
        </w:r>
        <w:del w:id="876" w:author="Constellation 021125" w:date="2025-02-11T13:56:00Z">
          <w:r w:rsidDel="00724A82">
            <w:rPr>
              <w:iCs/>
            </w:rPr>
            <w:delText>, at minimum,</w:delText>
          </w:r>
        </w:del>
        <w:r>
          <w:rPr>
            <w:iCs/>
          </w:rPr>
          <w:t xml:space="preserve"> provide functionality </w:t>
        </w:r>
      </w:ins>
      <w:ins w:id="877" w:author="Constellation 021125" w:date="2025-02-11T13:57:00Z">
        <w:r w:rsidR="00724A82">
          <w:rPr>
            <w:iCs/>
          </w:rPr>
          <w:t xml:space="preserve">so that Market Participants can use it for all interactions with the EAC Trading Program, including functionality </w:t>
        </w:r>
      </w:ins>
      <w:ins w:id="878" w:author="TEBA" w:date="2024-11-08T09:04:00Z">
        <w:r>
          <w:rPr>
            <w:iCs/>
          </w:rPr>
          <w:t>that:</w:t>
        </w:r>
      </w:ins>
    </w:p>
    <w:p w14:paraId="6647CC3F" w14:textId="06132CD9" w:rsidR="00453D4E" w:rsidRDefault="00453D4E" w:rsidP="00CF1BDF">
      <w:pPr>
        <w:spacing w:after="240"/>
        <w:ind w:left="1440" w:hanging="720"/>
        <w:rPr>
          <w:ins w:id="879" w:author="TEBA" w:date="2024-11-08T09:04:00Z"/>
          <w:iCs/>
        </w:rPr>
      </w:pPr>
      <w:ins w:id="880" w:author="TEBA" w:date="2024-11-08T09:04:00Z">
        <w:r>
          <w:rPr>
            <w:iCs/>
          </w:rPr>
          <w:t>(a)</w:t>
        </w:r>
      </w:ins>
      <w:ins w:id="881" w:author="TEBA" w:date="2024-11-26T06:38:00Z">
        <w:r w:rsidR="00575293">
          <w:rPr>
            <w:iCs/>
          </w:rPr>
          <w:tab/>
        </w:r>
      </w:ins>
      <w:ins w:id="882" w:author="TEBA" w:date="2024-11-08T09:04:00Z">
        <w:r>
          <w:rPr>
            <w:iCs/>
          </w:rPr>
          <w:t>Allows the transfer of multiple and fractional EACs in one transaction across a range of time periods;</w:t>
        </w:r>
      </w:ins>
    </w:p>
    <w:p w14:paraId="6B737CC1" w14:textId="6884B7D0" w:rsidR="00453D4E" w:rsidRDefault="00453D4E" w:rsidP="00CF1BDF">
      <w:pPr>
        <w:spacing w:after="240"/>
        <w:ind w:left="1440" w:hanging="720"/>
        <w:rPr>
          <w:ins w:id="883" w:author="TEBA" w:date="2024-11-08T09:04:00Z"/>
          <w:iCs/>
        </w:rPr>
      </w:pPr>
      <w:ins w:id="884" w:author="TEBA" w:date="2024-11-08T09:04:00Z">
        <w:r>
          <w:rPr>
            <w:iCs/>
          </w:rPr>
          <w:t>(b)</w:t>
        </w:r>
      </w:ins>
      <w:ins w:id="885" w:author="TEBA" w:date="2024-11-26T06:38:00Z">
        <w:r w:rsidR="00575293">
          <w:rPr>
            <w:iCs/>
          </w:rPr>
          <w:tab/>
        </w:r>
      </w:ins>
      <w:ins w:id="886" w:author="TEBA" w:date="2024-11-08T09:04:00Z">
        <w:r>
          <w:rPr>
            <w:iCs/>
          </w:rPr>
          <w:t xml:space="preserve">Enables transfers down to the </w:t>
        </w:r>
      </w:ins>
      <w:ins w:id="887" w:author="TEBA" w:date="2024-11-25T19:55:00Z">
        <w:r w:rsidR="006E6625">
          <w:rPr>
            <w:iCs/>
          </w:rPr>
          <w:t>Watt-hour (</w:t>
        </w:r>
      </w:ins>
      <w:ins w:id="888" w:author="TEBA" w:date="2024-11-08T09:04:00Z">
        <w:r>
          <w:rPr>
            <w:iCs/>
          </w:rPr>
          <w:t>Wh</w:t>
        </w:r>
      </w:ins>
      <w:ins w:id="889" w:author="TEBA" w:date="2024-11-25T19:55:00Z">
        <w:r w:rsidR="006E6625">
          <w:rPr>
            <w:iCs/>
          </w:rPr>
          <w:t>)</w:t>
        </w:r>
      </w:ins>
      <w:ins w:id="890" w:author="TEBA" w:date="2024-11-08T09:04:00Z">
        <w:r>
          <w:rPr>
            <w:iCs/>
          </w:rPr>
          <w:t xml:space="preserve"> of specific EACs, quantities of EACs, or equally weighted percentages of EACs, including the transfer of a specific range of Whs within one EAC hourly or monthly record (while maintaining serialization);</w:t>
        </w:r>
      </w:ins>
    </w:p>
    <w:p w14:paraId="4885D938" w14:textId="76EF220E" w:rsidR="00453D4E" w:rsidRDefault="00453D4E" w:rsidP="003B1A8C">
      <w:pPr>
        <w:spacing w:after="240"/>
        <w:ind w:left="720" w:hanging="720"/>
        <w:rPr>
          <w:ins w:id="891" w:author="TEBA" w:date="2024-11-08T09:04:00Z"/>
          <w:iCs/>
        </w:rPr>
      </w:pPr>
      <w:r>
        <w:rPr>
          <w:iCs/>
        </w:rPr>
        <w:tab/>
      </w:r>
      <w:ins w:id="892" w:author="TEBA" w:date="2024-11-08T09:04:00Z">
        <w:r>
          <w:rPr>
            <w:iCs/>
          </w:rPr>
          <w:t xml:space="preserve">(c) </w:t>
        </w:r>
      </w:ins>
      <w:ins w:id="893" w:author="TEBA" w:date="2024-11-25T22:09:00Z">
        <w:r w:rsidR="004073B2">
          <w:rPr>
            <w:iCs/>
          </w:rPr>
          <w:tab/>
        </w:r>
      </w:ins>
      <w:ins w:id="894" w:author="TEBA" w:date="2024-11-08T09:04:00Z">
        <w:r>
          <w:rPr>
            <w:iCs/>
          </w:rPr>
          <w:t>Allows transfers to be confirmed;</w:t>
        </w:r>
      </w:ins>
    </w:p>
    <w:p w14:paraId="51EB22C4" w14:textId="34FF8A54" w:rsidR="00453D4E" w:rsidRDefault="00453D4E" w:rsidP="003B1A8C">
      <w:pPr>
        <w:spacing w:after="240"/>
        <w:ind w:left="1440" w:hanging="720"/>
        <w:rPr>
          <w:ins w:id="895" w:author="TEBA" w:date="2024-11-08T09:04:00Z"/>
          <w:iCs/>
        </w:rPr>
      </w:pPr>
      <w:ins w:id="896" w:author="TEBA" w:date="2024-11-08T09:04:00Z">
        <w:r>
          <w:rPr>
            <w:iCs/>
          </w:rPr>
          <w:t>(d)</w:t>
        </w:r>
      </w:ins>
      <w:ins w:id="897" w:author="TEBA" w:date="2024-11-26T06:38:00Z">
        <w:r w:rsidR="00575293">
          <w:rPr>
            <w:iCs/>
          </w:rPr>
          <w:tab/>
        </w:r>
      </w:ins>
      <w:ins w:id="898" w:author="TEBA" w:date="2024-11-08T09:04:00Z">
        <w:r>
          <w:rPr>
            <w:iCs/>
          </w:rPr>
          <w:t>Allows for the update of multiple EAC user-defined fields in one transaction, including the use of arrays to assign storage charging information to a variety of discharge EACs;</w:t>
        </w:r>
        <w:del w:id="899" w:author="TEBA" w:date="2024-11-25T14:39:00Z">
          <w:r w:rsidDel="006E3282">
            <w:rPr>
              <w:iCs/>
            </w:rPr>
            <w:delText xml:space="preserve"> </w:delText>
          </w:r>
        </w:del>
      </w:ins>
    </w:p>
    <w:p w14:paraId="44A1A8D9" w14:textId="3A6AEE37" w:rsidR="00453D4E" w:rsidRDefault="00453D4E" w:rsidP="003B1A8C">
      <w:pPr>
        <w:spacing w:after="240"/>
        <w:ind w:left="1440" w:hanging="720"/>
        <w:rPr>
          <w:ins w:id="900" w:author="TEBA" w:date="2024-11-08T09:04:00Z"/>
          <w:iCs/>
        </w:rPr>
      </w:pPr>
      <w:ins w:id="901" w:author="TEBA" w:date="2024-11-08T09:04:00Z">
        <w:r>
          <w:rPr>
            <w:iCs/>
          </w:rPr>
          <w:t>(e)</w:t>
        </w:r>
      </w:ins>
      <w:ins w:id="902" w:author="TEBA" w:date="2024-11-26T06:38:00Z">
        <w:r w:rsidR="00575293">
          <w:rPr>
            <w:iCs/>
          </w:rPr>
          <w:tab/>
        </w:r>
      </w:ins>
      <w:ins w:id="903" w:author="TEBA" w:date="2024-11-08T09:04:00Z">
        <w:r>
          <w:rPr>
            <w:iCs/>
          </w:rPr>
          <w:t>Allows third parties that are digitally authorized by an EAC Account Holder to act (e.g.</w:t>
        </w:r>
      </w:ins>
      <w:ins w:id="904" w:author="TEBA" w:date="2024-11-25T14:40:00Z">
        <w:r w:rsidR="006C1A66">
          <w:rPr>
            <w:iCs/>
          </w:rPr>
          <w:t>,</w:t>
        </w:r>
      </w:ins>
      <w:ins w:id="905" w:author="TEBA" w:date="2024-11-08T09:04:00Z">
        <w:r>
          <w:rPr>
            <w:iCs/>
          </w:rPr>
          <w:t xml:space="preserve"> retire or make</w:t>
        </w:r>
      </w:ins>
      <w:ins w:id="906" w:author="TEBA" w:date="2024-11-22T12:43:00Z">
        <w:r w:rsidR="00823D3B">
          <w:rPr>
            <w:iCs/>
          </w:rPr>
          <w:t>/confirm</w:t>
        </w:r>
      </w:ins>
      <w:ins w:id="907" w:author="TEBA" w:date="2024-11-08T09:04:00Z">
        <w:r>
          <w:rPr>
            <w:iCs/>
          </w:rPr>
          <w:t xml:space="preserve"> transfers) on behalf of the EAC Account Holder; </w:t>
        </w:r>
      </w:ins>
    </w:p>
    <w:p w14:paraId="08D7590A" w14:textId="22FA0BF1" w:rsidR="00453D4E" w:rsidRDefault="00453D4E" w:rsidP="00CF1BDF">
      <w:pPr>
        <w:spacing w:after="240"/>
        <w:ind w:firstLine="720"/>
        <w:rPr>
          <w:ins w:id="908" w:author="TEBA" w:date="2024-11-08T09:04:00Z"/>
          <w:iCs/>
        </w:rPr>
      </w:pPr>
      <w:ins w:id="909" w:author="TEBA" w:date="2024-11-08T09:04:00Z">
        <w:r>
          <w:rPr>
            <w:iCs/>
          </w:rPr>
          <w:lastRenderedPageBreak/>
          <w:t>(f)</w:t>
        </w:r>
      </w:ins>
      <w:ins w:id="910" w:author="TEBA" w:date="2024-11-26T06:38:00Z">
        <w:r w:rsidR="00575293">
          <w:rPr>
            <w:iCs/>
          </w:rPr>
          <w:tab/>
        </w:r>
      </w:ins>
      <w:ins w:id="911" w:author="TEBA" w:date="2024-11-08T09:04:00Z">
        <w:r>
          <w:rPr>
            <w:iCs/>
          </w:rPr>
          <w:t>Allows for the retirements of specific EACs or groups of EACs;</w:t>
        </w:r>
      </w:ins>
    </w:p>
    <w:p w14:paraId="487F7DB1" w14:textId="47630A40" w:rsidR="00453D4E" w:rsidRDefault="00453D4E" w:rsidP="00CF1BDF">
      <w:pPr>
        <w:spacing w:after="240"/>
        <w:ind w:firstLine="720"/>
        <w:rPr>
          <w:ins w:id="912" w:author="TEBA" w:date="2024-11-08T09:04:00Z"/>
          <w:iCs/>
        </w:rPr>
      </w:pPr>
      <w:ins w:id="913" w:author="TEBA" w:date="2024-11-08T09:04:00Z">
        <w:r>
          <w:rPr>
            <w:iCs/>
          </w:rPr>
          <w:t>(g)</w:t>
        </w:r>
      </w:ins>
      <w:ins w:id="914" w:author="TEBA" w:date="2024-11-26T06:38:00Z">
        <w:r w:rsidR="00575293">
          <w:rPr>
            <w:iCs/>
          </w:rPr>
          <w:tab/>
        </w:r>
      </w:ins>
      <w:ins w:id="915" w:author="TEBA" w:date="2024-11-08T09:04:00Z">
        <w:r>
          <w:rPr>
            <w:iCs/>
          </w:rPr>
          <w:t>Extract</w:t>
        </w:r>
      </w:ins>
      <w:ins w:id="916" w:author="TEBA" w:date="2024-11-25T14:37:00Z">
        <w:r w:rsidR="006E3282">
          <w:rPr>
            <w:iCs/>
          </w:rPr>
          <w:t>s</w:t>
        </w:r>
      </w:ins>
      <w:ins w:id="917" w:author="TEBA" w:date="2024-11-08T09:04:00Z">
        <w:r>
          <w:rPr>
            <w:iCs/>
          </w:rPr>
          <w:t xml:space="preserve"> certificate data, transfer data, and retirement data; and</w:t>
        </w:r>
      </w:ins>
    </w:p>
    <w:p w14:paraId="0B3F1743" w14:textId="40C67B88" w:rsidR="00453D4E" w:rsidRDefault="00453D4E" w:rsidP="00CF1BDF">
      <w:pPr>
        <w:spacing w:after="240"/>
        <w:ind w:left="1440" w:hanging="720"/>
        <w:rPr>
          <w:iCs/>
        </w:rPr>
      </w:pPr>
      <w:ins w:id="918" w:author="TEBA" w:date="2024-11-08T09:04:00Z">
        <w:r>
          <w:rPr>
            <w:iCs/>
          </w:rPr>
          <w:t>(h)</w:t>
        </w:r>
      </w:ins>
      <w:ins w:id="919" w:author="TEBA" w:date="2024-11-25T22:09:00Z">
        <w:r w:rsidR="004073B2">
          <w:rPr>
            <w:iCs/>
          </w:rPr>
          <w:tab/>
        </w:r>
      </w:ins>
      <w:ins w:id="920" w:author="TEBA" w:date="2024-11-27T09:32:00Z">
        <w:r w:rsidR="00C16941">
          <w:rPr>
            <w:iCs/>
          </w:rPr>
          <w:t>Fulfills o</w:t>
        </w:r>
      </w:ins>
      <w:ins w:id="921" w:author="TEBA" w:date="2024-11-08T09:04:00Z">
        <w:r>
          <w:rPr>
            <w:iCs/>
          </w:rPr>
          <w:t>ther requirements specified in Section 14.10</w:t>
        </w:r>
      </w:ins>
      <w:ins w:id="922" w:author="TEBA" w:date="2024-11-08T12:18:00Z">
        <w:r w:rsidR="000C62CB">
          <w:rPr>
            <w:iCs/>
          </w:rPr>
          <w:t xml:space="preserve">, </w:t>
        </w:r>
      </w:ins>
      <w:ins w:id="923" w:author="TEBA" w:date="2024-11-25T20:30:00Z">
        <w:r w:rsidR="00837464" w:rsidRPr="00837464">
          <w:rPr>
            <w:iCs/>
          </w:rPr>
          <w:t>Retiring and Disaggregating Energy Attribute Certificates</w:t>
        </w:r>
        <w:r w:rsidR="00837464">
          <w:rPr>
            <w:iCs/>
          </w:rPr>
          <w:t>,</w:t>
        </w:r>
        <w:r w:rsidR="00837464" w:rsidRPr="00837464">
          <w:rPr>
            <w:iCs/>
          </w:rPr>
          <w:t xml:space="preserve"> </w:t>
        </w:r>
      </w:ins>
      <w:ins w:id="924" w:author="TEBA" w:date="2024-11-25T19:20:00Z">
        <w:r w:rsidR="00894370">
          <w:rPr>
            <w:iCs/>
          </w:rPr>
          <w:t xml:space="preserve">Section </w:t>
        </w:r>
      </w:ins>
      <w:ins w:id="925" w:author="TEBA" w:date="2024-11-08T12:18:00Z">
        <w:r w:rsidR="000C62CB">
          <w:rPr>
            <w:iCs/>
          </w:rPr>
          <w:t>14.11</w:t>
        </w:r>
      </w:ins>
      <w:ins w:id="926" w:author="TEBA" w:date="2024-11-25T19:20:00Z">
        <w:r w:rsidR="00894370">
          <w:rPr>
            <w:iCs/>
          </w:rPr>
          <w:t xml:space="preserve">, </w:t>
        </w:r>
        <w:r w:rsidR="00894370" w:rsidRPr="00894370">
          <w:rPr>
            <w:iCs/>
          </w:rPr>
          <w:t>Maintain Public Information</w:t>
        </w:r>
      </w:ins>
      <w:ins w:id="927" w:author="TEBA" w:date="2024-11-08T12:18:00Z">
        <w:r w:rsidR="000C62CB">
          <w:rPr>
            <w:iCs/>
          </w:rPr>
          <w:t>,</w:t>
        </w:r>
      </w:ins>
      <w:ins w:id="928" w:author="TEBA" w:date="2024-11-08T09:04:00Z">
        <w:r>
          <w:rPr>
            <w:iCs/>
          </w:rPr>
          <w:t xml:space="preserve"> and </w:t>
        </w:r>
      </w:ins>
      <w:ins w:id="929" w:author="TEBA" w:date="2024-11-25T20:30:00Z">
        <w:r w:rsidR="00837464">
          <w:rPr>
            <w:iCs/>
          </w:rPr>
          <w:t xml:space="preserve">Section </w:t>
        </w:r>
      </w:ins>
      <w:ins w:id="930" w:author="TEBA" w:date="2024-11-08T09:04:00Z">
        <w:r>
          <w:rPr>
            <w:iCs/>
          </w:rPr>
          <w:t>14.1</w:t>
        </w:r>
      </w:ins>
      <w:ins w:id="931" w:author="TEBA" w:date="2024-11-27T09:40:00Z">
        <w:r w:rsidR="00D412D1">
          <w:rPr>
            <w:iCs/>
          </w:rPr>
          <w:t>2</w:t>
        </w:r>
      </w:ins>
      <w:ins w:id="932" w:author="TEBA" w:date="2024-11-25T20:32:00Z">
        <w:r w:rsidR="00837464">
          <w:rPr>
            <w:iCs/>
          </w:rPr>
          <w:t xml:space="preserve">, </w:t>
        </w:r>
        <w:r w:rsidR="00837464" w:rsidRPr="00837464">
          <w:rPr>
            <w:iCs/>
          </w:rPr>
          <w:t>Third-Party Certification Data Fields</w:t>
        </w:r>
      </w:ins>
      <w:ins w:id="933" w:author="TEBA" w:date="2024-11-08T09:04:00Z">
        <w:r>
          <w:rPr>
            <w:iCs/>
          </w:rPr>
          <w:t>.</w:t>
        </w:r>
      </w:ins>
    </w:p>
    <w:p w14:paraId="065515DE" w14:textId="77777777" w:rsidR="00453D4E" w:rsidRDefault="00453D4E" w:rsidP="00453D4E">
      <w:pPr>
        <w:spacing w:after="240"/>
        <w:ind w:left="720" w:hanging="720"/>
        <w:rPr>
          <w:iCs/>
        </w:rPr>
      </w:pPr>
      <w:r>
        <w:rPr>
          <w:iCs/>
        </w:rPr>
        <w:t>(2)</w:t>
      </w:r>
      <w:r>
        <w:rPr>
          <w:iCs/>
        </w:rPr>
        <w:tab/>
        <w:t>If a request for transfer cannot be executed, ERCOT will notify the requesting Entities of the reason.</w:t>
      </w:r>
    </w:p>
    <w:p w14:paraId="0934A09A" w14:textId="265213C8" w:rsidR="00453D4E" w:rsidRDefault="00453D4E" w:rsidP="00453D4E">
      <w:pPr>
        <w:spacing w:after="240"/>
        <w:ind w:left="720" w:hanging="720"/>
        <w:rPr>
          <w:iCs/>
        </w:rPr>
      </w:pPr>
      <w:r>
        <w:rPr>
          <w:iCs/>
        </w:rPr>
        <w:t>(3)</w:t>
      </w:r>
      <w:r>
        <w:rPr>
          <w:iCs/>
        </w:rPr>
        <w:tab/>
        <w:t xml:space="preserve">On completing a transfer, ERCOT shall notify the Designated Representatives of all involved </w:t>
      </w:r>
      <w:del w:id="934" w:author="TEBA" w:date="2024-11-08T09:05:00Z">
        <w:r w:rsidDel="00453D4E">
          <w:rPr>
            <w:iCs/>
          </w:rPr>
          <w:delText>R</w:delText>
        </w:r>
      </w:del>
      <w:r>
        <w:rPr>
          <w:iCs/>
        </w:rPr>
        <w:t>E</w:t>
      </w:r>
      <w:ins w:id="935" w:author="TEBA" w:date="2024-11-08T09:05:00Z">
        <w:r>
          <w:rPr>
            <w:iCs/>
          </w:rPr>
          <w:t>A</w:t>
        </w:r>
      </w:ins>
      <w:r>
        <w:rPr>
          <w:iCs/>
        </w:rPr>
        <w:t>C trading account owners by e-mail</w:t>
      </w:r>
      <w:ins w:id="936" w:author="TEBA" w:date="2024-11-08T09:05:00Z">
        <w:r>
          <w:rPr>
            <w:iCs/>
          </w:rPr>
          <w:t xml:space="preserve"> or API</w:t>
        </w:r>
      </w:ins>
      <w:r>
        <w:rPr>
          <w:iCs/>
        </w:rPr>
        <w:t>.</w:t>
      </w:r>
    </w:p>
    <w:p w14:paraId="4301ED66" w14:textId="02F0A62A" w:rsidR="00453D4E" w:rsidRDefault="00453D4E" w:rsidP="00453D4E">
      <w:pPr>
        <w:spacing w:after="240"/>
        <w:ind w:left="720" w:hanging="720"/>
        <w:rPr>
          <w:iCs/>
        </w:rPr>
      </w:pPr>
      <w:r>
        <w:rPr>
          <w:iCs/>
        </w:rPr>
        <w:t>(4)</w:t>
      </w:r>
      <w:r>
        <w:rPr>
          <w:iCs/>
        </w:rPr>
        <w:tab/>
        <w:t xml:space="preserve">For the purpose of the </w:t>
      </w:r>
      <w:del w:id="937" w:author="TEBA" w:date="2024-11-08T09:06:00Z">
        <w:r w:rsidDel="00453D4E">
          <w:rPr>
            <w:iCs/>
          </w:rPr>
          <w:delText>R</w:delText>
        </w:r>
      </w:del>
      <w:r>
        <w:rPr>
          <w:iCs/>
        </w:rPr>
        <w:t>E</w:t>
      </w:r>
      <w:ins w:id="938" w:author="TEBA" w:date="2024-11-08T09:06:00Z">
        <w:r>
          <w:rPr>
            <w:iCs/>
          </w:rPr>
          <w:t>A</w:t>
        </w:r>
      </w:ins>
      <w:r>
        <w:rPr>
          <w:iCs/>
        </w:rPr>
        <w:t xml:space="preserve">C Trading Program, </w:t>
      </w:r>
      <w:del w:id="939" w:author="TEBA" w:date="2024-11-08T09:06:00Z">
        <w:r w:rsidDel="00453D4E">
          <w:rPr>
            <w:iCs/>
          </w:rPr>
          <w:delText>R</w:delText>
        </w:r>
      </w:del>
      <w:r>
        <w:rPr>
          <w:iCs/>
        </w:rPr>
        <w:t>E</w:t>
      </w:r>
      <w:ins w:id="940" w:author="TEBA" w:date="2024-11-08T09:06:00Z">
        <w:r>
          <w:rPr>
            <w:iCs/>
          </w:rPr>
          <w:t>A</w:t>
        </w:r>
      </w:ins>
      <w:r>
        <w:rPr>
          <w:iCs/>
        </w:rPr>
        <w:t xml:space="preserve">Cs </w:t>
      </w:r>
      <w:del w:id="941" w:author="TEBA" w:date="2024-11-08T09:06:00Z">
        <w:r w:rsidDel="00453D4E">
          <w:rPr>
            <w:iCs/>
          </w:rPr>
          <w:delText xml:space="preserve">or Compliance Premiums </w:delText>
        </w:r>
      </w:del>
      <w:r>
        <w:rPr>
          <w:iCs/>
        </w:rPr>
        <w:t xml:space="preserve">residing in an Entity’s </w:t>
      </w:r>
      <w:del w:id="942" w:author="TEBA" w:date="2024-11-08T09:06:00Z">
        <w:r w:rsidDel="00453D4E">
          <w:rPr>
            <w:iCs/>
          </w:rPr>
          <w:delText>R</w:delText>
        </w:r>
      </w:del>
      <w:r>
        <w:rPr>
          <w:iCs/>
        </w:rPr>
        <w:t>E</w:t>
      </w:r>
      <w:ins w:id="943" w:author="TEBA" w:date="2024-11-08T09:06:00Z">
        <w:r>
          <w:rPr>
            <w:iCs/>
          </w:rPr>
          <w:t>A</w:t>
        </w:r>
      </w:ins>
      <w:r>
        <w:rPr>
          <w:iCs/>
        </w:rPr>
        <w:t>C trading account are deemed to be owned by that Entity.</w:t>
      </w:r>
    </w:p>
    <w:p w14:paraId="3BFD2998" w14:textId="4174B609" w:rsidR="00453D4E" w:rsidDel="00453D4E" w:rsidRDefault="00453D4E" w:rsidP="00453D4E">
      <w:pPr>
        <w:spacing w:after="240"/>
        <w:rPr>
          <w:del w:id="944" w:author="TEBA" w:date="2024-11-08T09:06:00Z"/>
          <w:iCs/>
        </w:rPr>
      </w:pPr>
      <w:del w:id="945" w:author="TEBA" w:date="2024-11-08T09:06:00Z">
        <w:r w:rsidDel="00453D4E">
          <w:rPr>
            <w:iCs/>
          </w:rPr>
          <w:delText>(5)</w:delText>
        </w:r>
        <w:r w:rsidDel="00453D4E">
          <w:rPr>
            <w:iCs/>
          </w:rPr>
          <w:tab/>
          <w:delText>To the extent practicable, ERCOT will accommodate automated quarterly transfers.</w:delText>
        </w:r>
      </w:del>
    </w:p>
    <w:p w14:paraId="1F453AF7" w14:textId="4AC94700" w:rsidR="00453D4E" w:rsidRDefault="00453D4E" w:rsidP="00453D4E">
      <w:pPr>
        <w:keepNext/>
        <w:tabs>
          <w:tab w:val="left" w:pos="900"/>
        </w:tabs>
        <w:spacing w:before="240" w:after="240"/>
        <w:ind w:left="900" w:hanging="900"/>
        <w:outlineLvl w:val="1"/>
        <w:rPr>
          <w:b/>
        </w:rPr>
      </w:pPr>
      <w:bookmarkStart w:id="946" w:name="_Toc175576137"/>
      <w:bookmarkStart w:id="947" w:name="_Toc239073030"/>
      <w:bookmarkStart w:id="948" w:name="_Toc180673468"/>
      <w:bookmarkStart w:id="949" w:name="_Toc175576138"/>
      <w:commentRangeStart w:id="950"/>
      <w:r>
        <w:rPr>
          <w:b/>
        </w:rPr>
        <w:t>14.8</w:t>
      </w:r>
      <w:commentRangeEnd w:id="950"/>
      <w:r w:rsidR="00CA1F24">
        <w:rPr>
          <w:rStyle w:val="CommentReference"/>
        </w:rPr>
        <w:commentReference w:id="950"/>
      </w:r>
      <w:r>
        <w:rPr>
          <w:b/>
        </w:rPr>
        <w:tab/>
      </w:r>
      <w:del w:id="951" w:author="TEBA" w:date="2024-11-08T09:07:00Z">
        <w:r w:rsidDel="00453D4E">
          <w:rPr>
            <w:b/>
          </w:rPr>
          <w:delText>Renewable Energy Credit Offsets</w:delText>
        </w:r>
      </w:del>
      <w:bookmarkEnd w:id="946"/>
      <w:bookmarkEnd w:id="947"/>
      <w:bookmarkEnd w:id="948"/>
      <w:ins w:id="952" w:author="TEBA" w:date="2024-11-08T09:07:00Z">
        <w:r w:rsidRPr="004B2F7D">
          <w:rPr>
            <w:b/>
            <w:i/>
            <w:iCs/>
          </w:rPr>
          <w:t>[RESERVED]</w:t>
        </w:r>
      </w:ins>
    </w:p>
    <w:p w14:paraId="3DF3CD07" w14:textId="786CC2FD" w:rsidR="00453D4E" w:rsidDel="00453D4E" w:rsidRDefault="00453D4E" w:rsidP="00453D4E">
      <w:pPr>
        <w:spacing w:after="240"/>
        <w:ind w:left="720" w:hanging="720"/>
        <w:rPr>
          <w:del w:id="953" w:author="TEBA" w:date="2024-11-08T09:07:00Z"/>
          <w:iCs/>
        </w:rPr>
      </w:pPr>
      <w:del w:id="954" w:author="TEBA" w:date="2024-11-08T09:07:00Z">
        <w:r w:rsidDel="00453D4E">
          <w:rPr>
            <w:iCs/>
          </w:rPr>
          <w:delText>(1)</w:delText>
        </w:r>
        <w:r w:rsidDel="00453D4E">
          <w:rPr>
            <w:iCs/>
          </w:rPr>
          <w:tab/>
          <w:delText>To qualify for Renewable Energy Credit (REC) offsets in the REC Trading Program, a Retail Electric Provider (REP), Municipally Owned Utility (MOU), generation and transmission cooperative, distribution cooperative, or an affiliate of a REP, MOU, generation and transmission cooperative, or distribution cooperative must apply for REC offsets from the Public Utility Commission of Texas (PUCT) by June 1, 2001.  This requirement is in effect without regard to whether or not the applicant will be a Retail Entity on January 1, 2002.  A REC offset represents one MWh of renewable energy from a renewable energy generator placed in service before September 1, 1999 that may be used in place of a REC to meet a renewable energy requirement.  REC offsets may not be traded.</w:delText>
        </w:r>
      </w:del>
    </w:p>
    <w:p w14:paraId="4D0D6154" w14:textId="29A50695" w:rsidR="00453D4E" w:rsidDel="00453D4E" w:rsidRDefault="00453D4E" w:rsidP="00453D4E">
      <w:pPr>
        <w:spacing w:after="240"/>
        <w:ind w:left="720" w:hanging="720"/>
        <w:rPr>
          <w:del w:id="955" w:author="TEBA" w:date="2024-11-08T09:07:00Z"/>
          <w:iCs/>
        </w:rPr>
      </w:pPr>
      <w:del w:id="956" w:author="TEBA" w:date="2024-11-08T09:07:00Z">
        <w:r w:rsidDel="00453D4E">
          <w:rPr>
            <w:iCs/>
          </w:rPr>
          <w:delText>(2)</w:delText>
        </w:r>
        <w:r w:rsidDel="00453D4E">
          <w:rPr>
            <w:iCs/>
          </w:rPr>
          <w:tab/>
          <w:delText>After receipt of Notification from the PUCT (which shall include the name of the Entity receiving the offset, the name of the generator eligible to produce the offset, the value of the offset in MWh, and other information as applicable) verifying designation by the Entity receiving REC offsets, ERCOT shall use REC offsets from a Retail Entity as part of its calculation of Final Solar Renewable Portfolio Standard (SRPS) Requirements (FSRRs).  REC offsets are not transferable.  REC offsets will be considered valid until ERCOT receives Notification from the PUCT that the offset is no longer valid.</w:delText>
        </w:r>
      </w:del>
    </w:p>
    <w:p w14:paraId="155BC0EA" w14:textId="18D2FF37" w:rsidR="00453D4E" w:rsidDel="00453D4E" w:rsidRDefault="00453D4E" w:rsidP="00453D4E">
      <w:pPr>
        <w:spacing w:after="240"/>
        <w:ind w:left="720" w:hanging="720"/>
        <w:rPr>
          <w:del w:id="957" w:author="TEBA" w:date="2024-11-08T09:07:00Z"/>
          <w:iCs/>
        </w:rPr>
      </w:pPr>
      <w:del w:id="958" w:author="TEBA" w:date="2024-11-08T09:07:00Z">
        <w:r w:rsidDel="00453D4E">
          <w:rPr>
            <w:iCs/>
          </w:rPr>
          <w:delText>(3)</w:delText>
        </w:r>
        <w:r w:rsidDel="00453D4E">
          <w:rPr>
            <w:iCs/>
          </w:rPr>
          <w:tab/>
          <w:delText>For purposes of P.U.C.</w:delText>
        </w:r>
        <w:r w:rsidDel="00453D4E">
          <w:rPr>
            <w:iCs/>
            <w:smallCaps/>
          </w:rPr>
          <w:delText xml:space="preserve"> Subst. R</w:delText>
        </w:r>
        <w:r w:rsidDel="00453D4E">
          <w:rPr>
            <w:iCs/>
          </w:rPr>
          <w:delText xml:space="preserve">. 25.173, </w:delText>
        </w:r>
        <w:r w:rsidDel="00453D4E">
          <w:delText>Renewable Energy Credit Program</w:delText>
        </w:r>
        <w:r w:rsidDel="00453D4E">
          <w:rPr>
            <w:iCs/>
          </w:rPr>
          <w:delText xml:space="preserve">,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cumulative total of its distribution cooperatives’ SRPS requirements.  The sharing of the REC offsets of the generation and transmission cooperative among its distribution cooperatives shall not affect the cumulative total of the SRPS requirements of the </w:delText>
        </w:r>
        <w:r w:rsidDel="00453D4E">
          <w:rPr>
            <w:iCs/>
          </w:rPr>
          <w:lastRenderedPageBreak/>
          <w:delText>distribution cooperative members, or its affiliated cooperative members in meeting their share of the state’s goals for renewable energy Resources.</w:delText>
        </w:r>
      </w:del>
    </w:p>
    <w:p w14:paraId="16EB20D7" w14:textId="51EA2ED3" w:rsidR="00453D4E" w:rsidDel="00453D4E" w:rsidRDefault="00453D4E" w:rsidP="00453D4E">
      <w:pPr>
        <w:keepNext/>
        <w:tabs>
          <w:tab w:val="left" w:pos="900"/>
        </w:tabs>
        <w:spacing w:before="240" w:after="240"/>
        <w:ind w:left="900" w:hanging="900"/>
        <w:outlineLvl w:val="1"/>
        <w:rPr>
          <w:del w:id="959" w:author="TEBA" w:date="2024-11-08T09:08:00Z"/>
          <w:b/>
        </w:rPr>
      </w:pPr>
      <w:bookmarkStart w:id="960" w:name="_Toc180673469"/>
      <w:bookmarkEnd w:id="949"/>
      <w:commentRangeStart w:id="961"/>
      <w:r>
        <w:rPr>
          <w:b/>
        </w:rPr>
        <w:t>14.9</w:t>
      </w:r>
      <w:commentRangeEnd w:id="961"/>
      <w:r w:rsidR="00CA1F24">
        <w:rPr>
          <w:rStyle w:val="CommentReference"/>
        </w:rPr>
        <w:commentReference w:id="961"/>
      </w:r>
      <w:r>
        <w:rPr>
          <w:b/>
        </w:rPr>
        <w:tab/>
      </w:r>
      <w:ins w:id="962" w:author="TEBA" w:date="2024-11-08T09:08:00Z">
        <w:r w:rsidRPr="004B2F7D">
          <w:rPr>
            <w:b/>
            <w:i/>
            <w:iCs/>
          </w:rPr>
          <w:t>[</w:t>
        </w:r>
      </w:ins>
      <w:ins w:id="963" w:author="TEBA" w:date="2024-11-08T09:09:00Z">
        <w:r w:rsidRPr="004B2F7D">
          <w:rPr>
            <w:b/>
            <w:i/>
            <w:iCs/>
          </w:rPr>
          <w:t>RESERVED]</w:t>
        </w:r>
        <w:r>
          <w:rPr>
            <w:b/>
          </w:rPr>
          <w:t xml:space="preserve"> </w:t>
        </w:r>
      </w:ins>
      <w:del w:id="964" w:author="TEBA" w:date="2024-11-08T09:08:00Z">
        <w:r w:rsidDel="00453D4E">
          <w:rPr>
            <w:b/>
          </w:rPr>
          <w:delText>Allocation of Statewide Solar Renewable Portfolio Standard Requirement Among Retail Entities</w:delText>
        </w:r>
        <w:bookmarkEnd w:id="960"/>
      </w:del>
    </w:p>
    <w:p w14:paraId="55579924" w14:textId="0C1606A9" w:rsidR="00453D4E" w:rsidDel="00453D4E" w:rsidRDefault="00453D4E" w:rsidP="00CF1BDF">
      <w:pPr>
        <w:keepNext/>
        <w:tabs>
          <w:tab w:val="left" w:pos="900"/>
        </w:tabs>
        <w:spacing w:before="240" w:after="240"/>
        <w:ind w:left="900" w:hanging="900"/>
        <w:outlineLvl w:val="1"/>
        <w:rPr>
          <w:del w:id="965" w:author="TEBA" w:date="2024-11-08T09:08:00Z"/>
          <w:iCs/>
        </w:rPr>
      </w:pPr>
      <w:del w:id="966" w:author="TEBA" w:date="2024-11-08T09:08:00Z">
        <w:r w:rsidDel="00453D4E">
          <w:delText>(1)</w:delText>
        </w:r>
        <w:r w:rsidDel="00453D4E">
          <w:tab/>
        </w:r>
        <w:r w:rsidDel="00453D4E">
          <w:rPr>
            <w:iCs/>
          </w:rPr>
          <w:delText>The first quarter of each year shall be the Settlement period for the preceding Compliance Period.  During this Settlement period each year the following actions shall occur:</w:delText>
        </w:r>
      </w:del>
    </w:p>
    <w:p w14:paraId="1C9AED65" w14:textId="6ADC7379" w:rsidR="00453D4E" w:rsidDel="00453D4E" w:rsidRDefault="00453D4E" w:rsidP="00CF1BDF">
      <w:pPr>
        <w:keepNext/>
        <w:tabs>
          <w:tab w:val="left" w:pos="900"/>
        </w:tabs>
        <w:spacing w:before="240" w:after="240"/>
        <w:ind w:left="900" w:hanging="900"/>
        <w:outlineLvl w:val="1"/>
        <w:rPr>
          <w:del w:id="967" w:author="TEBA" w:date="2024-11-08T09:08:00Z"/>
        </w:rPr>
      </w:pPr>
      <w:del w:id="968" w:author="TEBA" w:date="2024-11-08T09:08:00Z">
        <w:r w:rsidDel="00453D4E">
          <w:delText>(a)</w:delText>
        </w:r>
        <w:r w:rsidDel="00453D4E">
          <w:tab/>
          <w:delText xml:space="preserve">No later than the date set forth in P.U.C. </w:delText>
        </w:r>
        <w:r w:rsidDel="00453D4E">
          <w:rPr>
            <w:smallCaps/>
          </w:rPr>
          <w:delText>Subst</w:delText>
        </w:r>
        <w:r w:rsidDel="00453D4E">
          <w:delText>. R. 25.173, Renewable Energy Credit Program</w:delText>
        </w:r>
        <w:r w:rsidDel="00453D4E">
          <w:rPr>
            <w:iCs/>
          </w:rPr>
          <w:delText>,</w:delText>
        </w:r>
        <w:r w:rsidDel="00453D4E">
          <w:delText xml:space="preserve"> the Program Administrator shall allocate the Statewide Solar Renewable Portfolio Standard (SRPS) Requirement (SSRR) for the previous year’s Compliance Period among all Retail Entities in the state.  This allocation represents the Solar Renewable Energy Credit (SREC) compliance requirements for the preceding Compliance Period.  To perform this calculation, ERCOT shall use Load data provided to it as set forth in these Protocols.</w:delText>
        </w:r>
      </w:del>
    </w:p>
    <w:p w14:paraId="7E920412" w14:textId="7091D07F" w:rsidR="00453D4E" w:rsidDel="00453D4E" w:rsidRDefault="00453D4E" w:rsidP="00CF1BDF">
      <w:pPr>
        <w:keepNext/>
        <w:tabs>
          <w:tab w:val="left" w:pos="900"/>
        </w:tabs>
        <w:spacing w:before="240" w:after="240"/>
        <w:ind w:left="900" w:hanging="900"/>
        <w:outlineLvl w:val="1"/>
        <w:rPr>
          <w:del w:id="969" w:author="TEBA" w:date="2024-11-08T09:08:00Z"/>
        </w:rPr>
      </w:pPr>
      <w:del w:id="970" w:author="TEBA" w:date="2024-11-08T09:08:00Z">
        <w:r w:rsidDel="00453D4E">
          <w:delText>(b)</w:delText>
        </w:r>
        <w:r w:rsidDel="00453D4E">
          <w:tab/>
          <w:delText xml:space="preserve">By the date set forth in P.U.C. </w:delText>
        </w:r>
        <w:r w:rsidDel="00453D4E">
          <w:rPr>
            <w:smallCaps/>
          </w:rPr>
          <w:delText>Subst.</w:delText>
        </w:r>
        <w:r w:rsidDel="00453D4E">
          <w:delText xml:space="preserve"> R. 25.173, the Program Administrator shall notify each Retail Entity of its Final SRPS Requirement (FSRR) for the previous Compliance Period.</w:delText>
        </w:r>
      </w:del>
    </w:p>
    <w:p w14:paraId="42B31236" w14:textId="24F87BF1" w:rsidR="00453D4E" w:rsidRDefault="00453D4E" w:rsidP="00CF1BDF">
      <w:pPr>
        <w:keepNext/>
        <w:tabs>
          <w:tab w:val="left" w:pos="900"/>
        </w:tabs>
        <w:spacing w:before="240" w:after="240"/>
        <w:ind w:left="900" w:hanging="900"/>
        <w:outlineLvl w:val="1"/>
      </w:pPr>
      <w:del w:id="971" w:author="TEBA" w:date="2024-11-08T09:08:00Z">
        <w:r w:rsidDel="00453D4E">
          <w:delText>(c)</w:delText>
        </w:r>
        <w:r w:rsidDel="00453D4E">
          <w:tab/>
          <w:delText>The Program Administrator may request from the Public Utility Commission of Texas (PUCT) an adjustment to the deadlines set forth in this Section if certain factors, including but not limited to changes to the ERCOT Settlement Calendar, should affect the timely availability of reliable retail sales data or renewable Resource generation data necessary for calculating SRPS requirements.</w:delText>
        </w:r>
      </w:del>
    </w:p>
    <w:p w14:paraId="5A600E6E" w14:textId="7621BE88" w:rsidR="009A66B3" w:rsidDel="009A66B3" w:rsidRDefault="009A66B3" w:rsidP="009A66B3">
      <w:pPr>
        <w:pStyle w:val="H3"/>
        <w:rPr>
          <w:del w:id="972" w:author="TEBA" w:date="2024-11-27T11:06:00Z"/>
        </w:rPr>
      </w:pPr>
      <w:bookmarkStart w:id="973" w:name="_Toc180673470"/>
      <w:commentRangeStart w:id="974"/>
      <w:del w:id="975" w:author="TEBA" w:date="2024-11-27T11:06:00Z">
        <w:r w:rsidDel="009A66B3">
          <w:delText>14.9.1</w:delText>
        </w:r>
      </w:del>
      <w:commentRangeEnd w:id="974"/>
      <w:r w:rsidR="00CA1F24">
        <w:rPr>
          <w:rStyle w:val="CommentReference"/>
          <w:b w:val="0"/>
          <w:bCs w:val="0"/>
          <w:i w:val="0"/>
        </w:rPr>
        <w:commentReference w:id="974"/>
      </w:r>
      <w:del w:id="976" w:author="TEBA" w:date="2024-11-27T11:06:00Z">
        <w:r w:rsidDel="009A66B3">
          <w:tab/>
          <w:delText>Annual Capacity Targets</w:delText>
        </w:r>
        <w:bookmarkEnd w:id="973"/>
      </w:del>
    </w:p>
    <w:p w14:paraId="32167D69" w14:textId="203003B2" w:rsidR="009A66B3" w:rsidDel="009A66B3" w:rsidRDefault="009A66B3" w:rsidP="009A66B3">
      <w:pPr>
        <w:spacing w:after="240"/>
        <w:ind w:left="720" w:hanging="720"/>
        <w:rPr>
          <w:del w:id="977" w:author="TEBA" w:date="2024-11-27T11:06:00Z"/>
          <w:iCs/>
        </w:rPr>
      </w:pPr>
      <w:del w:id="978" w:author="TEBA" w:date="2024-11-27T11:06:00Z">
        <w:r w:rsidDel="009A66B3">
          <w:rPr>
            <w:iCs/>
          </w:rPr>
          <w:delText>(1)</w:delText>
        </w:r>
        <w:r w:rsidDel="009A66B3">
          <w:rPr>
            <w:iCs/>
          </w:rPr>
          <w:tab/>
          <w:delText>The solar renewable energy capacity targets (in megawatts) for each year are as follows:</w:delText>
        </w:r>
      </w:del>
    </w:p>
    <w:tbl>
      <w:tblPr>
        <w:tblW w:w="0" w:type="auto"/>
        <w:tblInd w:w="1317"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1980"/>
        <w:gridCol w:w="1800"/>
      </w:tblGrid>
      <w:tr w:rsidR="009A66B3" w:rsidDel="009A66B3" w14:paraId="7B7DB8CD" w14:textId="26BF904E" w:rsidTr="00B77271">
        <w:trPr>
          <w:del w:id="979" w:author="TEBA" w:date="2024-11-27T11:06:00Z"/>
        </w:trPr>
        <w:tc>
          <w:tcPr>
            <w:tcW w:w="1980" w:type="dxa"/>
            <w:tcBorders>
              <w:top w:val="single" w:sz="12" w:space="0" w:color="auto"/>
              <w:bottom w:val="double" w:sz="4" w:space="0" w:color="auto"/>
            </w:tcBorders>
            <w:vAlign w:val="bottom"/>
          </w:tcPr>
          <w:p w14:paraId="23D5EAC1" w14:textId="4832B319" w:rsidR="009A66B3" w:rsidDel="009A66B3" w:rsidRDefault="009A66B3" w:rsidP="00B77271">
            <w:pPr>
              <w:jc w:val="center"/>
              <w:rPr>
                <w:del w:id="980" w:author="TEBA" w:date="2024-11-27T11:06:00Z"/>
                <w:b/>
              </w:rPr>
            </w:pPr>
            <w:del w:id="981" w:author="TEBA" w:date="2024-11-27T11:06:00Z">
              <w:r w:rsidDel="009A66B3">
                <w:rPr>
                  <w:b/>
                </w:rPr>
                <w:delText>Annual Capacity Target</w:delText>
              </w:r>
            </w:del>
          </w:p>
          <w:p w14:paraId="609BBE23" w14:textId="14CACF3C" w:rsidR="009A66B3" w:rsidDel="009A66B3" w:rsidRDefault="009A66B3" w:rsidP="00B77271">
            <w:pPr>
              <w:jc w:val="center"/>
              <w:rPr>
                <w:del w:id="982" w:author="TEBA" w:date="2024-11-27T11:06:00Z"/>
                <w:b/>
              </w:rPr>
            </w:pPr>
            <w:del w:id="983" w:author="TEBA" w:date="2024-11-27T11:06:00Z">
              <w:r w:rsidDel="009A66B3">
                <w:rPr>
                  <w:b/>
                </w:rPr>
                <w:delText xml:space="preserve"> (MW)</w:delText>
              </w:r>
            </w:del>
          </w:p>
        </w:tc>
        <w:tc>
          <w:tcPr>
            <w:tcW w:w="1800" w:type="dxa"/>
            <w:tcBorders>
              <w:top w:val="single" w:sz="12" w:space="0" w:color="auto"/>
              <w:bottom w:val="double" w:sz="4" w:space="0" w:color="auto"/>
            </w:tcBorders>
            <w:vAlign w:val="bottom"/>
          </w:tcPr>
          <w:p w14:paraId="51DA1E41" w14:textId="27FAF25D" w:rsidR="009A66B3" w:rsidDel="009A66B3" w:rsidRDefault="009A66B3" w:rsidP="00B77271">
            <w:pPr>
              <w:jc w:val="center"/>
              <w:rPr>
                <w:del w:id="984" w:author="TEBA" w:date="2024-11-27T11:06:00Z"/>
                <w:b/>
              </w:rPr>
            </w:pPr>
            <w:del w:id="985" w:author="TEBA" w:date="2024-11-27T11:06:00Z">
              <w:r w:rsidDel="009A66B3">
                <w:rPr>
                  <w:b/>
                </w:rPr>
                <w:delText>Compliance Period</w:delText>
              </w:r>
            </w:del>
          </w:p>
          <w:p w14:paraId="37C77FC7" w14:textId="2279690B" w:rsidR="009A66B3" w:rsidDel="009A66B3" w:rsidRDefault="009A66B3" w:rsidP="00B77271">
            <w:pPr>
              <w:jc w:val="center"/>
              <w:rPr>
                <w:del w:id="986" w:author="TEBA" w:date="2024-11-27T11:06:00Z"/>
                <w:b/>
              </w:rPr>
            </w:pPr>
            <w:del w:id="987" w:author="TEBA" w:date="2024-11-27T11:06:00Z">
              <w:r w:rsidDel="009A66B3">
                <w:rPr>
                  <w:b/>
                </w:rPr>
                <w:delText>(Years)</w:delText>
              </w:r>
            </w:del>
          </w:p>
        </w:tc>
      </w:tr>
      <w:tr w:rsidR="009A66B3" w:rsidDel="009A66B3" w14:paraId="03A57AD8" w14:textId="5BD51AC1" w:rsidTr="00B77271">
        <w:trPr>
          <w:del w:id="988" w:author="TEBA" w:date="2024-11-27T11:06:00Z"/>
        </w:trPr>
        <w:tc>
          <w:tcPr>
            <w:tcW w:w="1980" w:type="dxa"/>
            <w:tcBorders>
              <w:top w:val="double" w:sz="4" w:space="0" w:color="auto"/>
            </w:tcBorders>
          </w:tcPr>
          <w:p w14:paraId="21278391" w14:textId="614BA0DB" w:rsidR="009A66B3" w:rsidDel="009A66B3" w:rsidRDefault="009A66B3" w:rsidP="00B77271">
            <w:pPr>
              <w:jc w:val="center"/>
              <w:rPr>
                <w:del w:id="989" w:author="TEBA" w:date="2024-11-27T11:06:00Z"/>
              </w:rPr>
            </w:pPr>
            <w:del w:id="990" w:author="TEBA" w:date="2024-11-27T11:06:00Z">
              <w:r w:rsidDel="009A66B3">
                <w:delText>1,310</w:delText>
              </w:r>
            </w:del>
          </w:p>
        </w:tc>
        <w:tc>
          <w:tcPr>
            <w:tcW w:w="1800" w:type="dxa"/>
            <w:tcBorders>
              <w:top w:val="double" w:sz="4" w:space="0" w:color="auto"/>
            </w:tcBorders>
          </w:tcPr>
          <w:p w14:paraId="03EF0528" w14:textId="5BB5784D" w:rsidR="009A66B3" w:rsidDel="009A66B3" w:rsidRDefault="009A66B3" w:rsidP="00B77271">
            <w:pPr>
              <w:jc w:val="center"/>
              <w:rPr>
                <w:del w:id="991" w:author="TEBA" w:date="2024-11-27T11:06:00Z"/>
              </w:rPr>
            </w:pPr>
            <w:del w:id="992" w:author="TEBA" w:date="2024-11-27T11:06:00Z">
              <w:r w:rsidDel="009A66B3">
                <w:delText>2024</w:delText>
              </w:r>
            </w:del>
          </w:p>
        </w:tc>
      </w:tr>
      <w:tr w:rsidR="009A66B3" w:rsidDel="009A66B3" w14:paraId="61EA3489" w14:textId="0ECFC4EE" w:rsidTr="00B77271">
        <w:trPr>
          <w:del w:id="993" w:author="TEBA" w:date="2024-11-27T11:06:00Z"/>
        </w:trPr>
        <w:tc>
          <w:tcPr>
            <w:tcW w:w="1980" w:type="dxa"/>
          </w:tcPr>
          <w:p w14:paraId="7E66637E" w14:textId="05BFA809" w:rsidR="009A66B3" w:rsidDel="009A66B3" w:rsidRDefault="009A66B3" w:rsidP="00B77271">
            <w:pPr>
              <w:jc w:val="center"/>
              <w:rPr>
                <w:del w:id="994" w:author="TEBA" w:date="2024-11-27T11:06:00Z"/>
              </w:rPr>
            </w:pPr>
            <w:del w:id="995" w:author="TEBA" w:date="2024-11-27T11:06:00Z">
              <w:r w:rsidDel="009A66B3">
                <w:delText>655</w:delText>
              </w:r>
            </w:del>
          </w:p>
        </w:tc>
        <w:tc>
          <w:tcPr>
            <w:tcW w:w="1800" w:type="dxa"/>
          </w:tcPr>
          <w:p w14:paraId="3903CD5D" w14:textId="5E0206E7" w:rsidR="009A66B3" w:rsidDel="009A66B3" w:rsidRDefault="009A66B3" w:rsidP="00B77271">
            <w:pPr>
              <w:jc w:val="center"/>
              <w:rPr>
                <w:del w:id="996" w:author="TEBA" w:date="2024-11-27T11:06:00Z"/>
              </w:rPr>
            </w:pPr>
            <w:del w:id="997" w:author="TEBA" w:date="2024-11-27T11:06:00Z">
              <w:r w:rsidDel="009A66B3">
                <w:delText>2025</w:delText>
              </w:r>
            </w:del>
          </w:p>
        </w:tc>
      </w:tr>
    </w:tbl>
    <w:p w14:paraId="70EE5E1C" w14:textId="5229A995" w:rsidR="009A66B3" w:rsidDel="009A66B3" w:rsidRDefault="009A66B3" w:rsidP="009A66B3">
      <w:pPr>
        <w:spacing w:before="240" w:after="240"/>
        <w:ind w:left="720" w:hanging="720"/>
        <w:rPr>
          <w:del w:id="998" w:author="TEBA" w:date="2024-11-27T11:06:00Z"/>
          <w:iCs/>
        </w:rPr>
      </w:pPr>
      <w:del w:id="999" w:author="TEBA" w:date="2024-11-27T11:06:00Z">
        <w:r w:rsidDel="009A66B3">
          <w:rPr>
            <w:iCs/>
          </w:rPr>
          <w:delText>(2)</w:delText>
        </w:r>
        <w:r w:rsidDel="009A66B3">
          <w:rPr>
            <w:iCs/>
          </w:rPr>
          <w:tab/>
          <w:delText>RECs may be produced by generators certified by the PUCT which are not located in Texas if:</w:delText>
        </w:r>
      </w:del>
    </w:p>
    <w:p w14:paraId="039D390F" w14:textId="7FDF0E38" w:rsidR="009A66B3" w:rsidDel="009A66B3" w:rsidRDefault="009A66B3" w:rsidP="009A66B3">
      <w:pPr>
        <w:spacing w:after="240"/>
        <w:ind w:left="720"/>
        <w:rPr>
          <w:del w:id="1000" w:author="TEBA" w:date="2024-11-27T11:06:00Z"/>
          <w:iCs/>
        </w:rPr>
      </w:pPr>
      <w:del w:id="1001" w:author="TEBA" w:date="2024-11-27T11:06:00Z">
        <w:r w:rsidDel="009A66B3">
          <w:rPr>
            <w:iCs/>
          </w:rPr>
          <w:delText>(a)</w:delText>
        </w:r>
        <w:r w:rsidDel="009A66B3">
          <w:rPr>
            <w:iCs/>
          </w:rPr>
          <w:tab/>
          <w:delText>The first metering point for such generation is in Texas; and</w:delText>
        </w:r>
      </w:del>
    </w:p>
    <w:p w14:paraId="41A2A2AE" w14:textId="2290918B" w:rsidR="009A66B3" w:rsidDel="009A66B3" w:rsidRDefault="009A66B3" w:rsidP="009A66B3">
      <w:pPr>
        <w:spacing w:after="240"/>
        <w:ind w:left="1440" w:hanging="720"/>
        <w:rPr>
          <w:del w:id="1002" w:author="TEBA" w:date="2024-11-27T11:06:00Z"/>
          <w:iCs/>
        </w:rPr>
      </w:pPr>
      <w:del w:id="1003" w:author="TEBA" w:date="2024-11-27T11:06:00Z">
        <w:r w:rsidDel="009A66B3">
          <w:rPr>
            <w:iCs/>
          </w:rPr>
          <w:delText>(b)</w:delText>
        </w:r>
        <w:r w:rsidDel="009A66B3">
          <w:rPr>
            <w:iCs/>
          </w:rPr>
          <w:tab/>
          <w:delText>All generation metered at the location of injection into the Texas grid comes from that generator.</w:delText>
        </w:r>
      </w:del>
    </w:p>
    <w:p w14:paraId="1747C9D3" w14:textId="7498CD5E" w:rsidR="009A66B3" w:rsidDel="009A66B3" w:rsidRDefault="009A66B3" w:rsidP="009A66B3">
      <w:pPr>
        <w:spacing w:after="240"/>
        <w:ind w:left="720" w:hanging="720"/>
        <w:rPr>
          <w:del w:id="1004" w:author="TEBA" w:date="2024-11-27T11:06:00Z"/>
          <w:iCs/>
        </w:rPr>
      </w:pPr>
      <w:del w:id="1005" w:author="TEBA" w:date="2024-11-27T11:06:00Z">
        <w:r w:rsidDel="009A66B3">
          <w:rPr>
            <w:iCs/>
          </w:rPr>
          <w:delText>(3)</w:delText>
        </w:r>
        <w:r w:rsidDel="009A66B3">
          <w:rPr>
            <w:iCs/>
          </w:rPr>
          <w:tab/>
          <w:delText xml:space="preserve">REC generators physically located outside the state of Texas are not included in the annual calculations of installed renewable capacity for purposes of the REC Trading </w:delText>
        </w:r>
        <w:r w:rsidDel="009A66B3">
          <w:rPr>
            <w:iCs/>
          </w:rPr>
          <w:lastRenderedPageBreak/>
          <w:delText>Program.  However, as such generation may contribute to the available pool of RECs, it is conceivable that there may be sufficient RECs to allow Retail Entities to meet their annual requirements, while at the same time, a target capacity shortfall for installed renewable capacity in Texas could exist.</w:delText>
        </w:r>
      </w:del>
    </w:p>
    <w:p w14:paraId="38166A9C" w14:textId="4AA2794A" w:rsidR="009A66B3" w:rsidDel="009A66B3" w:rsidRDefault="009A66B3" w:rsidP="009A66B3">
      <w:pPr>
        <w:pStyle w:val="H3"/>
        <w:rPr>
          <w:del w:id="1006" w:author="TEBA" w:date="2024-11-27T11:06:00Z"/>
        </w:rPr>
      </w:pPr>
      <w:bookmarkStart w:id="1007" w:name="_Toc180673471"/>
      <w:commentRangeStart w:id="1008"/>
      <w:del w:id="1009" w:author="TEBA" w:date="2024-11-27T11:06:00Z">
        <w:r w:rsidDel="009A66B3">
          <w:delText>14.9.2</w:delText>
        </w:r>
      </w:del>
      <w:commentRangeEnd w:id="1008"/>
      <w:r w:rsidR="00CA1F24">
        <w:rPr>
          <w:rStyle w:val="CommentReference"/>
          <w:b w:val="0"/>
          <w:bCs w:val="0"/>
          <w:i w:val="0"/>
        </w:rPr>
        <w:commentReference w:id="1008"/>
      </w:r>
      <w:del w:id="1010" w:author="TEBA" w:date="2024-11-27T11:06:00Z">
        <w:r w:rsidDel="009A66B3">
          <w:tab/>
          <w:delText>Capacity Conversion Factor</w:delText>
        </w:r>
        <w:bookmarkEnd w:id="1007"/>
      </w:del>
    </w:p>
    <w:p w14:paraId="4F04BD09" w14:textId="5571CF98" w:rsidR="009A66B3" w:rsidDel="009A66B3" w:rsidRDefault="009A66B3" w:rsidP="009A66B3">
      <w:pPr>
        <w:keepNext/>
        <w:spacing w:after="240"/>
        <w:ind w:left="720" w:hanging="720"/>
        <w:rPr>
          <w:del w:id="1011" w:author="TEBA" w:date="2024-11-27T11:06:00Z"/>
          <w:iCs/>
        </w:rPr>
      </w:pPr>
      <w:del w:id="1012" w:author="TEBA" w:date="2024-11-27T11:06:00Z">
        <w:r w:rsidDel="009A66B3">
          <w:rPr>
            <w:iCs/>
          </w:rPr>
          <w:delText>(1)</w:delText>
        </w:r>
        <w:r w:rsidDel="009A66B3">
          <w:rPr>
            <w:iCs/>
          </w:rPr>
          <w:tab/>
          <w:delText>ERCOT shall set the Capacity Conversion Factor (CCF) to allocate credits to Retail Entities.  ERCOT shall determine a new CCF as follows:</w:delText>
        </w:r>
      </w:del>
    </w:p>
    <w:p w14:paraId="03D4DE5C" w14:textId="23E73289" w:rsidR="009A66B3" w:rsidDel="009A66B3" w:rsidRDefault="009A66B3" w:rsidP="009A66B3">
      <w:pPr>
        <w:pStyle w:val="FormulaBold"/>
        <w:rPr>
          <w:del w:id="1013" w:author="TEBA" w:date="2024-11-27T11:06:00Z"/>
        </w:rPr>
      </w:pPr>
      <w:del w:id="1014" w:author="TEBA" w:date="2024-11-27T11:06:00Z">
        <w:r w:rsidDel="009A66B3">
          <w:delText xml:space="preserve">Individual Facility CCF </w:delText>
        </w:r>
        <w:r w:rsidDel="009A66B3">
          <w:rPr>
            <w:i/>
            <w:vertAlign w:val="subscript"/>
          </w:rPr>
          <w:delText xml:space="preserve">i </w:delText>
        </w:r>
        <w:r w:rsidDel="009A66B3">
          <w:rPr>
            <w:i/>
          </w:rPr>
          <w:delText xml:space="preserve">= </w:delText>
        </w:r>
        <w:r w:rsidDel="009A66B3">
          <w:delText>(12/n)*</w:delText>
        </w:r>
        <w:r w:rsidR="00572739" w:rsidRPr="00F31C94" w:rsidDel="009A66B3">
          <w:rPr>
            <w:noProof/>
            <w:position w:val="-20"/>
          </w:rPr>
          <w:object w:dxaOrig="260" w:dyaOrig="580" w14:anchorId="0AA86D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pt;height:29.4pt;mso-width-percent:0;mso-height-percent:0;mso-width-percent:0;mso-height-percent:0" o:ole="">
              <v:imagedata r:id="rId14" o:title=""/>
            </v:shape>
            <o:OLEObject Type="Embed" ProgID="Equation.3" ShapeID="_x0000_i1025" DrawAspect="Content" ObjectID="_1803213464" r:id="rId15"/>
          </w:object>
        </w:r>
        <w:r w:rsidDel="009A66B3">
          <w:delText xml:space="preserve">HO </w:delText>
        </w:r>
        <w:r w:rsidDel="009A66B3">
          <w:rPr>
            <w:i/>
            <w:vertAlign w:val="subscript"/>
          </w:rPr>
          <w:delText>i, t</w:delText>
        </w:r>
        <w:r w:rsidDel="009A66B3">
          <w:delText xml:space="preserve"> / (HC </w:delText>
        </w:r>
        <w:r w:rsidDel="009A66B3">
          <w:rPr>
            <w:i/>
            <w:vertAlign w:val="subscript"/>
          </w:rPr>
          <w:delText xml:space="preserve">i, t </w:delText>
        </w:r>
        <w:r w:rsidDel="009A66B3">
          <w:delText>*</w:delText>
        </w:r>
        <w:r w:rsidDel="009A66B3">
          <w:rPr>
            <w:i/>
            <w:vertAlign w:val="subscript"/>
          </w:rPr>
          <w:delText xml:space="preserve"> </w:delText>
        </w:r>
        <w:r w:rsidDel="009A66B3">
          <w:delText xml:space="preserve">h) </w:delText>
        </w:r>
      </w:del>
    </w:p>
    <w:p w14:paraId="18632BF7" w14:textId="14F32132" w:rsidR="009A66B3" w:rsidDel="009A66B3" w:rsidRDefault="009A66B3" w:rsidP="009A66B3">
      <w:pPr>
        <w:rPr>
          <w:del w:id="1015" w:author="TEBA" w:date="2024-11-27T11:06:00Z"/>
        </w:rPr>
      </w:pPr>
      <w:del w:id="1016" w:author="TEBA" w:date="2024-11-27T11:06:00Z">
        <w:r w:rsidDel="009A66B3">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9A66B3" w:rsidDel="009A66B3" w14:paraId="6E14221E" w14:textId="38F01056" w:rsidTr="00B77271">
        <w:trPr>
          <w:trHeight w:val="548"/>
          <w:del w:id="1017" w:author="TEBA" w:date="2024-11-27T11:06:00Z"/>
        </w:trPr>
        <w:tc>
          <w:tcPr>
            <w:tcW w:w="1070" w:type="dxa"/>
          </w:tcPr>
          <w:p w14:paraId="2F9A7394" w14:textId="063BEAA1" w:rsidR="009A66B3" w:rsidDel="009A66B3" w:rsidRDefault="009A66B3" w:rsidP="00B77271">
            <w:pPr>
              <w:pStyle w:val="TableBody"/>
              <w:rPr>
                <w:del w:id="1018" w:author="TEBA" w:date="2024-11-27T11:06:00Z"/>
                <w:b/>
              </w:rPr>
            </w:pPr>
            <w:del w:id="1019" w:author="TEBA" w:date="2024-11-27T11:06:00Z">
              <w:r w:rsidDel="009A66B3">
                <w:rPr>
                  <w:b/>
                </w:rPr>
                <w:delText>Variable</w:delText>
              </w:r>
            </w:del>
          </w:p>
        </w:tc>
        <w:tc>
          <w:tcPr>
            <w:tcW w:w="870" w:type="dxa"/>
          </w:tcPr>
          <w:p w14:paraId="5350CE3B" w14:textId="2361110C" w:rsidR="009A66B3" w:rsidDel="009A66B3" w:rsidRDefault="009A66B3" w:rsidP="00B77271">
            <w:pPr>
              <w:pStyle w:val="TableBody"/>
              <w:rPr>
                <w:del w:id="1020" w:author="TEBA" w:date="2024-11-27T11:06:00Z"/>
                <w:b/>
              </w:rPr>
            </w:pPr>
            <w:del w:id="1021" w:author="TEBA" w:date="2024-11-27T11:06:00Z">
              <w:r w:rsidDel="009A66B3">
                <w:rPr>
                  <w:b/>
                </w:rPr>
                <w:delText>Unit</w:delText>
              </w:r>
            </w:del>
          </w:p>
        </w:tc>
        <w:tc>
          <w:tcPr>
            <w:tcW w:w="7025" w:type="dxa"/>
          </w:tcPr>
          <w:p w14:paraId="5E0482A0" w14:textId="36BAD7A8" w:rsidR="009A66B3" w:rsidDel="009A66B3" w:rsidRDefault="009A66B3" w:rsidP="00B77271">
            <w:pPr>
              <w:pStyle w:val="TableBody"/>
              <w:rPr>
                <w:del w:id="1022" w:author="TEBA" w:date="2024-11-27T11:06:00Z"/>
                <w:b/>
              </w:rPr>
            </w:pPr>
            <w:del w:id="1023" w:author="TEBA" w:date="2024-11-27T11:06:00Z">
              <w:r w:rsidDel="009A66B3">
                <w:rPr>
                  <w:b/>
                </w:rPr>
                <w:delText>Description</w:delText>
              </w:r>
            </w:del>
          </w:p>
        </w:tc>
      </w:tr>
      <w:tr w:rsidR="009A66B3" w:rsidDel="009A66B3" w14:paraId="57FACE80" w14:textId="24A76FE3" w:rsidTr="00B77271">
        <w:trPr>
          <w:trHeight w:val="323"/>
          <w:del w:id="1024" w:author="TEBA" w:date="2024-11-27T11:06:00Z"/>
        </w:trPr>
        <w:tc>
          <w:tcPr>
            <w:tcW w:w="1070" w:type="dxa"/>
          </w:tcPr>
          <w:p w14:paraId="156DCB9E" w14:textId="2764FD8D" w:rsidR="009A66B3" w:rsidRPr="008E200A" w:rsidDel="009A66B3" w:rsidRDefault="009A66B3" w:rsidP="00B77271">
            <w:pPr>
              <w:pStyle w:val="TableBody"/>
              <w:rPr>
                <w:del w:id="1025" w:author="TEBA" w:date="2024-11-27T11:06:00Z"/>
                <w:i/>
              </w:rPr>
            </w:pPr>
            <w:del w:id="1026" w:author="TEBA" w:date="2024-11-27T11:06:00Z">
              <w:r w:rsidRPr="008E200A" w:rsidDel="009A66B3">
                <w:rPr>
                  <w:i/>
                </w:rPr>
                <w:delText>h</w:delText>
              </w:r>
            </w:del>
          </w:p>
        </w:tc>
        <w:tc>
          <w:tcPr>
            <w:tcW w:w="870" w:type="dxa"/>
          </w:tcPr>
          <w:p w14:paraId="30292379" w14:textId="3E5EB248" w:rsidR="009A66B3" w:rsidDel="009A66B3" w:rsidRDefault="009A66B3" w:rsidP="00B77271">
            <w:pPr>
              <w:pStyle w:val="TableBody"/>
              <w:rPr>
                <w:del w:id="1027" w:author="TEBA" w:date="2024-11-27T11:06:00Z"/>
              </w:rPr>
            </w:pPr>
            <w:del w:id="1028" w:author="TEBA" w:date="2024-11-27T11:06:00Z">
              <w:r w:rsidDel="009A66B3">
                <w:delText>None</w:delText>
              </w:r>
            </w:del>
          </w:p>
        </w:tc>
        <w:tc>
          <w:tcPr>
            <w:tcW w:w="7025" w:type="dxa"/>
          </w:tcPr>
          <w:p w14:paraId="35429FD7" w14:textId="30E38D10" w:rsidR="009A66B3" w:rsidDel="009A66B3" w:rsidRDefault="009A66B3" w:rsidP="00B77271">
            <w:pPr>
              <w:pStyle w:val="TableBody"/>
              <w:rPr>
                <w:del w:id="1029" w:author="TEBA" w:date="2024-11-27T11:06:00Z"/>
                <w:iCs w:val="0"/>
              </w:rPr>
            </w:pPr>
            <w:del w:id="1030" w:author="TEBA" w:date="2024-11-27T11:06:00Z">
              <w:r w:rsidDel="009A66B3">
                <w:rPr>
                  <w:iCs w:val="0"/>
                </w:rPr>
                <w:delText>Number of hours in the Compliance Period.  h = 8,760 for the 2024 Compliance Period and 5,840 for the 2025 Compliance Period.</w:delText>
              </w:r>
            </w:del>
          </w:p>
        </w:tc>
      </w:tr>
      <w:tr w:rsidR="009A66B3" w:rsidDel="009A66B3" w14:paraId="6D012C88" w14:textId="4E4173F9" w:rsidTr="00B77271">
        <w:trPr>
          <w:trHeight w:val="323"/>
          <w:del w:id="1031" w:author="TEBA" w:date="2024-11-27T11:06:00Z"/>
        </w:trPr>
        <w:tc>
          <w:tcPr>
            <w:tcW w:w="1070" w:type="dxa"/>
          </w:tcPr>
          <w:p w14:paraId="4BD0E4B5" w14:textId="22D02DCA" w:rsidR="009A66B3" w:rsidRPr="0083699C" w:rsidDel="009A66B3" w:rsidRDefault="009A66B3" w:rsidP="00B77271">
            <w:pPr>
              <w:pStyle w:val="TableBody"/>
              <w:rPr>
                <w:del w:id="1032" w:author="TEBA" w:date="2024-11-27T11:06:00Z"/>
                <w:i/>
              </w:rPr>
            </w:pPr>
            <w:del w:id="1033" w:author="TEBA" w:date="2024-11-27T11:06:00Z">
              <w:r w:rsidRPr="0083699C" w:rsidDel="009A66B3">
                <w:rPr>
                  <w:i/>
                </w:rPr>
                <w:delText>i</w:delText>
              </w:r>
            </w:del>
          </w:p>
        </w:tc>
        <w:tc>
          <w:tcPr>
            <w:tcW w:w="870" w:type="dxa"/>
          </w:tcPr>
          <w:p w14:paraId="27E2D649" w14:textId="777691DD" w:rsidR="009A66B3" w:rsidDel="009A66B3" w:rsidRDefault="009A66B3" w:rsidP="00B77271">
            <w:pPr>
              <w:pStyle w:val="TableBody"/>
              <w:rPr>
                <w:del w:id="1034" w:author="TEBA" w:date="2024-11-27T11:06:00Z"/>
              </w:rPr>
            </w:pPr>
            <w:del w:id="1035" w:author="TEBA" w:date="2024-11-27T11:06:00Z">
              <w:r w:rsidDel="009A66B3">
                <w:delText>None</w:delText>
              </w:r>
            </w:del>
          </w:p>
        </w:tc>
        <w:tc>
          <w:tcPr>
            <w:tcW w:w="7025" w:type="dxa"/>
          </w:tcPr>
          <w:p w14:paraId="444382E4" w14:textId="547CAE8F" w:rsidR="009A66B3" w:rsidDel="009A66B3" w:rsidRDefault="009A66B3" w:rsidP="00B77271">
            <w:pPr>
              <w:pStyle w:val="TableBody"/>
              <w:rPr>
                <w:del w:id="1036" w:author="TEBA" w:date="2024-11-27T11:06:00Z"/>
              </w:rPr>
            </w:pPr>
            <w:del w:id="1037" w:author="TEBA" w:date="2024-11-27T11:06:00Z">
              <w:r w:rsidDel="009A66B3">
                <w:rPr>
                  <w:iCs w:val="0"/>
                </w:rPr>
                <w:delText>Individual solar renewable energy generation facility</w:delText>
              </w:r>
            </w:del>
          </w:p>
        </w:tc>
      </w:tr>
      <w:tr w:rsidR="009A66B3" w:rsidDel="009A66B3" w14:paraId="0D63AE02" w14:textId="7584284D" w:rsidTr="00B77271">
        <w:trPr>
          <w:trHeight w:val="530"/>
          <w:del w:id="1038" w:author="TEBA" w:date="2024-11-27T11:06:00Z"/>
        </w:trPr>
        <w:tc>
          <w:tcPr>
            <w:tcW w:w="1070" w:type="dxa"/>
          </w:tcPr>
          <w:p w14:paraId="61165717" w14:textId="7ECC42CC" w:rsidR="009A66B3" w:rsidRPr="008E200A" w:rsidDel="009A66B3" w:rsidRDefault="009A66B3" w:rsidP="00B77271">
            <w:pPr>
              <w:pStyle w:val="TableBody"/>
              <w:rPr>
                <w:del w:id="1039" w:author="TEBA" w:date="2024-11-27T11:06:00Z"/>
                <w:i/>
              </w:rPr>
            </w:pPr>
            <w:del w:id="1040" w:author="TEBA" w:date="2024-11-27T11:06:00Z">
              <w:r w:rsidRPr="008E200A" w:rsidDel="009A66B3">
                <w:rPr>
                  <w:i/>
                </w:rPr>
                <w:delText>n</w:delText>
              </w:r>
            </w:del>
          </w:p>
        </w:tc>
        <w:tc>
          <w:tcPr>
            <w:tcW w:w="870" w:type="dxa"/>
          </w:tcPr>
          <w:p w14:paraId="3117E699" w14:textId="075A115A" w:rsidR="009A66B3" w:rsidDel="009A66B3" w:rsidRDefault="009A66B3" w:rsidP="00B77271">
            <w:pPr>
              <w:pStyle w:val="TableBody"/>
              <w:rPr>
                <w:del w:id="1041" w:author="TEBA" w:date="2024-11-27T11:06:00Z"/>
              </w:rPr>
            </w:pPr>
            <w:del w:id="1042" w:author="TEBA" w:date="2024-11-27T11:06:00Z">
              <w:r w:rsidDel="009A66B3">
                <w:delText>None</w:delText>
              </w:r>
            </w:del>
          </w:p>
        </w:tc>
        <w:tc>
          <w:tcPr>
            <w:tcW w:w="7025" w:type="dxa"/>
          </w:tcPr>
          <w:p w14:paraId="7CF63BDE" w14:textId="2AFAE085" w:rsidR="009A66B3" w:rsidDel="009A66B3" w:rsidRDefault="009A66B3" w:rsidP="00B77271">
            <w:pPr>
              <w:pStyle w:val="TableBody"/>
              <w:rPr>
                <w:del w:id="1043" w:author="TEBA" w:date="2024-11-27T11:06:00Z"/>
              </w:rPr>
            </w:pPr>
            <w:del w:id="1044" w:author="TEBA" w:date="2024-11-27T11:06:00Z">
              <w:r w:rsidDel="009A66B3">
                <w:rPr>
                  <w:iCs w:val="0"/>
                </w:rPr>
                <w:delText xml:space="preserve">Number of months a specific solar renewable energy generation facility was in operation over the past 24 months.  </w:delText>
              </w:r>
              <w:r w:rsidDel="009A66B3">
                <w:rPr>
                  <w:i/>
                  <w:iCs w:val="0"/>
                </w:rPr>
                <w:delText>n</w:delText>
              </w:r>
              <w:r w:rsidDel="009A66B3">
                <w:rPr>
                  <w:iCs w:val="0"/>
                </w:rPr>
                <w:delText xml:space="preserve"> must be greater than or equal to 12 and less than or equal to 24.</w:delText>
              </w:r>
            </w:del>
          </w:p>
        </w:tc>
      </w:tr>
      <w:tr w:rsidR="009A66B3" w:rsidDel="009A66B3" w14:paraId="02A18B19" w14:textId="642CB171" w:rsidTr="00B77271">
        <w:trPr>
          <w:trHeight w:val="530"/>
          <w:del w:id="1045" w:author="TEBA" w:date="2024-11-27T11:06:00Z"/>
        </w:trPr>
        <w:tc>
          <w:tcPr>
            <w:tcW w:w="1070" w:type="dxa"/>
          </w:tcPr>
          <w:p w14:paraId="44174E08" w14:textId="23A2DE18" w:rsidR="009A66B3" w:rsidDel="009A66B3" w:rsidRDefault="009A66B3" w:rsidP="00B77271">
            <w:pPr>
              <w:pStyle w:val="TableBody"/>
              <w:rPr>
                <w:del w:id="1046" w:author="TEBA" w:date="2024-11-27T11:06:00Z"/>
              </w:rPr>
            </w:pPr>
            <w:del w:id="1047" w:author="TEBA" w:date="2024-11-27T11:06:00Z">
              <w:r w:rsidDel="009A66B3">
                <w:rPr>
                  <w:iCs w:val="0"/>
                </w:rPr>
                <w:delText xml:space="preserve">HO </w:delText>
              </w:r>
              <w:r w:rsidDel="009A66B3">
                <w:rPr>
                  <w:i/>
                  <w:iCs w:val="0"/>
                  <w:vertAlign w:val="subscript"/>
                </w:rPr>
                <w:delText>i</w:delText>
              </w:r>
              <w:r w:rsidRPr="004878DD" w:rsidDel="009A66B3">
                <w:rPr>
                  <w:i/>
                  <w:iCs w:val="0"/>
                  <w:vertAlign w:val="subscript"/>
                </w:rPr>
                <w:delText>, t</w:delText>
              </w:r>
            </w:del>
          </w:p>
        </w:tc>
        <w:tc>
          <w:tcPr>
            <w:tcW w:w="870" w:type="dxa"/>
          </w:tcPr>
          <w:p w14:paraId="4D195170" w14:textId="394CF476" w:rsidR="009A66B3" w:rsidDel="009A66B3" w:rsidRDefault="009A66B3" w:rsidP="00B77271">
            <w:pPr>
              <w:pStyle w:val="TableBody"/>
              <w:rPr>
                <w:del w:id="1048" w:author="TEBA" w:date="2024-11-27T11:06:00Z"/>
              </w:rPr>
            </w:pPr>
            <w:del w:id="1049" w:author="TEBA" w:date="2024-11-27T11:06:00Z">
              <w:r w:rsidDel="009A66B3">
                <w:delText>MWh</w:delText>
              </w:r>
            </w:del>
          </w:p>
        </w:tc>
        <w:tc>
          <w:tcPr>
            <w:tcW w:w="7025" w:type="dxa"/>
          </w:tcPr>
          <w:p w14:paraId="5F5608EE" w14:textId="7439B048" w:rsidR="009A66B3" w:rsidDel="009A66B3" w:rsidRDefault="009A66B3" w:rsidP="00B77271">
            <w:pPr>
              <w:pStyle w:val="TableBody"/>
              <w:rPr>
                <w:del w:id="1050" w:author="TEBA" w:date="2024-11-27T11:06:00Z"/>
                <w:iCs w:val="0"/>
              </w:rPr>
            </w:pPr>
            <w:del w:id="1051" w:author="TEBA" w:date="2024-11-27T11:06:00Z">
              <w:r w:rsidDel="009A66B3">
                <w:rPr>
                  <w:iCs w:val="0"/>
                </w:rPr>
                <w:delText xml:space="preserve">Total production by participating solar renewable generator </w:delText>
              </w:r>
              <w:r w:rsidRPr="007472DD" w:rsidDel="009A66B3">
                <w:rPr>
                  <w:i/>
                  <w:iCs w:val="0"/>
                </w:rPr>
                <w:delText>i</w:delText>
              </w:r>
              <w:r w:rsidDel="009A66B3">
                <w:rPr>
                  <w:iCs w:val="0"/>
                </w:rPr>
                <w:delText xml:space="preserve"> during Compliance Period </w:delText>
              </w:r>
              <w:r w:rsidRPr="007472DD" w:rsidDel="009A66B3">
                <w:rPr>
                  <w:i/>
                  <w:iCs w:val="0"/>
                </w:rPr>
                <w:delText>t</w:delText>
              </w:r>
              <w:r w:rsidDel="009A66B3">
                <w:rPr>
                  <w:iCs w:val="0"/>
                </w:rPr>
                <w:delText>.</w:delText>
              </w:r>
            </w:del>
          </w:p>
        </w:tc>
      </w:tr>
      <w:tr w:rsidR="009A66B3" w:rsidDel="009A66B3" w14:paraId="487C95A7" w14:textId="33A65D61" w:rsidTr="00B77271">
        <w:trPr>
          <w:trHeight w:val="530"/>
          <w:del w:id="1052" w:author="TEBA" w:date="2024-11-27T11:06:00Z"/>
        </w:trPr>
        <w:tc>
          <w:tcPr>
            <w:tcW w:w="1070" w:type="dxa"/>
          </w:tcPr>
          <w:p w14:paraId="0A62027F" w14:textId="1DFF7745" w:rsidR="009A66B3" w:rsidDel="009A66B3" w:rsidRDefault="009A66B3" w:rsidP="00B77271">
            <w:pPr>
              <w:pStyle w:val="TableBody"/>
              <w:rPr>
                <w:del w:id="1053" w:author="TEBA" w:date="2024-11-27T11:06:00Z"/>
                <w:iCs w:val="0"/>
              </w:rPr>
            </w:pPr>
            <w:del w:id="1054" w:author="TEBA" w:date="2024-11-27T11:06:00Z">
              <w:r w:rsidDel="009A66B3">
                <w:rPr>
                  <w:iCs w:val="0"/>
                </w:rPr>
                <w:delText xml:space="preserve">HC </w:delText>
              </w:r>
              <w:r w:rsidRPr="004878DD" w:rsidDel="009A66B3">
                <w:rPr>
                  <w:i/>
                  <w:iCs w:val="0"/>
                  <w:vertAlign w:val="subscript"/>
                </w:rPr>
                <w:delText>i, t</w:delText>
              </w:r>
            </w:del>
          </w:p>
        </w:tc>
        <w:tc>
          <w:tcPr>
            <w:tcW w:w="870" w:type="dxa"/>
          </w:tcPr>
          <w:p w14:paraId="6D066F65" w14:textId="529EF24F" w:rsidR="009A66B3" w:rsidDel="009A66B3" w:rsidRDefault="009A66B3" w:rsidP="00B77271">
            <w:pPr>
              <w:pStyle w:val="TableBody"/>
              <w:rPr>
                <w:del w:id="1055" w:author="TEBA" w:date="2024-11-27T11:06:00Z"/>
              </w:rPr>
            </w:pPr>
            <w:del w:id="1056" w:author="TEBA" w:date="2024-11-27T11:06:00Z">
              <w:r w:rsidDel="009A66B3">
                <w:delText>MW</w:delText>
              </w:r>
            </w:del>
          </w:p>
        </w:tc>
        <w:tc>
          <w:tcPr>
            <w:tcW w:w="7025" w:type="dxa"/>
          </w:tcPr>
          <w:p w14:paraId="2AEC5B70" w14:textId="59808CCC" w:rsidR="009A66B3" w:rsidDel="009A66B3" w:rsidRDefault="009A66B3" w:rsidP="00B77271">
            <w:pPr>
              <w:pStyle w:val="TableBody"/>
              <w:rPr>
                <w:del w:id="1057" w:author="TEBA" w:date="2024-11-27T11:06:00Z"/>
                <w:iCs w:val="0"/>
              </w:rPr>
            </w:pPr>
            <w:del w:id="1058" w:author="TEBA" w:date="2024-11-27T11:06:00Z">
              <w:r w:rsidDel="009A66B3">
                <w:rPr>
                  <w:iCs w:val="0"/>
                </w:rPr>
                <w:delText xml:space="preserve">Average total generation capacity by participating solar renewable generator </w:delText>
              </w:r>
              <w:r w:rsidRPr="007472DD" w:rsidDel="009A66B3">
                <w:rPr>
                  <w:i/>
                  <w:iCs w:val="0"/>
                </w:rPr>
                <w:delText>i</w:delText>
              </w:r>
              <w:r w:rsidDel="009A66B3">
                <w:rPr>
                  <w:iCs w:val="0"/>
                </w:rPr>
                <w:delText xml:space="preserve"> during Compliance Period </w:delText>
              </w:r>
              <w:r w:rsidRPr="007472DD" w:rsidDel="009A66B3">
                <w:rPr>
                  <w:i/>
                  <w:iCs w:val="0"/>
                </w:rPr>
                <w:delText>t</w:delText>
              </w:r>
              <w:r w:rsidDel="009A66B3">
                <w:rPr>
                  <w:iCs w:val="0"/>
                </w:rPr>
                <w:delText>.</w:delText>
              </w:r>
            </w:del>
          </w:p>
        </w:tc>
      </w:tr>
    </w:tbl>
    <w:p w14:paraId="6E8609D2" w14:textId="4678BE65" w:rsidR="009A66B3" w:rsidDel="009A66B3" w:rsidRDefault="009A66B3" w:rsidP="009A66B3">
      <w:pPr>
        <w:pStyle w:val="Spaceafterbox"/>
        <w:spacing w:before="240"/>
        <w:ind w:firstLine="720"/>
        <w:rPr>
          <w:del w:id="1059" w:author="TEBA" w:date="2024-11-27T11:06:00Z"/>
        </w:rPr>
      </w:pPr>
      <w:del w:id="1060" w:author="TEBA" w:date="2024-11-27T11:06:00Z">
        <w:r w:rsidDel="009A66B3">
          <w:delText xml:space="preserve">and </w:delText>
        </w:r>
      </w:del>
    </w:p>
    <w:p w14:paraId="2733BB8C" w14:textId="5EA3372A" w:rsidR="009A66B3" w:rsidDel="009A66B3" w:rsidRDefault="009A66B3" w:rsidP="009A66B3">
      <w:pPr>
        <w:pStyle w:val="FormulaBold"/>
        <w:rPr>
          <w:del w:id="1061" w:author="TEBA" w:date="2024-11-27T11:06:00Z"/>
        </w:rPr>
      </w:pPr>
      <w:del w:id="1062" w:author="TEBA" w:date="2024-11-27T11:06:00Z">
        <w:r w:rsidDel="009A66B3">
          <w:delText xml:space="preserve">CCF = </w:delText>
        </w:r>
        <w:r w:rsidR="00572739" w:rsidRPr="00F31C94" w:rsidDel="009A66B3">
          <w:rPr>
            <w:noProof/>
            <w:position w:val="-20"/>
          </w:rPr>
          <w:object w:dxaOrig="260" w:dyaOrig="580" w14:anchorId="27F700EF">
            <v:shape id="_x0000_i1026" type="#_x0000_t75" alt="" style="width:12pt;height:29.4pt;mso-width-percent:0;mso-height-percent:0;mso-width-percent:0;mso-height-percent:0" o:ole="">
              <v:imagedata r:id="rId16" o:title=""/>
            </v:shape>
            <o:OLEObject Type="Embed" ProgID="Equation.3" ShapeID="_x0000_i1026" DrawAspect="Content" ObjectID="_1803213465" r:id="rId17"/>
          </w:object>
        </w:r>
        <w:r w:rsidDel="009A66B3">
          <w:delText xml:space="preserve"> (CCF </w:delText>
        </w:r>
        <w:r w:rsidDel="009A66B3">
          <w:rPr>
            <w:i/>
            <w:vertAlign w:val="subscript"/>
          </w:rPr>
          <w:delText>i</w:delText>
        </w:r>
        <w:r w:rsidDel="009A66B3">
          <w:delText xml:space="preserve"> * PC </w:delText>
        </w:r>
        <w:r w:rsidDel="009A66B3">
          <w:rPr>
            <w:i/>
            <w:vertAlign w:val="subscript"/>
          </w:rPr>
          <w:delText>i</w:delText>
        </w:r>
        <w:r w:rsidDel="009A66B3">
          <w:delText xml:space="preserve">) / </w:delText>
        </w:r>
        <w:r w:rsidR="00572739" w:rsidRPr="00F31C94" w:rsidDel="009A66B3">
          <w:rPr>
            <w:noProof/>
            <w:position w:val="-20"/>
          </w:rPr>
          <w:object w:dxaOrig="260" w:dyaOrig="580" w14:anchorId="76AF1A62">
            <v:shape id="_x0000_i1027" type="#_x0000_t75" alt="" style="width:12pt;height:29.4pt;mso-width-percent:0;mso-height-percent:0;mso-width-percent:0;mso-height-percent:0" o:ole="">
              <v:imagedata r:id="rId18" o:title=""/>
            </v:shape>
            <o:OLEObject Type="Embed" ProgID="Equation.3" ShapeID="_x0000_i1027" DrawAspect="Content" ObjectID="_1803213466" r:id="rId19"/>
          </w:object>
        </w:r>
        <w:r w:rsidDel="009A66B3">
          <w:delText xml:space="preserve">PC </w:delText>
        </w:r>
        <w:r w:rsidDel="009A66B3">
          <w:rPr>
            <w:i/>
            <w:vertAlign w:val="subscript"/>
          </w:rPr>
          <w:delText>i</w:delText>
        </w:r>
        <w:r w:rsidDel="009A66B3">
          <w:delText xml:space="preserve"> </w:delText>
        </w:r>
      </w:del>
    </w:p>
    <w:p w14:paraId="06AE9FE3" w14:textId="22D647A1" w:rsidR="009A66B3" w:rsidDel="009A66B3" w:rsidRDefault="009A66B3" w:rsidP="009A66B3">
      <w:pPr>
        <w:spacing w:before="120"/>
        <w:rPr>
          <w:del w:id="1063" w:author="TEBA" w:date="2024-11-27T11:06:00Z"/>
        </w:rPr>
      </w:pPr>
      <w:del w:id="1064" w:author="TEBA" w:date="2024-11-27T11:06:00Z">
        <w:r w:rsidDel="009A66B3">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9A66B3" w:rsidDel="009A66B3" w14:paraId="1D4FD654" w14:textId="0B1ED010" w:rsidTr="00B77271">
        <w:trPr>
          <w:trHeight w:val="548"/>
          <w:del w:id="1065" w:author="TEBA" w:date="2024-11-27T11:06:00Z"/>
        </w:trPr>
        <w:tc>
          <w:tcPr>
            <w:tcW w:w="1070" w:type="dxa"/>
          </w:tcPr>
          <w:p w14:paraId="74387984" w14:textId="79500491" w:rsidR="009A66B3" w:rsidDel="009A66B3" w:rsidRDefault="009A66B3" w:rsidP="00B77271">
            <w:pPr>
              <w:pStyle w:val="TableBody"/>
              <w:rPr>
                <w:del w:id="1066" w:author="TEBA" w:date="2024-11-27T11:06:00Z"/>
                <w:b/>
              </w:rPr>
            </w:pPr>
            <w:del w:id="1067" w:author="TEBA" w:date="2024-11-27T11:06:00Z">
              <w:r w:rsidDel="009A66B3">
                <w:rPr>
                  <w:b/>
                </w:rPr>
                <w:delText>Variable</w:delText>
              </w:r>
            </w:del>
          </w:p>
        </w:tc>
        <w:tc>
          <w:tcPr>
            <w:tcW w:w="870" w:type="dxa"/>
          </w:tcPr>
          <w:p w14:paraId="359AA3AE" w14:textId="69F92478" w:rsidR="009A66B3" w:rsidDel="009A66B3" w:rsidRDefault="009A66B3" w:rsidP="00B77271">
            <w:pPr>
              <w:pStyle w:val="TableBody"/>
              <w:rPr>
                <w:del w:id="1068" w:author="TEBA" w:date="2024-11-27T11:06:00Z"/>
                <w:b/>
              </w:rPr>
            </w:pPr>
            <w:del w:id="1069" w:author="TEBA" w:date="2024-11-27T11:06:00Z">
              <w:r w:rsidDel="009A66B3">
                <w:rPr>
                  <w:b/>
                </w:rPr>
                <w:delText>Unit</w:delText>
              </w:r>
            </w:del>
          </w:p>
        </w:tc>
        <w:tc>
          <w:tcPr>
            <w:tcW w:w="7025" w:type="dxa"/>
          </w:tcPr>
          <w:p w14:paraId="08862541" w14:textId="0E41BDE6" w:rsidR="009A66B3" w:rsidDel="009A66B3" w:rsidRDefault="009A66B3" w:rsidP="00B77271">
            <w:pPr>
              <w:pStyle w:val="TableBody"/>
              <w:rPr>
                <w:del w:id="1070" w:author="TEBA" w:date="2024-11-27T11:06:00Z"/>
                <w:b/>
              </w:rPr>
            </w:pPr>
            <w:del w:id="1071" w:author="TEBA" w:date="2024-11-27T11:06:00Z">
              <w:r w:rsidDel="009A66B3">
                <w:rPr>
                  <w:b/>
                </w:rPr>
                <w:delText>Description</w:delText>
              </w:r>
            </w:del>
          </w:p>
        </w:tc>
      </w:tr>
      <w:tr w:rsidR="009A66B3" w:rsidDel="009A66B3" w14:paraId="183F0F8C" w14:textId="08A748AE" w:rsidTr="00B77271">
        <w:trPr>
          <w:trHeight w:val="448"/>
          <w:del w:id="1072" w:author="TEBA" w:date="2024-11-27T11:06:00Z"/>
        </w:trPr>
        <w:tc>
          <w:tcPr>
            <w:tcW w:w="1070" w:type="dxa"/>
          </w:tcPr>
          <w:p w14:paraId="1ADE1256" w14:textId="58F702F3" w:rsidR="009A66B3" w:rsidRPr="0083699C" w:rsidDel="009A66B3" w:rsidRDefault="009A66B3" w:rsidP="00B77271">
            <w:pPr>
              <w:pStyle w:val="TableBody"/>
              <w:rPr>
                <w:del w:id="1073" w:author="TEBA" w:date="2024-11-27T11:06:00Z"/>
                <w:i/>
              </w:rPr>
            </w:pPr>
            <w:del w:id="1074" w:author="TEBA" w:date="2024-11-27T11:06:00Z">
              <w:r w:rsidRPr="0083699C" w:rsidDel="009A66B3">
                <w:rPr>
                  <w:i/>
                </w:rPr>
                <w:delText>q</w:delText>
              </w:r>
            </w:del>
          </w:p>
        </w:tc>
        <w:tc>
          <w:tcPr>
            <w:tcW w:w="870" w:type="dxa"/>
          </w:tcPr>
          <w:p w14:paraId="54721B19" w14:textId="01820AAD" w:rsidR="009A66B3" w:rsidDel="009A66B3" w:rsidRDefault="009A66B3" w:rsidP="00B77271">
            <w:pPr>
              <w:pStyle w:val="TableBody"/>
              <w:rPr>
                <w:del w:id="1075" w:author="TEBA" w:date="2024-11-27T11:06:00Z"/>
              </w:rPr>
            </w:pPr>
            <w:del w:id="1076" w:author="TEBA" w:date="2024-11-27T11:06:00Z">
              <w:r w:rsidDel="009A66B3">
                <w:delText>None</w:delText>
              </w:r>
            </w:del>
          </w:p>
        </w:tc>
        <w:tc>
          <w:tcPr>
            <w:tcW w:w="7025" w:type="dxa"/>
          </w:tcPr>
          <w:p w14:paraId="38866E37" w14:textId="5AF874D7" w:rsidR="009A66B3" w:rsidDel="009A66B3" w:rsidRDefault="009A66B3" w:rsidP="00B77271">
            <w:pPr>
              <w:pStyle w:val="TableBody"/>
              <w:rPr>
                <w:del w:id="1077" w:author="TEBA" w:date="2024-11-27T11:06:00Z"/>
              </w:rPr>
            </w:pPr>
            <w:del w:id="1078" w:author="TEBA" w:date="2024-11-27T11:06:00Z">
              <w:r w:rsidDel="009A66B3">
                <w:rPr>
                  <w:iCs w:val="0"/>
                </w:rPr>
                <w:delText>The total number of solar renewable energy generation facilities in the REC Trading Program</w:delText>
              </w:r>
            </w:del>
          </w:p>
        </w:tc>
      </w:tr>
      <w:tr w:rsidR="009A66B3" w:rsidDel="009A66B3" w14:paraId="36116EA2" w14:textId="60D4C6B9" w:rsidTr="00B77271">
        <w:trPr>
          <w:trHeight w:val="814"/>
          <w:del w:id="1079" w:author="TEBA" w:date="2024-11-27T11:06:00Z"/>
        </w:trPr>
        <w:tc>
          <w:tcPr>
            <w:tcW w:w="1070" w:type="dxa"/>
          </w:tcPr>
          <w:p w14:paraId="46441FFD" w14:textId="2A92AC05" w:rsidR="009A66B3" w:rsidDel="009A66B3" w:rsidRDefault="009A66B3" w:rsidP="00B77271">
            <w:pPr>
              <w:pStyle w:val="TableBody"/>
              <w:rPr>
                <w:del w:id="1080" w:author="TEBA" w:date="2024-11-27T11:06:00Z"/>
              </w:rPr>
            </w:pPr>
            <w:del w:id="1081" w:author="TEBA" w:date="2024-11-27T11:06:00Z">
              <w:r w:rsidDel="009A66B3">
                <w:rPr>
                  <w:iCs w:val="0"/>
                </w:rPr>
                <w:delText xml:space="preserve">PC </w:delText>
              </w:r>
              <w:r w:rsidRPr="004878DD" w:rsidDel="009A66B3">
                <w:rPr>
                  <w:i/>
                  <w:iCs w:val="0"/>
                  <w:vertAlign w:val="subscript"/>
                </w:rPr>
                <w:delText>i</w:delText>
              </w:r>
            </w:del>
          </w:p>
        </w:tc>
        <w:tc>
          <w:tcPr>
            <w:tcW w:w="870" w:type="dxa"/>
          </w:tcPr>
          <w:p w14:paraId="3E8BF43E" w14:textId="7C1FF4A7" w:rsidR="009A66B3" w:rsidDel="009A66B3" w:rsidRDefault="009A66B3" w:rsidP="00B77271">
            <w:pPr>
              <w:pStyle w:val="TableBody"/>
              <w:rPr>
                <w:del w:id="1082" w:author="TEBA" w:date="2024-11-27T11:06:00Z"/>
              </w:rPr>
            </w:pPr>
            <w:del w:id="1083" w:author="TEBA" w:date="2024-11-27T11:06:00Z">
              <w:r w:rsidDel="009A66B3">
                <w:delText>MW</w:delText>
              </w:r>
            </w:del>
          </w:p>
        </w:tc>
        <w:tc>
          <w:tcPr>
            <w:tcW w:w="7025" w:type="dxa"/>
          </w:tcPr>
          <w:p w14:paraId="1A25C55E" w14:textId="4BA05474" w:rsidR="009A66B3" w:rsidDel="009A66B3" w:rsidRDefault="009A66B3" w:rsidP="00B77271">
            <w:pPr>
              <w:pStyle w:val="TableBody"/>
              <w:rPr>
                <w:del w:id="1084" w:author="TEBA" w:date="2024-11-27T11:06:00Z"/>
              </w:rPr>
            </w:pPr>
            <w:del w:id="1085" w:author="TEBA" w:date="2024-11-27T11:06:00Z">
              <w:r w:rsidDel="009A66B3">
                <w:rPr>
                  <w:iCs w:val="0"/>
                </w:rPr>
                <w:delText xml:space="preserve">Participating Capacity as of September 30 of the year the revised CCF is calculated for solar renewable energy generation facility </w:delText>
              </w:r>
              <w:r w:rsidRPr="007472DD" w:rsidDel="009A66B3">
                <w:rPr>
                  <w:i/>
                  <w:iCs w:val="0"/>
                </w:rPr>
                <w:delText>i</w:delText>
              </w:r>
              <w:r w:rsidDel="009A66B3">
                <w:rPr>
                  <w:iCs w:val="0"/>
                </w:rPr>
                <w:delText xml:space="preserve"> in the state of Texas participating in the REC Trading Program for which at least 12 months of operating data are available.</w:delText>
              </w:r>
            </w:del>
          </w:p>
        </w:tc>
      </w:tr>
    </w:tbl>
    <w:p w14:paraId="55CDFB44" w14:textId="56A1D21B" w:rsidR="009A66B3" w:rsidDel="009A66B3" w:rsidRDefault="009A66B3" w:rsidP="009A66B3">
      <w:pPr>
        <w:spacing w:before="240" w:after="240" w:line="360" w:lineRule="auto"/>
        <w:ind w:left="720" w:hanging="720"/>
        <w:rPr>
          <w:del w:id="1086" w:author="TEBA" w:date="2024-11-27T11:06:00Z"/>
        </w:rPr>
      </w:pPr>
      <w:del w:id="1087" w:author="TEBA" w:date="2024-11-27T11:06:00Z">
        <w:r w:rsidDel="009A66B3">
          <w:delText>(2)</w:delText>
        </w:r>
        <w:r w:rsidDel="009A66B3">
          <w:tab/>
          <w:delText>The CCF shall:</w:delText>
        </w:r>
      </w:del>
    </w:p>
    <w:p w14:paraId="5A2D454E" w14:textId="6ADB89F4" w:rsidR="009A66B3" w:rsidDel="009A66B3" w:rsidRDefault="009A66B3" w:rsidP="009A66B3">
      <w:pPr>
        <w:spacing w:after="240"/>
        <w:ind w:left="1440" w:hanging="720"/>
        <w:rPr>
          <w:del w:id="1088" w:author="TEBA" w:date="2024-11-27T11:06:00Z"/>
        </w:rPr>
      </w:pPr>
      <w:del w:id="1089" w:author="TEBA" w:date="2024-11-27T11:06:00Z">
        <w:r w:rsidDel="009A66B3">
          <w:delText>(a)</w:delText>
        </w:r>
        <w:r w:rsidDel="009A66B3">
          <w:tab/>
          <w:delText>Be based on actual solar generator performance data for calendar years 2022 and 2023 all solar renewable Resources in the REC Trading Program during that period for which at least 12 months of performance data are available;</w:delText>
        </w:r>
      </w:del>
    </w:p>
    <w:p w14:paraId="15C8A6DE" w14:textId="06A52D27" w:rsidR="009A66B3" w:rsidDel="009A66B3" w:rsidRDefault="009A66B3" w:rsidP="009A66B3">
      <w:pPr>
        <w:spacing w:after="240"/>
        <w:ind w:left="1440" w:hanging="720"/>
        <w:rPr>
          <w:del w:id="1090" w:author="TEBA" w:date="2024-11-27T11:06:00Z"/>
        </w:rPr>
      </w:pPr>
      <w:del w:id="1091" w:author="TEBA" w:date="2024-11-27T11:06:00Z">
        <w:r w:rsidDel="009A66B3">
          <w:lastRenderedPageBreak/>
          <w:delText>(b)</w:delText>
        </w:r>
        <w:r w:rsidDel="009A66B3">
          <w:tab/>
          <w:delText>Represent a weighted average of generator performance; and</w:delText>
        </w:r>
      </w:del>
    </w:p>
    <w:p w14:paraId="4DB64AD8" w14:textId="70927DE7" w:rsidR="009A66B3" w:rsidDel="009A66B3" w:rsidRDefault="009A66B3" w:rsidP="009A66B3">
      <w:pPr>
        <w:spacing w:after="240"/>
        <w:ind w:left="1440" w:hanging="720"/>
        <w:rPr>
          <w:del w:id="1092" w:author="TEBA" w:date="2024-11-27T11:06:00Z"/>
        </w:rPr>
      </w:pPr>
      <w:del w:id="1093" w:author="TEBA" w:date="2024-11-27T11:06:00Z">
        <w:r w:rsidDel="009A66B3">
          <w:delText>(c)</w:delText>
        </w:r>
        <w:r w:rsidDel="009A66B3">
          <w:tab/>
          <w:delText>Use all actual generator performance data that are available for each solar renewable Resource, excluding data for testing periods.</w:delText>
        </w:r>
      </w:del>
    </w:p>
    <w:p w14:paraId="65622326" w14:textId="582EA0C2" w:rsidR="009A66B3" w:rsidDel="009A66B3" w:rsidRDefault="009A66B3" w:rsidP="009A66B3">
      <w:pPr>
        <w:spacing w:after="240"/>
        <w:ind w:left="720" w:hanging="720"/>
        <w:rPr>
          <w:del w:id="1094" w:author="TEBA" w:date="2024-11-27T11:06:00Z"/>
          <w:iCs/>
        </w:rPr>
      </w:pPr>
      <w:del w:id="1095" w:author="TEBA" w:date="2024-11-27T11:06:00Z">
        <w:r w:rsidDel="009A66B3">
          <w:rPr>
            <w:iCs/>
          </w:rPr>
          <w:delText>(3)</w:delText>
        </w:r>
        <w:r w:rsidDel="009A66B3">
          <w:rPr>
            <w:iCs/>
          </w:rPr>
          <w:tab/>
          <w:delText>For purposes of calculating historical output from renewable capacity, ERCOT shall keep a list of renewable generators, REC certification dates, and annual MWh generation totals.</w:delText>
        </w:r>
      </w:del>
    </w:p>
    <w:p w14:paraId="00EB4B1D" w14:textId="3DBBC7CD" w:rsidR="009A66B3" w:rsidDel="009A66B3" w:rsidRDefault="009A66B3" w:rsidP="009A66B3">
      <w:pPr>
        <w:spacing w:after="240"/>
        <w:ind w:left="720" w:hanging="720"/>
        <w:rPr>
          <w:del w:id="1096" w:author="TEBA" w:date="2024-11-27T11:06:00Z"/>
          <w:iCs/>
        </w:rPr>
      </w:pPr>
      <w:del w:id="1097" w:author="TEBA" w:date="2024-11-27T11:06:00Z">
        <w:r w:rsidDel="009A66B3">
          <w:rPr>
            <w:iCs/>
          </w:rPr>
          <w:delText>(4)</w:delText>
        </w:r>
        <w:r w:rsidDel="009A66B3">
          <w:rPr>
            <w:iCs/>
          </w:rPr>
          <w:tab/>
          <w:delText>ERCOT shall use this revised CCF for the two Compliance Periods immediately after it is set (calendar years 2024 and 2025).  If the PUCT has determined that the REC Trading Program is failing to meet the statutory targets for solar renewable energy capacity in Texas, it will instruct ERCOT to use a different number than that which would be calculated using the formula for the CCF.  Such requests will be published on the ERCOT website within ten Business Days of receipt of the letter from the PUCT.</w:delText>
        </w:r>
      </w:del>
    </w:p>
    <w:p w14:paraId="5DAD56FF" w14:textId="030A6DB9" w:rsidR="009A66B3" w:rsidDel="009A66B3" w:rsidRDefault="009A66B3" w:rsidP="009A66B3">
      <w:pPr>
        <w:keepNext/>
        <w:tabs>
          <w:tab w:val="left" w:pos="1080"/>
        </w:tabs>
        <w:spacing w:before="240" w:after="240"/>
        <w:ind w:left="1080" w:hanging="1080"/>
        <w:outlineLvl w:val="2"/>
        <w:rPr>
          <w:del w:id="1098" w:author="TEBA" w:date="2024-11-27T11:06:00Z"/>
          <w:b/>
          <w:bCs/>
          <w:i/>
        </w:rPr>
      </w:pPr>
      <w:bookmarkStart w:id="1099" w:name="_Toc180673472"/>
      <w:bookmarkStart w:id="1100" w:name="_Toc239073034"/>
      <w:commentRangeStart w:id="1101"/>
      <w:del w:id="1102" w:author="TEBA" w:date="2024-11-27T11:06:00Z">
        <w:r w:rsidDel="009A66B3">
          <w:rPr>
            <w:b/>
            <w:bCs/>
            <w:i/>
          </w:rPr>
          <w:delText>14.9.3</w:delText>
        </w:r>
      </w:del>
      <w:commentRangeEnd w:id="1101"/>
      <w:r w:rsidR="00CA1F24">
        <w:rPr>
          <w:rStyle w:val="CommentReference"/>
        </w:rPr>
        <w:commentReference w:id="1101"/>
      </w:r>
      <w:del w:id="1103" w:author="TEBA" w:date="2024-11-27T11:06:00Z">
        <w:r w:rsidDel="009A66B3">
          <w:rPr>
            <w:b/>
            <w:bCs/>
            <w:i/>
          </w:rPr>
          <w:tab/>
          <w:delText>Statewide Solar Renewable Portfolio Standard Requirement</w:delText>
        </w:r>
        <w:bookmarkEnd w:id="1099"/>
      </w:del>
    </w:p>
    <w:p w14:paraId="5DEF6F12" w14:textId="3215A245" w:rsidR="009A66B3" w:rsidDel="009A66B3" w:rsidRDefault="009A66B3" w:rsidP="009A66B3">
      <w:pPr>
        <w:keepNext/>
        <w:spacing w:after="240"/>
        <w:ind w:left="720" w:hanging="720"/>
        <w:rPr>
          <w:del w:id="1104" w:author="TEBA" w:date="2024-11-27T11:06:00Z"/>
          <w:iCs/>
        </w:rPr>
      </w:pPr>
      <w:del w:id="1105" w:author="TEBA" w:date="2024-11-27T11:06:00Z">
        <w:r w:rsidDel="009A66B3">
          <w:delText>(1)</w:delText>
        </w:r>
        <w:r w:rsidDel="009A66B3">
          <w:tab/>
        </w:r>
        <w:r w:rsidDel="009A66B3">
          <w:rPr>
            <w:iCs/>
          </w:rPr>
          <w:delText>ERCOT shall determine the SSRR for a particular Compliance Period as follows:</w:delText>
        </w:r>
      </w:del>
    </w:p>
    <w:p w14:paraId="4584E333" w14:textId="1640CE94" w:rsidR="009A66B3" w:rsidDel="009A66B3" w:rsidRDefault="009A66B3" w:rsidP="009A66B3">
      <w:pPr>
        <w:pStyle w:val="FormulaBold"/>
        <w:rPr>
          <w:del w:id="1106" w:author="TEBA" w:date="2024-11-27T11:06:00Z"/>
        </w:rPr>
      </w:pPr>
      <w:del w:id="1107" w:author="TEBA" w:date="2024-11-27T11:06:00Z">
        <w:r w:rsidDel="009A66B3">
          <w:delText xml:space="preserve">SSRR = (ACT </w:delText>
        </w:r>
        <w:r w:rsidDel="009A66B3">
          <w:rPr>
            <w:rFonts w:ascii="Symbol" w:hAnsi="Symbol"/>
          </w:rPr>
          <w:delText></w:delText>
        </w:r>
        <w:r w:rsidDel="009A66B3">
          <w:delText xml:space="preserve"> h </w:delText>
        </w:r>
        <w:r w:rsidDel="009A66B3">
          <w:rPr>
            <w:rFonts w:ascii="Symbol" w:hAnsi="Symbol"/>
          </w:rPr>
          <w:delText></w:delText>
        </w:r>
        <w:r w:rsidDel="009A66B3">
          <w:delText xml:space="preserve"> CCF) + RCP</w:delText>
        </w:r>
      </w:del>
    </w:p>
    <w:p w14:paraId="160CF751" w14:textId="2B1369AD" w:rsidR="009A66B3" w:rsidDel="009A66B3" w:rsidRDefault="009A66B3" w:rsidP="009A66B3">
      <w:pPr>
        <w:rPr>
          <w:del w:id="1108" w:author="TEBA" w:date="2024-11-27T11:06:00Z"/>
        </w:rPr>
      </w:pPr>
      <w:del w:id="1109"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9A66B3" w:rsidDel="009A66B3" w14:paraId="2EB75209" w14:textId="6F454B40" w:rsidTr="00B77271">
        <w:trPr>
          <w:trHeight w:val="548"/>
          <w:del w:id="1110" w:author="TEBA" w:date="2024-11-27T11:06:00Z"/>
        </w:trPr>
        <w:tc>
          <w:tcPr>
            <w:tcW w:w="1070" w:type="dxa"/>
          </w:tcPr>
          <w:p w14:paraId="0A78A576" w14:textId="32A68730" w:rsidR="009A66B3" w:rsidDel="009A66B3" w:rsidRDefault="009A66B3" w:rsidP="00B77271">
            <w:pPr>
              <w:pStyle w:val="TableBody"/>
              <w:rPr>
                <w:del w:id="1111" w:author="TEBA" w:date="2024-11-27T11:06:00Z"/>
                <w:b/>
              </w:rPr>
            </w:pPr>
            <w:del w:id="1112" w:author="TEBA" w:date="2024-11-27T11:06:00Z">
              <w:r w:rsidDel="009A66B3">
                <w:rPr>
                  <w:b/>
                </w:rPr>
                <w:delText>Variable</w:delText>
              </w:r>
            </w:del>
          </w:p>
        </w:tc>
        <w:tc>
          <w:tcPr>
            <w:tcW w:w="870" w:type="dxa"/>
          </w:tcPr>
          <w:p w14:paraId="51705AD6" w14:textId="56842078" w:rsidR="009A66B3" w:rsidDel="009A66B3" w:rsidRDefault="009A66B3" w:rsidP="00B77271">
            <w:pPr>
              <w:pStyle w:val="TableBody"/>
              <w:rPr>
                <w:del w:id="1113" w:author="TEBA" w:date="2024-11-27T11:06:00Z"/>
                <w:b/>
              </w:rPr>
            </w:pPr>
            <w:del w:id="1114" w:author="TEBA" w:date="2024-11-27T11:06:00Z">
              <w:r w:rsidDel="009A66B3">
                <w:rPr>
                  <w:b/>
                </w:rPr>
                <w:delText>Unit</w:delText>
              </w:r>
            </w:del>
          </w:p>
        </w:tc>
        <w:tc>
          <w:tcPr>
            <w:tcW w:w="7025" w:type="dxa"/>
          </w:tcPr>
          <w:p w14:paraId="5E599BB5" w14:textId="646E1C6C" w:rsidR="009A66B3" w:rsidDel="009A66B3" w:rsidRDefault="009A66B3" w:rsidP="00B77271">
            <w:pPr>
              <w:pStyle w:val="TableBody"/>
              <w:rPr>
                <w:del w:id="1115" w:author="TEBA" w:date="2024-11-27T11:06:00Z"/>
                <w:b/>
              </w:rPr>
            </w:pPr>
            <w:del w:id="1116" w:author="TEBA" w:date="2024-11-27T11:06:00Z">
              <w:r w:rsidDel="009A66B3">
                <w:rPr>
                  <w:b/>
                </w:rPr>
                <w:delText>Description</w:delText>
              </w:r>
            </w:del>
          </w:p>
        </w:tc>
      </w:tr>
      <w:tr w:rsidR="009A66B3" w:rsidDel="009A66B3" w14:paraId="6455BB48" w14:textId="456ADC04" w:rsidTr="00B77271">
        <w:trPr>
          <w:trHeight w:val="448"/>
          <w:del w:id="1117" w:author="TEBA" w:date="2024-11-27T11:06:00Z"/>
        </w:trPr>
        <w:tc>
          <w:tcPr>
            <w:tcW w:w="1070" w:type="dxa"/>
          </w:tcPr>
          <w:p w14:paraId="49D2F098" w14:textId="44F1AF94" w:rsidR="009A66B3" w:rsidDel="009A66B3" w:rsidRDefault="009A66B3" w:rsidP="00B77271">
            <w:pPr>
              <w:pStyle w:val="TableBody"/>
              <w:rPr>
                <w:del w:id="1118" w:author="TEBA" w:date="2024-11-27T11:06:00Z"/>
              </w:rPr>
            </w:pPr>
            <w:del w:id="1119" w:author="TEBA" w:date="2024-11-27T11:06:00Z">
              <w:r w:rsidDel="009A66B3">
                <w:delText>ACT</w:delText>
              </w:r>
            </w:del>
          </w:p>
        </w:tc>
        <w:tc>
          <w:tcPr>
            <w:tcW w:w="870" w:type="dxa"/>
          </w:tcPr>
          <w:p w14:paraId="3C64E271" w14:textId="4A952137" w:rsidR="009A66B3" w:rsidDel="009A66B3" w:rsidRDefault="009A66B3" w:rsidP="00B77271">
            <w:pPr>
              <w:pStyle w:val="TableBody"/>
              <w:rPr>
                <w:del w:id="1120" w:author="TEBA" w:date="2024-11-27T11:06:00Z"/>
              </w:rPr>
            </w:pPr>
            <w:del w:id="1121" w:author="TEBA" w:date="2024-11-27T11:06:00Z">
              <w:r w:rsidDel="009A66B3">
                <w:delText>MW</w:delText>
              </w:r>
            </w:del>
          </w:p>
        </w:tc>
        <w:tc>
          <w:tcPr>
            <w:tcW w:w="7025" w:type="dxa"/>
          </w:tcPr>
          <w:p w14:paraId="054FE01F" w14:textId="58D3838F" w:rsidR="009A66B3" w:rsidDel="009A66B3" w:rsidRDefault="009A66B3" w:rsidP="00B77271">
            <w:pPr>
              <w:pStyle w:val="TableBody"/>
              <w:rPr>
                <w:del w:id="1122" w:author="TEBA" w:date="2024-11-27T11:06:00Z"/>
              </w:rPr>
            </w:pPr>
            <w:del w:id="1123" w:author="TEBA" w:date="2024-11-27T11:06:00Z">
              <w:r w:rsidDel="009A66B3">
                <w:rPr>
                  <w:iCs w:val="0"/>
                </w:rPr>
                <w:delText>Annual Capacity Target for new solar renewable energy generation facilities.</w:delText>
              </w:r>
            </w:del>
          </w:p>
        </w:tc>
      </w:tr>
      <w:tr w:rsidR="009A66B3" w:rsidDel="009A66B3" w14:paraId="1720C68C" w14:textId="2DA8F250" w:rsidTr="00B77271">
        <w:trPr>
          <w:trHeight w:val="341"/>
          <w:del w:id="1124" w:author="TEBA" w:date="2024-11-27T11:06:00Z"/>
        </w:trPr>
        <w:tc>
          <w:tcPr>
            <w:tcW w:w="1070" w:type="dxa"/>
          </w:tcPr>
          <w:p w14:paraId="47FEB7EF" w14:textId="77C14D85" w:rsidR="009A66B3" w:rsidRPr="008E200A" w:rsidDel="009A66B3" w:rsidRDefault="009A66B3" w:rsidP="00B77271">
            <w:pPr>
              <w:pStyle w:val="TableBody"/>
              <w:rPr>
                <w:del w:id="1125" w:author="TEBA" w:date="2024-11-27T11:06:00Z"/>
                <w:i/>
              </w:rPr>
            </w:pPr>
            <w:del w:id="1126" w:author="TEBA" w:date="2024-11-27T11:06:00Z">
              <w:r w:rsidRPr="008E200A" w:rsidDel="009A66B3">
                <w:rPr>
                  <w:i/>
                </w:rPr>
                <w:delText>h</w:delText>
              </w:r>
            </w:del>
          </w:p>
        </w:tc>
        <w:tc>
          <w:tcPr>
            <w:tcW w:w="870" w:type="dxa"/>
          </w:tcPr>
          <w:p w14:paraId="11E3328E" w14:textId="0538570A" w:rsidR="009A66B3" w:rsidDel="009A66B3" w:rsidRDefault="009A66B3" w:rsidP="00B77271">
            <w:pPr>
              <w:pStyle w:val="TableBody"/>
              <w:rPr>
                <w:del w:id="1127" w:author="TEBA" w:date="2024-11-27T11:06:00Z"/>
              </w:rPr>
            </w:pPr>
            <w:del w:id="1128" w:author="TEBA" w:date="2024-11-27T11:06:00Z">
              <w:r w:rsidDel="009A66B3">
                <w:delText>None</w:delText>
              </w:r>
            </w:del>
          </w:p>
        </w:tc>
        <w:tc>
          <w:tcPr>
            <w:tcW w:w="7025" w:type="dxa"/>
          </w:tcPr>
          <w:p w14:paraId="5417262F" w14:textId="6F7D1C06" w:rsidR="009A66B3" w:rsidDel="009A66B3" w:rsidRDefault="009A66B3" w:rsidP="00B77271">
            <w:pPr>
              <w:pStyle w:val="TableBody"/>
              <w:rPr>
                <w:del w:id="1129" w:author="TEBA" w:date="2024-11-27T11:06:00Z"/>
              </w:rPr>
            </w:pPr>
            <w:del w:id="1130" w:author="TEBA" w:date="2024-11-27T11:06:00Z">
              <w:r w:rsidDel="009A66B3">
                <w:rPr>
                  <w:iCs w:val="0"/>
                </w:rPr>
                <w:delText>Number of hours in the Compliance Period.  h = 8,760 for the 2024 Compliance Period and 5,840 for the 2025 Compliance Period.</w:delText>
              </w:r>
            </w:del>
          </w:p>
        </w:tc>
      </w:tr>
      <w:tr w:rsidR="009A66B3" w:rsidDel="009A66B3" w14:paraId="34DEF06A" w14:textId="255A9283" w:rsidTr="00B77271">
        <w:trPr>
          <w:trHeight w:val="260"/>
          <w:del w:id="1131" w:author="TEBA" w:date="2024-11-27T11:06:00Z"/>
        </w:trPr>
        <w:tc>
          <w:tcPr>
            <w:tcW w:w="1070" w:type="dxa"/>
          </w:tcPr>
          <w:p w14:paraId="5F6DAACB" w14:textId="458E2C7C" w:rsidR="009A66B3" w:rsidDel="009A66B3" w:rsidRDefault="009A66B3" w:rsidP="00B77271">
            <w:pPr>
              <w:pStyle w:val="TableBody"/>
              <w:rPr>
                <w:del w:id="1132" w:author="TEBA" w:date="2024-11-27T11:06:00Z"/>
                <w:iCs w:val="0"/>
              </w:rPr>
            </w:pPr>
            <w:del w:id="1133" w:author="TEBA" w:date="2024-11-27T11:06:00Z">
              <w:r w:rsidDel="009A66B3">
                <w:rPr>
                  <w:iCs w:val="0"/>
                </w:rPr>
                <w:delText>CCF</w:delText>
              </w:r>
            </w:del>
          </w:p>
        </w:tc>
        <w:tc>
          <w:tcPr>
            <w:tcW w:w="870" w:type="dxa"/>
          </w:tcPr>
          <w:p w14:paraId="0D3E27F5" w14:textId="0965FCFB" w:rsidR="009A66B3" w:rsidDel="009A66B3" w:rsidRDefault="009A66B3" w:rsidP="00B77271">
            <w:pPr>
              <w:pStyle w:val="TableBody"/>
              <w:rPr>
                <w:del w:id="1134" w:author="TEBA" w:date="2024-11-27T11:06:00Z"/>
              </w:rPr>
            </w:pPr>
            <w:del w:id="1135" w:author="TEBA" w:date="2024-11-27T11:06:00Z">
              <w:r w:rsidDel="009A66B3">
                <w:delText>None</w:delText>
              </w:r>
            </w:del>
          </w:p>
        </w:tc>
        <w:tc>
          <w:tcPr>
            <w:tcW w:w="7025" w:type="dxa"/>
          </w:tcPr>
          <w:p w14:paraId="248F9F4C" w14:textId="26E4749E" w:rsidR="009A66B3" w:rsidDel="009A66B3" w:rsidRDefault="009A66B3" w:rsidP="00B77271">
            <w:pPr>
              <w:pStyle w:val="TableBody"/>
              <w:rPr>
                <w:del w:id="1136" w:author="TEBA" w:date="2024-11-27T11:06:00Z"/>
                <w:iCs w:val="0"/>
              </w:rPr>
            </w:pPr>
            <w:del w:id="1137" w:author="TEBA" w:date="2024-11-27T11:06:00Z">
              <w:r w:rsidDel="009A66B3">
                <w:rPr>
                  <w:iCs w:val="0"/>
                </w:rPr>
                <w:delText>Capacity Conversion Factor.</w:delText>
              </w:r>
            </w:del>
          </w:p>
        </w:tc>
      </w:tr>
      <w:tr w:rsidR="009A66B3" w:rsidDel="009A66B3" w14:paraId="08FDE8A0" w14:textId="7000B480" w:rsidTr="00B77271">
        <w:trPr>
          <w:trHeight w:val="314"/>
          <w:del w:id="1138" w:author="TEBA" w:date="2024-11-27T11:06:00Z"/>
        </w:trPr>
        <w:tc>
          <w:tcPr>
            <w:tcW w:w="1070" w:type="dxa"/>
          </w:tcPr>
          <w:p w14:paraId="67B9E91F" w14:textId="672F88D9" w:rsidR="009A66B3" w:rsidDel="009A66B3" w:rsidRDefault="009A66B3" w:rsidP="00B77271">
            <w:pPr>
              <w:pStyle w:val="TableBody"/>
              <w:rPr>
                <w:del w:id="1139" w:author="TEBA" w:date="2024-11-27T11:06:00Z"/>
                <w:iCs w:val="0"/>
              </w:rPr>
            </w:pPr>
            <w:del w:id="1140" w:author="TEBA" w:date="2024-11-27T11:06:00Z">
              <w:r w:rsidDel="009A66B3">
                <w:rPr>
                  <w:iCs w:val="0"/>
                </w:rPr>
                <w:delText>RCP</w:delText>
              </w:r>
            </w:del>
          </w:p>
        </w:tc>
        <w:tc>
          <w:tcPr>
            <w:tcW w:w="870" w:type="dxa"/>
          </w:tcPr>
          <w:p w14:paraId="62314990" w14:textId="4D0A06BB" w:rsidR="009A66B3" w:rsidDel="009A66B3" w:rsidRDefault="009A66B3" w:rsidP="00B77271">
            <w:pPr>
              <w:pStyle w:val="TableBody"/>
              <w:rPr>
                <w:del w:id="1141" w:author="TEBA" w:date="2024-11-27T11:06:00Z"/>
              </w:rPr>
            </w:pPr>
            <w:del w:id="1142" w:author="TEBA" w:date="2024-11-27T11:06:00Z">
              <w:r w:rsidDel="009A66B3">
                <w:delText>None</w:delText>
              </w:r>
            </w:del>
          </w:p>
        </w:tc>
        <w:tc>
          <w:tcPr>
            <w:tcW w:w="7025" w:type="dxa"/>
          </w:tcPr>
          <w:p w14:paraId="17E00A75" w14:textId="068323CA" w:rsidR="009A66B3" w:rsidDel="009A66B3" w:rsidRDefault="009A66B3" w:rsidP="00B77271">
            <w:pPr>
              <w:pStyle w:val="TableBody"/>
              <w:rPr>
                <w:del w:id="1143" w:author="TEBA" w:date="2024-11-27T11:06:00Z"/>
                <w:iCs w:val="0"/>
              </w:rPr>
            </w:pPr>
            <w:del w:id="1144" w:author="TEBA" w:date="2024-11-27T11:06:00Z">
              <w:r w:rsidDel="009A66B3">
                <w:rPr>
                  <w:iCs w:val="0"/>
                </w:rPr>
                <w:delText>The number of Compliance Premiums retired from solar Resources only during the previous Compliance Period.</w:delText>
              </w:r>
            </w:del>
          </w:p>
        </w:tc>
      </w:tr>
    </w:tbl>
    <w:bookmarkEnd w:id="1100"/>
    <w:p w14:paraId="0FD1E57F" w14:textId="7C198E55" w:rsidR="009A66B3" w:rsidDel="009A66B3" w:rsidRDefault="009A66B3" w:rsidP="009A66B3">
      <w:pPr>
        <w:keepNext/>
        <w:widowControl w:val="0"/>
        <w:tabs>
          <w:tab w:val="left" w:pos="1260"/>
        </w:tabs>
        <w:spacing w:before="480" w:after="240"/>
        <w:ind w:left="1260" w:hanging="1260"/>
        <w:outlineLvl w:val="3"/>
        <w:rPr>
          <w:del w:id="1145" w:author="TEBA" w:date="2024-11-27T11:06:00Z"/>
          <w:b/>
          <w:bCs/>
          <w:snapToGrid w:val="0"/>
        </w:rPr>
      </w:pPr>
      <w:commentRangeStart w:id="1146"/>
      <w:del w:id="1147" w:author="TEBA" w:date="2024-11-27T11:06:00Z">
        <w:r w:rsidDel="009A66B3">
          <w:rPr>
            <w:b/>
            <w:bCs/>
            <w:snapToGrid w:val="0"/>
          </w:rPr>
          <w:delText>14.9.3.1</w:delText>
        </w:r>
      </w:del>
      <w:commentRangeEnd w:id="1146"/>
      <w:r w:rsidR="007B7619">
        <w:rPr>
          <w:rStyle w:val="CommentReference"/>
        </w:rPr>
        <w:commentReference w:id="1146"/>
      </w:r>
      <w:del w:id="1148" w:author="TEBA" w:date="2024-11-27T11:06:00Z">
        <w:r w:rsidDel="009A66B3">
          <w:rPr>
            <w:b/>
            <w:bCs/>
            <w:snapToGrid w:val="0"/>
          </w:rPr>
          <w:tab/>
          <w:delText>Preliminary Solar Renewable Portfolio Standard Requirement for Retail Entities</w:delText>
        </w:r>
      </w:del>
    </w:p>
    <w:p w14:paraId="025DE26D" w14:textId="03A6523E" w:rsidR="009A66B3" w:rsidDel="009A66B3" w:rsidRDefault="009A66B3" w:rsidP="009A66B3">
      <w:pPr>
        <w:keepNext/>
        <w:spacing w:after="240"/>
        <w:ind w:left="720" w:hanging="720"/>
        <w:rPr>
          <w:del w:id="1149" w:author="TEBA" w:date="2024-11-27T11:06:00Z"/>
          <w:iCs/>
        </w:rPr>
      </w:pPr>
      <w:del w:id="1150" w:author="TEBA" w:date="2024-11-27T11:06:00Z">
        <w:r w:rsidDel="009A66B3">
          <w:rPr>
            <w:iCs/>
          </w:rPr>
          <w:delText>(1)</w:delText>
        </w:r>
        <w:r w:rsidDel="009A66B3">
          <w:rPr>
            <w:iCs/>
          </w:rPr>
          <w:tab/>
          <w:delText>ERCOT shall determine each Retail Entity’s Preliminary SRPS Requirement as follows:</w:delText>
        </w:r>
      </w:del>
    </w:p>
    <w:p w14:paraId="66C4264B" w14:textId="588A7F90" w:rsidR="009A66B3" w:rsidDel="009A66B3" w:rsidRDefault="009A66B3" w:rsidP="009A66B3">
      <w:pPr>
        <w:pStyle w:val="FormulaBold"/>
        <w:rPr>
          <w:del w:id="1151" w:author="TEBA" w:date="2024-11-27T11:06:00Z"/>
        </w:rPr>
      </w:pPr>
      <w:del w:id="1152" w:author="TEBA" w:date="2024-11-27T11:06:00Z">
        <w:r w:rsidDel="009A66B3">
          <w:delText xml:space="preserve">Preliminary SRPS Requirement </w:delText>
        </w:r>
        <w:r w:rsidDel="009A66B3">
          <w:rPr>
            <w:i/>
            <w:vertAlign w:val="subscript"/>
          </w:rPr>
          <w:delText>i</w:delText>
        </w:r>
        <w:r w:rsidDel="009A66B3">
          <w:rPr>
            <w:vertAlign w:val="subscript"/>
          </w:rPr>
          <w:delText xml:space="preserve"> </w:delText>
        </w:r>
        <w:r w:rsidDel="009A66B3">
          <w:delText xml:space="preserve">= SSRR * (CRSRES </w:delText>
        </w:r>
        <w:r w:rsidDel="009A66B3">
          <w:rPr>
            <w:i/>
            <w:vertAlign w:val="subscript"/>
          </w:rPr>
          <w:delText>i</w:delText>
        </w:r>
        <w:r w:rsidDel="009A66B3">
          <w:delText xml:space="preserve"> / TS)</w:delText>
        </w:r>
      </w:del>
    </w:p>
    <w:p w14:paraId="0DFDFC05" w14:textId="1AE49A43" w:rsidR="009A66B3" w:rsidDel="009A66B3" w:rsidRDefault="009A66B3" w:rsidP="009A66B3">
      <w:pPr>
        <w:rPr>
          <w:del w:id="1153" w:author="TEBA" w:date="2024-11-27T11:06:00Z"/>
        </w:rPr>
      </w:pPr>
      <w:del w:id="1154"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9A66B3" w:rsidDel="009A66B3" w14:paraId="524DCCE5" w14:textId="446C5746" w:rsidTr="00B77271">
        <w:trPr>
          <w:trHeight w:val="548"/>
          <w:del w:id="1155" w:author="TEBA" w:date="2024-11-27T11:06:00Z"/>
        </w:trPr>
        <w:tc>
          <w:tcPr>
            <w:tcW w:w="1070" w:type="dxa"/>
          </w:tcPr>
          <w:p w14:paraId="63B9FE17" w14:textId="1D18C62D" w:rsidR="009A66B3" w:rsidDel="009A66B3" w:rsidRDefault="009A66B3" w:rsidP="00B77271">
            <w:pPr>
              <w:pStyle w:val="TableBody"/>
              <w:rPr>
                <w:del w:id="1156" w:author="TEBA" w:date="2024-11-27T11:06:00Z"/>
                <w:b/>
              </w:rPr>
            </w:pPr>
            <w:del w:id="1157" w:author="TEBA" w:date="2024-11-27T11:06:00Z">
              <w:r w:rsidDel="009A66B3">
                <w:rPr>
                  <w:b/>
                </w:rPr>
                <w:delText>Variable</w:delText>
              </w:r>
            </w:del>
          </w:p>
        </w:tc>
        <w:tc>
          <w:tcPr>
            <w:tcW w:w="870" w:type="dxa"/>
          </w:tcPr>
          <w:p w14:paraId="7155B3FC" w14:textId="32A0BC6F" w:rsidR="009A66B3" w:rsidDel="009A66B3" w:rsidRDefault="009A66B3" w:rsidP="00B77271">
            <w:pPr>
              <w:pStyle w:val="TableBody"/>
              <w:rPr>
                <w:del w:id="1158" w:author="TEBA" w:date="2024-11-27T11:06:00Z"/>
                <w:b/>
              </w:rPr>
            </w:pPr>
            <w:del w:id="1159" w:author="TEBA" w:date="2024-11-27T11:06:00Z">
              <w:r w:rsidDel="009A66B3">
                <w:rPr>
                  <w:b/>
                </w:rPr>
                <w:delText>Unit</w:delText>
              </w:r>
            </w:del>
          </w:p>
        </w:tc>
        <w:tc>
          <w:tcPr>
            <w:tcW w:w="7025" w:type="dxa"/>
          </w:tcPr>
          <w:p w14:paraId="7FE6BF82" w14:textId="040B669D" w:rsidR="009A66B3" w:rsidDel="009A66B3" w:rsidRDefault="009A66B3" w:rsidP="00B77271">
            <w:pPr>
              <w:pStyle w:val="TableBody"/>
              <w:rPr>
                <w:del w:id="1160" w:author="TEBA" w:date="2024-11-27T11:06:00Z"/>
                <w:b/>
              </w:rPr>
            </w:pPr>
            <w:del w:id="1161" w:author="TEBA" w:date="2024-11-27T11:06:00Z">
              <w:r w:rsidDel="009A66B3">
                <w:rPr>
                  <w:b/>
                </w:rPr>
                <w:delText>Description</w:delText>
              </w:r>
            </w:del>
          </w:p>
        </w:tc>
      </w:tr>
      <w:tr w:rsidR="009A66B3" w:rsidDel="009A66B3" w14:paraId="6F6C9C5C" w14:textId="60C29F27" w:rsidTr="00B77271">
        <w:trPr>
          <w:trHeight w:val="448"/>
          <w:del w:id="1162" w:author="TEBA" w:date="2024-11-27T11:06:00Z"/>
        </w:trPr>
        <w:tc>
          <w:tcPr>
            <w:tcW w:w="1070" w:type="dxa"/>
          </w:tcPr>
          <w:p w14:paraId="0DBA51F9" w14:textId="054EAF32" w:rsidR="009A66B3" w:rsidRPr="00D540B0" w:rsidDel="009A66B3" w:rsidRDefault="009A66B3" w:rsidP="00B77271">
            <w:pPr>
              <w:pStyle w:val="TableBody"/>
              <w:rPr>
                <w:del w:id="1163" w:author="TEBA" w:date="2024-11-27T11:06:00Z"/>
                <w:i/>
              </w:rPr>
            </w:pPr>
            <w:del w:id="1164" w:author="TEBA" w:date="2024-11-27T11:06:00Z">
              <w:r w:rsidRPr="00D540B0" w:rsidDel="009A66B3">
                <w:rPr>
                  <w:i/>
                </w:rPr>
                <w:delText>i</w:delText>
              </w:r>
            </w:del>
          </w:p>
        </w:tc>
        <w:tc>
          <w:tcPr>
            <w:tcW w:w="870" w:type="dxa"/>
          </w:tcPr>
          <w:p w14:paraId="3FE77CB2" w14:textId="418DF257" w:rsidR="009A66B3" w:rsidDel="009A66B3" w:rsidRDefault="009A66B3" w:rsidP="00B77271">
            <w:pPr>
              <w:pStyle w:val="TableBody"/>
              <w:rPr>
                <w:del w:id="1165" w:author="TEBA" w:date="2024-11-27T11:06:00Z"/>
              </w:rPr>
            </w:pPr>
            <w:del w:id="1166" w:author="TEBA" w:date="2024-11-27T11:06:00Z">
              <w:r w:rsidDel="009A66B3">
                <w:delText>None</w:delText>
              </w:r>
            </w:del>
          </w:p>
        </w:tc>
        <w:tc>
          <w:tcPr>
            <w:tcW w:w="7025" w:type="dxa"/>
          </w:tcPr>
          <w:p w14:paraId="2EA79E31" w14:textId="1C576B78" w:rsidR="009A66B3" w:rsidDel="009A66B3" w:rsidRDefault="009A66B3" w:rsidP="00B77271">
            <w:pPr>
              <w:pStyle w:val="TableBody"/>
              <w:rPr>
                <w:del w:id="1167" w:author="TEBA" w:date="2024-11-27T11:06:00Z"/>
              </w:rPr>
            </w:pPr>
            <w:del w:id="1168" w:author="TEBA" w:date="2024-11-27T11:06:00Z">
              <w:r w:rsidDel="009A66B3">
                <w:rPr>
                  <w:iCs w:val="0"/>
                </w:rPr>
                <w:delText>Specific Retail Entity.</w:delText>
              </w:r>
            </w:del>
          </w:p>
        </w:tc>
      </w:tr>
      <w:tr w:rsidR="009A66B3" w:rsidDel="009A66B3" w14:paraId="7F5A81B9" w14:textId="37EA73A2" w:rsidTr="00B77271">
        <w:trPr>
          <w:trHeight w:val="341"/>
          <w:del w:id="1169" w:author="TEBA" w:date="2024-11-27T11:06:00Z"/>
        </w:trPr>
        <w:tc>
          <w:tcPr>
            <w:tcW w:w="1070" w:type="dxa"/>
          </w:tcPr>
          <w:p w14:paraId="34B7581A" w14:textId="019DB215" w:rsidR="009A66B3" w:rsidDel="009A66B3" w:rsidRDefault="009A66B3" w:rsidP="00B77271">
            <w:pPr>
              <w:pStyle w:val="TableBody"/>
              <w:rPr>
                <w:del w:id="1170" w:author="TEBA" w:date="2024-11-27T11:06:00Z"/>
              </w:rPr>
            </w:pPr>
            <w:del w:id="1171" w:author="TEBA" w:date="2024-11-27T11:06:00Z">
              <w:r w:rsidDel="009A66B3">
                <w:rPr>
                  <w:iCs w:val="0"/>
                </w:rPr>
                <w:delText>SSRR</w:delText>
              </w:r>
            </w:del>
          </w:p>
        </w:tc>
        <w:tc>
          <w:tcPr>
            <w:tcW w:w="870" w:type="dxa"/>
          </w:tcPr>
          <w:p w14:paraId="78BBBFD3" w14:textId="48D35986" w:rsidR="009A66B3" w:rsidDel="009A66B3" w:rsidRDefault="009A66B3" w:rsidP="00B77271">
            <w:pPr>
              <w:pStyle w:val="TableBody"/>
              <w:rPr>
                <w:del w:id="1172" w:author="TEBA" w:date="2024-11-27T11:06:00Z"/>
              </w:rPr>
            </w:pPr>
            <w:del w:id="1173" w:author="TEBA" w:date="2024-11-27T11:06:00Z">
              <w:r w:rsidDel="009A66B3">
                <w:delText>REC</w:delText>
              </w:r>
            </w:del>
          </w:p>
        </w:tc>
        <w:tc>
          <w:tcPr>
            <w:tcW w:w="7025" w:type="dxa"/>
          </w:tcPr>
          <w:p w14:paraId="55BAEE72" w14:textId="79CFE754" w:rsidR="009A66B3" w:rsidDel="009A66B3" w:rsidRDefault="009A66B3" w:rsidP="00B77271">
            <w:pPr>
              <w:pStyle w:val="TableBody"/>
              <w:rPr>
                <w:del w:id="1174" w:author="TEBA" w:date="2024-11-27T11:06:00Z"/>
              </w:rPr>
            </w:pPr>
            <w:del w:id="1175" w:author="TEBA" w:date="2024-11-27T11:06:00Z">
              <w:r w:rsidDel="009A66B3">
                <w:rPr>
                  <w:iCs w:val="0"/>
                </w:rPr>
                <w:delText>Statewide SRPS Requirement.</w:delText>
              </w:r>
            </w:del>
          </w:p>
        </w:tc>
      </w:tr>
      <w:tr w:rsidR="009A66B3" w:rsidDel="009A66B3" w14:paraId="0BCAA3C4" w14:textId="79C6B345" w:rsidTr="00B77271">
        <w:trPr>
          <w:trHeight w:val="260"/>
          <w:del w:id="1176" w:author="TEBA" w:date="2024-11-27T11:06:00Z"/>
        </w:trPr>
        <w:tc>
          <w:tcPr>
            <w:tcW w:w="1070" w:type="dxa"/>
          </w:tcPr>
          <w:p w14:paraId="4E2F8F24" w14:textId="2FFD07F7" w:rsidR="009A66B3" w:rsidDel="009A66B3" w:rsidRDefault="009A66B3" w:rsidP="00B77271">
            <w:pPr>
              <w:pStyle w:val="TableBody"/>
              <w:rPr>
                <w:del w:id="1177" w:author="TEBA" w:date="2024-11-27T11:06:00Z"/>
                <w:iCs w:val="0"/>
              </w:rPr>
            </w:pPr>
            <w:del w:id="1178" w:author="TEBA" w:date="2024-11-27T11:06:00Z">
              <w:r w:rsidDel="009A66B3">
                <w:delText xml:space="preserve">CRSRES </w:delText>
              </w:r>
              <w:r w:rsidRPr="00035D2F" w:rsidDel="009A66B3">
                <w:rPr>
                  <w:vertAlign w:val="subscript"/>
                </w:rPr>
                <w:delText>i</w:delText>
              </w:r>
            </w:del>
          </w:p>
        </w:tc>
        <w:tc>
          <w:tcPr>
            <w:tcW w:w="870" w:type="dxa"/>
          </w:tcPr>
          <w:p w14:paraId="11933884" w14:textId="1750E14F" w:rsidR="009A66B3" w:rsidDel="009A66B3" w:rsidRDefault="009A66B3" w:rsidP="00B77271">
            <w:pPr>
              <w:pStyle w:val="TableBody"/>
              <w:rPr>
                <w:del w:id="1179" w:author="TEBA" w:date="2024-11-27T11:06:00Z"/>
              </w:rPr>
            </w:pPr>
            <w:del w:id="1180" w:author="TEBA" w:date="2024-11-27T11:06:00Z">
              <w:r w:rsidDel="009A66B3">
                <w:delText>MWh</w:delText>
              </w:r>
            </w:del>
          </w:p>
        </w:tc>
        <w:tc>
          <w:tcPr>
            <w:tcW w:w="7025" w:type="dxa"/>
          </w:tcPr>
          <w:p w14:paraId="57EBCAA9" w14:textId="3B850968" w:rsidR="009A66B3" w:rsidDel="009A66B3" w:rsidRDefault="009A66B3" w:rsidP="00B77271">
            <w:pPr>
              <w:pStyle w:val="TableBody"/>
              <w:rPr>
                <w:del w:id="1181" w:author="TEBA" w:date="2024-11-27T11:06:00Z"/>
                <w:iCs w:val="0"/>
              </w:rPr>
            </w:pPr>
            <w:del w:id="1182" w:author="TEBA" w:date="2024-11-27T11:06:00Z">
              <w:r w:rsidDel="009A66B3">
                <w:delText xml:space="preserve">Retail sales of the specific Retail Entity to Texas Customers during the Compliance Period, excluding sales by the specific Retail Entity to any Electric Service </w:delText>
              </w:r>
              <w:r w:rsidDel="009A66B3">
                <w:lastRenderedPageBreak/>
                <w:delText>Identifiers (ESI IDs)</w:delText>
              </w:r>
              <w:r w:rsidRPr="00E05922" w:rsidDel="009A66B3">
                <w:delText xml:space="preserve"> </w:delText>
              </w:r>
              <w:r w:rsidDel="009A66B3">
                <w:delText xml:space="preserve">or accounts </w:delText>
              </w:r>
              <w:r w:rsidRPr="00E05922" w:rsidDel="009A66B3">
                <w:delText>for which an opt-out notice has been submitted</w:delText>
              </w:r>
              <w:r w:rsidDel="009A66B3">
                <w:delText xml:space="preserve"> under subsection (f) of P.U.C. </w:delText>
              </w:r>
              <w:r w:rsidRPr="00862F81" w:rsidDel="009A66B3">
                <w:rPr>
                  <w:smallCaps/>
                </w:rPr>
                <w:delText>Subst</w:delText>
              </w:r>
              <w:r w:rsidDel="009A66B3">
                <w:delText>. R. 25.173, Renewable Energy Credit Program.</w:delText>
              </w:r>
            </w:del>
          </w:p>
        </w:tc>
      </w:tr>
      <w:tr w:rsidR="009A66B3" w:rsidDel="009A66B3" w14:paraId="7DFDC5A7" w14:textId="779C11D0" w:rsidTr="00B77271">
        <w:trPr>
          <w:trHeight w:val="314"/>
          <w:del w:id="1183" w:author="TEBA" w:date="2024-11-27T11:06:00Z"/>
        </w:trPr>
        <w:tc>
          <w:tcPr>
            <w:tcW w:w="1070" w:type="dxa"/>
          </w:tcPr>
          <w:p w14:paraId="77F95F08" w14:textId="42DF4EAF" w:rsidR="009A66B3" w:rsidDel="009A66B3" w:rsidRDefault="009A66B3" w:rsidP="00B77271">
            <w:pPr>
              <w:pStyle w:val="TableBody"/>
              <w:rPr>
                <w:del w:id="1184" w:author="TEBA" w:date="2024-11-27T11:06:00Z"/>
                <w:iCs w:val="0"/>
              </w:rPr>
            </w:pPr>
            <w:del w:id="1185" w:author="TEBA" w:date="2024-11-27T11:06:00Z">
              <w:r w:rsidDel="009A66B3">
                <w:lastRenderedPageBreak/>
                <w:delText>TS</w:delText>
              </w:r>
            </w:del>
          </w:p>
        </w:tc>
        <w:tc>
          <w:tcPr>
            <w:tcW w:w="870" w:type="dxa"/>
          </w:tcPr>
          <w:p w14:paraId="34BFA507" w14:textId="524A98DD" w:rsidR="009A66B3" w:rsidDel="009A66B3" w:rsidRDefault="009A66B3" w:rsidP="00B77271">
            <w:pPr>
              <w:pStyle w:val="TableBody"/>
              <w:rPr>
                <w:del w:id="1186" w:author="TEBA" w:date="2024-11-27T11:06:00Z"/>
              </w:rPr>
            </w:pPr>
            <w:del w:id="1187" w:author="TEBA" w:date="2024-11-27T11:06:00Z">
              <w:r w:rsidDel="009A66B3">
                <w:delText>MWh</w:delText>
              </w:r>
            </w:del>
          </w:p>
        </w:tc>
        <w:tc>
          <w:tcPr>
            <w:tcW w:w="7025" w:type="dxa"/>
          </w:tcPr>
          <w:p w14:paraId="372ABF68" w14:textId="1979FAED" w:rsidR="009A66B3" w:rsidDel="009A66B3" w:rsidRDefault="009A66B3" w:rsidP="00B77271">
            <w:pPr>
              <w:pStyle w:val="TableBody"/>
              <w:rPr>
                <w:del w:id="1188" w:author="TEBA" w:date="2024-11-27T11:06:00Z"/>
                <w:iCs w:val="0"/>
              </w:rPr>
            </w:pPr>
            <w:del w:id="1189" w:author="TEBA" w:date="2024-11-27T11:06:00Z">
              <w:r w:rsidDel="009A66B3">
                <w:delText xml:space="preserve">Total retail sales of all Retail Entities to Texas Customers during the Compliance Period, </w:delText>
              </w:r>
              <w:r w:rsidRPr="00E05922" w:rsidDel="009A66B3">
                <w:delText xml:space="preserve">excluding </w:delText>
              </w:r>
              <w:r w:rsidDel="009A66B3">
                <w:delText xml:space="preserve">all </w:delText>
              </w:r>
              <w:r w:rsidRPr="00E05922" w:rsidDel="009A66B3">
                <w:delText xml:space="preserve">sales </w:delText>
              </w:r>
              <w:r w:rsidDel="009A66B3">
                <w:delText xml:space="preserve">of all Retail Entities to </w:delText>
              </w:r>
              <w:r w:rsidRPr="00982241" w:rsidDel="009A66B3">
                <w:delText>ESI</w:delText>
              </w:r>
              <w:r w:rsidDel="009A66B3">
                <w:delText xml:space="preserve"> ID</w:delText>
              </w:r>
              <w:r w:rsidRPr="00982241" w:rsidDel="009A66B3">
                <w:delText>s</w:delText>
              </w:r>
              <w:r w:rsidDel="009A66B3">
                <w:delText xml:space="preserve"> or accounts</w:delText>
              </w:r>
              <w:r w:rsidRPr="00E05922" w:rsidDel="009A66B3">
                <w:delText xml:space="preserve"> for which an opt-out notice has been submitted</w:delText>
              </w:r>
              <w:r w:rsidDel="009A66B3">
                <w:delText xml:space="preserve"> under subsection (f) of P.U.C. </w:delText>
              </w:r>
              <w:r w:rsidRPr="00862F81" w:rsidDel="009A66B3">
                <w:rPr>
                  <w:smallCaps/>
                </w:rPr>
                <w:delText>Subst</w:delText>
              </w:r>
              <w:r w:rsidDel="009A66B3">
                <w:delText>. R. 25.173.</w:delText>
              </w:r>
            </w:del>
          </w:p>
        </w:tc>
      </w:tr>
    </w:tbl>
    <w:p w14:paraId="0B94A5CF" w14:textId="58581843" w:rsidR="009A66B3" w:rsidDel="009A66B3" w:rsidRDefault="009A66B3" w:rsidP="009A66B3">
      <w:pPr>
        <w:spacing w:before="240" w:after="240"/>
        <w:ind w:left="720" w:hanging="720"/>
        <w:rPr>
          <w:del w:id="1190" w:author="TEBA" w:date="2024-11-27T11:06:00Z"/>
          <w:iCs/>
        </w:rPr>
      </w:pPr>
      <w:del w:id="1191" w:author="TEBA" w:date="2024-11-27T11:06:00Z">
        <w:r w:rsidDel="009A66B3">
          <w:rPr>
            <w:iCs/>
          </w:rPr>
          <w:delText>(2)</w:delText>
        </w:r>
        <w:r w:rsidDel="009A66B3">
          <w:rPr>
            <w:iCs/>
          </w:rPr>
          <w:tab/>
          <w:delText>The sum of the Preliminary SRPS Requirements for all Retail Entities shall be equal to the SSRR.</w:delText>
        </w:r>
      </w:del>
    </w:p>
    <w:p w14:paraId="60A9BFB4" w14:textId="2220F898" w:rsidR="009A66B3" w:rsidDel="009A66B3" w:rsidRDefault="009A66B3" w:rsidP="009A66B3">
      <w:pPr>
        <w:keepNext/>
        <w:tabs>
          <w:tab w:val="left" w:pos="1080"/>
        </w:tabs>
        <w:spacing w:before="240" w:after="240"/>
        <w:ind w:left="1080" w:hanging="1080"/>
        <w:outlineLvl w:val="2"/>
        <w:rPr>
          <w:del w:id="1192" w:author="TEBA" w:date="2024-11-27T11:06:00Z"/>
          <w:b/>
          <w:bCs/>
          <w:i/>
        </w:rPr>
      </w:pPr>
      <w:bookmarkStart w:id="1193" w:name="_Toc180673473"/>
      <w:commentRangeStart w:id="1194"/>
      <w:del w:id="1195" w:author="TEBA" w:date="2024-11-27T11:06:00Z">
        <w:r w:rsidDel="009A66B3">
          <w:rPr>
            <w:b/>
            <w:bCs/>
            <w:i/>
          </w:rPr>
          <w:delText>14.9.4</w:delText>
        </w:r>
      </w:del>
      <w:commentRangeEnd w:id="1194"/>
      <w:r w:rsidR="007B7619">
        <w:rPr>
          <w:rStyle w:val="CommentReference"/>
        </w:rPr>
        <w:commentReference w:id="1194"/>
      </w:r>
      <w:del w:id="1196" w:author="TEBA" w:date="2024-11-27T11:06:00Z">
        <w:r w:rsidDel="009A66B3">
          <w:rPr>
            <w:b/>
            <w:bCs/>
            <w:i/>
          </w:rPr>
          <w:tab/>
          <w:delText>Application of Offsets - Adjusted Solar Renewable Portfolio Standard Requirement</w:delText>
        </w:r>
        <w:bookmarkEnd w:id="1193"/>
      </w:del>
    </w:p>
    <w:p w14:paraId="6B2C3D7F" w14:textId="760125BF" w:rsidR="009A66B3" w:rsidDel="009A66B3" w:rsidRDefault="009A66B3" w:rsidP="009A66B3">
      <w:pPr>
        <w:spacing w:after="240"/>
        <w:ind w:left="720" w:hanging="720"/>
        <w:rPr>
          <w:del w:id="1197" w:author="TEBA" w:date="2024-11-27T11:06:00Z"/>
          <w:iCs/>
        </w:rPr>
      </w:pPr>
      <w:del w:id="1198" w:author="TEBA" w:date="2024-11-27T11:06:00Z">
        <w:r w:rsidDel="009A66B3">
          <w:rPr>
            <w:iCs/>
          </w:rPr>
          <w:delText>(1)</w:delText>
        </w:r>
        <w:r w:rsidDel="009A66B3">
          <w:rPr>
            <w:iCs/>
          </w:rPr>
          <w:tab/>
          <w:delText>For a Retail Entity that has been awarded offsets by the PUCT, ERCOT shall subtract the REC offset amount from the Preliminary SRPS Requirement.  The reduction shall not exceed what would be necessary for the FSRR to be zero.  The total MWh reduction in the Preliminary SRPS Requirement for all Retail Entities constitutes Total Useable Offsets (TUOs).</w:delText>
        </w:r>
      </w:del>
    </w:p>
    <w:p w14:paraId="1B401A90" w14:textId="3E8F5F92" w:rsidR="009A66B3" w:rsidDel="009A66B3" w:rsidRDefault="009A66B3" w:rsidP="009A66B3">
      <w:pPr>
        <w:keepNext/>
        <w:spacing w:after="240"/>
        <w:ind w:left="720" w:hanging="720"/>
        <w:rPr>
          <w:del w:id="1199" w:author="TEBA" w:date="2024-11-27T11:06:00Z"/>
          <w:iCs/>
        </w:rPr>
      </w:pPr>
      <w:del w:id="1200" w:author="TEBA" w:date="2024-11-27T11:06:00Z">
        <w:r w:rsidDel="009A66B3">
          <w:rPr>
            <w:iCs/>
          </w:rPr>
          <w:delText>(2)</w:delText>
        </w:r>
        <w:r w:rsidDel="009A66B3">
          <w:rPr>
            <w:iCs/>
          </w:rPr>
          <w:tab/>
          <w:delText>ERCOT shall determine each Retail Entity’s Adjusted SRPS Requirement (ARR) as follows:</w:delText>
        </w:r>
      </w:del>
    </w:p>
    <w:p w14:paraId="0547CFAC" w14:textId="00911D2E" w:rsidR="009A66B3" w:rsidDel="009A66B3" w:rsidRDefault="009A66B3" w:rsidP="009A66B3">
      <w:pPr>
        <w:pStyle w:val="FormulaBold"/>
        <w:rPr>
          <w:del w:id="1201" w:author="TEBA" w:date="2024-11-27T11:06:00Z"/>
          <w:iCs/>
        </w:rPr>
      </w:pPr>
      <w:del w:id="1202" w:author="TEBA" w:date="2024-11-27T11:06:00Z">
        <w:r w:rsidDel="009A66B3">
          <w:delText xml:space="preserve">ARR </w:delText>
        </w:r>
        <w:r w:rsidDel="009A66B3">
          <w:rPr>
            <w:i/>
            <w:vertAlign w:val="subscript"/>
          </w:rPr>
          <w:delText>i</w:delText>
        </w:r>
        <w:r w:rsidDel="009A66B3">
          <w:rPr>
            <w:vertAlign w:val="subscript"/>
          </w:rPr>
          <w:delText xml:space="preserve"> </w:delText>
        </w:r>
        <w:r w:rsidDel="009A66B3">
          <w:delText xml:space="preserve">= Preliminary SRPS Requirement </w:delText>
        </w:r>
        <w:r w:rsidDel="009A66B3">
          <w:rPr>
            <w:i/>
            <w:vertAlign w:val="subscript"/>
          </w:rPr>
          <w:delText>i</w:delText>
        </w:r>
        <w:r w:rsidDel="009A66B3">
          <w:delText xml:space="preserve"> – EO </w:delText>
        </w:r>
        <w:r w:rsidDel="009A66B3">
          <w:rPr>
            <w:i/>
            <w:vertAlign w:val="subscript"/>
          </w:rPr>
          <w:delText>i</w:delText>
        </w:r>
      </w:del>
    </w:p>
    <w:p w14:paraId="2EF6A64B" w14:textId="11B07964" w:rsidR="009A66B3" w:rsidDel="009A66B3" w:rsidRDefault="009A66B3" w:rsidP="009A66B3">
      <w:pPr>
        <w:rPr>
          <w:del w:id="1203" w:author="TEBA" w:date="2024-11-27T11:06:00Z"/>
        </w:rPr>
      </w:pPr>
      <w:del w:id="1204"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9A66B3" w:rsidDel="009A66B3" w14:paraId="13239DB2" w14:textId="663FA52A" w:rsidTr="00B77271">
        <w:trPr>
          <w:trHeight w:val="395"/>
          <w:del w:id="1205" w:author="TEBA" w:date="2024-11-27T11:06:00Z"/>
        </w:trPr>
        <w:tc>
          <w:tcPr>
            <w:tcW w:w="1070" w:type="dxa"/>
          </w:tcPr>
          <w:p w14:paraId="4756568D" w14:textId="0260784C" w:rsidR="009A66B3" w:rsidDel="009A66B3" w:rsidRDefault="009A66B3" w:rsidP="00B77271">
            <w:pPr>
              <w:pStyle w:val="TableBody"/>
              <w:rPr>
                <w:del w:id="1206" w:author="TEBA" w:date="2024-11-27T11:06:00Z"/>
                <w:b/>
              </w:rPr>
            </w:pPr>
            <w:del w:id="1207" w:author="TEBA" w:date="2024-11-27T11:06:00Z">
              <w:r w:rsidDel="009A66B3">
                <w:rPr>
                  <w:b/>
                </w:rPr>
                <w:delText>Variable</w:delText>
              </w:r>
            </w:del>
          </w:p>
        </w:tc>
        <w:tc>
          <w:tcPr>
            <w:tcW w:w="870" w:type="dxa"/>
          </w:tcPr>
          <w:p w14:paraId="564327C1" w14:textId="2700749B" w:rsidR="009A66B3" w:rsidDel="009A66B3" w:rsidRDefault="009A66B3" w:rsidP="00B77271">
            <w:pPr>
              <w:pStyle w:val="TableBody"/>
              <w:rPr>
                <w:del w:id="1208" w:author="TEBA" w:date="2024-11-27T11:06:00Z"/>
                <w:b/>
              </w:rPr>
            </w:pPr>
            <w:del w:id="1209" w:author="TEBA" w:date="2024-11-27T11:06:00Z">
              <w:r w:rsidDel="009A66B3">
                <w:rPr>
                  <w:b/>
                </w:rPr>
                <w:delText>Unit</w:delText>
              </w:r>
            </w:del>
          </w:p>
        </w:tc>
        <w:tc>
          <w:tcPr>
            <w:tcW w:w="7025" w:type="dxa"/>
          </w:tcPr>
          <w:p w14:paraId="6958EA5B" w14:textId="4EFD4B54" w:rsidR="009A66B3" w:rsidDel="009A66B3" w:rsidRDefault="009A66B3" w:rsidP="00B77271">
            <w:pPr>
              <w:pStyle w:val="TableBody"/>
              <w:rPr>
                <w:del w:id="1210" w:author="TEBA" w:date="2024-11-27T11:06:00Z"/>
                <w:b/>
              </w:rPr>
            </w:pPr>
            <w:del w:id="1211" w:author="TEBA" w:date="2024-11-27T11:06:00Z">
              <w:r w:rsidDel="009A66B3">
                <w:rPr>
                  <w:b/>
                </w:rPr>
                <w:delText>Description</w:delText>
              </w:r>
            </w:del>
          </w:p>
        </w:tc>
      </w:tr>
      <w:tr w:rsidR="009A66B3" w:rsidDel="009A66B3" w14:paraId="0C573722" w14:textId="4472C754" w:rsidTr="00B77271">
        <w:trPr>
          <w:trHeight w:val="448"/>
          <w:del w:id="1212" w:author="TEBA" w:date="2024-11-27T11:06:00Z"/>
        </w:trPr>
        <w:tc>
          <w:tcPr>
            <w:tcW w:w="1070" w:type="dxa"/>
          </w:tcPr>
          <w:p w14:paraId="58657A13" w14:textId="28C82932" w:rsidR="009A66B3" w:rsidRPr="004878DD" w:rsidDel="009A66B3" w:rsidRDefault="009A66B3" w:rsidP="00B77271">
            <w:pPr>
              <w:pStyle w:val="TableBody"/>
              <w:rPr>
                <w:del w:id="1213" w:author="TEBA" w:date="2024-11-27T11:06:00Z"/>
                <w:i/>
              </w:rPr>
            </w:pPr>
            <w:del w:id="1214" w:author="TEBA" w:date="2024-11-27T11:06:00Z">
              <w:r w:rsidRPr="004878DD" w:rsidDel="009A66B3">
                <w:rPr>
                  <w:i/>
                </w:rPr>
                <w:delText>i</w:delText>
              </w:r>
            </w:del>
          </w:p>
        </w:tc>
        <w:tc>
          <w:tcPr>
            <w:tcW w:w="870" w:type="dxa"/>
          </w:tcPr>
          <w:p w14:paraId="4808FE86" w14:textId="554DAACE" w:rsidR="009A66B3" w:rsidDel="009A66B3" w:rsidRDefault="009A66B3" w:rsidP="00B77271">
            <w:pPr>
              <w:pStyle w:val="TableBody"/>
              <w:rPr>
                <w:del w:id="1215" w:author="TEBA" w:date="2024-11-27T11:06:00Z"/>
              </w:rPr>
            </w:pPr>
            <w:del w:id="1216" w:author="TEBA" w:date="2024-11-27T11:06:00Z">
              <w:r w:rsidDel="009A66B3">
                <w:delText>None</w:delText>
              </w:r>
            </w:del>
          </w:p>
        </w:tc>
        <w:tc>
          <w:tcPr>
            <w:tcW w:w="7025" w:type="dxa"/>
          </w:tcPr>
          <w:p w14:paraId="1C19296F" w14:textId="21C60321" w:rsidR="009A66B3" w:rsidDel="009A66B3" w:rsidRDefault="009A66B3" w:rsidP="00B77271">
            <w:pPr>
              <w:pStyle w:val="TableBody"/>
              <w:rPr>
                <w:del w:id="1217" w:author="TEBA" w:date="2024-11-27T11:06:00Z"/>
              </w:rPr>
            </w:pPr>
            <w:del w:id="1218" w:author="TEBA" w:date="2024-11-27T11:06:00Z">
              <w:r w:rsidDel="009A66B3">
                <w:rPr>
                  <w:iCs w:val="0"/>
                </w:rPr>
                <w:delText>Specific Retail Entity.</w:delText>
              </w:r>
            </w:del>
          </w:p>
        </w:tc>
      </w:tr>
      <w:tr w:rsidR="009A66B3" w:rsidDel="009A66B3" w14:paraId="7F8A91FA" w14:textId="4D890FFE" w:rsidTr="00B77271">
        <w:trPr>
          <w:trHeight w:val="260"/>
          <w:del w:id="1219" w:author="TEBA" w:date="2024-11-27T11:06:00Z"/>
        </w:trPr>
        <w:tc>
          <w:tcPr>
            <w:tcW w:w="1070" w:type="dxa"/>
          </w:tcPr>
          <w:p w14:paraId="08EAC27C" w14:textId="5F4E205B" w:rsidR="009A66B3" w:rsidDel="009A66B3" w:rsidRDefault="009A66B3" w:rsidP="00B77271">
            <w:pPr>
              <w:pStyle w:val="TableBody"/>
              <w:rPr>
                <w:del w:id="1220" w:author="TEBA" w:date="2024-11-27T11:06:00Z"/>
                <w:iCs w:val="0"/>
                <w:vertAlign w:val="subscript"/>
              </w:rPr>
            </w:pPr>
            <w:del w:id="1221" w:author="TEBA" w:date="2024-11-27T11:06:00Z">
              <w:r w:rsidDel="009A66B3">
                <w:delText xml:space="preserve">EO </w:delText>
              </w:r>
              <w:r w:rsidRPr="004878DD" w:rsidDel="009A66B3">
                <w:rPr>
                  <w:i/>
                  <w:vertAlign w:val="subscript"/>
                </w:rPr>
                <w:delText>i</w:delText>
              </w:r>
              <w:r w:rsidDel="009A66B3">
                <w:rPr>
                  <w:vertAlign w:val="subscript"/>
                </w:rPr>
                <w:delText xml:space="preserve"> </w:delText>
              </w:r>
            </w:del>
          </w:p>
        </w:tc>
        <w:tc>
          <w:tcPr>
            <w:tcW w:w="870" w:type="dxa"/>
          </w:tcPr>
          <w:p w14:paraId="3133CC31" w14:textId="472CF2B2" w:rsidR="009A66B3" w:rsidDel="009A66B3" w:rsidRDefault="009A66B3" w:rsidP="00B77271">
            <w:pPr>
              <w:pStyle w:val="TableBody"/>
              <w:rPr>
                <w:del w:id="1222" w:author="TEBA" w:date="2024-11-27T11:06:00Z"/>
              </w:rPr>
            </w:pPr>
            <w:del w:id="1223" w:author="TEBA" w:date="2024-11-27T11:06:00Z">
              <w:r w:rsidDel="009A66B3">
                <w:delText>None</w:delText>
              </w:r>
            </w:del>
          </w:p>
        </w:tc>
        <w:tc>
          <w:tcPr>
            <w:tcW w:w="7025" w:type="dxa"/>
          </w:tcPr>
          <w:p w14:paraId="2B2D2FAC" w14:textId="7717223A" w:rsidR="009A66B3" w:rsidDel="009A66B3" w:rsidRDefault="009A66B3" w:rsidP="00B77271">
            <w:pPr>
              <w:pStyle w:val="TableBody"/>
              <w:rPr>
                <w:del w:id="1224" w:author="TEBA" w:date="2024-11-27T11:06:00Z"/>
                <w:iCs w:val="0"/>
              </w:rPr>
            </w:pPr>
            <w:del w:id="1225" w:author="TEBA" w:date="2024-11-27T11:06:00Z">
              <w:r w:rsidDel="009A66B3">
                <w:delText>Total offsets the Retail Entity is entitled to receive during the Compliance Period (not to exceed the Retail Entity’s FSRR before adjustment for any previous Compliance Period).</w:delText>
              </w:r>
            </w:del>
          </w:p>
        </w:tc>
      </w:tr>
    </w:tbl>
    <w:p w14:paraId="020F2261" w14:textId="29AFB486" w:rsidR="009A66B3" w:rsidDel="009A66B3" w:rsidRDefault="009A66B3" w:rsidP="009A66B3">
      <w:pPr>
        <w:keepNext/>
        <w:spacing w:before="240" w:after="240"/>
        <w:rPr>
          <w:del w:id="1226" w:author="TEBA" w:date="2024-11-27T11:06:00Z"/>
          <w:iCs/>
        </w:rPr>
      </w:pPr>
      <w:del w:id="1227" w:author="TEBA" w:date="2024-11-27T11:06:00Z">
        <w:r w:rsidDel="009A66B3">
          <w:rPr>
            <w:iCs/>
          </w:rPr>
          <w:delText>(3)</w:delText>
        </w:r>
        <w:r w:rsidDel="009A66B3">
          <w:rPr>
            <w:iCs/>
          </w:rPr>
          <w:tab/>
          <w:delText xml:space="preserve">ERCOT shall determine TUOs as follows: </w:delText>
        </w:r>
      </w:del>
    </w:p>
    <w:p w14:paraId="19A68EC6" w14:textId="623DF60D" w:rsidR="009A66B3" w:rsidDel="009A66B3" w:rsidRDefault="009A66B3" w:rsidP="009A66B3">
      <w:pPr>
        <w:pStyle w:val="FormulaBold"/>
        <w:rPr>
          <w:del w:id="1228" w:author="TEBA" w:date="2024-11-27T11:06:00Z"/>
        </w:rPr>
      </w:pPr>
      <w:del w:id="1229" w:author="TEBA" w:date="2024-11-27T11:06:00Z">
        <w:r w:rsidDel="009A66B3">
          <w:delText xml:space="preserve">TUO = SSRR – </w:delText>
        </w:r>
        <w:r w:rsidR="00572739" w:rsidRPr="00EA5448" w:rsidDel="009A66B3">
          <w:rPr>
            <w:noProof/>
            <w:position w:val="-20"/>
          </w:rPr>
          <w:object w:dxaOrig="260" w:dyaOrig="580" w14:anchorId="6F62DC16">
            <v:shape id="_x0000_i1028" type="#_x0000_t75" alt="" style="width:12pt;height:29.4pt;mso-width-percent:0;mso-height-percent:0;mso-width-percent:0;mso-height-percent:0" o:ole="">
              <v:imagedata r:id="rId20" o:title=""/>
            </v:shape>
            <o:OLEObject Type="Embed" ProgID="Equation.3" ShapeID="_x0000_i1028" DrawAspect="Content" ObjectID="_1803213467" r:id="rId21"/>
          </w:object>
        </w:r>
        <w:r w:rsidDel="009A66B3">
          <w:delText xml:space="preserve">ARR </w:delText>
        </w:r>
        <w:r w:rsidDel="009A66B3">
          <w:rPr>
            <w:i/>
            <w:vertAlign w:val="subscript"/>
          </w:rPr>
          <w:delText>i</w:delText>
        </w:r>
        <w:r w:rsidDel="009A66B3">
          <w:delText xml:space="preserve"> </w:delText>
        </w:r>
      </w:del>
    </w:p>
    <w:p w14:paraId="25C009DD" w14:textId="124FEB77" w:rsidR="009A66B3" w:rsidDel="009A66B3" w:rsidRDefault="009A66B3" w:rsidP="009A66B3">
      <w:pPr>
        <w:rPr>
          <w:del w:id="1230" w:author="TEBA" w:date="2024-11-27T11:06:00Z"/>
        </w:rPr>
      </w:pPr>
      <w:del w:id="1231"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9A66B3" w:rsidDel="009A66B3" w14:paraId="54D25A97" w14:textId="5151AE2E" w:rsidTr="00B77271">
        <w:trPr>
          <w:trHeight w:val="332"/>
          <w:del w:id="1232" w:author="TEBA" w:date="2024-11-27T11:06:00Z"/>
        </w:trPr>
        <w:tc>
          <w:tcPr>
            <w:tcW w:w="1070" w:type="dxa"/>
          </w:tcPr>
          <w:p w14:paraId="53473C26" w14:textId="320FEF0D" w:rsidR="009A66B3" w:rsidDel="009A66B3" w:rsidRDefault="009A66B3" w:rsidP="00B77271">
            <w:pPr>
              <w:pStyle w:val="TableBody"/>
              <w:rPr>
                <w:del w:id="1233" w:author="TEBA" w:date="2024-11-27T11:06:00Z"/>
                <w:b/>
              </w:rPr>
            </w:pPr>
            <w:del w:id="1234" w:author="TEBA" w:date="2024-11-27T11:06:00Z">
              <w:r w:rsidDel="009A66B3">
                <w:rPr>
                  <w:b/>
                </w:rPr>
                <w:delText>Variable</w:delText>
              </w:r>
            </w:del>
          </w:p>
        </w:tc>
        <w:tc>
          <w:tcPr>
            <w:tcW w:w="870" w:type="dxa"/>
          </w:tcPr>
          <w:p w14:paraId="6EDB67FA" w14:textId="01A10CF1" w:rsidR="009A66B3" w:rsidDel="009A66B3" w:rsidRDefault="009A66B3" w:rsidP="00B77271">
            <w:pPr>
              <w:pStyle w:val="TableBody"/>
              <w:rPr>
                <w:del w:id="1235" w:author="TEBA" w:date="2024-11-27T11:06:00Z"/>
                <w:b/>
              </w:rPr>
            </w:pPr>
            <w:del w:id="1236" w:author="TEBA" w:date="2024-11-27T11:06:00Z">
              <w:r w:rsidDel="009A66B3">
                <w:rPr>
                  <w:b/>
                </w:rPr>
                <w:delText>Unit</w:delText>
              </w:r>
            </w:del>
          </w:p>
        </w:tc>
        <w:tc>
          <w:tcPr>
            <w:tcW w:w="7025" w:type="dxa"/>
          </w:tcPr>
          <w:p w14:paraId="7230CA6B" w14:textId="5B43C10B" w:rsidR="009A66B3" w:rsidDel="009A66B3" w:rsidRDefault="009A66B3" w:rsidP="00B77271">
            <w:pPr>
              <w:pStyle w:val="TableBody"/>
              <w:rPr>
                <w:del w:id="1237" w:author="TEBA" w:date="2024-11-27T11:06:00Z"/>
                <w:b/>
              </w:rPr>
            </w:pPr>
            <w:del w:id="1238" w:author="TEBA" w:date="2024-11-27T11:06:00Z">
              <w:r w:rsidDel="009A66B3">
                <w:rPr>
                  <w:b/>
                </w:rPr>
                <w:delText>Description</w:delText>
              </w:r>
            </w:del>
          </w:p>
        </w:tc>
      </w:tr>
      <w:tr w:rsidR="009A66B3" w:rsidDel="009A66B3" w14:paraId="0E25993D" w14:textId="3285BEA1" w:rsidTr="00B77271">
        <w:trPr>
          <w:trHeight w:val="448"/>
          <w:del w:id="1239" w:author="TEBA" w:date="2024-11-27T11:06:00Z"/>
        </w:trPr>
        <w:tc>
          <w:tcPr>
            <w:tcW w:w="1070" w:type="dxa"/>
          </w:tcPr>
          <w:p w14:paraId="24EA261A" w14:textId="5A0AE085" w:rsidR="009A66B3" w:rsidRPr="004878DD" w:rsidDel="009A66B3" w:rsidRDefault="009A66B3" w:rsidP="00B77271">
            <w:pPr>
              <w:pStyle w:val="TableBody"/>
              <w:rPr>
                <w:del w:id="1240" w:author="TEBA" w:date="2024-11-27T11:06:00Z"/>
                <w:i/>
              </w:rPr>
            </w:pPr>
            <w:del w:id="1241" w:author="TEBA" w:date="2024-11-27T11:06:00Z">
              <w:r w:rsidRPr="004878DD" w:rsidDel="009A66B3">
                <w:rPr>
                  <w:i/>
                </w:rPr>
                <w:delText>i</w:delText>
              </w:r>
            </w:del>
          </w:p>
        </w:tc>
        <w:tc>
          <w:tcPr>
            <w:tcW w:w="870" w:type="dxa"/>
          </w:tcPr>
          <w:p w14:paraId="45C485B7" w14:textId="2FE85D6F" w:rsidR="009A66B3" w:rsidDel="009A66B3" w:rsidRDefault="009A66B3" w:rsidP="00B77271">
            <w:pPr>
              <w:pStyle w:val="TableBody"/>
              <w:rPr>
                <w:del w:id="1242" w:author="TEBA" w:date="2024-11-27T11:06:00Z"/>
              </w:rPr>
            </w:pPr>
            <w:del w:id="1243" w:author="TEBA" w:date="2024-11-27T11:06:00Z">
              <w:r w:rsidDel="009A66B3">
                <w:delText>None</w:delText>
              </w:r>
            </w:del>
          </w:p>
        </w:tc>
        <w:tc>
          <w:tcPr>
            <w:tcW w:w="7025" w:type="dxa"/>
          </w:tcPr>
          <w:p w14:paraId="1F4AA841" w14:textId="60E0FE39" w:rsidR="009A66B3" w:rsidDel="009A66B3" w:rsidRDefault="009A66B3" w:rsidP="00B77271">
            <w:pPr>
              <w:pStyle w:val="TableBody"/>
              <w:rPr>
                <w:del w:id="1244" w:author="TEBA" w:date="2024-11-27T11:06:00Z"/>
              </w:rPr>
            </w:pPr>
            <w:del w:id="1245" w:author="TEBA" w:date="2024-11-27T11:06:00Z">
              <w:r w:rsidDel="009A66B3">
                <w:rPr>
                  <w:iCs w:val="0"/>
                </w:rPr>
                <w:delText>Specific Retail Entity.</w:delText>
              </w:r>
            </w:del>
          </w:p>
        </w:tc>
      </w:tr>
      <w:tr w:rsidR="009A66B3" w:rsidDel="009A66B3" w14:paraId="328D54C7" w14:textId="548183F0" w:rsidTr="00B77271">
        <w:trPr>
          <w:trHeight w:val="341"/>
          <w:del w:id="1246" w:author="TEBA" w:date="2024-11-27T11:06:00Z"/>
        </w:trPr>
        <w:tc>
          <w:tcPr>
            <w:tcW w:w="1070" w:type="dxa"/>
          </w:tcPr>
          <w:p w14:paraId="5374618C" w14:textId="1E0392AA" w:rsidR="009A66B3" w:rsidRPr="004878DD" w:rsidDel="009A66B3" w:rsidRDefault="009A66B3" w:rsidP="00B77271">
            <w:pPr>
              <w:pStyle w:val="TableBody"/>
              <w:rPr>
                <w:del w:id="1247" w:author="TEBA" w:date="2024-11-27T11:06:00Z"/>
                <w:i/>
              </w:rPr>
            </w:pPr>
            <w:del w:id="1248" w:author="TEBA" w:date="2024-11-27T11:06:00Z">
              <w:r w:rsidDel="009A66B3">
                <w:rPr>
                  <w:i/>
                </w:rPr>
                <w:delText>n</w:delText>
              </w:r>
            </w:del>
          </w:p>
        </w:tc>
        <w:tc>
          <w:tcPr>
            <w:tcW w:w="870" w:type="dxa"/>
          </w:tcPr>
          <w:p w14:paraId="32CF0E07" w14:textId="48307CD1" w:rsidR="009A66B3" w:rsidDel="009A66B3" w:rsidRDefault="009A66B3" w:rsidP="00B77271">
            <w:pPr>
              <w:pStyle w:val="TableBody"/>
              <w:rPr>
                <w:del w:id="1249" w:author="TEBA" w:date="2024-11-27T11:06:00Z"/>
              </w:rPr>
            </w:pPr>
            <w:del w:id="1250" w:author="TEBA" w:date="2024-11-27T11:06:00Z">
              <w:r w:rsidDel="009A66B3">
                <w:delText>None</w:delText>
              </w:r>
            </w:del>
          </w:p>
        </w:tc>
        <w:tc>
          <w:tcPr>
            <w:tcW w:w="7025" w:type="dxa"/>
          </w:tcPr>
          <w:p w14:paraId="4C59F809" w14:textId="0699C75A" w:rsidR="009A66B3" w:rsidDel="009A66B3" w:rsidRDefault="009A66B3" w:rsidP="00B77271">
            <w:pPr>
              <w:pStyle w:val="TableBody"/>
              <w:rPr>
                <w:del w:id="1251" w:author="TEBA" w:date="2024-11-27T11:06:00Z"/>
              </w:rPr>
            </w:pPr>
            <w:del w:id="1252" w:author="TEBA" w:date="2024-11-27T11:06:00Z">
              <w:r w:rsidDel="009A66B3">
                <w:delText>Number of Retail Entities.</w:delText>
              </w:r>
            </w:del>
          </w:p>
        </w:tc>
      </w:tr>
      <w:tr w:rsidR="009A66B3" w:rsidDel="009A66B3" w14:paraId="27792AFA" w14:textId="695601C1" w:rsidTr="00B77271">
        <w:trPr>
          <w:trHeight w:val="260"/>
          <w:del w:id="1253" w:author="TEBA" w:date="2024-11-27T11:06:00Z"/>
        </w:trPr>
        <w:tc>
          <w:tcPr>
            <w:tcW w:w="1070" w:type="dxa"/>
          </w:tcPr>
          <w:p w14:paraId="72FA1228" w14:textId="6F7023A0" w:rsidR="009A66B3" w:rsidDel="009A66B3" w:rsidRDefault="009A66B3" w:rsidP="00B77271">
            <w:pPr>
              <w:pStyle w:val="TableBody"/>
              <w:rPr>
                <w:del w:id="1254" w:author="TEBA" w:date="2024-11-27T11:06:00Z"/>
                <w:iCs w:val="0"/>
                <w:vertAlign w:val="subscript"/>
              </w:rPr>
            </w:pPr>
            <w:del w:id="1255" w:author="TEBA" w:date="2024-11-27T11:06:00Z">
              <w:r w:rsidDel="009A66B3">
                <w:delText>SSRR</w:delText>
              </w:r>
            </w:del>
          </w:p>
        </w:tc>
        <w:tc>
          <w:tcPr>
            <w:tcW w:w="870" w:type="dxa"/>
          </w:tcPr>
          <w:p w14:paraId="7E978DC0" w14:textId="599AFFDE" w:rsidR="009A66B3" w:rsidDel="009A66B3" w:rsidRDefault="009A66B3" w:rsidP="00B77271">
            <w:pPr>
              <w:pStyle w:val="TableBody"/>
              <w:rPr>
                <w:del w:id="1256" w:author="TEBA" w:date="2024-11-27T11:06:00Z"/>
              </w:rPr>
            </w:pPr>
            <w:del w:id="1257" w:author="TEBA" w:date="2024-11-27T11:06:00Z">
              <w:r w:rsidDel="009A66B3">
                <w:delText>None</w:delText>
              </w:r>
            </w:del>
          </w:p>
        </w:tc>
        <w:tc>
          <w:tcPr>
            <w:tcW w:w="7025" w:type="dxa"/>
          </w:tcPr>
          <w:p w14:paraId="1725FD75" w14:textId="76384FB0" w:rsidR="009A66B3" w:rsidDel="009A66B3" w:rsidRDefault="009A66B3" w:rsidP="00B77271">
            <w:pPr>
              <w:pStyle w:val="TableBody"/>
              <w:rPr>
                <w:del w:id="1258" w:author="TEBA" w:date="2024-11-27T11:06:00Z"/>
                <w:iCs w:val="0"/>
              </w:rPr>
            </w:pPr>
            <w:del w:id="1259" w:author="TEBA" w:date="2024-11-27T11:06:00Z">
              <w:r w:rsidDel="009A66B3">
                <w:delText xml:space="preserve">Statewide </w:delText>
              </w:r>
              <w:r w:rsidRPr="00444F57" w:rsidDel="009A66B3">
                <w:delText>S</w:delText>
              </w:r>
              <w:r w:rsidDel="009A66B3">
                <w:delText>RPS Requirement.</w:delText>
              </w:r>
            </w:del>
          </w:p>
        </w:tc>
      </w:tr>
      <w:tr w:rsidR="009A66B3" w:rsidDel="009A66B3" w14:paraId="4F42AA01" w14:textId="07B699E5" w:rsidTr="00B77271">
        <w:trPr>
          <w:trHeight w:val="260"/>
          <w:del w:id="1260" w:author="TEBA" w:date="2024-11-27T11:06:00Z"/>
        </w:trPr>
        <w:tc>
          <w:tcPr>
            <w:tcW w:w="1070" w:type="dxa"/>
          </w:tcPr>
          <w:p w14:paraId="6E727882" w14:textId="0B997628" w:rsidR="009A66B3" w:rsidDel="009A66B3" w:rsidRDefault="009A66B3" w:rsidP="00B77271">
            <w:pPr>
              <w:pStyle w:val="TableBody"/>
              <w:rPr>
                <w:del w:id="1261" w:author="TEBA" w:date="2024-11-27T11:06:00Z"/>
              </w:rPr>
            </w:pPr>
            <w:del w:id="1262" w:author="TEBA" w:date="2024-11-27T11:06:00Z">
              <w:r w:rsidDel="009A66B3">
                <w:delText xml:space="preserve">ARR </w:delText>
              </w:r>
              <w:r w:rsidRPr="004878DD" w:rsidDel="009A66B3">
                <w:rPr>
                  <w:i/>
                  <w:vertAlign w:val="subscript"/>
                </w:rPr>
                <w:delText>i</w:delText>
              </w:r>
            </w:del>
          </w:p>
        </w:tc>
        <w:tc>
          <w:tcPr>
            <w:tcW w:w="870" w:type="dxa"/>
          </w:tcPr>
          <w:p w14:paraId="3885FC34" w14:textId="28865269" w:rsidR="009A66B3" w:rsidDel="009A66B3" w:rsidRDefault="009A66B3" w:rsidP="00B77271">
            <w:pPr>
              <w:pStyle w:val="TableBody"/>
              <w:rPr>
                <w:del w:id="1263" w:author="TEBA" w:date="2024-11-27T11:06:00Z"/>
              </w:rPr>
            </w:pPr>
            <w:del w:id="1264" w:author="TEBA" w:date="2024-11-27T11:06:00Z">
              <w:r w:rsidDel="009A66B3">
                <w:delText>None</w:delText>
              </w:r>
            </w:del>
          </w:p>
        </w:tc>
        <w:tc>
          <w:tcPr>
            <w:tcW w:w="7025" w:type="dxa"/>
          </w:tcPr>
          <w:p w14:paraId="07291CCD" w14:textId="58C7E55A" w:rsidR="009A66B3" w:rsidDel="009A66B3" w:rsidRDefault="009A66B3" w:rsidP="00B77271">
            <w:pPr>
              <w:pStyle w:val="TableBody"/>
              <w:rPr>
                <w:del w:id="1265" w:author="TEBA" w:date="2024-11-27T11:06:00Z"/>
              </w:rPr>
            </w:pPr>
            <w:del w:id="1266" w:author="TEBA" w:date="2024-11-27T11:06:00Z">
              <w:r w:rsidDel="009A66B3">
                <w:delText>Adjusted SRPS Requirement for a specific Retail Entity.</w:delText>
              </w:r>
            </w:del>
          </w:p>
        </w:tc>
      </w:tr>
    </w:tbl>
    <w:p w14:paraId="4B80D7C8" w14:textId="426F48F4" w:rsidR="009A66B3" w:rsidDel="009A66B3" w:rsidRDefault="009A66B3" w:rsidP="009A66B3">
      <w:pPr>
        <w:keepNext/>
        <w:tabs>
          <w:tab w:val="left" w:pos="1080"/>
        </w:tabs>
        <w:spacing w:before="480" w:after="240"/>
        <w:outlineLvl w:val="2"/>
        <w:rPr>
          <w:del w:id="1267" w:author="TEBA" w:date="2024-11-27T11:06:00Z"/>
          <w:b/>
          <w:bCs/>
          <w:i/>
        </w:rPr>
      </w:pPr>
      <w:bookmarkStart w:id="1268" w:name="_Toc180673474"/>
      <w:commentRangeStart w:id="1269"/>
      <w:del w:id="1270" w:author="TEBA" w:date="2024-11-27T11:06:00Z">
        <w:r w:rsidDel="009A66B3">
          <w:rPr>
            <w:b/>
            <w:bCs/>
            <w:i/>
          </w:rPr>
          <w:lastRenderedPageBreak/>
          <w:delText>14.9.5</w:delText>
        </w:r>
      </w:del>
      <w:commentRangeEnd w:id="1269"/>
      <w:r w:rsidR="00240E96">
        <w:rPr>
          <w:rStyle w:val="CommentReference"/>
        </w:rPr>
        <w:commentReference w:id="1269"/>
      </w:r>
      <w:del w:id="1271" w:author="TEBA" w:date="2024-11-27T11:06:00Z">
        <w:r w:rsidDel="009A66B3">
          <w:rPr>
            <w:b/>
            <w:bCs/>
            <w:i/>
          </w:rPr>
          <w:tab/>
          <w:delText>Final Solar Renewable Portfolio Standard Requirement</w:delText>
        </w:r>
        <w:bookmarkEnd w:id="1268"/>
      </w:del>
    </w:p>
    <w:p w14:paraId="28E2F151" w14:textId="4FC13F0E" w:rsidR="009A66B3" w:rsidDel="009A66B3" w:rsidRDefault="009A66B3" w:rsidP="009A66B3">
      <w:pPr>
        <w:keepNext/>
        <w:spacing w:after="240"/>
        <w:ind w:left="720" w:hanging="720"/>
        <w:rPr>
          <w:del w:id="1272" w:author="TEBA" w:date="2024-11-27T11:06:00Z"/>
          <w:iCs/>
        </w:rPr>
      </w:pPr>
      <w:del w:id="1273" w:author="TEBA" w:date="2024-11-27T11:06:00Z">
        <w:r w:rsidDel="009A66B3">
          <w:rPr>
            <w:iCs/>
          </w:rPr>
          <w:delText>(1)</w:delText>
        </w:r>
        <w:r w:rsidDel="009A66B3">
          <w:rPr>
            <w:iCs/>
          </w:rPr>
          <w:tab/>
          <w:delText>ERCOT shall redistribute the TUO amount over all Retail Entities to determine the FSRRs.  ERCOT shall determine each Retail Entity’s FSRR as follows:</w:delText>
        </w:r>
      </w:del>
    </w:p>
    <w:p w14:paraId="25508C37" w14:textId="1EBACCAA" w:rsidR="009A66B3" w:rsidDel="009A66B3" w:rsidRDefault="009A66B3" w:rsidP="009A66B3">
      <w:pPr>
        <w:pStyle w:val="FormulaBold"/>
        <w:rPr>
          <w:del w:id="1274" w:author="TEBA" w:date="2024-11-27T11:06:00Z"/>
        </w:rPr>
      </w:pPr>
      <w:del w:id="1275" w:author="TEBA" w:date="2024-11-27T11:06:00Z">
        <w:r w:rsidDel="009A66B3">
          <w:delText xml:space="preserve">FSRR = ARR </w:delText>
        </w:r>
        <w:r w:rsidDel="009A66B3">
          <w:rPr>
            <w:i/>
            <w:vertAlign w:val="subscript"/>
          </w:rPr>
          <w:delText>i</w:delText>
        </w:r>
        <w:r w:rsidDel="009A66B3">
          <w:delText xml:space="preserve"> + (TUO </w:delText>
        </w:r>
        <w:r w:rsidDel="009A66B3">
          <w:sym w:font="Symbol" w:char="F0B4"/>
        </w:r>
        <w:r w:rsidDel="009A66B3">
          <w:delText xml:space="preserve"> (CRSRES </w:delText>
        </w:r>
        <w:r w:rsidDel="009A66B3">
          <w:rPr>
            <w:i/>
            <w:vertAlign w:val="subscript"/>
          </w:rPr>
          <w:delText xml:space="preserve">i </w:delText>
        </w:r>
        <w:r w:rsidDel="009A66B3">
          <w:delText>/ TS)) +/- Previous Year(s) FSRR adjustment (recalculated in accordance with subsection (f)(2) of P.U.C. S</w:delText>
        </w:r>
        <w:r w:rsidDel="009A66B3">
          <w:rPr>
            <w:sz w:val="20"/>
          </w:rPr>
          <w:delText>UBST</w:delText>
        </w:r>
        <w:r w:rsidDel="009A66B3">
          <w:delText>. R. 25.173, Renewable Energy Credit Program)</w:delText>
        </w:r>
      </w:del>
    </w:p>
    <w:p w14:paraId="1E1FE104" w14:textId="6121A65F" w:rsidR="009A66B3" w:rsidDel="009A66B3" w:rsidRDefault="009A66B3" w:rsidP="009A66B3">
      <w:pPr>
        <w:spacing w:before="120"/>
        <w:rPr>
          <w:del w:id="1276" w:author="TEBA" w:date="2024-11-27T11:06:00Z"/>
        </w:rPr>
      </w:pPr>
      <w:del w:id="1277" w:author="TEBA" w:date="2024-11-27T11:06:00Z">
        <w:r w:rsidDel="009A66B3">
          <w:delText>The above variables are defined as follows:</w:delText>
        </w:r>
      </w:del>
    </w:p>
    <w:tbl>
      <w:tblPr>
        <w:tblW w:w="92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9A66B3" w:rsidDel="009A66B3" w14:paraId="2710B19A" w14:textId="41585B7B" w:rsidTr="00B77271">
        <w:trPr>
          <w:cantSplit/>
          <w:trHeight w:val="548"/>
          <w:tblHeader/>
          <w:del w:id="1278" w:author="TEBA" w:date="2024-11-27T11:06:00Z"/>
        </w:trPr>
        <w:tc>
          <w:tcPr>
            <w:tcW w:w="1070" w:type="dxa"/>
          </w:tcPr>
          <w:p w14:paraId="4808116C" w14:textId="6FCC8FBE" w:rsidR="009A66B3" w:rsidDel="009A66B3" w:rsidRDefault="009A66B3" w:rsidP="00B77271">
            <w:pPr>
              <w:pStyle w:val="TableBody"/>
              <w:rPr>
                <w:del w:id="1279" w:author="TEBA" w:date="2024-11-27T11:06:00Z"/>
                <w:b/>
              </w:rPr>
            </w:pPr>
            <w:del w:id="1280" w:author="TEBA" w:date="2024-11-27T11:06:00Z">
              <w:r w:rsidDel="009A66B3">
                <w:rPr>
                  <w:b/>
                </w:rPr>
                <w:delText>Variable</w:delText>
              </w:r>
            </w:del>
          </w:p>
        </w:tc>
        <w:tc>
          <w:tcPr>
            <w:tcW w:w="870" w:type="dxa"/>
          </w:tcPr>
          <w:p w14:paraId="78913432" w14:textId="1C889EA2" w:rsidR="009A66B3" w:rsidDel="009A66B3" w:rsidRDefault="009A66B3" w:rsidP="00B77271">
            <w:pPr>
              <w:pStyle w:val="TableBody"/>
              <w:rPr>
                <w:del w:id="1281" w:author="TEBA" w:date="2024-11-27T11:06:00Z"/>
                <w:b/>
              </w:rPr>
            </w:pPr>
            <w:del w:id="1282" w:author="TEBA" w:date="2024-11-27T11:06:00Z">
              <w:r w:rsidDel="009A66B3">
                <w:rPr>
                  <w:b/>
                </w:rPr>
                <w:delText>Unit</w:delText>
              </w:r>
            </w:del>
          </w:p>
        </w:tc>
        <w:tc>
          <w:tcPr>
            <w:tcW w:w="7334" w:type="dxa"/>
          </w:tcPr>
          <w:p w14:paraId="758C6BCE" w14:textId="1DFB00BF" w:rsidR="009A66B3" w:rsidDel="009A66B3" w:rsidRDefault="009A66B3" w:rsidP="00B77271">
            <w:pPr>
              <w:pStyle w:val="TableBody"/>
              <w:rPr>
                <w:del w:id="1283" w:author="TEBA" w:date="2024-11-27T11:06:00Z"/>
                <w:b/>
              </w:rPr>
            </w:pPr>
            <w:del w:id="1284" w:author="TEBA" w:date="2024-11-27T11:06:00Z">
              <w:r w:rsidDel="009A66B3">
                <w:rPr>
                  <w:b/>
                </w:rPr>
                <w:delText>Description</w:delText>
              </w:r>
            </w:del>
          </w:p>
        </w:tc>
      </w:tr>
      <w:tr w:rsidR="009A66B3" w:rsidDel="009A66B3" w14:paraId="2EB623D0" w14:textId="7E57FE0D" w:rsidTr="00B77271">
        <w:trPr>
          <w:cantSplit/>
          <w:trHeight w:val="260"/>
          <w:del w:id="1285" w:author="TEBA" w:date="2024-11-27T11:06:00Z"/>
        </w:trPr>
        <w:tc>
          <w:tcPr>
            <w:tcW w:w="1070" w:type="dxa"/>
          </w:tcPr>
          <w:p w14:paraId="467A2CD9" w14:textId="4112893C" w:rsidR="009A66B3" w:rsidDel="009A66B3" w:rsidRDefault="009A66B3" w:rsidP="00B77271">
            <w:pPr>
              <w:pStyle w:val="TableBody"/>
              <w:rPr>
                <w:del w:id="1286" w:author="TEBA" w:date="2024-11-27T11:06:00Z"/>
              </w:rPr>
            </w:pPr>
            <w:del w:id="1287" w:author="TEBA" w:date="2024-11-27T11:06:00Z">
              <w:r w:rsidDel="009A66B3">
                <w:delText xml:space="preserve">ARR </w:delText>
              </w:r>
              <w:r w:rsidRPr="004878DD" w:rsidDel="009A66B3">
                <w:rPr>
                  <w:i/>
                  <w:vertAlign w:val="subscript"/>
                </w:rPr>
                <w:delText>i</w:delText>
              </w:r>
            </w:del>
          </w:p>
        </w:tc>
        <w:tc>
          <w:tcPr>
            <w:tcW w:w="870" w:type="dxa"/>
          </w:tcPr>
          <w:p w14:paraId="58175ABF" w14:textId="2E2105D8" w:rsidR="009A66B3" w:rsidDel="009A66B3" w:rsidRDefault="009A66B3" w:rsidP="00B77271">
            <w:pPr>
              <w:pStyle w:val="TableBody"/>
              <w:rPr>
                <w:del w:id="1288" w:author="TEBA" w:date="2024-11-27T11:06:00Z"/>
              </w:rPr>
            </w:pPr>
            <w:del w:id="1289" w:author="TEBA" w:date="2024-11-27T11:06:00Z">
              <w:r w:rsidDel="009A66B3">
                <w:delText>None</w:delText>
              </w:r>
            </w:del>
          </w:p>
        </w:tc>
        <w:tc>
          <w:tcPr>
            <w:tcW w:w="7334" w:type="dxa"/>
          </w:tcPr>
          <w:p w14:paraId="13012A08" w14:textId="034EBA91" w:rsidR="009A66B3" w:rsidDel="009A66B3" w:rsidRDefault="009A66B3" w:rsidP="00B77271">
            <w:pPr>
              <w:pStyle w:val="TableBody"/>
              <w:rPr>
                <w:del w:id="1290" w:author="TEBA" w:date="2024-11-27T11:06:00Z"/>
              </w:rPr>
            </w:pPr>
            <w:del w:id="1291" w:author="TEBA" w:date="2024-11-27T11:06:00Z">
              <w:r w:rsidDel="009A66B3">
                <w:delText>Adjusted SRPS Requirement for a specific Retail Entity.</w:delText>
              </w:r>
            </w:del>
          </w:p>
        </w:tc>
      </w:tr>
      <w:tr w:rsidR="009A66B3" w:rsidDel="009A66B3" w14:paraId="66376332" w14:textId="1705CEF2" w:rsidTr="00B77271">
        <w:trPr>
          <w:cantSplit/>
          <w:trHeight w:val="260"/>
          <w:del w:id="1292" w:author="TEBA" w:date="2024-11-27T11:06:00Z"/>
        </w:trPr>
        <w:tc>
          <w:tcPr>
            <w:tcW w:w="1070" w:type="dxa"/>
          </w:tcPr>
          <w:p w14:paraId="1C88B12A" w14:textId="516EF8A2" w:rsidR="009A66B3" w:rsidDel="009A66B3" w:rsidRDefault="009A66B3" w:rsidP="00B77271">
            <w:pPr>
              <w:pStyle w:val="TableBody"/>
              <w:rPr>
                <w:del w:id="1293" w:author="TEBA" w:date="2024-11-27T11:06:00Z"/>
              </w:rPr>
            </w:pPr>
            <w:del w:id="1294" w:author="TEBA" w:date="2024-11-27T11:06:00Z">
              <w:r w:rsidDel="009A66B3">
                <w:delText>TUO</w:delText>
              </w:r>
            </w:del>
          </w:p>
        </w:tc>
        <w:tc>
          <w:tcPr>
            <w:tcW w:w="870" w:type="dxa"/>
          </w:tcPr>
          <w:p w14:paraId="4301607D" w14:textId="61BBF787" w:rsidR="009A66B3" w:rsidDel="009A66B3" w:rsidRDefault="009A66B3" w:rsidP="00B77271">
            <w:pPr>
              <w:pStyle w:val="TableBody"/>
              <w:rPr>
                <w:del w:id="1295" w:author="TEBA" w:date="2024-11-27T11:06:00Z"/>
              </w:rPr>
            </w:pPr>
            <w:del w:id="1296" w:author="TEBA" w:date="2024-11-27T11:06:00Z">
              <w:r w:rsidDel="009A66B3">
                <w:delText>None</w:delText>
              </w:r>
            </w:del>
          </w:p>
        </w:tc>
        <w:tc>
          <w:tcPr>
            <w:tcW w:w="7334" w:type="dxa"/>
          </w:tcPr>
          <w:p w14:paraId="26DF7926" w14:textId="2E0BD562" w:rsidR="009A66B3" w:rsidDel="009A66B3" w:rsidRDefault="009A66B3" w:rsidP="00B77271">
            <w:pPr>
              <w:pStyle w:val="TableBody"/>
              <w:rPr>
                <w:del w:id="1297" w:author="TEBA" w:date="2024-11-27T11:06:00Z"/>
              </w:rPr>
            </w:pPr>
            <w:del w:id="1298" w:author="TEBA" w:date="2024-11-27T11:06:00Z">
              <w:r w:rsidDel="009A66B3">
                <w:delText>Total Usable Offsets.</w:delText>
              </w:r>
            </w:del>
          </w:p>
        </w:tc>
      </w:tr>
      <w:tr w:rsidR="009A66B3" w:rsidDel="009A66B3" w14:paraId="1A9C1878" w14:textId="099EDE87" w:rsidTr="00B77271">
        <w:trPr>
          <w:cantSplit/>
          <w:trHeight w:val="260"/>
          <w:del w:id="1299" w:author="TEBA" w:date="2024-11-27T11:06:00Z"/>
        </w:trPr>
        <w:tc>
          <w:tcPr>
            <w:tcW w:w="1070" w:type="dxa"/>
          </w:tcPr>
          <w:p w14:paraId="75E55E6F" w14:textId="73A019D3" w:rsidR="009A66B3" w:rsidDel="009A66B3" w:rsidRDefault="009A66B3" w:rsidP="00B77271">
            <w:pPr>
              <w:pStyle w:val="TableBody"/>
              <w:rPr>
                <w:del w:id="1300" w:author="TEBA" w:date="2024-11-27T11:06:00Z"/>
              </w:rPr>
            </w:pPr>
            <w:del w:id="1301" w:author="TEBA" w:date="2024-11-27T11:06:00Z">
              <w:r w:rsidDel="009A66B3">
                <w:delText xml:space="preserve">CRSRES </w:delText>
              </w:r>
              <w:r w:rsidRPr="004878DD" w:rsidDel="009A66B3">
                <w:rPr>
                  <w:i/>
                  <w:vertAlign w:val="subscript"/>
                </w:rPr>
                <w:delText>i</w:delText>
              </w:r>
            </w:del>
          </w:p>
        </w:tc>
        <w:tc>
          <w:tcPr>
            <w:tcW w:w="870" w:type="dxa"/>
          </w:tcPr>
          <w:p w14:paraId="7B64D064" w14:textId="38175750" w:rsidR="009A66B3" w:rsidDel="009A66B3" w:rsidRDefault="009A66B3" w:rsidP="00B77271">
            <w:pPr>
              <w:pStyle w:val="TableBody"/>
              <w:rPr>
                <w:del w:id="1302" w:author="TEBA" w:date="2024-11-27T11:06:00Z"/>
              </w:rPr>
            </w:pPr>
            <w:del w:id="1303" w:author="TEBA" w:date="2024-11-27T11:06:00Z">
              <w:r w:rsidDel="009A66B3">
                <w:delText>MWh</w:delText>
              </w:r>
            </w:del>
          </w:p>
        </w:tc>
        <w:tc>
          <w:tcPr>
            <w:tcW w:w="7334" w:type="dxa"/>
          </w:tcPr>
          <w:p w14:paraId="659B8722" w14:textId="09547F28" w:rsidR="009A66B3" w:rsidDel="009A66B3" w:rsidRDefault="009A66B3" w:rsidP="00B77271">
            <w:pPr>
              <w:pStyle w:val="TableBody"/>
              <w:rPr>
                <w:del w:id="1304" w:author="TEBA" w:date="2024-11-27T11:06:00Z"/>
              </w:rPr>
            </w:pPr>
            <w:del w:id="1305" w:author="TEBA" w:date="2024-11-27T11:06:00Z">
              <w:r w:rsidDel="009A66B3">
                <w:delText>Retail sales of the Retail Entity to Texas Customers during the Compliance Period</w:delText>
              </w:r>
              <w:r w:rsidRPr="00E05922" w:rsidDel="009A66B3">
                <w:delText xml:space="preserve">, excluding sales </w:delText>
              </w:r>
              <w:r w:rsidDel="009A66B3">
                <w:delText xml:space="preserve">by the specific Retail Entity to any ESI IDs or accounts </w:delText>
              </w:r>
              <w:r w:rsidRPr="00E05922" w:rsidDel="009A66B3">
                <w:delText>for which an opt-out notice has been submitted</w:delText>
              </w:r>
              <w:r w:rsidDel="009A66B3">
                <w:delText xml:space="preserve"> under subsection (f) of P.U.C. </w:delText>
              </w:r>
              <w:r w:rsidRPr="00862F81" w:rsidDel="009A66B3">
                <w:rPr>
                  <w:smallCaps/>
                </w:rPr>
                <w:delText>Subst</w:delText>
              </w:r>
              <w:r w:rsidDel="009A66B3">
                <w:delText>. R. 25.173.</w:delText>
              </w:r>
            </w:del>
          </w:p>
        </w:tc>
      </w:tr>
      <w:tr w:rsidR="009A66B3" w:rsidDel="009A66B3" w14:paraId="5FE1D4E3" w14:textId="51692047" w:rsidTr="00B77271">
        <w:trPr>
          <w:cantSplit/>
          <w:trHeight w:val="260"/>
          <w:del w:id="1306" w:author="TEBA" w:date="2024-11-27T11:06:00Z"/>
        </w:trPr>
        <w:tc>
          <w:tcPr>
            <w:tcW w:w="1070" w:type="dxa"/>
          </w:tcPr>
          <w:p w14:paraId="71636365" w14:textId="5238CD8F" w:rsidR="009A66B3" w:rsidDel="009A66B3" w:rsidRDefault="009A66B3" w:rsidP="00B77271">
            <w:pPr>
              <w:pStyle w:val="TableBody"/>
              <w:rPr>
                <w:del w:id="1307" w:author="TEBA" w:date="2024-11-27T11:06:00Z"/>
              </w:rPr>
            </w:pPr>
            <w:del w:id="1308" w:author="TEBA" w:date="2024-11-27T11:06:00Z">
              <w:r w:rsidDel="009A66B3">
                <w:delText>TS</w:delText>
              </w:r>
            </w:del>
          </w:p>
        </w:tc>
        <w:tc>
          <w:tcPr>
            <w:tcW w:w="870" w:type="dxa"/>
          </w:tcPr>
          <w:p w14:paraId="0CE9158D" w14:textId="7DBEDB31" w:rsidR="009A66B3" w:rsidDel="009A66B3" w:rsidRDefault="009A66B3" w:rsidP="00B77271">
            <w:pPr>
              <w:pStyle w:val="TableBody"/>
              <w:rPr>
                <w:del w:id="1309" w:author="TEBA" w:date="2024-11-27T11:06:00Z"/>
              </w:rPr>
            </w:pPr>
            <w:del w:id="1310" w:author="TEBA" w:date="2024-11-27T11:06:00Z">
              <w:r w:rsidDel="009A66B3">
                <w:delText>MWh</w:delText>
              </w:r>
            </w:del>
          </w:p>
        </w:tc>
        <w:tc>
          <w:tcPr>
            <w:tcW w:w="7334" w:type="dxa"/>
          </w:tcPr>
          <w:p w14:paraId="64EC7F70" w14:textId="3AF12D71" w:rsidR="009A66B3" w:rsidDel="009A66B3" w:rsidRDefault="009A66B3" w:rsidP="00B77271">
            <w:pPr>
              <w:pStyle w:val="TableBody"/>
              <w:rPr>
                <w:del w:id="1311" w:author="TEBA" w:date="2024-11-27T11:06:00Z"/>
              </w:rPr>
            </w:pPr>
            <w:del w:id="1312" w:author="TEBA" w:date="2024-11-27T11:06:00Z">
              <w:r w:rsidDel="009A66B3">
                <w:delText>Total retail sales of all Retail Entities to Texas Customers during the Compliance Period</w:delText>
              </w:r>
              <w:r w:rsidRPr="00E05922" w:rsidDel="009A66B3">
                <w:delText xml:space="preserve">, excluding </w:delText>
              </w:r>
              <w:r w:rsidDel="009A66B3">
                <w:delText xml:space="preserve">all sales or accounts of all Retail Entities to </w:delText>
              </w:r>
              <w:r w:rsidRPr="00982241" w:rsidDel="009A66B3">
                <w:delText>ESI</w:delText>
              </w:r>
              <w:r w:rsidDel="009A66B3">
                <w:delText xml:space="preserve"> ID</w:delText>
              </w:r>
              <w:r w:rsidRPr="00982241" w:rsidDel="009A66B3">
                <w:delText>s</w:delText>
              </w:r>
              <w:r w:rsidDel="009A66B3">
                <w:delText xml:space="preserve"> </w:delText>
              </w:r>
              <w:r w:rsidRPr="00E05922" w:rsidDel="009A66B3">
                <w:delText>for which an opt-out notice has been submitted</w:delText>
              </w:r>
              <w:r w:rsidDel="009A66B3">
                <w:delText xml:space="preserve"> under subsection (f) of P.U.C. </w:delText>
              </w:r>
              <w:r w:rsidRPr="00862F81" w:rsidDel="009A66B3">
                <w:rPr>
                  <w:smallCaps/>
                </w:rPr>
                <w:delText>Subst</w:delText>
              </w:r>
              <w:r w:rsidDel="009A66B3">
                <w:delText>. R. 25.173.</w:delText>
              </w:r>
            </w:del>
          </w:p>
        </w:tc>
      </w:tr>
    </w:tbl>
    <w:p w14:paraId="75B0E333" w14:textId="5996284E" w:rsidR="009A66B3" w:rsidDel="009A66B3" w:rsidRDefault="009A66B3" w:rsidP="009A66B3">
      <w:pPr>
        <w:spacing w:before="240" w:after="240"/>
        <w:ind w:left="720" w:hanging="720"/>
        <w:rPr>
          <w:del w:id="1313" w:author="TEBA" w:date="2024-11-27T11:06:00Z"/>
          <w:iCs/>
        </w:rPr>
      </w:pPr>
      <w:del w:id="1314" w:author="TEBA" w:date="2024-11-27T11:06:00Z">
        <w:r w:rsidDel="009A66B3">
          <w:rPr>
            <w:iCs/>
          </w:rPr>
          <w:delText>(2)</w:delText>
        </w:r>
        <w:r w:rsidDel="009A66B3">
          <w:rPr>
            <w:iCs/>
          </w:rPr>
          <w:tab/>
          <w:delText>This process will be an iterative process that will solve until the optimal allocation is reached with all FSRRs resolved to the nearest whole REC.</w:delText>
        </w:r>
      </w:del>
    </w:p>
    <w:p w14:paraId="1927F727" w14:textId="5BA6329B" w:rsidR="00453D4E" w:rsidRPr="009A66B3" w:rsidDel="009A66B3" w:rsidRDefault="009A66B3" w:rsidP="009A66B3">
      <w:pPr>
        <w:spacing w:after="240"/>
        <w:ind w:left="720" w:hanging="720"/>
        <w:rPr>
          <w:del w:id="1315" w:author="TEBA" w:date="2024-11-27T11:06:00Z"/>
          <w:iCs/>
        </w:rPr>
      </w:pPr>
      <w:del w:id="1316" w:author="TEBA" w:date="2024-11-27T11:06:00Z">
        <w:r w:rsidDel="009A66B3">
          <w:rPr>
            <w:iCs/>
          </w:rPr>
          <w:delText>(3)</w:delText>
        </w:r>
        <w:r w:rsidDel="009A66B3">
          <w:rPr>
            <w:iCs/>
          </w:rPr>
          <w:tab/>
          <w:delText xml:space="preserve">ERCOT shall notify each Retail Entity of its FSRR for the previous Compliance Period no later than the date set forth for such Notification in subsection (i)(l) of P.U.C. </w:delText>
        </w:r>
        <w:r w:rsidDel="009A66B3">
          <w:rPr>
            <w:iCs/>
            <w:smallCaps/>
          </w:rPr>
          <w:delText>Subst</w:delText>
        </w:r>
        <w:r w:rsidDel="009A66B3">
          <w:rPr>
            <w:iCs/>
          </w:rPr>
          <w:delText>. R. 25.173.</w:delText>
        </w:r>
      </w:del>
    </w:p>
    <w:p w14:paraId="5D5698A9" w14:textId="024BE575" w:rsidR="00453D4E" w:rsidRDefault="00453D4E" w:rsidP="00453D4E">
      <w:pPr>
        <w:keepNext/>
        <w:tabs>
          <w:tab w:val="left" w:pos="900"/>
        </w:tabs>
        <w:spacing w:before="240" w:after="240"/>
        <w:ind w:left="900" w:hanging="900"/>
        <w:outlineLvl w:val="1"/>
        <w:rPr>
          <w:b/>
        </w:rPr>
      </w:pPr>
      <w:bookmarkStart w:id="1317" w:name="_Toc180673475"/>
      <w:r>
        <w:rPr>
          <w:b/>
        </w:rPr>
        <w:t>14.10</w:t>
      </w:r>
      <w:r>
        <w:rPr>
          <w:b/>
        </w:rPr>
        <w:tab/>
      </w:r>
      <w:bookmarkStart w:id="1318" w:name="_Hlk183459031"/>
      <w:r>
        <w:rPr>
          <w:b/>
        </w:rPr>
        <w:t xml:space="preserve">Retiring </w:t>
      </w:r>
      <w:ins w:id="1319" w:author="TEBA" w:date="2024-11-08T09:10:00Z">
        <w:r>
          <w:rPr>
            <w:b/>
          </w:rPr>
          <w:t xml:space="preserve">and Disaggregating </w:t>
        </w:r>
      </w:ins>
      <w:del w:id="1320" w:author="TEBA" w:date="2024-11-08T09:10:00Z">
        <w:r w:rsidDel="00453D4E">
          <w:rPr>
            <w:b/>
          </w:rPr>
          <w:delText xml:space="preserve">of Renewable </w:delText>
        </w:r>
      </w:del>
      <w:r>
        <w:rPr>
          <w:b/>
        </w:rPr>
        <w:t xml:space="preserve">Energy </w:t>
      </w:r>
      <w:ins w:id="1321" w:author="TEBA" w:date="2024-11-08T09:10:00Z">
        <w:r>
          <w:rPr>
            <w:b/>
          </w:rPr>
          <w:t xml:space="preserve">Attribute </w:t>
        </w:r>
      </w:ins>
      <w:del w:id="1322" w:author="TEBA" w:date="2024-11-08T09:10:00Z">
        <w:r w:rsidDel="00453D4E">
          <w:rPr>
            <w:b/>
          </w:rPr>
          <w:delText xml:space="preserve">Credits </w:delText>
        </w:r>
      </w:del>
      <w:ins w:id="1323" w:author="TEBA" w:date="2024-11-08T09:10:00Z">
        <w:r>
          <w:rPr>
            <w:b/>
          </w:rPr>
          <w:t xml:space="preserve">Certificates </w:t>
        </w:r>
      </w:ins>
      <w:bookmarkEnd w:id="1318"/>
      <w:del w:id="1324" w:author="TEBA" w:date="2024-11-08T09:11:00Z">
        <w:r w:rsidDel="00453D4E">
          <w:rPr>
            <w:b/>
          </w:rPr>
          <w:delText>or Compliance Premiums</w:delText>
        </w:r>
      </w:del>
      <w:bookmarkEnd w:id="1317"/>
    </w:p>
    <w:p w14:paraId="5E2B7EC8" w14:textId="18AE720E" w:rsidR="00453D4E" w:rsidRDefault="00453D4E" w:rsidP="00453D4E">
      <w:pPr>
        <w:spacing w:after="240"/>
        <w:ind w:left="720" w:hanging="720"/>
        <w:rPr>
          <w:iCs/>
        </w:rPr>
      </w:pPr>
      <w:r>
        <w:t>(1)</w:t>
      </w:r>
      <w:r>
        <w:tab/>
      </w:r>
      <w:r>
        <w:rPr>
          <w:iCs/>
        </w:rPr>
        <w:t>A</w:t>
      </w:r>
      <w:ins w:id="1325" w:author="TEBA" w:date="2024-11-08T09:11:00Z">
        <w:r>
          <w:rPr>
            <w:iCs/>
          </w:rPr>
          <w:t>n</w:t>
        </w:r>
      </w:ins>
      <w:r>
        <w:rPr>
          <w:iCs/>
        </w:rPr>
        <w:t xml:space="preserve"> </w:t>
      </w:r>
      <w:del w:id="1326" w:author="TEBA" w:date="2024-11-08T09:11:00Z">
        <w:r w:rsidDel="00453D4E">
          <w:rPr>
            <w:iCs/>
          </w:rPr>
          <w:delText xml:space="preserve">Renewable </w:delText>
        </w:r>
      </w:del>
      <w:r>
        <w:rPr>
          <w:iCs/>
        </w:rPr>
        <w:t xml:space="preserve">Energy </w:t>
      </w:r>
      <w:ins w:id="1327" w:author="TEBA" w:date="2024-11-08T09:11:00Z">
        <w:r>
          <w:rPr>
            <w:iCs/>
          </w:rPr>
          <w:t xml:space="preserve">Attribute </w:t>
        </w:r>
      </w:ins>
      <w:del w:id="1328" w:author="TEBA" w:date="2024-11-08T09:11:00Z">
        <w:r w:rsidDel="00453D4E">
          <w:rPr>
            <w:iCs/>
          </w:rPr>
          <w:delText xml:space="preserve">Credit </w:delText>
        </w:r>
      </w:del>
      <w:ins w:id="1329" w:author="TEBA" w:date="2024-11-08T09:11:00Z">
        <w:r>
          <w:rPr>
            <w:iCs/>
          </w:rPr>
          <w:t xml:space="preserve">Certificate </w:t>
        </w:r>
      </w:ins>
      <w:r>
        <w:rPr>
          <w:iCs/>
        </w:rPr>
        <w:t>(</w:t>
      </w:r>
      <w:del w:id="1330" w:author="TEBA" w:date="2024-11-08T09:11:00Z">
        <w:r w:rsidDel="00453D4E">
          <w:rPr>
            <w:iCs/>
          </w:rPr>
          <w:delText>R</w:delText>
        </w:r>
      </w:del>
      <w:r>
        <w:rPr>
          <w:iCs/>
        </w:rPr>
        <w:t>E</w:t>
      </w:r>
      <w:ins w:id="1331" w:author="TEBA" w:date="2024-11-08T09:11:00Z">
        <w:r>
          <w:rPr>
            <w:iCs/>
          </w:rPr>
          <w:t>A</w:t>
        </w:r>
      </w:ins>
      <w:r>
        <w:rPr>
          <w:iCs/>
        </w:rPr>
        <w:t xml:space="preserve">C) </w:t>
      </w:r>
      <w:del w:id="1332" w:author="TEBA" w:date="2024-11-08T09:11:00Z">
        <w:r w:rsidDel="00453D4E">
          <w:rPr>
            <w:iCs/>
          </w:rPr>
          <w:delText xml:space="preserve">or Compliance Premium </w:delText>
        </w:r>
      </w:del>
      <w:ins w:id="1333" w:author="TEBA" w:date="2024-11-27T10:49:00Z">
        <w:r w:rsidR="00F52E00">
          <w:rPr>
            <w:iCs/>
          </w:rPr>
          <w:t xml:space="preserve">account </w:t>
        </w:r>
      </w:ins>
      <w:r>
        <w:rPr>
          <w:iCs/>
        </w:rPr>
        <w:t>owner</w:t>
      </w:r>
      <w:del w:id="1334" w:author="TEBA" w:date="2024-11-27T10:49:00Z">
        <w:r w:rsidDel="00F52E00">
          <w:rPr>
            <w:iCs/>
          </w:rPr>
          <w:delText>’s</w:delText>
        </w:r>
      </w:del>
      <w:del w:id="1335" w:author="TEBA" w:date="2024-11-27T10:50:00Z">
        <w:r w:rsidDel="00F52E00">
          <w:rPr>
            <w:iCs/>
          </w:rPr>
          <w:delText xml:space="preserve"> </w:delText>
        </w:r>
      </w:del>
      <w:del w:id="1336" w:author="TEBA" w:date="2024-11-08T09:11:00Z">
        <w:r w:rsidDel="00DE20FB">
          <w:rPr>
            <w:iCs/>
          </w:rPr>
          <w:delText>Designated Representative</w:delText>
        </w:r>
      </w:del>
      <w:r>
        <w:rPr>
          <w:iCs/>
        </w:rPr>
        <w:t xml:space="preserve"> must submit retirement </w:t>
      </w:r>
      <w:del w:id="1337" w:author="TEBA" w:date="2024-11-08T09:11:00Z">
        <w:r w:rsidDel="00DE20FB">
          <w:rPr>
            <w:iCs/>
          </w:rPr>
          <w:delText xml:space="preserve">requests </w:delText>
        </w:r>
      </w:del>
      <w:ins w:id="1338" w:author="TEBA" w:date="2024-11-08T09:11:00Z">
        <w:r w:rsidR="00DE20FB">
          <w:rPr>
            <w:iCs/>
          </w:rPr>
          <w:t xml:space="preserve">notifications </w:t>
        </w:r>
      </w:ins>
      <w:r>
        <w:rPr>
          <w:iCs/>
        </w:rPr>
        <w:t xml:space="preserve">to ERCOT.  </w:t>
      </w:r>
      <w:del w:id="1339" w:author="TEBA" w:date="2024-11-08T12:01:00Z">
        <w:r w:rsidDel="00E16F78">
          <w:rPr>
            <w:iCs/>
          </w:rPr>
          <w:delText>R</w:delText>
        </w:r>
      </w:del>
      <w:r>
        <w:rPr>
          <w:iCs/>
        </w:rPr>
        <w:t>E</w:t>
      </w:r>
      <w:ins w:id="1340" w:author="TEBA" w:date="2024-11-08T12:01:00Z">
        <w:r w:rsidR="00E16F78">
          <w:rPr>
            <w:iCs/>
          </w:rPr>
          <w:t>A</w:t>
        </w:r>
      </w:ins>
      <w:r>
        <w:rPr>
          <w:iCs/>
        </w:rPr>
        <w:t xml:space="preserve">Cs </w:t>
      </w:r>
      <w:del w:id="1341" w:author="TEBA" w:date="2024-11-08T12:01:00Z">
        <w:r w:rsidDel="00E16F78">
          <w:rPr>
            <w:iCs/>
          </w:rPr>
          <w:delText xml:space="preserve">or Compliance Premiums </w:delText>
        </w:r>
      </w:del>
      <w:r>
        <w:rPr>
          <w:iCs/>
        </w:rPr>
        <w:t xml:space="preserve">specified by a Designated Representative for retirement must be in the </w:t>
      </w:r>
      <w:del w:id="1342" w:author="TEBA" w:date="2024-11-08T12:02:00Z">
        <w:r w:rsidDel="001F35F4">
          <w:rPr>
            <w:iCs/>
          </w:rPr>
          <w:delText>R</w:delText>
        </w:r>
      </w:del>
      <w:r>
        <w:rPr>
          <w:iCs/>
        </w:rPr>
        <w:t>E</w:t>
      </w:r>
      <w:ins w:id="1343" w:author="TEBA" w:date="2024-11-08T12:02:00Z">
        <w:r w:rsidR="001F35F4">
          <w:rPr>
            <w:iCs/>
          </w:rPr>
          <w:t>A</w:t>
        </w:r>
      </w:ins>
      <w:r>
        <w:rPr>
          <w:iCs/>
        </w:rPr>
        <w:t xml:space="preserve">C trading account from which they are being retired at the time the request is submitted.  ERCOT shall retire such </w:t>
      </w:r>
      <w:del w:id="1344" w:author="TEBA" w:date="2024-11-08T12:02:00Z">
        <w:r w:rsidDel="001F35F4">
          <w:rPr>
            <w:iCs/>
          </w:rPr>
          <w:delText>R</w:delText>
        </w:r>
      </w:del>
      <w:r>
        <w:rPr>
          <w:iCs/>
        </w:rPr>
        <w:t>E</w:t>
      </w:r>
      <w:ins w:id="1345" w:author="TEBA" w:date="2024-11-08T12:02:00Z">
        <w:r w:rsidR="001F35F4">
          <w:rPr>
            <w:iCs/>
          </w:rPr>
          <w:t>A</w:t>
        </w:r>
      </w:ins>
      <w:r>
        <w:rPr>
          <w:iCs/>
        </w:rPr>
        <w:t xml:space="preserve">Cs </w:t>
      </w:r>
      <w:del w:id="1346" w:author="TEBA" w:date="2024-11-08T12:02:00Z">
        <w:r w:rsidDel="001F35F4">
          <w:rPr>
            <w:iCs/>
          </w:rPr>
          <w:delText xml:space="preserve">or Compliance Premiums </w:delText>
        </w:r>
      </w:del>
      <w:r>
        <w:rPr>
          <w:iCs/>
        </w:rPr>
        <w:t xml:space="preserve">by removing them from the party’s </w:t>
      </w:r>
      <w:del w:id="1347" w:author="TEBA" w:date="2024-11-08T12:02:00Z">
        <w:r w:rsidDel="001F35F4">
          <w:rPr>
            <w:iCs/>
          </w:rPr>
          <w:delText>R</w:delText>
        </w:r>
      </w:del>
      <w:r>
        <w:rPr>
          <w:iCs/>
        </w:rPr>
        <w:t>E</w:t>
      </w:r>
      <w:ins w:id="1348" w:author="TEBA" w:date="2024-11-08T12:02:00Z">
        <w:r w:rsidR="001F35F4">
          <w:rPr>
            <w:iCs/>
          </w:rPr>
          <w:t>A</w:t>
        </w:r>
      </w:ins>
      <w:r>
        <w:rPr>
          <w:iCs/>
        </w:rPr>
        <w:t xml:space="preserve">C trading account and retiring the unique serial number, thus rendering the </w:t>
      </w:r>
      <w:del w:id="1349" w:author="TEBA" w:date="2024-11-08T12:02:00Z">
        <w:r w:rsidDel="001F35F4">
          <w:rPr>
            <w:iCs/>
          </w:rPr>
          <w:delText>R</w:delText>
        </w:r>
      </w:del>
      <w:r>
        <w:rPr>
          <w:iCs/>
        </w:rPr>
        <w:t>E</w:t>
      </w:r>
      <w:ins w:id="1350" w:author="TEBA" w:date="2024-11-08T12:02:00Z">
        <w:r w:rsidR="001F35F4">
          <w:rPr>
            <w:iCs/>
          </w:rPr>
          <w:t>A</w:t>
        </w:r>
      </w:ins>
      <w:r>
        <w:rPr>
          <w:iCs/>
        </w:rPr>
        <w:t xml:space="preserve">C </w:t>
      </w:r>
      <w:del w:id="1351" w:author="TEBA" w:date="2024-11-08T12:02:00Z">
        <w:r w:rsidDel="001F35F4">
          <w:rPr>
            <w:iCs/>
          </w:rPr>
          <w:delText xml:space="preserve">or Compliance Premium </w:delText>
        </w:r>
      </w:del>
      <w:r>
        <w:rPr>
          <w:iCs/>
        </w:rPr>
        <w:t xml:space="preserve">unusable for any other purpose.  ERCOT shall maintain records to archive all </w:t>
      </w:r>
      <w:del w:id="1352" w:author="TEBA" w:date="2024-11-08T12:02:00Z">
        <w:r w:rsidDel="001F35F4">
          <w:rPr>
            <w:iCs/>
          </w:rPr>
          <w:delText>R</w:delText>
        </w:r>
      </w:del>
      <w:r>
        <w:rPr>
          <w:iCs/>
        </w:rPr>
        <w:t>E</w:t>
      </w:r>
      <w:ins w:id="1353" w:author="TEBA" w:date="2024-11-08T12:02:00Z">
        <w:r w:rsidR="001F35F4">
          <w:rPr>
            <w:iCs/>
          </w:rPr>
          <w:t>A</w:t>
        </w:r>
      </w:ins>
      <w:r>
        <w:rPr>
          <w:iCs/>
        </w:rPr>
        <w:t xml:space="preserve">Cs </w:t>
      </w:r>
      <w:del w:id="1354" w:author="TEBA" w:date="2024-11-08T12:03:00Z">
        <w:r w:rsidDel="001F35F4">
          <w:rPr>
            <w:iCs/>
          </w:rPr>
          <w:delText xml:space="preserve">or Compliance Premiums </w:delText>
        </w:r>
      </w:del>
      <w:r>
        <w:rPr>
          <w:iCs/>
        </w:rPr>
        <w:t>that have been retired</w:t>
      </w:r>
      <w:del w:id="1355" w:author="TEBA" w:date="2024-11-08T12:03:00Z">
        <w:r w:rsidDel="001F35F4">
          <w:rPr>
            <w:iCs/>
          </w:rPr>
          <w:delText xml:space="preserve"> and to identify the basis on which RECs or Compliance Premiums were retired</w:delText>
        </w:r>
      </w:del>
      <w:r>
        <w:rPr>
          <w:iCs/>
        </w:rPr>
        <w:t xml:space="preserve">.  </w:t>
      </w:r>
      <w:ins w:id="1356" w:author="TEBA" w:date="2024-11-08T12:04:00Z">
        <w:r w:rsidR="001F35F4">
          <w:rPr>
            <w:iCs/>
          </w:rPr>
          <w:t xml:space="preserve">ERCOT shall provide a </w:t>
        </w:r>
      </w:ins>
      <w:ins w:id="1357" w:author="TEBA" w:date="2024-11-27T10:43:00Z">
        <w:r w:rsidR="00E066C5">
          <w:rPr>
            <w:iCs/>
          </w:rPr>
          <w:t>Representational St</w:t>
        </w:r>
      </w:ins>
      <w:ins w:id="1358" w:author="TEBA" w:date="2024-11-27T10:44:00Z">
        <w:r w:rsidR="00E066C5">
          <w:rPr>
            <w:iCs/>
          </w:rPr>
          <w:t>ate Transfer (</w:t>
        </w:r>
      </w:ins>
      <w:ins w:id="1359" w:author="TEBA" w:date="2024-11-08T12:04:00Z">
        <w:r w:rsidR="001F35F4">
          <w:rPr>
            <w:iCs/>
          </w:rPr>
          <w:t>REST</w:t>
        </w:r>
      </w:ins>
      <w:ins w:id="1360" w:author="TEBA" w:date="2024-11-27T10:44:00Z">
        <w:r w:rsidR="00E066C5">
          <w:rPr>
            <w:iCs/>
          </w:rPr>
          <w:t>)</w:t>
        </w:r>
      </w:ins>
      <w:ins w:id="1361" w:author="TEBA" w:date="2024-11-08T12:04:00Z">
        <w:r w:rsidR="001F35F4">
          <w:rPr>
            <w:iCs/>
          </w:rPr>
          <w:t xml:space="preserve"> </w:t>
        </w:r>
      </w:ins>
      <w:ins w:id="1362" w:author="TEBA" w:date="2024-11-25T19:30:00Z">
        <w:r w:rsidR="00D632EE">
          <w:rPr>
            <w:iCs/>
          </w:rPr>
          <w:t>A</w:t>
        </w:r>
      </w:ins>
      <w:ins w:id="1363" w:author="TEBA" w:date="2024-11-08T12:04:00Z">
        <w:r w:rsidR="001F35F4">
          <w:rPr>
            <w:iCs/>
          </w:rPr>
          <w:t xml:space="preserve">pplication </w:t>
        </w:r>
      </w:ins>
      <w:ins w:id="1364" w:author="TEBA" w:date="2024-11-25T19:30:00Z">
        <w:r w:rsidR="00D632EE">
          <w:rPr>
            <w:iCs/>
          </w:rPr>
          <w:t>P</w:t>
        </w:r>
      </w:ins>
      <w:ins w:id="1365" w:author="TEBA" w:date="2024-11-08T12:04:00Z">
        <w:r w:rsidR="001F35F4">
          <w:rPr>
            <w:iCs/>
          </w:rPr>
          <w:t xml:space="preserve">rogramming </w:t>
        </w:r>
      </w:ins>
      <w:ins w:id="1366" w:author="TEBA" w:date="2024-11-25T19:30:00Z">
        <w:r w:rsidR="00D632EE">
          <w:rPr>
            <w:iCs/>
          </w:rPr>
          <w:t>I</w:t>
        </w:r>
      </w:ins>
      <w:ins w:id="1367" w:author="TEBA" w:date="2024-11-08T12:04:00Z">
        <w:r w:rsidR="001F35F4">
          <w:rPr>
            <w:iCs/>
          </w:rPr>
          <w:t>nterface (API) to submit retirement notifications.</w:t>
        </w:r>
      </w:ins>
      <w:del w:id="1368" w:author="TEBA" w:date="2024-11-08T12:03:00Z">
        <w:r w:rsidDel="001F35F4">
          <w:rPr>
            <w:iCs/>
          </w:rPr>
          <w:delText>The reasons for retiring RECs include mandatory compliance, voluntary retirement, and expiration.  The reasons for retiring Compliance Premiums include mandatory compliance, voluntary retirement, and expiration.</w:delText>
        </w:r>
      </w:del>
    </w:p>
    <w:p w14:paraId="17972DC9" w14:textId="403E6922" w:rsidR="001F35F4" w:rsidRDefault="001F35F4" w:rsidP="001F35F4">
      <w:pPr>
        <w:spacing w:after="240"/>
        <w:ind w:left="720" w:hanging="720"/>
        <w:rPr>
          <w:ins w:id="1369" w:author="TEBA" w:date="2024-11-08T12:05:00Z"/>
        </w:rPr>
      </w:pPr>
      <w:ins w:id="1370" w:author="TEBA" w:date="2024-11-08T12:04:00Z">
        <w:r>
          <w:lastRenderedPageBreak/>
          <w:t>(2)</w:t>
        </w:r>
        <w:r>
          <w:tab/>
          <w:t xml:space="preserve">In order to </w:t>
        </w:r>
      </w:ins>
      <w:ins w:id="1371" w:author="TEBA" w:date="2024-11-22T12:43:00Z">
        <w:r w:rsidR="00823D3B">
          <w:t xml:space="preserve">convert to hourly or </w:t>
        </w:r>
      </w:ins>
      <w:ins w:id="1372" w:author="TEBA" w:date="2024-11-08T12:04:00Z">
        <w:r>
          <w:t xml:space="preserve">enable partial transfers of EACs, an EAC </w:t>
        </w:r>
      </w:ins>
      <w:ins w:id="1373" w:author="TEBA" w:date="2024-11-26T06:57:00Z">
        <w:r w:rsidR="003E2219">
          <w:t>a</w:t>
        </w:r>
      </w:ins>
      <w:ins w:id="1374" w:author="TEBA" w:date="2024-11-08T12:04:00Z">
        <w:r>
          <w:t xml:space="preserve">ccount </w:t>
        </w:r>
      </w:ins>
      <w:ins w:id="1375" w:author="TEBA" w:date="2024-11-26T06:57:00Z">
        <w:r w:rsidR="003E2219">
          <w:t>o</w:t>
        </w:r>
      </w:ins>
      <w:ins w:id="1376" w:author="TEBA" w:date="2024-11-08T12:04:00Z">
        <w:r>
          <w:t xml:space="preserve">wner </w:t>
        </w:r>
      </w:ins>
      <w:ins w:id="1377" w:author="TEBA" w:date="2024-11-22T12:43:00Z">
        <w:r w:rsidR="00823D3B">
          <w:t xml:space="preserve">or authorized third party </w:t>
        </w:r>
      </w:ins>
      <w:ins w:id="1378" w:author="TEBA" w:date="2024-11-08T12:04:00Z">
        <w:r>
          <w:t xml:space="preserve">may disaggregate any EAC or set of EACs by using the API provided by ERCOT. </w:t>
        </w:r>
      </w:ins>
      <w:ins w:id="1379" w:author="TEBA" w:date="2024-11-25T21:34:00Z">
        <w:r w:rsidR="000B6AB8">
          <w:t xml:space="preserve"> </w:t>
        </w:r>
      </w:ins>
      <w:ins w:id="1380" w:author="TEBA" w:date="2024-11-08T12:04:00Z">
        <w:r>
          <w:t xml:space="preserve">To disaggregate an EAC, the EAC </w:t>
        </w:r>
      </w:ins>
      <w:ins w:id="1381" w:author="TEBA" w:date="2024-11-27T09:33:00Z">
        <w:r w:rsidR="00C16941">
          <w:t>“</w:t>
        </w:r>
      </w:ins>
      <w:ins w:id="1382" w:author="TEBA" w:date="2024-11-08T12:04:00Z">
        <w:r>
          <w:t>Number</w:t>
        </w:r>
      </w:ins>
      <w:ins w:id="1383" w:author="TEBA" w:date="2024-11-27T09:33:00Z">
        <w:r w:rsidR="00C16941">
          <w:t>”</w:t>
        </w:r>
      </w:ins>
      <w:ins w:id="1384" w:author="TEBA" w:date="2024-11-08T12:04:00Z">
        <w:r>
          <w:t xml:space="preserve"> field shall be updated to reflect the number of </w:t>
        </w:r>
      </w:ins>
      <w:ins w:id="1385" w:author="TEBA" w:date="2024-11-25T19:55:00Z">
        <w:r w:rsidR="006E6625">
          <w:t>Watt-hour (</w:t>
        </w:r>
      </w:ins>
      <w:ins w:id="1386" w:author="TEBA" w:date="2024-11-08T12:04:00Z">
        <w:r>
          <w:t>Wh</w:t>
        </w:r>
      </w:ins>
      <w:ins w:id="1387" w:author="TEBA" w:date="2024-11-25T19:55:00Z">
        <w:r w:rsidR="006E6625">
          <w:t>)</w:t>
        </w:r>
      </w:ins>
      <w:ins w:id="1388" w:author="TEBA" w:date="2024-11-08T12:04:00Z">
        <w:r>
          <w:t xml:space="preserve"> associated with each EAC, while maintaining serialization for each record. </w:t>
        </w:r>
      </w:ins>
      <w:ins w:id="1389" w:author="TEBA" w:date="2024-11-25T21:35:00Z">
        <w:r w:rsidR="000B6AB8">
          <w:t xml:space="preserve"> </w:t>
        </w:r>
      </w:ins>
      <w:ins w:id="1390" w:author="TEBA" w:date="2024-11-08T12:04:00Z">
        <w:r>
          <w:t xml:space="preserve">Disaggregation can be for as little as one </w:t>
        </w:r>
      </w:ins>
      <w:ins w:id="1391" w:author="TEBA" w:date="2024-11-25T19:53:00Z">
        <w:r w:rsidR="006E6625">
          <w:t>Wh</w:t>
        </w:r>
      </w:ins>
      <w:ins w:id="1392" w:author="TEBA" w:date="2024-11-08T12:04:00Z">
        <w:r>
          <w:t xml:space="preserve">, and the disaggregation can occur as a component of a transfer transaction.  </w:t>
        </w:r>
      </w:ins>
    </w:p>
    <w:p w14:paraId="499CC789" w14:textId="7483960F" w:rsidR="001F35F4" w:rsidRDefault="001F35F4" w:rsidP="00CF1BDF">
      <w:pPr>
        <w:spacing w:after="240"/>
        <w:ind w:left="1440" w:hanging="720"/>
        <w:rPr>
          <w:ins w:id="1393" w:author="TEBA" w:date="2024-11-08T12:05:00Z"/>
        </w:rPr>
      </w:pPr>
      <w:ins w:id="1394" w:author="TEBA" w:date="2024-11-08T12:05:00Z">
        <w:r>
          <w:t>(a)</w:t>
        </w:r>
      </w:ins>
      <w:ins w:id="1395" w:author="TEBA" w:date="2024-11-25T22:02:00Z">
        <w:r w:rsidR="003B1A8C">
          <w:tab/>
        </w:r>
      </w:ins>
      <w:ins w:id="1396" w:author="TEBA" w:date="2024-11-08T12:04:00Z">
        <w:r>
          <w:t xml:space="preserve">The serialization should reflect the methodology described in Section 14.6, </w:t>
        </w:r>
      </w:ins>
      <w:ins w:id="1397" w:author="TEBA" w:date="2024-11-25T20:26:00Z">
        <w:r w:rsidR="00837464" w:rsidRPr="00837464">
          <w:t>Awarding of Renewable Energy Attribute Certificates</w:t>
        </w:r>
        <w:r w:rsidR="00837464">
          <w:t>,</w:t>
        </w:r>
        <w:r w:rsidR="00837464" w:rsidRPr="00837464">
          <w:t xml:space="preserve"> </w:t>
        </w:r>
      </w:ins>
      <w:ins w:id="1398" w:author="TEBA" w:date="2024-11-08T12:04:00Z">
        <w:r>
          <w:t xml:space="preserve">but the quantity and serialization should reflect only those </w:t>
        </w:r>
      </w:ins>
      <w:ins w:id="1399" w:author="TEBA" w:date="2024-11-25T19:53:00Z">
        <w:r w:rsidR="006E6625">
          <w:t>Wh</w:t>
        </w:r>
      </w:ins>
      <w:ins w:id="1400" w:author="TEBA" w:date="2024-11-08T12:04:00Z">
        <w:r>
          <w:t xml:space="preserve">s represented by each new disaggregated record. </w:t>
        </w:r>
      </w:ins>
      <w:ins w:id="1401" w:author="TEBA" w:date="2024-11-25T21:35:00Z">
        <w:r w:rsidR="000B6AB8">
          <w:t xml:space="preserve"> </w:t>
        </w:r>
      </w:ins>
      <w:ins w:id="1402" w:author="TEBA" w:date="2024-11-08T12:04:00Z">
        <w:r>
          <w:t>For example, for a particular hour that previously had serialization from 1-600, the records will reflect 1-300 and 301-600 if the disaggregation was evenly split.</w:t>
        </w:r>
      </w:ins>
    </w:p>
    <w:p w14:paraId="6E53C2F9" w14:textId="298127DB" w:rsidR="001F35F4" w:rsidRDefault="001F35F4" w:rsidP="00CF1BDF">
      <w:pPr>
        <w:spacing w:after="240"/>
        <w:ind w:left="1440" w:hanging="720"/>
        <w:rPr>
          <w:ins w:id="1403" w:author="TEBA" w:date="2024-11-08T12:04:00Z"/>
          <w:iCs/>
        </w:rPr>
      </w:pPr>
      <w:ins w:id="1404" w:author="TEBA" w:date="2024-11-08T12:05:00Z">
        <w:r>
          <w:t>(b)</w:t>
        </w:r>
      </w:ins>
      <w:ins w:id="1405" w:author="TEBA" w:date="2024-11-25T22:02:00Z">
        <w:r w:rsidR="003B1A8C">
          <w:tab/>
        </w:r>
      </w:ins>
      <w:ins w:id="1406" w:author="TEBA" w:date="2024-11-08T12:05:00Z">
        <w:r>
          <w:t xml:space="preserve">ERCOT shall allow the API to split EACs on a percentage basis or a quantity basis, and receive information about the level of disaggregation. </w:t>
        </w:r>
      </w:ins>
      <w:ins w:id="1407" w:author="TEBA" w:date="2024-11-25T21:35:00Z">
        <w:r w:rsidR="000B6AB8">
          <w:t xml:space="preserve"> </w:t>
        </w:r>
      </w:ins>
      <w:ins w:id="1408" w:author="TEBA" w:date="2024-11-08T12:05:00Z">
        <w:r>
          <w:t>Percentages and quantities need not be the same for each disaggregated EAC.  When EACs are disaggregated using a percentage, the sum of all W</w:t>
        </w:r>
      </w:ins>
      <w:ins w:id="1409" w:author="TEBA" w:date="2024-11-25T19:53:00Z">
        <w:r w:rsidR="006E6625">
          <w:t>h</w:t>
        </w:r>
      </w:ins>
      <w:ins w:id="1410" w:author="TEBA" w:date="2024-11-08T12:05:00Z">
        <w:r>
          <w:t xml:space="preserve">s should be the same as was in the previously aggregated EAC record. </w:t>
        </w:r>
      </w:ins>
      <w:ins w:id="1411" w:author="TEBA" w:date="2024-11-25T21:35:00Z">
        <w:r w:rsidR="000B6AB8">
          <w:t xml:space="preserve"> </w:t>
        </w:r>
      </w:ins>
      <w:ins w:id="1412" w:author="TEBA" w:date="2024-11-08T12:05:00Z">
        <w:r>
          <w:t>To account for this, ERCOT may add or subtract W</w:t>
        </w:r>
      </w:ins>
      <w:ins w:id="1413" w:author="TEBA" w:date="2024-11-25T19:53:00Z">
        <w:r w:rsidR="006E6625">
          <w:t>h</w:t>
        </w:r>
      </w:ins>
      <w:ins w:id="1414" w:author="TEBA" w:date="2024-11-08T12:05:00Z">
        <w:r>
          <w:t xml:space="preserve">s </w:t>
        </w:r>
      </w:ins>
      <w:ins w:id="1415" w:author="TEBA" w:date="2024-11-08T12:06:00Z">
        <w:r>
          <w:t>such</w:t>
        </w:r>
      </w:ins>
      <w:ins w:id="1416" w:author="TEBA" w:date="2024-11-08T12:05:00Z">
        <w:r>
          <w:t xml:space="preserve"> that the percentages are not exactly equal </w:t>
        </w:r>
        <w:proofErr w:type="gramStart"/>
        <w:r>
          <w:t>in order to</w:t>
        </w:r>
        <w:proofErr w:type="gramEnd"/>
        <w:r>
          <w:t xml:space="preserve"> avoid inadvertently lost W</w:t>
        </w:r>
      </w:ins>
      <w:ins w:id="1417" w:author="TEBA" w:date="2024-11-25T19:53:00Z">
        <w:r w:rsidR="006E6625">
          <w:t>h</w:t>
        </w:r>
      </w:ins>
      <w:ins w:id="1418" w:author="TEBA" w:date="2024-11-08T12:05:00Z">
        <w:r>
          <w:t>s due to rounding.</w:t>
        </w:r>
      </w:ins>
    </w:p>
    <w:p w14:paraId="227C2FCF" w14:textId="09CC3C84" w:rsidR="001F35F4" w:rsidDel="001F35F4" w:rsidRDefault="001F35F4" w:rsidP="001F35F4">
      <w:pPr>
        <w:keepNext/>
        <w:tabs>
          <w:tab w:val="left" w:pos="1080"/>
        </w:tabs>
        <w:spacing w:before="240" w:after="240"/>
        <w:ind w:left="1080" w:hanging="1080"/>
        <w:outlineLvl w:val="2"/>
        <w:rPr>
          <w:del w:id="1419" w:author="TEBA" w:date="2024-11-08T12:07:00Z"/>
          <w:b/>
          <w:bCs/>
          <w:i/>
        </w:rPr>
      </w:pPr>
      <w:bookmarkStart w:id="1420" w:name="_Toc239073038"/>
      <w:bookmarkStart w:id="1421" w:name="_Toc180673476"/>
      <w:commentRangeStart w:id="1422"/>
      <w:del w:id="1423" w:author="TEBA" w:date="2024-11-08T12:07:00Z">
        <w:r w:rsidDel="001F35F4">
          <w:rPr>
            <w:b/>
            <w:bCs/>
            <w:i/>
          </w:rPr>
          <w:delText>14.10.1</w:delText>
        </w:r>
      </w:del>
      <w:commentRangeEnd w:id="1422"/>
      <w:r w:rsidR="00240E96">
        <w:rPr>
          <w:rStyle w:val="CommentReference"/>
        </w:rPr>
        <w:commentReference w:id="1422"/>
      </w:r>
      <w:del w:id="1424" w:author="TEBA" w:date="2024-11-08T12:07:00Z">
        <w:r w:rsidDel="001F35F4">
          <w:rPr>
            <w:b/>
            <w:bCs/>
            <w:i/>
          </w:rPr>
          <w:tab/>
          <w:delText>Mandatory Retirement</w:delText>
        </w:r>
        <w:bookmarkEnd w:id="1420"/>
        <w:bookmarkEnd w:id="1421"/>
      </w:del>
    </w:p>
    <w:p w14:paraId="1142D412" w14:textId="0ECADF91" w:rsidR="001F35F4" w:rsidDel="001F35F4" w:rsidRDefault="001F35F4" w:rsidP="001F35F4">
      <w:pPr>
        <w:spacing w:after="240"/>
        <w:ind w:left="720" w:hanging="720"/>
        <w:rPr>
          <w:del w:id="1425" w:author="TEBA" w:date="2024-11-08T12:07:00Z"/>
          <w:iCs/>
        </w:rPr>
      </w:pPr>
      <w:del w:id="1426" w:author="TEBA" w:date="2024-11-08T12:07:00Z">
        <w:r w:rsidDel="001F35F4">
          <w:rPr>
            <w:iCs/>
          </w:rPr>
          <w:delText>(1)</w:delText>
        </w:r>
        <w:r w:rsidDel="001F35F4">
          <w:rPr>
            <w:iCs/>
          </w:rPr>
          <w:tab/>
          <w:delText xml:space="preserve">For each Compliance Period, by the date set forth in subsection (i)(2) of P.U.C. </w:delText>
        </w:r>
        <w:r w:rsidDel="001F35F4">
          <w:rPr>
            <w:iCs/>
            <w:smallCaps/>
          </w:rPr>
          <w:delText>Subst</w:delText>
        </w:r>
        <w:r w:rsidDel="001F35F4">
          <w:rPr>
            <w:iCs/>
          </w:rPr>
          <w:delText xml:space="preserve">. R. 25.173, </w:delText>
        </w:r>
        <w:r w:rsidDel="001F35F4">
          <w:delText>Renewable Energy Credit Program</w:delText>
        </w:r>
        <w:r w:rsidDel="001F35F4">
          <w:rPr>
            <w:iCs/>
          </w:rPr>
          <w:delText>, each Retail Entity’s Designated Representative shall notify ERCOT of the RECs or Compliance Premiums in its REC trading account to be used (retired) to satisfy its Final Solar Renewable Portfolio Standard (SRPS) Requirement (FSRR) for the Compliance Period being settled.  Each REC or Compliance Premium that is not used will remain in the holder’s REC trading account until it is transferred to another party’s account, expires, or is otherwise retired.</w:delText>
        </w:r>
      </w:del>
    </w:p>
    <w:p w14:paraId="4BCE6F09" w14:textId="781CD170" w:rsidR="001F35F4" w:rsidDel="001F35F4" w:rsidRDefault="001F35F4" w:rsidP="001F35F4">
      <w:pPr>
        <w:spacing w:after="240"/>
        <w:ind w:left="720" w:hanging="720"/>
        <w:rPr>
          <w:del w:id="1427" w:author="TEBA" w:date="2024-11-08T12:07:00Z"/>
          <w:iCs/>
        </w:rPr>
      </w:pPr>
      <w:del w:id="1428" w:author="TEBA" w:date="2024-11-08T12:07:00Z">
        <w:r w:rsidDel="001F35F4">
          <w:rPr>
            <w:iCs/>
          </w:rPr>
          <w:delText>(2)</w:delText>
        </w:r>
        <w:r w:rsidDel="001F35F4">
          <w:rPr>
            <w:iCs/>
          </w:rPr>
          <w:tab/>
          <w:delText>Failure to provide sufficient RECs or Compliance Premiums by the date set forth in subsection (i)(2) of P.U.C. S</w:delText>
        </w:r>
        <w:r w:rsidRPr="005C5D87" w:rsidDel="001F35F4">
          <w:rPr>
            <w:iCs/>
            <w:smallCaps/>
          </w:rPr>
          <w:delText>ubst</w:delText>
        </w:r>
        <w:r w:rsidDel="001F35F4">
          <w:rPr>
            <w:iCs/>
          </w:rPr>
          <w:delText>. R. 25.173 shall be considered a failure of that Retail Entity to meet its REC retirement obligations.  ERCOT shall notify the Public Utility Commission of Texas (PUCT) when any Retail Entity fails to meet its REC retirement obligations.</w:delText>
        </w:r>
      </w:del>
    </w:p>
    <w:p w14:paraId="49868476" w14:textId="35C8347B" w:rsidR="001F35F4" w:rsidDel="001F35F4" w:rsidRDefault="001F35F4" w:rsidP="001F35F4">
      <w:pPr>
        <w:keepNext/>
        <w:tabs>
          <w:tab w:val="left" w:pos="1080"/>
        </w:tabs>
        <w:spacing w:before="240" w:after="240"/>
        <w:ind w:left="1080" w:hanging="1080"/>
        <w:outlineLvl w:val="2"/>
        <w:rPr>
          <w:del w:id="1429" w:author="TEBA" w:date="2024-11-08T12:07:00Z"/>
          <w:b/>
          <w:bCs/>
          <w:i/>
        </w:rPr>
      </w:pPr>
      <w:bookmarkStart w:id="1430" w:name="_Toc180673477"/>
      <w:commentRangeStart w:id="1431"/>
      <w:del w:id="1432" w:author="TEBA" w:date="2024-11-08T12:07:00Z">
        <w:r w:rsidDel="001F35F4">
          <w:rPr>
            <w:b/>
            <w:bCs/>
            <w:i/>
          </w:rPr>
          <w:delText>14.10.2</w:delText>
        </w:r>
      </w:del>
      <w:commentRangeEnd w:id="1431"/>
      <w:r w:rsidR="00240E96">
        <w:rPr>
          <w:rStyle w:val="CommentReference"/>
        </w:rPr>
        <w:commentReference w:id="1431"/>
      </w:r>
      <w:del w:id="1433" w:author="TEBA" w:date="2024-11-08T12:07:00Z">
        <w:r w:rsidDel="001F35F4">
          <w:rPr>
            <w:b/>
            <w:bCs/>
            <w:i/>
          </w:rPr>
          <w:tab/>
          <w:delText>Voluntary Retirement</w:delText>
        </w:r>
        <w:bookmarkEnd w:id="1430"/>
      </w:del>
    </w:p>
    <w:p w14:paraId="489474B0" w14:textId="5DBA7E22" w:rsidR="001F35F4" w:rsidDel="001F35F4" w:rsidRDefault="001F35F4" w:rsidP="001F35F4">
      <w:pPr>
        <w:spacing w:after="240"/>
        <w:ind w:left="720" w:hanging="720"/>
        <w:rPr>
          <w:del w:id="1434" w:author="TEBA" w:date="2024-11-08T12:07:00Z"/>
          <w:iCs/>
        </w:rPr>
      </w:pPr>
      <w:del w:id="1435" w:author="TEBA" w:date="2024-11-08T12:07:00Z">
        <w:r w:rsidDel="001F35F4">
          <w:delText>(1)</w:delText>
        </w:r>
        <w:r w:rsidDel="001F35F4">
          <w:tab/>
        </w:r>
        <w:r w:rsidDel="001F35F4">
          <w:rPr>
            <w:iCs/>
          </w:rPr>
          <w:delText>At the request of a REC Account Holder, ERCOT shall retire RECs and Compliance Premiums for reasons other than for meeting the mandated SRPS requirements.  Voluntarily retired RECs and Compliance Premiums may not be used to satisfy a Retail Entity’s SRPS requirement.  ERCOT shall include information concerning RECs and Compliance Premiums retired voluntarily in its annual report to the PUCT.</w:delText>
        </w:r>
      </w:del>
    </w:p>
    <w:p w14:paraId="024D6B45" w14:textId="4FAD6E95" w:rsidR="001F35F4" w:rsidDel="001F35F4" w:rsidRDefault="001F35F4" w:rsidP="001F35F4">
      <w:pPr>
        <w:keepNext/>
        <w:tabs>
          <w:tab w:val="left" w:pos="1080"/>
        </w:tabs>
        <w:spacing w:before="240" w:after="240"/>
        <w:ind w:left="1080" w:hanging="1080"/>
        <w:outlineLvl w:val="2"/>
        <w:rPr>
          <w:del w:id="1436" w:author="TEBA" w:date="2024-11-08T12:07:00Z"/>
          <w:b/>
          <w:bCs/>
          <w:i/>
        </w:rPr>
      </w:pPr>
      <w:bookmarkStart w:id="1437" w:name="_Toc180673478"/>
      <w:del w:id="1438" w:author="TEBA" w:date="2024-11-08T12:07:00Z">
        <w:r w:rsidDel="001F35F4">
          <w:rPr>
            <w:b/>
            <w:bCs/>
            <w:i/>
          </w:rPr>
          <w:lastRenderedPageBreak/>
          <w:delText>14.10.3</w:delText>
        </w:r>
        <w:r w:rsidDel="001F35F4">
          <w:rPr>
            <w:b/>
            <w:bCs/>
            <w:i/>
          </w:rPr>
          <w:tab/>
          <w:delText>Retiring Unused Renewable Energy Credits or Compliance Premiums</w:delText>
        </w:r>
        <w:bookmarkEnd w:id="1437"/>
      </w:del>
    </w:p>
    <w:p w14:paraId="6F18D5AF" w14:textId="404DE4E1" w:rsidR="001F35F4" w:rsidDel="001F35F4" w:rsidRDefault="001F35F4" w:rsidP="001F35F4">
      <w:pPr>
        <w:spacing w:after="240"/>
        <w:ind w:left="720" w:hanging="720"/>
        <w:rPr>
          <w:del w:id="1439" w:author="TEBA" w:date="2024-11-08T12:07:00Z"/>
          <w:iCs/>
        </w:rPr>
      </w:pPr>
      <w:del w:id="1440" w:author="TEBA" w:date="2024-11-08T12:07:00Z">
        <w:r w:rsidDel="001F35F4">
          <w:delText>(1)</w:delText>
        </w:r>
        <w:r w:rsidDel="001F35F4">
          <w:tab/>
        </w:r>
        <w:r w:rsidDel="001F35F4">
          <w:rPr>
            <w:iCs/>
          </w:rPr>
          <w:delText>ERCOT shall retire all unused RECs and Compliance Premiums upon their expiration as described in Section 14.3.2, Attributes of Renewable Energy Credits and Compliance Premiums.</w:delText>
        </w:r>
      </w:del>
    </w:p>
    <w:p w14:paraId="0A7B99A4" w14:textId="0E03B19D" w:rsidR="001F35F4" w:rsidDel="001F35F4" w:rsidRDefault="001F35F4" w:rsidP="001F35F4">
      <w:pPr>
        <w:keepNext/>
        <w:tabs>
          <w:tab w:val="left" w:pos="900"/>
        </w:tabs>
        <w:spacing w:before="240" w:after="240"/>
        <w:ind w:left="900" w:hanging="900"/>
        <w:outlineLvl w:val="1"/>
        <w:rPr>
          <w:del w:id="1441" w:author="TEBA" w:date="2024-11-08T12:08:00Z"/>
          <w:b/>
        </w:rPr>
      </w:pPr>
      <w:bookmarkStart w:id="1442" w:name="_Toc175576140"/>
      <w:bookmarkStart w:id="1443" w:name="_Toc180673479"/>
      <w:del w:id="1444" w:author="TEBA" w:date="2024-11-08T12:08:00Z">
        <w:r w:rsidDel="001F35F4">
          <w:rPr>
            <w:b/>
          </w:rPr>
          <w:delText>14.11</w:delText>
        </w:r>
        <w:r w:rsidDel="001F35F4">
          <w:rPr>
            <w:b/>
          </w:rPr>
          <w:tab/>
          <w:delText>Penalties and Enforcement</w:delText>
        </w:r>
        <w:bookmarkEnd w:id="1442"/>
        <w:bookmarkEnd w:id="1443"/>
      </w:del>
    </w:p>
    <w:p w14:paraId="42C1E1C0" w14:textId="7D09EF71" w:rsidR="001F35F4" w:rsidDel="001F35F4" w:rsidRDefault="001F35F4" w:rsidP="001F35F4">
      <w:pPr>
        <w:spacing w:after="240"/>
        <w:ind w:left="720" w:hanging="720"/>
        <w:rPr>
          <w:del w:id="1445" w:author="TEBA" w:date="2024-11-08T12:08:00Z"/>
          <w:iCs/>
        </w:rPr>
      </w:pPr>
      <w:del w:id="1446" w:author="TEBA" w:date="2024-11-08T12:08:00Z">
        <w:r w:rsidDel="001F35F4">
          <w:delText>(1)</w:delText>
        </w:r>
        <w:r w:rsidDel="001F35F4">
          <w:tab/>
        </w:r>
        <w:r w:rsidDel="001F35F4">
          <w:rPr>
            <w:iCs/>
          </w:rPr>
          <w:delText>ERCOT is not responsible for developing, administering, or enforcing penalties associated with the Renewable Energy Credit (REC) Trading Program; these activities are within the scope of the Public Utility Commission of Texas (PUCT).  ERCOT is responsible for informing the PUCT of Retail Entities that do not meet their REC or Compliance Premium retirement obligations, of REC offset generators that do not produce generation sufficient to cover offsets they have been approved to provide, and of other anomalies which may come to ERCOT’s attention through the administration of the REC Trading Program.</w:delText>
        </w:r>
      </w:del>
    </w:p>
    <w:p w14:paraId="2D4825D0" w14:textId="3B42427E" w:rsidR="001F35F4" w:rsidRDefault="001F35F4" w:rsidP="001F35F4">
      <w:pPr>
        <w:tabs>
          <w:tab w:val="left" w:pos="900"/>
        </w:tabs>
        <w:spacing w:before="240" w:after="240"/>
        <w:ind w:left="900" w:hanging="900"/>
        <w:outlineLvl w:val="1"/>
        <w:rPr>
          <w:b/>
        </w:rPr>
      </w:pPr>
      <w:bookmarkStart w:id="1447" w:name="_Toc175576141"/>
      <w:bookmarkStart w:id="1448" w:name="_Toc239073042"/>
      <w:bookmarkStart w:id="1449" w:name="_Toc180673480"/>
      <w:bookmarkStart w:id="1450" w:name="_Toc175576142"/>
      <w:r>
        <w:rPr>
          <w:b/>
        </w:rPr>
        <w:t>14.1</w:t>
      </w:r>
      <w:ins w:id="1451" w:author="TEBA" w:date="2024-11-08T12:09:00Z">
        <w:r>
          <w:rPr>
            <w:b/>
          </w:rPr>
          <w:t>1</w:t>
        </w:r>
      </w:ins>
      <w:del w:id="1452" w:author="TEBA" w:date="2024-11-08T12:09:00Z">
        <w:r w:rsidDel="001F35F4">
          <w:rPr>
            <w:b/>
          </w:rPr>
          <w:delText>2</w:delText>
        </w:r>
      </w:del>
      <w:r>
        <w:rPr>
          <w:b/>
        </w:rPr>
        <w:tab/>
        <w:t>Maintain Public Information</w:t>
      </w:r>
      <w:bookmarkEnd w:id="1447"/>
      <w:bookmarkEnd w:id="1448"/>
      <w:bookmarkEnd w:id="1449"/>
    </w:p>
    <w:p w14:paraId="43DF5F8C" w14:textId="03F7E2EC" w:rsidR="001F35F4" w:rsidRDefault="001F35F4" w:rsidP="001F35F4">
      <w:pPr>
        <w:spacing w:after="240"/>
        <w:ind w:left="720" w:hanging="720"/>
        <w:rPr>
          <w:iCs/>
        </w:rPr>
      </w:pPr>
      <w:r>
        <w:rPr>
          <w:iCs/>
        </w:rPr>
        <w:t>(1)</w:t>
      </w:r>
      <w:r>
        <w:rPr>
          <w:iCs/>
        </w:rPr>
        <w:tab/>
        <w:t xml:space="preserve">ERCOT shall maintain public information of interest to buyers and sellers of </w:t>
      </w:r>
      <w:del w:id="1453" w:author="TEBA" w:date="2024-11-08T12:09:00Z">
        <w:r w:rsidDel="001F35F4">
          <w:rPr>
            <w:iCs/>
          </w:rPr>
          <w:delText xml:space="preserve">Renewable </w:delText>
        </w:r>
      </w:del>
      <w:bookmarkStart w:id="1454" w:name="_Hlk183452631"/>
      <w:r>
        <w:rPr>
          <w:iCs/>
        </w:rPr>
        <w:t xml:space="preserve">Energy </w:t>
      </w:r>
      <w:ins w:id="1455" w:author="TEBA" w:date="2024-11-08T12:09:00Z">
        <w:r>
          <w:rPr>
            <w:iCs/>
          </w:rPr>
          <w:t>Attr</w:t>
        </w:r>
      </w:ins>
      <w:ins w:id="1456" w:author="TEBA" w:date="2024-11-08T12:10:00Z">
        <w:r>
          <w:rPr>
            <w:iCs/>
          </w:rPr>
          <w:t xml:space="preserve">ibute </w:t>
        </w:r>
      </w:ins>
      <w:del w:id="1457" w:author="TEBA" w:date="2024-11-08T12:10:00Z">
        <w:r w:rsidDel="001F35F4">
          <w:rPr>
            <w:iCs/>
          </w:rPr>
          <w:delText xml:space="preserve">Credits </w:delText>
        </w:r>
      </w:del>
      <w:ins w:id="1458" w:author="TEBA" w:date="2024-11-08T12:10:00Z">
        <w:r>
          <w:rPr>
            <w:iCs/>
          </w:rPr>
          <w:t>Certificates</w:t>
        </w:r>
        <w:bookmarkEnd w:id="1454"/>
        <w:r>
          <w:rPr>
            <w:iCs/>
          </w:rPr>
          <w:t xml:space="preserve"> </w:t>
        </w:r>
      </w:ins>
      <w:r>
        <w:rPr>
          <w:iCs/>
        </w:rPr>
        <w:t>(</w:t>
      </w:r>
      <w:del w:id="1459" w:author="TEBA" w:date="2024-11-08T12:10:00Z">
        <w:r w:rsidDel="001F35F4">
          <w:rPr>
            <w:iCs/>
          </w:rPr>
          <w:delText>R</w:delText>
        </w:r>
      </w:del>
      <w:r>
        <w:rPr>
          <w:iCs/>
        </w:rPr>
        <w:t>E</w:t>
      </w:r>
      <w:ins w:id="1460" w:author="TEBA" w:date="2024-11-08T12:10:00Z">
        <w:r>
          <w:rPr>
            <w:iCs/>
          </w:rPr>
          <w:t>A</w:t>
        </w:r>
      </w:ins>
      <w:r>
        <w:rPr>
          <w:iCs/>
        </w:rPr>
        <w:t xml:space="preserve">Cs) </w:t>
      </w:r>
      <w:del w:id="1461" w:author="TEBA" w:date="2024-11-08T12:10:00Z">
        <w:r w:rsidDel="001F35F4">
          <w:rPr>
            <w:iCs/>
          </w:rPr>
          <w:delText xml:space="preserve">or Compliance Premiums </w:delText>
        </w:r>
      </w:del>
      <w:r>
        <w:rPr>
          <w:iCs/>
        </w:rPr>
        <w:t xml:space="preserve">on the ERCOT website.  The information provided shall include, at a minimum, a directory of all </w:t>
      </w:r>
      <w:del w:id="1462" w:author="TEBA" w:date="2024-11-08T12:10:00Z">
        <w:r w:rsidDel="001F35F4">
          <w:rPr>
            <w:iCs/>
          </w:rPr>
          <w:delText>R</w:delText>
        </w:r>
      </w:del>
      <w:r>
        <w:rPr>
          <w:iCs/>
        </w:rPr>
        <w:t>E</w:t>
      </w:r>
      <w:ins w:id="1463" w:author="TEBA" w:date="2024-11-08T12:10:00Z">
        <w:r>
          <w:rPr>
            <w:iCs/>
          </w:rPr>
          <w:t>A</w:t>
        </w:r>
      </w:ins>
      <w:r>
        <w:rPr>
          <w:iCs/>
        </w:rPr>
        <w:t>C generators</w:t>
      </w:r>
      <w:del w:id="1464" w:author="TEBA" w:date="2024-11-08T12:11:00Z">
        <w:r w:rsidDel="001F35F4">
          <w:rPr>
            <w:iCs/>
          </w:rPr>
          <w:delText>, Retail Entities,</w:delText>
        </w:r>
      </w:del>
      <w:r>
        <w:rPr>
          <w:iCs/>
        </w:rPr>
        <w:t xml:space="preserve"> and other participants in the </w:t>
      </w:r>
      <w:del w:id="1465" w:author="TEBA" w:date="2024-11-08T12:11:00Z">
        <w:r w:rsidDel="001F35F4">
          <w:rPr>
            <w:iCs/>
          </w:rPr>
          <w:delText>R</w:delText>
        </w:r>
      </w:del>
      <w:r>
        <w:rPr>
          <w:iCs/>
        </w:rPr>
        <w:t>E</w:t>
      </w:r>
      <w:ins w:id="1466" w:author="TEBA" w:date="2024-11-08T12:11:00Z">
        <w:r>
          <w:rPr>
            <w:iCs/>
          </w:rPr>
          <w:t>A</w:t>
        </w:r>
      </w:ins>
      <w:r>
        <w:rPr>
          <w:iCs/>
        </w:rPr>
        <w:t>C Trading Program.  The directory shall include the following information:</w:t>
      </w:r>
    </w:p>
    <w:p w14:paraId="6B616688" w14:textId="5AE2C11E" w:rsidR="001F35F4" w:rsidRDefault="001F35F4" w:rsidP="001F35F4">
      <w:pPr>
        <w:spacing w:after="240"/>
        <w:ind w:left="1440" w:hanging="720"/>
      </w:pPr>
      <w:r>
        <w:t>(a)</w:t>
      </w:r>
      <w:r>
        <w:tab/>
        <w:t xml:space="preserve">Name of the </w:t>
      </w:r>
      <w:del w:id="1467" w:author="TEBA" w:date="2024-11-08T12:11:00Z">
        <w:r w:rsidDel="001F35F4">
          <w:delText>R</w:delText>
        </w:r>
      </w:del>
      <w:r>
        <w:t>E</w:t>
      </w:r>
      <w:ins w:id="1468" w:author="TEBA" w:date="2024-11-08T12:11:00Z">
        <w:r>
          <w:t>A</w:t>
        </w:r>
      </w:ins>
      <w:r>
        <w:t>C generator</w:t>
      </w:r>
      <w:del w:id="1469" w:author="TEBA" w:date="2024-11-08T12:11:00Z">
        <w:r w:rsidDel="001F35F4">
          <w:delText>, Retail Entity,</w:delText>
        </w:r>
      </w:del>
      <w:r>
        <w:t xml:space="preserve"> or other </w:t>
      </w:r>
      <w:del w:id="1470" w:author="TEBA" w:date="2024-11-08T12:11:00Z">
        <w:r w:rsidDel="001F35F4">
          <w:delText>R</w:delText>
        </w:r>
      </w:del>
      <w:r>
        <w:t>E</w:t>
      </w:r>
      <w:ins w:id="1471" w:author="TEBA" w:date="2024-11-08T12:11:00Z">
        <w:r>
          <w:t>A</w:t>
        </w:r>
      </w:ins>
      <w:r>
        <w:t>C Account Holder;</w:t>
      </w:r>
    </w:p>
    <w:p w14:paraId="12A76619" w14:textId="77777777" w:rsidR="001F35F4" w:rsidRDefault="001F35F4" w:rsidP="001F35F4">
      <w:pPr>
        <w:spacing w:after="240"/>
        <w:ind w:left="720"/>
      </w:pPr>
      <w:r>
        <w:t>(b)</w:t>
      </w:r>
      <w:r>
        <w:tab/>
        <w:t>Name of the Designated Representative;</w:t>
      </w:r>
    </w:p>
    <w:p w14:paraId="3B0475C5" w14:textId="77777777" w:rsidR="001F35F4" w:rsidRDefault="001F35F4" w:rsidP="001F35F4">
      <w:pPr>
        <w:spacing w:after="240"/>
        <w:ind w:left="720"/>
      </w:pPr>
      <w:r>
        <w:t>(c)</w:t>
      </w:r>
      <w:r>
        <w:tab/>
        <w:t>Street address or post office box number;</w:t>
      </w:r>
    </w:p>
    <w:p w14:paraId="3526D23F" w14:textId="77777777" w:rsidR="001F35F4" w:rsidRDefault="001F35F4" w:rsidP="001F35F4">
      <w:pPr>
        <w:spacing w:after="240"/>
        <w:ind w:left="720"/>
      </w:pPr>
      <w:r>
        <w:t>(d)</w:t>
      </w:r>
      <w:r>
        <w:tab/>
        <w:t>City, state or province, and zip or postal code;</w:t>
      </w:r>
    </w:p>
    <w:p w14:paraId="2D5C7FE6" w14:textId="77777777" w:rsidR="001F35F4" w:rsidRDefault="001F35F4" w:rsidP="001F35F4">
      <w:pPr>
        <w:spacing w:after="240"/>
        <w:ind w:left="720"/>
      </w:pPr>
      <w:r>
        <w:t>(e)</w:t>
      </w:r>
      <w:r>
        <w:tab/>
        <w:t>Country (if not the United States);</w:t>
      </w:r>
    </w:p>
    <w:p w14:paraId="50A35932" w14:textId="006F338E" w:rsidR="001F35F4" w:rsidRDefault="001F35F4" w:rsidP="001F35F4">
      <w:pPr>
        <w:spacing w:after="240"/>
        <w:ind w:left="720"/>
      </w:pPr>
      <w:r>
        <w:t>(f)</w:t>
      </w:r>
      <w:r>
        <w:tab/>
        <w:t>Phone number</w:t>
      </w:r>
      <w:ins w:id="1472" w:author="TEBA" w:date="2024-11-08T12:12:00Z">
        <w:r>
          <w:t xml:space="preserve"> if provided</w:t>
        </w:r>
      </w:ins>
      <w:r>
        <w:t>;</w:t>
      </w:r>
    </w:p>
    <w:p w14:paraId="25A1A74F" w14:textId="53926834" w:rsidR="001F35F4" w:rsidDel="001F35F4" w:rsidRDefault="001F35F4" w:rsidP="001F35F4">
      <w:pPr>
        <w:spacing w:after="240"/>
        <w:ind w:left="720"/>
        <w:rPr>
          <w:del w:id="1473" w:author="TEBA" w:date="2024-11-08T12:12:00Z"/>
        </w:rPr>
      </w:pPr>
      <w:del w:id="1474" w:author="TEBA" w:date="2024-11-08T12:12:00Z">
        <w:r w:rsidDel="001F35F4">
          <w:delText>(g)</w:delText>
        </w:r>
        <w:r w:rsidDel="001F35F4">
          <w:tab/>
          <w:delText>Fax number;</w:delText>
        </w:r>
      </w:del>
    </w:p>
    <w:p w14:paraId="459C5ADD" w14:textId="03EB2D6A" w:rsidR="001F35F4" w:rsidRDefault="001F35F4" w:rsidP="001F35F4">
      <w:pPr>
        <w:spacing w:after="240"/>
        <w:ind w:left="720"/>
      </w:pPr>
      <w:r>
        <w:t>(</w:t>
      </w:r>
      <w:ins w:id="1475" w:author="TEBA" w:date="2024-11-08T12:12:00Z">
        <w:r w:rsidR="000C62CB">
          <w:t>g</w:t>
        </w:r>
      </w:ins>
      <w:del w:id="1476" w:author="TEBA" w:date="2024-11-08T12:12:00Z">
        <w:r w:rsidDel="000C62CB">
          <w:delText>h</w:delText>
        </w:r>
      </w:del>
      <w:r>
        <w:t>)</w:t>
      </w:r>
      <w:r>
        <w:tab/>
        <w:t>E-mail address (with hypertext link); and</w:t>
      </w:r>
    </w:p>
    <w:p w14:paraId="1A56AFF9" w14:textId="0BEA99C8" w:rsidR="001F35F4" w:rsidRDefault="001F35F4" w:rsidP="001F35F4">
      <w:pPr>
        <w:spacing w:after="240"/>
        <w:ind w:left="720"/>
      </w:pPr>
      <w:r>
        <w:t>(</w:t>
      </w:r>
      <w:ins w:id="1477" w:author="TEBA" w:date="2024-11-08T12:12:00Z">
        <w:r w:rsidR="000C62CB">
          <w:t>h</w:t>
        </w:r>
      </w:ins>
      <w:del w:id="1478" w:author="TEBA" w:date="2024-11-08T12:12:00Z">
        <w:r w:rsidDel="000C62CB">
          <w:delText>i</w:delText>
        </w:r>
      </w:del>
      <w:r>
        <w:t>)</w:t>
      </w:r>
      <w:r>
        <w:tab/>
        <w:t>Website address (with hypertext link).</w:t>
      </w:r>
    </w:p>
    <w:p w14:paraId="0AA99537" w14:textId="0BCDA03E" w:rsidR="001F35F4" w:rsidRDefault="001F35F4" w:rsidP="001F35F4">
      <w:pPr>
        <w:spacing w:after="240"/>
        <w:ind w:left="720" w:hanging="720"/>
        <w:rPr>
          <w:iCs/>
        </w:rPr>
      </w:pPr>
      <w:r>
        <w:rPr>
          <w:iCs/>
        </w:rPr>
        <w:t>(2)</w:t>
      </w:r>
      <w:r>
        <w:rPr>
          <w:iCs/>
        </w:rPr>
        <w:tab/>
      </w:r>
      <w:del w:id="1479" w:author="TEBA" w:date="2024-11-08T12:12:00Z">
        <w:r w:rsidDel="000C62CB">
          <w:rPr>
            <w:iCs/>
          </w:rPr>
          <w:delText>R</w:delText>
        </w:r>
      </w:del>
      <w:r>
        <w:rPr>
          <w:iCs/>
        </w:rPr>
        <w:t>E</w:t>
      </w:r>
      <w:ins w:id="1480" w:author="TEBA" w:date="2024-11-08T12:12:00Z">
        <w:r w:rsidR="000C62CB">
          <w:rPr>
            <w:iCs/>
          </w:rPr>
          <w:t>A</w:t>
        </w:r>
      </w:ins>
      <w:r>
        <w:rPr>
          <w:iCs/>
        </w:rPr>
        <w:t xml:space="preserve">C Account Holders shall describe their participation in the </w:t>
      </w:r>
      <w:del w:id="1481" w:author="TEBA" w:date="2024-11-08T12:12:00Z">
        <w:r w:rsidDel="000C62CB">
          <w:rPr>
            <w:iCs/>
          </w:rPr>
          <w:delText>R</w:delText>
        </w:r>
      </w:del>
      <w:r>
        <w:rPr>
          <w:iCs/>
        </w:rPr>
        <w:t>E</w:t>
      </w:r>
      <w:ins w:id="1482" w:author="TEBA" w:date="2024-11-08T12:12:00Z">
        <w:r w:rsidR="000C62CB">
          <w:rPr>
            <w:iCs/>
          </w:rPr>
          <w:t>A</w:t>
        </w:r>
      </w:ins>
      <w:r>
        <w:rPr>
          <w:iCs/>
        </w:rPr>
        <w:t xml:space="preserve">C Trading Program using one or more of the following choices within a checkbox listing: </w:t>
      </w:r>
      <w:del w:id="1483" w:author="TEBA" w:date="2024-11-08T12:12:00Z">
        <w:r w:rsidDel="000C62CB">
          <w:rPr>
            <w:iCs/>
          </w:rPr>
          <w:delText>R</w:delText>
        </w:r>
      </w:del>
      <w:r>
        <w:rPr>
          <w:iCs/>
        </w:rPr>
        <w:t>E</w:t>
      </w:r>
      <w:ins w:id="1484" w:author="TEBA" w:date="2024-11-08T12:12:00Z">
        <w:r w:rsidR="000C62CB">
          <w:rPr>
            <w:iCs/>
          </w:rPr>
          <w:t>A</w:t>
        </w:r>
      </w:ins>
      <w:r>
        <w:rPr>
          <w:iCs/>
        </w:rPr>
        <w:t xml:space="preserve">C generator, </w:t>
      </w:r>
      <w:del w:id="1485" w:author="TEBA" w:date="2024-11-08T12:13:00Z">
        <w:r w:rsidDel="000C62CB">
          <w:rPr>
            <w:iCs/>
          </w:rPr>
          <w:delText>Retail Entity, R</w:delText>
        </w:r>
      </w:del>
      <w:r>
        <w:rPr>
          <w:iCs/>
        </w:rPr>
        <w:t>E</w:t>
      </w:r>
      <w:ins w:id="1486" w:author="TEBA" w:date="2024-11-08T12:13:00Z">
        <w:r w:rsidR="000C62CB">
          <w:rPr>
            <w:iCs/>
          </w:rPr>
          <w:t>A</w:t>
        </w:r>
      </w:ins>
      <w:r>
        <w:rPr>
          <w:iCs/>
        </w:rPr>
        <w:t xml:space="preserve">C broker, </w:t>
      </w:r>
      <w:del w:id="1487" w:author="TEBA" w:date="2024-11-08T12:13:00Z">
        <w:r w:rsidDel="000C62CB">
          <w:rPr>
            <w:iCs/>
          </w:rPr>
          <w:delText>R</w:delText>
        </w:r>
      </w:del>
      <w:r>
        <w:rPr>
          <w:iCs/>
        </w:rPr>
        <w:t>E</w:t>
      </w:r>
      <w:ins w:id="1488" w:author="TEBA" w:date="2024-11-08T12:13:00Z">
        <w:r w:rsidR="000C62CB">
          <w:rPr>
            <w:iCs/>
          </w:rPr>
          <w:t>A</w:t>
        </w:r>
      </w:ins>
      <w:r>
        <w:rPr>
          <w:iCs/>
        </w:rPr>
        <w:t xml:space="preserve">C trader, </w:t>
      </w:r>
      <w:del w:id="1489" w:author="TEBA" w:date="2024-11-08T12:13:00Z">
        <w:r w:rsidDel="000C62CB">
          <w:rPr>
            <w:iCs/>
          </w:rPr>
          <w:delText>R</w:delText>
        </w:r>
      </w:del>
      <w:r>
        <w:rPr>
          <w:iCs/>
        </w:rPr>
        <w:t>E</w:t>
      </w:r>
      <w:ins w:id="1490" w:author="TEBA" w:date="2024-11-08T12:13:00Z">
        <w:r w:rsidR="000C62CB">
          <w:rPr>
            <w:iCs/>
          </w:rPr>
          <w:t>A</w:t>
        </w:r>
      </w:ins>
      <w:r>
        <w:rPr>
          <w:iCs/>
        </w:rPr>
        <w:t xml:space="preserve">C trading exchange, </w:t>
      </w:r>
      <w:ins w:id="1491" w:author="TEBA" w:date="2024-11-25T19:06:00Z">
        <w:r w:rsidR="009B3702">
          <w:rPr>
            <w:iCs/>
          </w:rPr>
          <w:t>Renewable Energy Credit (</w:t>
        </w:r>
      </w:ins>
      <w:r>
        <w:rPr>
          <w:iCs/>
        </w:rPr>
        <w:t>REC</w:t>
      </w:r>
      <w:ins w:id="1492" w:author="TEBA" w:date="2024-11-25T19:06:00Z">
        <w:r w:rsidR="009B3702">
          <w:rPr>
            <w:iCs/>
          </w:rPr>
          <w:t>)</w:t>
        </w:r>
      </w:ins>
      <w:r>
        <w:rPr>
          <w:iCs/>
        </w:rPr>
        <w:t xml:space="preserve"> aggregator, or other.</w:t>
      </w:r>
    </w:p>
    <w:p w14:paraId="26CE0379" w14:textId="77777777" w:rsidR="001F35F4" w:rsidRDefault="001F35F4" w:rsidP="001F35F4">
      <w:pPr>
        <w:spacing w:after="240"/>
        <w:rPr>
          <w:iCs/>
        </w:rPr>
      </w:pPr>
      <w:r>
        <w:rPr>
          <w:iCs/>
        </w:rPr>
        <w:t>(3)</w:t>
      </w:r>
      <w:r>
        <w:rPr>
          <w:iCs/>
        </w:rPr>
        <w:tab/>
        <w:t>Entities are responsible for notifying ERCOT of changes in the above information.</w:t>
      </w:r>
    </w:p>
    <w:p w14:paraId="4867FE0A" w14:textId="77777777" w:rsidR="001F35F4" w:rsidRDefault="001F35F4" w:rsidP="001F35F4">
      <w:pPr>
        <w:keepNext/>
        <w:spacing w:after="240"/>
        <w:ind w:left="720" w:hanging="720"/>
        <w:rPr>
          <w:iCs/>
        </w:rPr>
      </w:pPr>
      <w:r>
        <w:rPr>
          <w:iCs/>
        </w:rPr>
        <w:lastRenderedPageBreak/>
        <w:t>(4)</w:t>
      </w:r>
      <w:r>
        <w:rPr>
          <w:iCs/>
        </w:rPr>
        <w:tab/>
        <w:t>ERCOT shall conspicuously display the following disclaimer in upper case and in bold font:</w:t>
      </w:r>
    </w:p>
    <w:p w14:paraId="5889B19A" w14:textId="155531CD" w:rsidR="001F35F4" w:rsidRDefault="001F35F4" w:rsidP="001F35F4">
      <w:pPr>
        <w:spacing w:after="240"/>
        <w:ind w:left="720"/>
        <w:rPr>
          <w:b/>
          <w:iCs/>
        </w:rPr>
      </w:pPr>
      <w:r>
        <w:rPr>
          <w:b/>
          <w:iCs/>
        </w:rPr>
        <w:t xml:space="preserve">DISCLAIMER: ERCOT DOES NOT KNOW OR ENDORSE THE CREDIT WORTHINESS OR REPUTATION OF ANY </w:t>
      </w:r>
      <w:del w:id="1493" w:author="TEBA" w:date="2024-11-08T12:13:00Z">
        <w:r w:rsidDel="000C62CB">
          <w:rPr>
            <w:b/>
            <w:iCs/>
          </w:rPr>
          <w:delText>R</w:delText>
        </w:r>
      </w:del>
      <w:r>
        <w:rPr>
          <w:b/>
          <w:iCs/>
        </w:rPr>
        <w:t>E</w:t>
      </w:r>
      <w:ins w:id="1494" w:author="TEBA" w:date="2024-11-08T12:13:00Z">
        <w:r w:rsidR="000C62CB">
          <w:rPr>
            <w:b/>
            <w:iCs/>
          </w:rPr>
          <w:t>A</w:t>
        </w:r>
      </w:ins>
      <w:r>
        <w:rPr>
          <w:b/>
          <w:iCs/>
        </w:rPr>
        <w:t>C ACCOUNT HOLDER LISTED IN THIS DIRECTORY.</w:t>
      </w:r>
    </w:p>
    <w:p w14:paraId="356F5755" w14:textId="01759810" w:rsidR="001F35F4" w:rsidRDefault="001F35F4" w:rsidP="001F35F4">
      <w:pPr>
        <w:spacing w:after="240"/>
        <w:ind w:left="720" w:hanging="720"/>
        <w:rPr>
          <w:iCs/>
        </w:rPr>
      </w:pPr>
      <w:r>
        <w:rPr>
          <w:iCs/>
        </w:rPr>
        <w:t>(5)</w:t>
      </w:r>
      <w:r>
        <w:rPr>
          <w:iCs/>
        </w:rPr>
        <w:tab/>
        <w:t xml:space="preserve">ERCOT may provide other information that describes the </w:t>
      </w:r>
      <w:del w:id="1495" w:author="TEBA" w:date="2024-11-08T12:13:00Z">
        <w:r w:rsidDel="000C62CB">
          <w:rPr>
            <w:iCs/>
          </w:rPr>
          <w:delText>R</w:delText>
        </w:r>
      </w:del>
      <w:r>
        <w:rPr>
          <w:iCs/>
        </w:rPr>
        <w:t>E</w:t>
      </w:r>
      <w:ins w:id="1496" w:author="TEBA" w:date="2024-11-08T12:13:00Z">
        <w:r w:rsidR="000C62CB">
          <w:rPr>
            <w:iCs/>
          </w:rPr>
          <w:t>A</w:t>
        </w:r>
      </w:ins>
      <w:r>
        <w:rPr>
          <w:iCs/>
        </w:rPr>
        <w:t xml:space="preserve">C Trading Program, as it deems convenient or necessary for administering the </w:t>
      </w:r>
      <w:del w:id="1497" w:author="TEBA" w:date="2024-11-08T12:14:00Z">
        <w:r w:rsidDel="000C62CB">
          <w:rPr>
            <w:iCs/>
          </w:rPr>
          <w:delText>R</w:delText>
        </w:r>
      </w:del>
      <w:r>
        <w:rPr>
          <w:iCs/>
        </w:rPr>
        <w:t>E</w:t>
      </w:r>
      <w:ins w:id="1498" w:author="TEBA" w:date="2024-11-08T12:14:00Z">
        <w:r w:rsidR="000C62CB">
          <w:rPr>
            <w:iCs/>
          </w:rPr>
          <w:t>A</w:t>
        </w:r>
      </w:ins>
      <w:r>
        <w:rPr>
          <w:iCs/>
        </w:rPr>
        <w:t>C Trading Program.  ERCOT shall maintain a hypertext link to the appropriate pages on the Public Utility Commission of Texas’ (PUCT’s) website</w:t>
      </w:r>
      <w:del w:id="1499" w:author="TEBA" w:date="2024-11-08T12:14:00Z">
        <w:r w:rsidDel="000C62CB">
          <w:rPr>
            <w:iCs/>
          </w:rPr>
          <w:delText xml:space="preserve"> that are related to the REC Trading Program</w:delText>
        </w:r>
      </w:del>
      <w:r>
        <w:rPr>
          <w:iCs/>
        </w:rPr>
        <w:t>.</w:t>
      </w:r>
    </w:p>
    <w:p w14:paraId="0B76316C" w14:textId="4834B803" w:rsidR="001F35F4" w:rsidRDefault="001F35F4" w:rsidP="001F35F4">
      <w:pPr>
        <w:spacing w:after="240"/>
        <w:ind w:left="720" w:hanging="720"/>
        <w:rPr>
          <w:iCs/>
        </w:rPr>
      </w:pPr>
      <w:r>
        <w:rPr>
          <w:iCs/>
        </w:rPr>
        <w:t>(6)</w:t>
      </w:r>
      <w:r>
        <w:rPr>
          <w:iCs/>
        </w:rPr>
        <w:tab/>
        <w:t xml:space="preserve">ERCOT shall post each month the best available aggregated total energy sales (in MWh) of </w:t>
      </w:r>
      <w:del w:id="1500" w:author="TEBA" w:date="2024-11-08T12:14:00Z">
        <w:r w:rsidDel="000C62CB">
          <w:rPr>
            <w:iCs/>
          </w:rPr>
          <w:delText>Retail Entities</w:delText>
        </w:r>
      </w:del>
      <w:ins w:id="1501" w:author="TEBA" w:date="2024-11-08T12:14:00Z">
        <w:r w:rsidR="000C62CB">
          <w:rPr>
            <w:iCs/>
          </w:rPr>
          <w:t>Load Serving Entities</w:t>
        </w:r>
      </w:ins>
      <w:r>
        <w:rPr>
          <w:iCs/>
        </w:rPr>
        <w:t xml:space="preserve"> </w:t>
      </w:r>
      <w:ins w:id="1502" w:author="TEBA" w:date="2024-11-25T20:57:00Z">
        <w:r w:rsidR="001D2A31">
          <w:rPr>
            <w:iCs/>
          </w:rPr>
          <w:t xml:space="preserve">(LSEs) </w:t>
        </w:r>
      </w:ins>
      <w:r>
        <w:rPr>
          <w:iCs/>
        </w:rPr>
        <w:t>in Texas for the previous month and year-to-date for the calendar year.</w:t>
      </w:r>
      <w:r w:rsidRPr="002623B9">
        <w:rPr>
          <w:iCs/>
        </w:rPr>
        <w:t xml:space="preserve"> </w:t>
      </w:r>
      <w:r>
        <w:rPr>
          <w:iCs/>
        </w:rPr>
        <w:t xml:space="preserve"> This posting shall be based on </w:t>
      </w:r>
      <w:del w:id="1503" w:author="TEBA" w:date="2024-11-08T12:14:00Z">
        <w:r w:rsidDel="000C62CB">
          <w:rPr>
            <w:iCs/>
          </w:rPr>
          <w:delText xml:space="preserve">Retail Entity </w:delText>
        </w:r>
      </w:del>
      <w:ins w:id="1504" w:author="TEBA" w:date="2024-11-27T09:36:00Z">
        <w:r w:rsidR="00D412D1">
          <w:rPr>
            <w:iCs/>
          </w:rPr>
          <w:t>m</w:t>
        </w:r>
      </w:ins>
      <w:ins w:id="1505" w:author="TEBA" w:date="2024-11-08T12:14:00Z">
        <w:r w:rsidR="000C62CB">
          <w:rPr>
            <w:iCs/>
          </w:rPr>
          <w:t xml:space="preserve">onthly </w:t>
        </w:r>
      </w:ins>
      <w:r>
        <w:rPr>
          <w:iCs/>
        </w:rPr>
        <w:t>Load</w:t>
      </w:r>
      <w:ins w:id="1506" w:author="TEBA" w:date="2024-11-08T12:14:00Z">
        <w:r w:rsidR="000C62CB">
          <w:rPr>
            <w:iCs/>
          </w:rPr>
          <w:t xml:space="preserve"> Ratio Share</w:t>
        </w:r>
      </w:ins>
      <w:del w:id="1507" w:author="TEBA" w:date="2024-11-08T12:14:00Z">
        <w:r w:rsidDel="000C62CB">
          <w:rPr>
            <w:iCs/>
          </w:rPr>
          <w:delText>s</w:delText>
        </w:r>
      </w:del>
      <w:ins w:id="1508" w:author="TEBA" w:date="2024-11-27T09:37:00Z">
        <w:r w:rsidR="00D412D1">
          <w:rPr>
            <w:iCs/>
          </w:rPr>
          <w:t xml:space="preserve">, as described in Section 7.9.3.5, </w:t>
        </w:r>
      </w:ins>
      <w:ins w:id="1509" w:author="TEBA" w:date="2024-11-27T09:38:00Z">
        <w:r w:rsidR="00D412D1">
          <w:rPr>
            <w:iCs/>
          </w:rPr>
          <w:t>CRR Balancing Account Closure</w:t>
        </w:r>
      </w:ins>
      <w:del w:id="1510" w:author="TEBA" w:date="2024-11-08T12:14:00Z">
        <w:r w:rsidDel="000C62CB">
          <w:rPr>
            <w:iCs/>
          </w:rPr>
          <w:delText xml:space="preserve"> provided in accordance with Section 14.5.2, Retail Entities</w:delText>
        </w:r>
      </w:del>
      <w:r>
        <w:rPr>
          <w:iCs/>
        </w:rPr>
        <w:t>.</w:t>
      </w:r>
    </w:p>
    <w:p w14:paraId="5052B208" w14:textId="77777777" w:rsidR="001F35F4" w:rsidRDefault="001F35F4" w:rsidP="001F35F4">
      <w:pPr>
        <w:spacing w:after="240"/>
        <w:ind w:left="720" w:hanging="720"/>
        <w:rPr>
          <w:iCs/>
        </w:rPr>
      </w:pPr>
      <w:r>
        <w:rPr>
          <w:iCs/>
        </w:rPr>
        <w:t>(7)</w:t>
      </w:r>
      <w:r>
        <w:rPr>
          <w:iCs/>
        </w:rPr>
        <w:tab/>
        <w:t>ERCOT shall post a list of Facility Identification Numbers, associated names, locations, and types.</w:t>
      </w:r>
    </w:p>
    <w:bookmarkEnd w:id="1450"/>
    <w:p w14:paraId="194EA855" w14:textId="64B12001" w:rsidR="000C62CB" w:rsidRDefault="000C62CB" w:rsidP="000C62CB">
      <w:pPr>
        <w:spacing w:after="240"/>
        <w:ind w:left="720" w:hanging="720"/>
        <w:rPr>
          <w:ins w:id="1511" w:author="TEBA" w:date="2024-11-08T12:15:00Z"/>
          <w:iCs/>
        </w:rPr>
      </w:pPr>
      <w:ins w:id="1512" w:author="TEBA" w:date="2024-11-08T12:15:00Z">
        <w:r>
          <w:rPr>
            <w:iCs/>
          </w:rPr>
          <w:t>(8)</w:t>
        </w:r>
        <w:r>
          <w:rPr>
            <w:iCs/>
          </w:rPr>
          <w:tab/>
        </w:r>
      </w:ins>
      <w:ins w:id="1513" w:author="TEBA" w:date="2024-11-26T19:12:00Z">
        <w:r w:rsidR="00A11857">
          <w:rPr>
            <w:iCs/>
          </w:rPr>
          <w:t>ERCOT shall post a</w:t>
        </w:r>
      </w:ins>
      <w:ins w:id="1514" w:author="TEBA" w:date="2024-11-08T12:15:00Z">
        <w:r>
          <w:rPr>
            <w:iCs/>
          </w:rPr>
          <w:t xml:space="preserve"> list of third</w:t>
        </w:r>
      </w:ins>
      <w:ins w:id="1515" w:author="TEBA" w:date="2024-11-25T18:49:00Z">
        <w:r w:rsidR="00F82970">
          <w:rPr>
            <w:iCs/>
          </w:rPr>
          <w:t>-</w:t>
        </w:r>
      </w:ins>
      <w:ins w:id="1516" w:author="TEBA" w:date="2024-11-08T12:15:00Z">
        <w:r>
          <w:rPr>
            <w:iCs/>
          </w:rPr>
          <w:t>party certification programs, as described in Section 14.1</w:t>
        </w:r>
      </w:ins>
      <w:ins w:id="1517" w:author="TEBA" w:date="2024-11-27T09:40:00Z">
        <w:r w:rsidR="00D412D1">
          <w:rPr>
            <w:iCs/>
          </w:rPr>
          <w:t>2</w:t>
        </w:r>
      </w:ins>
      <w:ins w:id="1518" w:author="TEBA" w:date="2024-11-08T12:15:00Z">
        <w:r>
          <w:rPr>
            <w:iCs/>
          </w:rPr>
          <w:t xml:space="preserve">, </w:t>
        </w:r>
      </w:ins>
      <w:ins w:id="1519" w:author="TEBA" w:date="2024-11-25T20:32:00Z">
        <w:r w:rsidR="00837464" w:rsidRPr="00837464">
          <w:rPr>
            <w:iCs/>
          </w:rPr>
          <w:t>Third-Party Certification Data Fields</w:t>
        </w:r>
        <w:r w:rsidR="00837464">
          <w:rPr>
            <w:iCs/>
          </w:rPr>
          <w:t>,</w:t>
        </w:r>
        <w:r w:rsidR="00837464" w:rsidRPr="00837464">
          <w:rPr>
            <w:iCs/>
          </w:rPr>
          <w:t xml:space="preserve"> </w:t>
        </w:r>
      </w:ins>
      <w:ins w:id="1520" w:author="TEBA" w:date="2024-11-08T12:15:00Z">
        <w:r>
          <w:rPr>
            <w:iCs/>
          </w:rPr>
          <w:t>along with:</w:t>
        </w:r>
      </w:ins>
    </w:p>
    <w:p w14:paraId="799C8218" w14:textId="2F38BD77" w:rsidR="000C62CB" w:rsidRDefault="000C62CB" w:rsidP="00CF1BDF">
      <w:pPr>
        <w:spacing w:after="240"/>
        <w:ind w:left="1440" w:hanging="720"/>
        <w:rPr>
          <w:ins w:id="1521" w:author="TEBA" w:date="2024-11-08T12:15:00Z"/>
          <w:iCs/>
        </w:rPr>
      </w:pPr>
      <w:ins w:id="1522" w:author="TEBA" w:date="2024-11-08T12:15:00Z">
        <w:r>
          <w:rPr>
            <w:iCs/>
          </w:rPr>
          <w:t>(a)</w:t>
        </w:r>
      </w:ins>
      <w:ins w:id="1523" w:author="TEBA" w:date="2024-11-25T22:00:00Z">
        <w:r w:rsidR="003B1A8C">
          <w:rPr>
            <w:iCs/>
          </w:rPr>
          <w:tab/>
          <w:t>C</w:t>
        </w:r>
      </w:ins>
      <w:ins w:id="1524" w:author="TEBA" w:date="2024-11-08T12:15:00Z">
        <w:r>
          <w:rPr>
            <w:iCs/>
          </w:rPr>
          <w:t>ontact information for the third</w:t>
        </w:r>
      </w:ins>
      <w:ins w:id="1525" w:author="TEBA" w:date="2024-11-25T18:49:00Z">
        <w:r w:rsidR="00F82970">
          <w:rPr>
            <w:iCs/>
          </w:rPr>
          <w:t>-</w:t>
        </w:r>
      </w:ins>
      <w:ins w:id="1526" w:author="TEBA" w:date="2024-11-08T12:15:00Z">
        <w:r>
          <w:rPr>
            <w:iCs/>
          </w:rPr>
          <w:t>party certification program, which standard for certification it is using, and copy of the audits the third</w:t>
        </w:r>
      </w:ins>
      <w:ins w:id="1527" w:author="TEBA" w:date="2024-11-25T18:49:00Z">
        <w:r w:rsidR="00F82970">
          <w:rPr>
            <w:iCs/>
          </w:rPr>
          <w:t>-</w:t>
        </w:r>
      </w:ins>
      <w:ins w:id="1528" w:author="TEBA" w:date="2024-11-08T12:15:00Z">
        <w:r>
          <w:rPr>
            <w:iCs/>
          </w:rPr>
          <w:t>party certification program has provided to ERCOT;</w:t>
        </w:r>
      </w:ins>
    </w:p>
    <w:p w14:paraId="0437BBEC" w14:textId="39CF8659" w:rsidR="000C62CB" w:rsidRDefault="000C62CB" w:rsidP="00CF1BDF">
      <w:pPr>
        <w:spacing w:after="240"/>
        <w:ind w:left="1440" w:hanging="720"/>
        <w:rPr>
          <w:ins w:id="1529" w:author="TEBA" w:date="2024-11-08T12:15:00Z"/>
          <w:iCs/>
        </w:rPr>
      </w:pPr>
      <w:ins w:id="1530" w:author="TEBA" w:date="2024-11-08T12:15:00Z">
        <w:r>
          <w:rPr>
            <w:iCs/>
          </w:rPr>
          <w:t>(b)</w:t>
        </w:r>
      </w:ins>
      <w:ins w:id="1531" w:author="TEBA" w:date="2024-11-25T22:00:00Z">
        <w:r w:rsidR="003B1A8C">
          <w:rPr>
            <w:iCs/>
          </w:rPr>
          <w:tab/>
          <w:t>W</w:t>
        </w:r>
      </w:ins>
      <w:ins w:id="1532" w:author="TEBA" w:date="2024-11-08T12:15:00Z">
        <w:r>
          <w:rPr>
            <w:iCs/>
          </w:rPr>
          <w:t>hich EAC Account Holders have provided notice to ERCOT that they are using that third</w:t>
        </w:r>
      </w:ins>
      <w:ins w:id="1533" w:author="TEBA" w:date="2024-11-25T18:49:00Z">
        <w:r w:rsidR="00F82970">
          <w:rPr>
            <w:iCs/>
          </w:rPr>
          <w:t>-</w:t>
        </w:r>
      </w:ins>
      <w:ins w:id="1534" w:author="TEBA" w:date="2024-11-08T12:15:00Z">
        <w:r>
          <w:rPr>
            <w:iCs/>
          </w:rPr>
          <w:t>party certification program; and</w:t>
        </w:r>
      </w:ins>
    </w:p>
    <w:p w14:paraId="6931011B" w14:textId="49CDFF5D" w:rsidR="000C62CB" w:rsidRDefault="000C62CB" w:rsidP="00CF1BDF">
      <w:pPr>
        <w:spacing w:after="240"/>
        <w:ind w:left="1440" w:hanging="720"/>
        <w:rPr>
          <w:ins w:id="1535" w:author="TEBA" w:date="2024-11-08T12:15:00Z"/>
          <w:iCs/>
        </w:rPr>
      </w:pPr>
      <w:ins w:id="1536" w:author="TEBA" w:date="2024-11-08T12:15:00Z">
        <w:r>
          <w:rPr>
            <w:iCs/>
          </w:rPr>
          <w:t>(c)</w:t>
        </w:r>
      </w:ins>
      <w:ins w:id="1537" w:author="TEBA" w:date="2024-11-25T22:01:00Z">
        <w:r w:rsidR="003B1A8C">
          <w:rPr>
            <w:iCs/>
          </w:rPr>
          <w:tab/>
          <w:t>I</w:t>
        </w:r>
      </w:ins>
      <w:ins w:id="1538" w:author="TEBA" w:date="2024-11-08T12:15:00Z">
        <w:r>
          <w:rPr>
            <w:iCs/>
          </w:rPr>
          <w:t>nformation about how to register as a third</w:t>
        </w:r>
      </w:ins>
      <w:ins w:id="1539" w:author="TEBA" w:date="2024-11-25T18:50:00Z">
        <w:r w:rsidR="00F82970">
          <w:rPr>
            <w:iCs/>
          </w:rPr>
          <w:t>-</w:t>
        </w:r>
      </w:ins>
      <w:ins w:id="1540" w:author="TEBA" w:date="2024-11-08T12:15:00Z">
        <w:r>
          <w:rPr>
            <w:iCs/>
          </w:rPr>
          <w:t>party certification program and how an EAC Account Holder can provide notice it is using a particular third</w:t>
        </w:r>
      </w:ins>
      <w:ins w:id="1541" w:author="TEBA" w:date="2024-11-25T18:50:00Z">
        <w:r w:rsidR="00F82970">
          <w:rPr>
            <w:iCs/>
          </w:rPr>
          <w:t>-</w:t>
        </w:r>
      </w:ins>
      <w:ins w:id="1542" w:author="TEBA" w:date="2024-11-08T12:15:00Z">
        <w:r>
          <w:rPr>
            <w:iCs/>
          </w:rPr>
          <w:t>party certification program.</w:t>
        </w:r>
      </w:ins>
    </w:p>
    <w:p w14:paraId="180467BD" w14:textId="7ECA63A1" w:rsidR="000C62CB" w:rsidRDefault="000C62CB" w:rsidP="000C62CB">
      <w:pPr>
        <w:spacing w:after="240"/>
        <w:ind w:left="720" w:hanging="720"/>
        <w:rPr>
          <w:ins w:id="1543" w:author="TEBA" w:date="2024-11-08T12:15:00Z"/>
          <w:iCs/>
        </w:rPr>
      </w:pPr>
      <w:ins w:id="1544" w:author="TEBA" w:date="2024-11-08T12:15:00Z">
        <w:r>
          <w:rPr>
            <w:iCs/>
          </w:rPr>
          <w:t>(9)</w:t>
        </w:r>
        <w:r>
          <w:rPr>
            <w:iCs/>
          </w:rPr>
          <w:tab/>
        </w:r>
      </w:ins>
      <w:ins w:id="1545" w:author="TEBA" w:date="2024-11-27T09:39:00Z">
        <w:r w:rsidR="00D412D1">
          <w:rPr>
            <w:iCs/>
          </w:rPr>
          <w:t>ERCOT shall post d</w:t>
        </w:r>
      </w:ins>
      <w:ins w:id="1546" w:author="TEBA" w:date="2024-11-08T12:15:00Z">
        <w:r>
          <w:rPr>
            <w:iCs/>
          </w:rPr>
          <w:t xml:space="preserve">ocumentation for any </w:t>
        </w:r>
      </w:ins>
      <w:ins w:id="1547" w:author="TEBA" w:date="2024-11-25T19:31:00Z">
        <w:r w:rsidR="00D632EE">
          <w:rPr>
            <w:iCs/>
          </w:rPr>
          <w:t>Application Programming Interfaces (</w:t>
        </w:r>
      </w:ins>
      <w:ins w:id="1548" w:author="TEBA" w:date="2024-11-08T12:15:00Z">
        <w:r>
          <w:rPr>
            <w:iCs/>
          </w:rPr>
          <w:t>APIs</w:t>
        </w:r>
      </w:ins>
      <w:ins w:id="1549" w:author="TEBA" w:date="2024-11-25T19:31:00Z">
        <w:r w:rsidR="00D632EE">
          <w:rPr>
            <w:iCs/>
          </w:rPr>
          <w:t>)</w:t>
        </w:r>
      </w:ins>
      <w:ins w:id="1550" w:author="TEBA" w:date="2024-11-08T12:15:00Z">
        <w:r>
          <w:rPr>
            <w:iCs/>
          </w:rPr>
          <w:t xml:space="preserve"> created by ERCOT to administer the EAC program.</w:t>
        </w:r>
      </w:ins>
    </w:p>
    <w:p w14:paraId="7C0C8BF5" w14:textId="355D1751" w:rsidR="000C62CB" w:rsidRDefault="000C62CB" w:rsidP="000C62CB">
      <w:pPr>
        <w:spacing w:after="240"/>
        <w:ind w:left="720" w:hanging="720"/>
        <w:rPr>
          <w:ins w:id="1551" w:author="TEBA" w:date="2024-11-08T12:17:00Z"/>
          <w:iCs/>
        </w:rPr>
      </w:pPr>
      <w:ins w:id="1552" w:author="TEBA" w:date="2024-11-08T12:15:00Z">
        <w:r>
          <w:rPr>
            <w:iCs/>
          </w:rPr>
          <w:t>(10)</w:t>
        </w:r>
        <w:r>
          <w:rPr>
            <w:iCs/>
          </w:rPr>
          <w:tab/>
        </w:r>
      </w:ins>
      <w:ins w:id="1553" w:author="TEBA" w:date="2024-11-27T09:39:00Z">
        <w:r w:rsidR="00D412D1">
          <w:rPr>
            <w:iCs/>
          </w:rPr>
          <w:t>ERCOT shall post a</w:t>
        </w:r>
      </w:ins>
      <w:ins w:id="1554" w:author="TEBA" w:date="2024-11-08T12:15:00Z">
        <w:r>
          <w:rPr>
            <w:iCs/>
          </w:rPr>
          <w:t xml:space="preserve"> publicly available database of all EACs searchable via public APIs</w:t>
        </w:r>
      </w:ins>
      <w:ins w:id="1555" w:author="TEBA" w:date="2024-11-08T12:17:00Z">
        <w:r>
          <w:rPr>
            <w:iCs/>
          </w:rPr>
          <w:t xml:space="preserve"> </w:t>
        </w:r>
      </w:ins>
      <w:ins w:id="1556" w:author="TEBA" w:date="2024-11-08T12:16:00Z">
        <w:r>
          <w:rPr>
            <w:iCs/>
          </w:rPr>
          <w:t>including transfer records and retirement information</w:t>
        </w:r>
      </w:ins>
      <w:ins w:id="1557" w:author="TEBA" w:date="2024-11-08T12:15:00Z">
        <w:r>
          <w:rPr>
            <w:iCs/>
          </w:rPr>
          <w:t>.</w:t>
        </w:r>
      </w:ins>
      <w:ins w:id="1558" w:author="TEBA" w:date="2024-11-08T12:16:00Z">
        <w:r>
          <w:rPr>
            <w:iCs/>
          </w:rPr>
          <w:t xml:space="preserve"> </w:t>
        </w:r>
      </w:ins>
    </w:p>
    <w:p w14:paraId="4384CFFB" w14:textId="4F5453C5" w:rsidR="000C62CB" w:rsidRDefault="000C62CB" w:rsidP="00CF1BDF">
      <w:pPr>
        <w:spacing w:after="240"/>
        <w:ind w:left="1440" w:hanging="720"/>
        <w:rPr>
          <w:ins w:id="1559" w:author="TEBA" w:date="2024-11-08T12:15:00Z"/>
          <w:iCs/>
        </w:rPr>
      </w:pPr>
      <w:ins w:id="1560" w:author="TEBA" w:date="2024-11-08T12:17:00Z">
        <w:r>
          <w:rPr>
            <w:iCs/>
          </w:rPr>
          <w:t>(a)</w:t>
        </w:r>
      </w:ins>
      <w:ins w:id="1561" w:author="TEBA" w:date="2024-11-25T21:59:00Z">
        <w:r w:rsidR="003B1A8C">
          <w:rPr>
            <w:iCs/>
          </w:rPr>
          <w:tab/>
        </w:r>
      </w:ins>
      <w:ins w:id="1562" w:author="TEBA" w:date="2024-11-08T12:17:00Z">
        <w:r>
          <w:rPr>
            <w:iCs/>
          </w:rPr>
          <w:t>Transfer records, and the “</w:t>
        </w:r>
        <w:r>
          <w:t>Latitude/Longitude</w:t>
        </w:r>
        <w:r>
          <w:rPr>
            <w:iCs/>
          </w:rPr>
          <w:t>” and “Facility ID” fields in the EAC database shall be redacted or confidential for 60 days.</w:t>
        </w:r>
      </w:ins>
    </w:p>
    <w:p w14:paraId="4BEC5CE9" w14:textId="3A733CD3" w:rsidR="000C62CB" w:rsidRDefault="000C62CB" w:rsidP="000C62CB">
      <w:pPr>
        <w:spacing w:after="240"/>
        <w:rPr>
          <w:ins w:id="1563" w:author="TEBA" w:date="2024-11-08T12:20:00Z"/>
          <w:b/>
          <w:bCs/>
          <w:iCs/>
        </w:rPr>
      </w:pPr>
      <w:ins w:id="1564" w:author="TEBA" w:date="2024-11-08T12:20:00Z">
        <w:r>
          <w:rPr>
            <w:b/>
            <w:bCs/>
            <w:iCs/>
          </w:rPr>
          <w:t>14.1</w:t>
        </w:r>
      </w:ins>
      <w:ins w:id="1565" w:author="TEBA" w:date="2024-11-27T09:40:00Z">
        <w:r w:rsidR="00D412D1">
          <w:rPr>
            <w:b/>
            <w:bCs/>
            <w:iCs/>
          </w:rPr>
          <w:t>2</w:t>
        </w:r>
      </w:ins>
      <w:ins w:id="1566" w:author="TEBA" w:date="2024-11-08T12:20:00Z">
        <w:r>
          <w:rPr>
            <w:b/>
            <w:bCs/>
            <w:iCs/>
          </w:rPr>
          <w:tab/>
          <w:t>Third</w:t>
        </w:r>
      </w:ins>
      <w:ins w:id="1567" w:author="TEBA" w:date="2024-11-25T18:50:00Z">
        <w:r w:rsidR="00F82970">
          <w:rPr>
            <w:b/>
            <w:bCs/>
            <w:iCs/>
          </w:rPr>
          <w:t>-</w:t>
        </w:r>
      </w:ins>
      <w:ins w:id="1568" w:author="TEBA" w:date="2024-11-08T12:20:00Z">
        <w:r>
          <w:rPr>
            <w:b/>
            <w:bCs/>
            <w:iCs/>
          </w:rPr>
          <w:t>Party Certification Data Fields</w:t>
        </w:r>
      </w:ins>
    </w:p>
    <w:p w14:paraId="45B52445" w14:textId="50841FF2" w:rsidR="000C62CB" w:rsidRDefault="000C62CB" w:rsidP="000C62CB">
      <w:pPr>
        <w:spacing w:after="240"/>
        <w:ind w:left="720" w:hanging="720"/>
        <w:rPr>
          <w:ins w:id="1569" w:author="TEBA" w:date="2024-11-08T12:20:00Z"/>
          <w:iCs/>
        </w:rPr>
      </w:pPr>
      <w:ins w:id="1570" w:author="TEBA" w:date="2024-11-08T12:20:00Z">
        <w:r>
          <w:rPr>
            <w:iCs/>
          </w:rPr>
          <w:t>(1)</w:t>
        </w:r>
        <w:r>
          <w:rPr>
            <w:iCs/>
          </w:rPr>
          <w:tab/>
          <w:t>ERCOT shall allow third</w:t>
        </w:r>
      </w:ins>
      <w:ins w:id="1571" w:author="TEBA" w:date="2024-11-25T18:50:00Z">
        <w:r w:rsidR="00F82970">
          <w:rPr>
            <w:iCs/>
          </w:rPr>
          <w:t>-</w:t>
        </w:r>
      </w:ins>
      <w:ins w:id="1572" w:author="TEBA" w:date="2024-11-08T12:20:00Z">
        <w:r>
          <w:rPr>
            <w:iCs/>
          </w:rPr>
          <w:t>party certification programs to register with ERCOT. Third</w:t>
        </w:r>
      </w:ins>
      <w:ins w:id="1573" w:author="TEBA" w:date="2024-11-25T18:50:00Z">
        <w:r w:rsidR="00F82970">
          <w:rPr>
            <w:iCs/>
          </w:rPr>
          <w:t>-</w:t>
        </w:r>
      </w:ins>
      <w:ins w:id="1574" w:author="TEBA" w:date="2024-11-08T12:20:00Z">
        <w:r>
          <w:rPr>
            <w:iCs/>
          </w:rPr>
          <w:t>party certification programs must:</w:t>
        </w:r>
      </w:ins>
    </w:p>
    <w:p w14:paraId="513D4BCC" w14:textId="77CA5775" w:rsidR="000C62CB" w:rsidRDefault="000C62CB" w:rsidP="000C62CB">
      <w:pPr>
        <w:spacing w:after="240"/>
        <w:ind w:left="1440" w:hanging="720"/>
        <w:rPr>
          <w:ins w:id="1575" w:author="TEBA" w:date="2024-11-08T12:20:00Z"/>
          <w:iCs/>
        </w:rPr>
      </w:pPr>
      <w:ins w:id="1576" w:author="TEBA" w:date="2024-11-08T12:20:00Z">
        <w:r>
          <w:rPr>
            <w:iCs/>
          </w:rPr>
          <w:lastRenderedPageBreak/>
          <w:t>(a)</w:t>
        </w:r>
        <w:r>
          <w:rPr>
            <w:iCs/>
          </w:rPr>
          <w:tab/>
        </w:r>
      </w:ins>
      <w:ins w:id="1577" w:author="TEBA" w:date="2024-11-27T09:41:00Z">
        <w:r w:rsidR="00D412D1">
          <w:rPr>
            <w:iCs/>
          </w:rPr>
          <w:t>I</w:t>
        </w:r>
      </w:ins>
      <w:ins w:id="1578" w:author="TEBA" w:date="2024-11-08T12:20:00Z">
        <w:r>
          <w:rPr>
            <w:iCs/>
          </w:rPr>
          <w:t>dentify what standard the program is using to account for storage charging and discharging (including at minimum how it accounts for charge cycles and losses)</w:t>
        </w:r>
      </w:ins>
      <w:ins w:id="1579" w:author="TEBA" w:date="2024-11-27T09:41:00Z">
        <w:r w:rsidR="00D412D1">
          <w:rPr>
            <w:iCs/>
          </w:rPr>
          <w:t xml:space="preserve"> in cases of certify</w:t>
        </w:r>
      </w:ins>
      <w:ins w:id="1580" w:author="TEBA" w:date="2024-11-27T09:42:00Z">
        <w:r w:rsidR="00D412D1">
          <w:rPr>
            <w:iCs/>
          </w:rPr>
          <w:t>ing an energy storage facility</w:t>
        </w:r>
      </w:ins>
      <w:ins w:id="1581" w:author="TEBA" w:date="2024-11-08T12:20:00Z">
        <w:r>
          <w:rPr>
            <w:iCs/>
          </w:rPr>
          <w:t xml:space="preserve">; </w:t>
        </w:r>
      </w:ins>
    </w:p>
    <w:p w14:paraId="3791BE0E" w14:textId="288A2DD3" w:rsidR="000C62CB" w:rsidRDefault="000C62CB" w:rsidP="000C62CB">
      <w:pPr>
        <w:spacing w:after="240"/>
        <w:ind w:left="1440" w:hanging="720"/>
        <w:rPr>
          <w:ins w:id="1582" w:author="TEBA" w:date="2024-11-08T12:20:00Z"/>
          <w:iCs/>
        </w:rPr>
      </w:pPr>
      <w:ins w:id="1583" w:author="TEBA" w:date="2024-11-08T12:20:00Z">
        <w:r>
          <w:rPr>
            <w:iCs/>
          </w:rPr>
          <w:t>(b)</w:t>
        </w:r>
        <w:r>
          <w:rPr>
            <w:iCs/>
          </w:rPr>
          <w:tab/>
        </w:r>
      </w:ins>
      <w:ins w:id="1584" w:author="TEBA" w:date="2024-11-27T09:42:00Z">
        <w:r w:rsidR="00D412D1">
          <w:rPr>
            <w:iCs/>
          </w:rPr>
          <w:t>I</w:t>
        </w:r>
      </w:ins>
      <w:ins w:id="1585" w:author="TEBA" w:date="2024-11-08T12:20:00Z">
        <w:r>
          <w:rPr>
            <w:iCs/>
          </w:rPr>
          <w:t>dentify what standard the program is using to account for fuel consumption at the facility</w:t>
        </w:r>
      </w:ins>
      <w:ins w:id="1586" w:author="TEBA" w:date="2024-11-27T09:42:00Z">
        <w:r w:rsidR="00D412D1">
          <w:rPr>
            <w:iCs/>
          </w:rPr>
          <w:t xml:space="preserve"> in cases of certifying information about the fuel source used by an Ener</w:t>
        </w:r>
      </w:ins>
      <w:ins w:id="1587" w:author="TEBA" w:date="2024-11-27T09:43:00Z">
        <w:r w:rsidR="00D412D1">
          <w:rPr>
            <w:iCs/>
          </w:rPr>
          <w:t>gy Attribute Certificate (</w:t>
        </w:r>
      </w:ins>
      <w:ins w:id="1588" w:author="TEBA" w:date="2024-11-27T09:42:00Z">
        <w:r w:rsidR="00D412D1">
          <w:rPr>
            <w:iCs/>
          </w:rPr>
          <w:t>EAC</w:t>
        </w:r>
      </w:ins>
      <w:ins w:id="1589" w:author="TEBA" w:date="2024-11-27T09:43:00Z">
        <w:r w:rsidR="00D412D1">
          <w:rPr>
            <w:iCs/>
          </w:rPr>
          <w:t>)</w:t>
        </w:r>
      </w:ins>
      <w:ins w:id="1590" w:author="TEBA" w:date="2024-11-27T09:42:00Z">
        <w:r w:rsidR="00D412D1">
          <w:rPr>
            <w:iCs/>
          </w:rPr>
          <w:t xml:space="preserve"> generator</w:t>
        </w:r>
      </w:ins>
      <w:ins w:id="1591" w:author="TEBA" w:date="2024-11-08T12:20:00Z">
        <w:r>
          <w:rPr>
            <w:iCs/>
          </w:rPr>
          <w:t xml:space="preserve">; </w:t>
        </w:r>
      </w:ins>
    </w:p>
    <w:p w14:paraId="6D34FCF8" w14:textId="580CB71E" w:rsidR="000C62CB" w:rsidRDefault="000C62CB" w:rsidP="000C62CB">
      <w:pPr>
        <w:spacing w:after="240"/>
        <w:ind w:left="1440" w:hanging="720"/>
        <w:rPr>
          <w:ins w:id="1592" w:author="TEBA" w:date="2024-11-08T12:21:00Z"/>
          <w:iCs/>
        </w:rPr>
      </w:pPr>
      <w:ins w:id="1593" w:author="TEBA" w:date="2024-11-08T12:20:00Z">
        <w:r>
          <w:rPr>
            <w:iCs/>
          </w:rPr>
          <w:t>(</w:t>
        </w:r>
      </w:ins>
      <w:ins w:id="1594" w:author="TEBA" w:date="2024-11-08T12:21:00Z">
        <w:r>
          <w:rPr>
            <w:iCs/>
          </w:rPr>
          <w:t>c</w:t>
        </w:r>
      </w:ins>
      <w:ins w:id="1595" w:author="TEBA" w:date="2024-11-08T12:20:00Z">
        <w:r>
          <w:rPr>
            <w:iCs/>
          </w:rPr>
          <w:t>)</w:t>
        </w:r>
        <w:r>
          <w:rPr>
            <w:iCs/>
          </w:rPr>
          <w:tab/>
          <w:t>Provide ERCOT with an annual third</w:t>
        </w:r>
      </w:ins>
      <w:ins w:id="1596" w:author="TEBA" w:date="2024-11-25T18:50:00Z">
        <w:r w:rsidR="00F82970">
          <w:rPr>
            <w:iCs/>
          </w:rPr>
          <w:t>-</w:t>
        </w:r>
      </w:ins>
      <w:ins w:id="1597" w:author="TEBA" w:date="2024-11-08T12:20:00Z">
        <w:r>
          <w:rPr>
            <w:iCs/>
          </w:rPr>
          <w:t>party audit</w:t>
        </w:r>
      </w:ins>
      <w:ins w:id="1598" w:author="TEBA" w:date="2024-11-08T12:22:00Z">
        <w:r>
          <w:rPr>
            <w:iCs/>
          </w:rPr>
          <w:t>; and</w:t>
        </w:r>
      </w:ins>
    </w:p>
    <w:p w14:paraId="414D8946" w14:textId="660D2F0B" w:rsidR="000C62CB" w:rsidRDefault="000C62CB" w:rsidP="000C62CB">
      <w:pPr>
        <w:spacing w:after="240"/>
        <w:ind w:left="1440" w:hanging="720"/>
        <w:rPr>
          <w:ins w:id="1599" w:author="TEBA" w:date="2024-11-08T12:20:00Z"/>
          <w:iCs/>
        </w:rPr>
      </w:pPr>
      <w:ins w:id="1600" w:author="TEBA" w:date="2024-11-08T12:21:00Z">
        <w:r>
          <w:rPr>
            <w:iCs/>
          </w:rPr>
          <w:t>(d)</w:t>
        </w:r>
        <w:r>
          <w:rPr>
            <w:iCs/>
          </w:rPr>
          <w:tab/>
        </w:r>
      </w:ins>
      <w:ins w:id="1601" w:author="TEBA" w:date="2024-11-08T12:22:00Z">
        <w:r w:rsidR="00DE5787">
          <w:t>Execute a Standard Form Market Participant Agreement (as provided for in Section 22, Attachment A, Standard Form Market Participant Agreement) with ERCOT</w:t>
        </w:r>
      </w:ins>
      <w:ins w:id="1602" w:author="TEBA" w:date="2024-11-08T12:23:00Z">
        <w:r w:rsidR="00DE5787">
          <w:t xml:space="preserve"> and </w:t>
        </w:r>
      </w:ins>
      <w:ins w:id="1603" w:author="TEBA" w:date="2024-11-08T12:22:00Z">
        <w:r w:rsidR="00DE5787">
          <w:t xml:space="preserve">name a Designated Representative.  The Designated Representative must have the authority to represent and legally bind the </w:t>
        </w:r>
      </w:ins>
      <w:ins w:id="1604" w:author="TEBA" w:date="2024-11-08T12:25:00Z">
        <w:r w:rsidR="00DE5787">
          <w:t>Entity</w:t>
        </w:r>
      </w:ins>
      <w:ins w:id="1605" w:author="TEBA" w:date="2024-11-08T12:22:00Z">
        <w:r w:rsidR="00DE5787">
          <w:t xml:space="preserve"> in all matters pertaining to the EAC Trading Program.  These individuals will be the contact persons for ERCOT on matters regarding</w:t>
        </w:r>
      </w:ins>
      <w:ins w:id="1606" w:author="TEBA" w:date="2024-11-08T12:25:00Z">
        <w:r w:rsidR="00DE5787">
          <w:t xml:space="preserve"> the EAC Trading Program</w:t>
        </w:r>
      </w:ins>
      <w:ins w:id="1607" w:author="TEBA" w:date="2024-11-08T12:22:00Z">
        <w:r w:rsidR="00DE5787">
          <w:t>.</w:t>
        </w:r>
      </w:ins>
    </w:p>
    <w:p w14:paraId="24D9A6CA" w14:textId="7AD9CDF7" w:rsidR="000C62CB" w:rsidRDefault="000C62CB" w:rsidP="000C62CB">
      <w:pPr>
        <w:spacing w:after="240"/>
        <w:ind w:left="720" w:hanging="720"/>
        <w:rPr>
          <w:ins w:id="1608" w:author="TEBA" w:date="2024-11-08T12:20:00Z"/>
          <w:iCs/>
        </w:rPr>
      </w:pPr>
      <w:ins w:id="1609" w:author="TEBA" w:date="2024-11-08T12:20:00Z">
        <w:r>
          <w:rPr>
            <w:iCs/>
          </w:rPr>
          <w:t>(2)</w:t>
        </w:r>
        <w:r>
          <w:rPr>
            <w:iCs/>
          </w:rPr>
          <w:tab/>
          <w:t>When a third</w:t>
        </w:r>
      </w:ins>
      <w:ins w:id="1610" w:author="TEBA" w:date="2024-11-25T18:50:00Z">
        <w:r w:rsidR="00F82970">
          <w:rPr>
            <w:iCs/>
          </w:rPr>
          <w:t>-</w:t>
        </w:r>
      </w:ins>
      <w:ins w:id="1611" w:author="TEBA" w:date="2024-11-08T12:20:00Z">
        <w:r>
          <w:rPr>
            <w:iCs/>
          </w:rPr>
          <w:t xml:space="preserve">party certification program registers with ERCOT, ERCOT shall send a Market Notice to EAC Account Holders Authorized Representatives that includes the registration information. </w:t>
        </w:r>
      </w:ins>
    </w:p>
    <w:p w14:paraId="4CE04E0D" w14:textId="0E60D97B" w:rsidR="000C62CB" w:rsidRDefault="000C62CB" w:rsidP="000C62CB">
      <w:pPr>
        <w:spacing w:after="240"/>
        <w:ind w:left="720" w:hanging="720"/>
        <w:rPr>
          <w:ins w:id="1612" w:author="TEBA" w:date="2024-11-08T12:20:00Z"/>
          <w:iCs/>
        </w:rPr>
      </w:pPr>
      <w:ins w:id="1613" w:author="TEBA" w:date="2024-11-08T12:20:00Z">
        <w:r>
          <w:rPr>
            <w:iCs/>
          </w:rPr>
          <w:t>(3)</w:t>
        </w:r>
        <w:r>
          <w:rPr>
            <w:iCs/>
          </w:rPr>
          <w:tab/>
          <w:t>EAC Account Holders may notify ERCOT if they are using a third</w:t>
        </w:r>
      </w:ins>
      <w:ins w:id="1614" w:author="TEBA" w:date="2024-11-25T18:50:00Z">
        <w:r w:rsidR="00F82970">
          <w:rPr>
            <w:iCs/>
          </w:rPr>
          <w:t>-</w:t>
        </w:r>
      </w:ins>
      <w:ins w:id="1615" w:author="TEBA" w:date="2024-11-08T12:20:00Z">
        <w:r>
          <w:rPr>
            <w:iCs/>
          </w:rPr>
          <w:t xml:space="preserve">party certification program using a notification method determined by ERCOT. ERCOT shall specify this method on the ERCOT </w:t>
        </w:r>
      </w:ins>
      <w:ins w:id="1616" w:author="TEBA" w:date="2024-11-25T21:11:00Z">
        <w:r w:rsidR="00182F97">
          <w:rPr>
            <w:iCs/>
          </w:rPr>
          <w:t>w</w:t>
        </w:r>
      </w:ins>
      <w:ins w:id="1617" w:author="TEBA" w:date="2024-11-08T12:20:00Z">
        <w:r>
          <w:rPr>
            <w:iCs/>
          </w:rPr>
          <w:t>ebsite. An EAC Account Holder may also notify ERCOT that is no longer using a third</w:t>
        </w:r>
      </w:ins>
      <w:ins w:id="1618" w:author="TEBA" w:date="2024-11-25T18:50:00Z">
        <w:r w:rsidR="00F82970">
          <w:rPr>
            <w:iCs/>
          </w:rPr>
          <w:t>-</w:t>
        </w:r>
      </w:ins>
      <w:ins w:id="1619" w:author="TEBA" w:date="2024-11-08T12:20:00Z">
        <w:r>
          <w:rPr>
            <w:iCs/>
          </w:rPr>
          <w:t>party certification program, at which point ERCOT shall no longer allow that third</w:t>
        </w:r>
      </w:ins>
      <w:ins w:id="1620" w:author="TEBA" w:date="2024-11-25T18:51:00Z">
        <w:r w:rsidR="00F82970">
          <w:rPr>
            <w:iCs/>
          </w:rPr>
          <w:t>-</w:t>
        </w:r>
      </w:ins>
      <w:ins w:id="1621" w:author="TEBA" w:date="2024-11-08T12:20:00Z">
        <w:r>
          <w:rPr>
            <w:iCs/>
          </w:rPr>
          <w:t xml:space="preserve">party certification provider to update EACs for that EAC Account Holder. </w:t>
        </w:r>
      </w:ins>
    </w:p>
    <w:p w14:paraId="541F2B2D" w14:textId="3483F763" w:rsidR="000C62CB" w:rsidRDefault="000C62CB" w:rsidP="000C62CB">
      <w:pPr>
        <w:spacing w:after="240"/>
        <w:ind w:left="720" w:hanging="720"/>
        <w:rPr>
          <w:ins w:id="1622" w:author="TEBA" w:date="2024-11-08T12:20:00Z"/>
          <w:iCs/>
        </w:rPr>
      </w:pPr>
      <w:ins w:id="1623" w:author="TEBA" w:date="2024-11-08T12:20:00Z">
        <w:r>
          <w:rPr>
            <w:iCs/>
          </w:rPr>
          <w:t>(4)</w:t>
        </w:r>
        <w:r>
          <w:rPr>
            <w:iCs/>
          </w:rPr>
          <w:tab/>
          <w:t>Third</w:t>
        </w:r>
      </w:ins>
      <w:ins w:id="1624" w:author="TEBA" w:date="2024-11-25T18:51:00Z">
        <w:r w:rsidR="00F82970">
          <w:rPr>
            <w:iCs/>
          </w:rPr>
          <w:t>-</w:t>
        </w:r>
      </w:ins>
      <w:ins w:id="1625" w:author="TEBA" w:date="2024-11-08T12:20:00Z">
        <w:r>
          <w:rPr>
            <w:iCs/>
          </w:rPr>
          <w:t xml:space="preserve">party certification programs may provide ERCOT with a list of EACs in a format specified by ERCOT that meet their certification criteria from time to time.  </w:t>
        </w:r>
      </w:ins>
    </w:p>
    <w:p w14:paraId="4AC8511D" w14:textId="22890803" w:rsidR="000C62CB" w:rsidRDefault="000C62CB" w:rsidP="000C62CB">
      <w:pPr>
        <w:spacing w:after="240"/>
        <w:ind w:left="720" w:hanging="720"/>
        <w:rPr>
          <w:ins w:id="1626" w:author="TEBA" w:date="2024-11-08T12:20:00Z"/>
          <w:iCs/>
        </w:rPr>
      </w:pPr>
      <w:ins w:id="1627" w:author="TEBA" w:date="2024-11-08T12:20:00Z">
        <w:r>
          <w:rPr>
            <w:iCs/>
          </w:rPr>
          <w:t>(5)</w:t>
        </w:r>
        <w:r>
          <w:rPr>
            <w:iCs/>
          </w:rPr>
          <w:tab/>
          <w:t>Following the receipt of this data, ERCOT shall update the associated EAC</w:t>
        </w:r>
      </w:ins>
      <w:ins w:id="1628" w:author="TEBA" w:date="2024-11-25T14:55:00Z">
        <w:r w:rsidR="004B3C54">
          <w:rPr>
            <w:iCs/>
          </w:rPr>
          <w:t>’</w:t>
        </w:r>
      </w:ins>
      <w:ins w:id="1629" w:author="TEBA" w:date="2024-11-08T12:20:00Z">
        <w:r>
          <w:rPr>
            <w:iCs/>
          </w:rPr>
          <w:t>s third</w:t>
        </w:r>
      </w:ins>
      <w:ins w:id="1630" w:author="TEBA" w:date="2024-11-25T18:51:00Z">
        <w:r w:rsidR="00F82970">
          <w:rPr>
            <w:iCs/>
          </w:rPr>
          <w:t>-</w:t>
        </w:r>
      </w:ins>
      <w:ins w:id="1631" w:author="TEBA" w:date="2024-11-08T12:20:00Z">
        <w:r>
          <w:rPr>
            <w:iCs/>
          </w:rPr>
          <w:t>party certification data field with information specified by the third</w:t>
        </w:r>
      </w:ins>
      <w:ins w:id="1632" w:author="TEBA" w:date="2024-11-25T18:51:00Z">
        <w:r w:rsidR="00F82970">
          <w:rPr>
            <w:iCs/>
          </w:rPr>
          <w:t>-</w:t>
        </w:r>
      </w:ins>
      <w:ins w:id="1633" w:author="TEBA" w:date="2024-11-08T12:20:00Z">
        <w:r>
          <w:rPr>
            <w:iCs/>
          </w:rPr>
          <w:t>party EAC certifier if the EAC Account Holder associated with the EAC has previously notified ERCOT that it is using the third</w:t>
        </w:r>
      </w:ins>
      <w:ins w:id="1634" w:author="TEBA" w:date="2024-11-25T18:51:00Z">
        <w:r w:rsidR="00F82970">
          <w:rPr>
            <w:iCs/>
          </w:rPr>
          <w:t>-</w:t>
        </w:r>
      </w:ins>
      <w:ins w:id="1635" w:author="TEBA" w:date="2024-11-08T12:20:00Z">
        <w:r>
          <w:rPr>
            <w:iCs/>
          </w:rPr>
          <w:t>party certification program that provided certification information for that EAC.</w:t>
        </w:r>
      </w:ins>
    </w:p>
    <w:p w14:paraId="01DC915E" w14:textId="795925C0" w:rsidR="000C62CB" w:rsidRDefault="000C62CB" w:rsidP="000C62CB">
      <w:pPr>
        <w:spacing w:after="240"/>
        <w:ind w:left="720" w:hanging="720"/>
        <w:rPr>
          <w:ins w:id="1636" w:author="TEBA" w:date="2024-11-08T12:20:00Z"/>
          <w:iCs/>
        </w:rPr>
      </w:pPr>
      <w:ins w:id="1637" w:author="TEBA" w:date="2024-11-08T12:20:00Z">
        <w:r>
          <w:rPr>
            <w:iCs/>
          </w:rPr>
          <w:t>(6)</w:t>
        </w:r>
        <w:r>
          <w:rPr>
            <w:iCs/>
          </w:rPr>
          <w:tab/>
          <w:t>ERCOT shall only allow updates to the third</w:t>
        </w:r>
      </w:ins>
      <w:ins w:id="1638" w:author="TEBA" w:date="2024-11-25T18:51:00Z">
        <w:r w:rsidR="00F82970">
          <w:rPr>
            <w:iCs/>
          </w:rPr>
          <w:t>-</w:t>
        </w:r>
      </w:ins>
      <w:ins w:id="1639" w:author="TEBA" w:date="2024-11-08T12:20:00Z">
        <w:r>
          <w:rPr>
            <w:iCs/>
          </w:rPr>
          <w:t>party certification data field if there is matching data on a third</w:t>
        </w:r>
      </w:ins>
      <w:ins w:id="1640" w:author="TEBA" w:date="2024-11-25T18:51:00Z">
        <w:r w:rsidR="00F82970">
          <w:rPr>
            <w:iCs/>
          </w:rPr>
          <w:t>-</w:t>
        </w:r>
      </w:ins>
      <w:ins w:id="1641" w:author="TEBA" w:date="2024-11-08T12:20:00Z">
        <w:r>
          <w:rPr>
            <w:iCs/>
          </w:rPr>
          <w:t>party certification program. ERCOT shall not update the third</w:t>
        </w:r>
      </w:ins>
      <w:ins w:id="1642" w:author="TEBA" w:date="2024-11-25T18:51:00Z">
        <w:r w:rsidR="00F82970">
          <w:rPr>
            <w:iCs/>
          </w:rPr>
          <w:t>-</w:t>
        </w:r>
      </w:ins>
      <w:ins w:id="1643" w:author="TEBA" w:date="2024-11-08T12:20:00Z">
        <w:r>
          <w:rPr>
            <w:iCs/>
          </w:rPr>
          <w:t>party certification data field if:</w:t>
        </w:r>
      </w:ins>
    </w:p>
    <w:p w14:paraId="05C16FBC" w14:textId="5E1929E7" w:rsidR="000C62CB" w:rsidRDefault="000C62CB" w:rsidP="00CF1BDF">
      <w:pPr>
        <w:spacing w:after="240"/>
        <w:ind w:left="1440" w:hanging="720"/>
        <w:rPr>
          <w:ins w:id="1644" w:author="TEBA" w:date="2024-11-08T12:20:00Z"/>
          <w:iCs/>
        </w:rPr>
      </w:pPr>
      <w:ins w:id="1645" w:author="TEBA" w:date="2024-11-08T12:20:00Z">
        <w:r>
          <w:rPr>
            <w:iCs/>
          </w:rPr>
          <w:t>(a)</w:t>
        </w:r>
      </w:ins>
      <w:ins w:id="1646" w:author="TEBA" w:date="2024-11-25T21:58:00Z">
        <w:r w:rsidR="00A13DD1">
          <w:rPr>
            <w:iCs/>
          </w:rPr>
          <w:tab/>
        </w:r>
      </w:ins>
      <w:ins w:id="1647" w:author="TEBA" w:date="2024-11-08T12:20:00Z">
        <w:r>
          <w:rPr>
            <w:iCs/>
          </w:rPr>
          <w:t>The EAC Account Holder has not notified ERCOT that it is using that third</w:t>
        </w:r>
      </w:ins>
      <w:ins w:id="1648" w:author="TEBA" w:date="2024-11-25T18:52:00Z">
        <w:r w:rsidR="00F82970">
          <w:rPr>
            <w:iCs/>
          </w:rPr>
          <w:t>-</w:t>
        </w:r>
      </w:ins>
      <w:ins w:id="1649" w:author="TEBA" w:date="2024-11-08T12:20:00Z">
        <w:r>
          <w:rPr>
            <w:iCs/>
          </w:rPr>
          <w:t>party certification program; or</w:t>
        </w:r>
      </w:ins>
    </w:p>
    <w:p w14:paraId="68E835B2" w14:textId="1437C338" w:rsidR="000C62CB" w:rsidRDefault="000C62CB" w:rsidP="00CF1BDF">
      <w:pPr>
        <w:spacing w:after="240"/>
        <w:ind w:left="1440" w:hanging="720"/>
        <w:rPr>
          <w:ins w:id="1650" w:author="TEBA" w:date="2024-11-08T12:20:00Z"/>
          <w:iCs/>
        </w:rPr>
      </w:pPr>
      <w:ins w:id="1651" w:author="TEBA" w:date="2024-11-08T12:20:00Z">
        <w:r>
          <w:rPr>
            <w:iCs/>
          </w:rPr>
          <w:t>(b)</w:t>
        </w:r>
      </w:ins>
      <w:ins w:id="1652" w:author="TEBA" w:date="2024-11-25T21:58:00Z">
        <w:r w:rsidR="00A13DD1">
          <w:rPr>
            <w:iCs/>
          </w:rPr>
          <w:tab/>
        </w:r>
      </w:ins>
      <w:ins w:id="1653" w:author="TEBA" w:date="2024-11-08T12:20:00Z">
        <w:r>
          <w:rPr>
            <w:iCs/>
          </w:rPr>
          <w:t>The third</w:t>
        </w:r>
      </w:ins>
      <w:ins w:id="1654" w:author="TEBA" w:date="2024-11-25T18:52:00Z">
        <w:r w:rsidR="00F82970">
          <w:rPr>
            <w:iCs/>
          </w:rPr>
          <w:t>-</w:t>
        </w:r>
      </w:ins>
      <w:ins w:id="1655" w:author="TEBA" w:date="2024-11-08T12:20:00Z">
        <w:r>
          <w:rPr>
            <w:iCs/>
          </w:rPr>
          <w:t>party certification program fails to provide information in the format specified by ERCOT.</w:t>
        </w:r>
      </w:ins>
    </w:p>
    <w:p w14:paraId="2F60D98F" w14:textId="445FC6A3" w:rsidR="000C62CB" w:rsidRDefault="000C62CB" w:rsidP="00575293">
      <w:pPr>
        <w:keepNext/>
        <w:tabs>
          <w:tab w:val="left" w:pos="720"/>
        </w:tabs>
        <w:spacing w:before="240" w:after="240"/>
        <w:ind w:left="720" w:hanging="720"/>
        <w:outlineLvl w:val="1"/>
        <w:rPr>
          <w:ins w:id="1656" w:author="TEBA" w:date="2024-11-08T12:20:00Z"/>
          <w:iCs/>
        </w:rPr>
      </w:pPr>
      <w:ins w:id="1657" w:author="TEBA" w:date="2024-11-08T12:20:00Z">
        <w:r>
          <w:rPr>
            <w:iCs/>
          </w:rPr>
          <w:lastRenderedPageBreak/>
          <w:t>(7)</w:t>
        </w:r>
        <w:r>
          <w:rPr>
            <w:iCs/>
          </w:rPr>
          <w:tab/>
          <w:t>ERCOT shall allow third</w:t>
        </w:r>
      </w:ins>
      <w:ins w:id="1658" w:author="TEBA" w:date="2024-11-25T18:52:00Z">
        <w:r w:rsidR="00F82970">
          <w:rPr>
            <w:iCs/>
          </w:rPr>
          <w:t>-</w:t>
        </w:r>
      </w:ins>
      <w:ins w:id="1659" w:author="TEBA" w:date="2024-11-08T12:20:00Z">
        <w:r>
          <w:rPr>
            <w:iCs/>
          </w:rPr>
          <w:t xml:space="preserve">party certification programs to use a </w:t>
        </w:r>
      </w:ins>
      <w:ins w:id="1660" w:author="TEBA" w:date="2024-11-27T10:44:00Z">
        <w:r w:rsidR="00E066C5">
          <w:rPr>
            <w:iCs/>
          </w:rPr>
          <w:t>Representational State Transfer (</w:t>
        </w:r>
      </w:ins>
      <w:ins w:id="1661" w:author="TEBA" w:date="2024-11-08T12:20:00Z">
        <w:r>
          <w:rPr>
            <w:iCs/>
          </w:rPr>
          <w:t>REST</w:t>
        </w:r>
      </w:ins>
      <w:ins w:id="1662" w:author="TEBA" w:date="2024-11-27T10:44:00Z">
        <w:r w:rsidR="00E066C5">
          <w:rPr>
            <w:iCs/>
          </w:rPr>
          <w:t>)</w:t>
        </w:r>
      </w:ins>
      <w:ins w:id="1663" w:author="TEBA" w:date="2024-11-08T12:20:00Z">
        <w:r>
          <w:rPr>
            <w:iCs/>
          </w:rPr>
          <w:t xml:space="preserve"> </w:t>
        </w:r>
      </w:ins>
      <w:ins w:id="1664" w:author="TEBA" w:date="2024-11-25T19:31:00Z">
        <w:r w:rsidR="00D632EE">
          <w:rPr>
            <w:iCs/>
          </w:rPr>
          <w:t>A</w:t>
        </w:r>
      </w:ins>
      <w:ins w:id="1665" w:author="TEBA" w:date="2024-11-08T12:20:00Z">
        <w:r>
          <w:rPr>
            <w:iCs/>
          </w:rPr>
          <w:t xml:space="preserve">pplication </w:t>
        </w:r>
      </w:ins>
      <w:ins w:id="1666" w:author="TEBA" w:date="2024-11-25T19:31:00Z">
        <w:r w:rsidR="00D632EE">
          <w:rPr>
            <w:iCs/>
          </w:rPr>
          <w:t>P</w:t>
        </w:r>
      </w:ins>
      <w:ins w:id="1667" w:author="TEBA" w:date="2024-11-08T12:20:00Z">
        <w:r>
          <w:rPr>
            <w:iCs/>
          </w:rPr>
          <w:t xml:space="preserve">rogramming </w:t>
        </w:r>
      </w:ins>
      <w:ins w:id="1668" w:author="TEBA" w:date="2024-11-25T19:31:00Z">
        <w:r w:rsidR="00D632EE">
          <w:rPr>
            <w:iCs/>
          </w:rPr>
          <w:t>I</w:t>
        </w:r>
      </w:ins>
      <w:ins w:id="1669" w:author="TEBA" w:date="2024-11-08T12:20:00Z">
        <w:r>
          <w:rPr>
            <w:iCs/>
          </w:rPr>
          <w:t>nterface (API) to provide the list of EACs to ERCOT. If ERCOT rejects an update to the field for any reason that was provided via API, ERCOT shall notify the third</w:t>
        </w:r>
      </w:ins>
      <w:ins w:id="1670" w:author="TEBA" w:date="2024-11-25T18:52:00Z">
        <w:r w:rsidR="00F82970">
          <w:rPr>
            <w:iCs/>
          </w:rPr>
          <w:t>-</w:t>
        </w:r>
      </w:ins>
      <w:ins w:id="1671" w:author="TEBA" w:date="2024-11-08T12:20:00Z">
        <w:r>
          <w:rPr>
            <w:iCs/>
          </w:rPr>
          <w:t>party certification program via API.</w:t>
        </w:r>
      </w:ins>
    </w:p>
    <w:p w14:paraId="3187045D" w14:textId="29543F19" w:rsidR="000C62CB" w:rsidRDefault="000C62CB" w:rsidP="00575293">
      <w:pPr>
        <w:keepNext/>
        <w:tabs>
          <w:tab w:val="left" w:pos="720"/>
        </w:tabs>
        <w:spacing w:before="240" w:after="240"/>
        <w:ind w:left="720" w:hanging="720"/>
        <w:outlineLvl w:val="1"/>
        <w:rPr>
          <w:ins w:id="1672" w:author="TEBA" w:date="2024-11-08T12:20:00Z"/>
          <w:iCs/>
        </w:rPr>
      </w:pPr>
      <w:ins w:id="1673" w:author="TEBA" w:date="2024-11-08T12:20:00Z">
        <w:r>
          <w:rPr>
            <w:iCs/>
          </w:rPr>
          <w:t>(8)</w:t>
        </w:r>
        <w:r>
          <w:rPr>
            <w:iCs/>
          </w:rPr>
          <w:tab/>
          <w:t>ERCOT may decertify a third</w:t>
        </w:r>
      </w:ins>
      <w:ins w:id="1674" w:author="TEBA" w:date="2024-11-25T18:53:00Z">
        <w:r w:rsidR="00F82970">
          <w:rPr>
            <w:iCs/>
          </w:rPr>
          <w:t>-</w:t>
        </w:r>
      </w:ins>
      <w:ins w:id="1675" w:author="TEBA" w:date="2024-11-08T12:20:00Z">
        <w:r>
          <w:rPr>
            <w:iCs/>
          </w:rPr>
          <w:t>party certification provider if it has good cause for doing so. Prior to decertification, ERCOT must provide notice that it is considering doing so to the Technical Advisory Committee</w:t>
        </w:r>
      </w:ins>
      <w:ins w:id="1676" w:author="TEBA" w:date="2024-11-25T19:40:00Z">
        <w:r w:rsidR="00DD127D">
          <w:rPr>
            <w:iCs/>
          </w:rPr>
          <w:t xml:space="preserve"> (TAC)</w:t>
        </w:r>
      </w:ins>
      <w:ins w:id="1677" w:author="TEBA" w:date="2024-11-08T12:20:00Z">
        <w:r>
          <w:rPr>
            <w:iCs/>
          </w:rPr>
          <w:t>.</w:t>
        </w:r>
      </w:ins>
    </w:p>
    <w:p w14:paraId="23BF2D38" w14:textId="20055A6E" w:rsidR="000C62CB" w:rsidRDefault="000C62CB" w:rsidP="00575293">
      <w:pPr>
        <w:keepNext/>
        <w:tabs>
          <w:tab w:val="left" w:pos="720"/>
        </w:tabs>
        <w:spacing w:before="240" w:after="240"/>
        <w:ind w:left="720" w:hanging="720"/>
        <w:outlineLvl w:val="1"/>
        <w:rPr>
          <w:ins w:id="1678" w:author="TEBA" w:date="2024-11-08T12:20:00Z"/>
        </w:rPr>
      </w:pPr>
      <w:ins w:id="1679" w:author="TEBA" w:date="2024-11-08T12:20:00Z">
        <w:r>
          <w:rPr>
            <w:iCs/>
          </w:rPr>
          <w:t>(9)</w:t>
        </w:r>
        <w:r>
          <w:rPr>
            <w:iCs/>
          </w:rPr>
          <w:tab/>
          <w:t>Unlike the third</w:t>
        </w:r>
      </w:ins>
      <w:ins w:id="1680" w:author="TEBA" w:date="2024-11-25T18:53:00Z">
        <w:r w:rsidR="00F82970">
          <w:rPr>
            <w:iCs/>
          </w:rPr>
          <w:t>-</w:t>
        </w:r>
      </w:ins>
      <w:ins w:id="1681" w:author="TEBA" w:date="2024-11-08T12:20:00Z">
        <w:r>
          <w:rPr>
            <w:iCs/>
          </w:rPr>
          <w:t xml:space="preserve">party certification data field, which is only updated by ERCOT using the process described in paragraphs (1) through (8), the </w:t>
        </w:r>
        <w:r>
          <w:t>storage metadata field is updated by the EAC Account Holder.  The EAC Account Holder may provide additional information about the EAC in this field if they choose to do so.</w:t>
        </w:r>
      </w:ins>
    </w:p>
    <w:p w14:paraId="7836711E" w14:textId="086AF838" w:rsidR="000C62CB" w:rsidRDefault="000C62CB" w:rsidP="00575293">
      <w:pPr>
        <w:keepNext/>
        <w:tabs>
          <w:tab w:val="left" w:pos="720"/>
        </w:tabs>
        <w:spacing w:before="240" w:after="240"/>
        <w:ind w:left="720" w:hanging="720"/>
        <w:outlineLvl w:val="1"/>
        <w:rPr>
          <w:ins w:id="1682" w:author="TEBA" w:date="2024-11-08T12:20:00Z"/>
          <w:iCs/>
        </w:rPr>
      </w:pPr>
      <w:ins w:id="1683" w:author="TEBA" w:date="2024-11-08T12:20:00Z">
        <w:r>
          <w:t>(10)</w:t>
        </w:r>
        <w:r>
          <w:tab/>
          <w:t>ERCOT is not responsible for the accuracy of information provided to ERCOT by any third</w:t>
        </w:r>
      </w:ins>
      <w:ins w:id="1684" w:author="TEBA" w:date="2024-11-25T18:53:00Z">
        <w:r w:rsidR="00F82970">
          <w:t>-</w:t>
        </w:r>
      </w:ins>
      <w:ins w:id="1685" w:author="TEBA" w:date="2024-11-08T12:20:00Z">
        <w:r>
          <w:t xml:space="preserve">party certification program. </w:t>
        </w:r>
      </w:ins>
    </w:p>
    <w:p w14:paraId="5E76BC7A" w14:textId="77777777" w:rsidR="00A0597E" w:rsidRDefault="00A0597E" w:rsidP="00A0597E">
      <w:pPr>
        <w:keepNext/>
        <w:tabs>
          <w:tab w:val="left" w:pos="900"/>
        </w:tabs>
        <w:spacing w:before="240" w:after="240"/>
        <w:ind w:left="900" w:hanging="900"/>
        <w:outlineLvl w:val="1"/>
        <w:rPr>
          <w:b/>
        </w:rPr>
      </w:pPr>
      <w:bookmarkStart w:id="1686" w:name="_Toc239073043"/>
      <w:bookmarkStart w:id="1687" w:name="_Toc180673481"/>
      <w:r>
        <w:rPr>
          <w:b/>
        </w:rPr>
        <w:t>14.13</w:t>
      </w:r>
      <w:r>
        <w:rPr>
          <w:b/>
        </w:rPr>
        <w:tab/>
        <w:t>Submit Annual Report to Public Utility Commission of Texas</w:t>
      </w:r>
      <w:bookmarkEnd w:id="1686"/>
      <w:bookmarkEnd w:id="1687"/>
    </w:p>
    <w:p w14:paraId="0C2970C9" w14:textId="7A742D26" w:rsidR="00A0597E" w:rsidRDefault="00A0597E" w:rsidP="00A0597E">
      <w:pPr>
        <w:spacing w:after="240"/>
        <w:ind w:left="720" w:hanging="720"/>
        <w:rPr>
          <w:iCs/>
        </w:rPr>
      </w:pPr>
      <w:r>
        <w:t>(1)</w:t>
      </w:r>
      <w:r>
        <w:tab/>
      </w:r>
      <w:r>
        <w:rPr>
          <w:iCs/>
        </w:rPr>
        <w:t xml:space="preserve">Beginning in 2002, ERCOT shall submit an annual report to the Public Utility Commission of Texas (PUCT) on or before the date set forth for such report in subsection (h)(11) of P.U.C. </w:t>
      </w:r>
      <w:r>
        <w:rPr>
          <w:iCs/>
          <w:smallCaps/>
        </w:rPr>
        <w:t>Subst.</w:t>
      </w:r>
      <w:r>
        <w:rPr>
          <w:iCs/>
        </w:rPr>
        <w:t xml:space="preserve"> R. 25.173, Renewable Energy Credit Program.  Such report shall contain the following information pertaining to program operation for the previous </w:t>
      </w:r>
      <w:del w:id="1688" w:author="TEBA" w:date="2024-12-13T13:50:00Z">
        <w:r w:rsidDel="007158DC">
          <w:rPr>
            <w:iCs/>
          </w:rPr>
          <w:delText>Compliance Period</w:delText>
        </w:r>
      </w:del>
      <w:ins w:id="1689" w:author="TEBA" w:date="2024-12-13T13:50:00Z">
        <w:r w:rsidR="007158DC">
          <w:rPr>
            <w:iCs/>
          </w:rPr>
          <w:t>year</w:t>
        </w:r>
      </w:ins>
      <w:r>
        <w:rPr>
          <w:iCs/>
        </w:rPr>
        <w:t>:</w:t>
      </w:r>
    </w:p>
    <w:p w14:paraId="2CD8880B" w14:textId="77777777" w:rsidR="00A0597E" w:rsidRDefault="00A0597E" w:rsidP="00A0597E">
      <w:pPr>
        <w:spacing w:after="240"/>
        <w:ind w:left="1440" w:hanging="720"/>
      </w:pPr>
      <w:r>
        <w:t>(a)</w:t>
      </w:r>
      <w:r>
        <w:tab/>
        <w:t>MW of existing renewable capacity installed in Texas, by technology type;</w:t>
      </w:r>
    </w:p>
    <w:p w14:paraId="09E7CA3E" w14:textId="77777777" w:rsidR="00A0597E" w:rsidRDefault="00A0597E" w:rsidP="00A0597E">
      <w:pPr>
        <w:spacing w:after="240"/>
        <w:ind w:left="1440" w:hanging="720"/>
      </w:pPr>
      <w:r>
        <w:t>(b)</w:t>
      </w:r>
      <w:r>
        <w:tab/>
        <w:t>MW of new renewable energy capacity installed in Texas, by technology type;</w:t>
      </w:r>
    </w:p>
    <w:p w14:paraId="1C466180" w14:textId="77777777" w:rsidR="00A0597E" w:rsidRDefault="00A0597E" w:rsidP="00A0597E">
      <w:pPr>
        <w:spacing w:after="240"/>
        <w:ind w:left="1440" w:hanging="720"/>
      </w:pPr>
      <w:r>
        <w:t>(c)</w:t>
      </w:r>
      <w:r>
        <w:tab/>
        <w:t>List of eligible non-Texas capacity participating in the program, by technology type;</w:t>
      </w:r>
    </w:p>
    <w:p w14:paraId="53172F16" w14:textId="77777777" w:rsidR="00A0597E" w:rsidRDefault="00A0597E" w:rsidP="00A0597E">
      <w:pPr>
        <w:spacing w:after="240"/>
        <w:ind w:left="1440" w:hanging="720"/>
      </w:pPr>
      <w:r>
        <w:t>(d)</w:t>
      </w:r>
      <w:r>
        <w:tab/>
        <w:t>Summary of Renewable Energy Credit (REC) aggregator activities, submitted in a format specified by the PUCT;</w:t>
      </w:r>
    </w:p>
    <w:p w14:paraId="3B7632B0" w14:textId="77777777" w:rsidR="00A0597E" w:rsidRDefault="00A0597E" w:rsidP="00A0597E">
      <w:pPr>
        <w:spacing w:after="240"/>
        <w:ind w:left="1440" w:hanging="720"/>
      </w:pPr>
      <w:r>
        <w:t>(e)</w:t>
      </w:r>
      <w:r>
        <w:tab/>
        <w:t>Owner/operator of each REC generating facility;</w:t>
      </w:r>
    </w:p>
    <w:p w14:paraId="40835FA8" w14:textId="77777777" w:rsidR="00A0597E" w:rsidRDefault="00A0597E" w:rsidP="00A0597E">
      <w:pPr>
        <w:spacing w:after="240"/>
        <w:ind w:left="1440" w:hanging="720"/>
      </w:pPr>
      <w:r>
        <w:t>(f)</w:t>
      </w:r>
      <w:r>
        <w:tab/>
        <w:t>Date each new renewable energy facility began to produce energy;</w:t>
      </w:r>
    </w:p>
    <w:p w14:paraId="0AF98215" w14:textId="77777777" w:rsidR="00A0597E" w:rsidRDefault="00A0597E" w:rsidP="00A0597E">
      <w:pPr>
        <w:spacing w:after="240"/>
        <w:ind w:left="1440" w:hanging="720"/>
      </w:pPr>
      <w:r>
        <w:t>(g)</w:t>
      </w:r>
      <w:r>
        <w:tab/>
        <w:t>MWh of energy generated by renewable energy Resources as demonstrated through data supplied in accordance with these Protocols;</w:t>
      </w:r>
    </w:p>
    <w:p w14:paraId="21000F23" w14:textId="77777777" w:rsidR="00A0597E" w:rsidRDefault="00A0597E" w:rsidP="00A0597E">
      <w:pPr>
        <w:spacing w:after="240"/>
        <w:ind w:left="1440" w:hanging="720"/>
      </w:pPr>
      <w:r>
        <w:t>(h)</w:t>
      </w:r>
      <w:r>
        <w:tab/>
        <w:t>List of renewable energy unit retirements;</w:t>
      </w:r>
    </w:p>
    <w:p w14:paraId="1A516B56" w14:textId="6B8F8319" w:rsidR="00A0597E" w:rsidRDefault="00A0597E" w:rsidP="00A0597E">
      <w:pPr>
        <w:spacing w:after="240"/>
        <w:ind w:left="1440" w:hanging="720"/>
      </w:pPr>
      <w:r>
        <w:t>(i)</w:t>
      </w:r>
      <w:r>
        <w:tab/>
        <w:t xml:space="preserve">List of all </w:t>
      </w:r>
      <w:del w:id="1690" w:author="TEBA" w:date="2024-12-10T07:08:00Z">
        <w:r w:rsidDel="009A56E6">
          <w:delText>Retail Entities</w:delText>
        </w:r>
      </w:del>
      <w:ins w:id="1691" w:author="TEBA" w:date="2024-12-10T07:08:00Z">
        <w:r w:rsidR="009A56E6">
          <w:t>EAC Account Holders</w:t>
        </w:r>
      </w:ins>
      <w:r>
        <w:t xml:space="preserve"> participating in the </w:t>
      </w:r>
      <w:del w:id="1692" w:author="TEBA" w:date="2024-12-10T07:08:00Z">
        <w:r w:rsidDel="009A56E6">
          <w:delText xml:space="preserve">REC </w:delText>
        </w:r>
      </w:del>
      <w:ins w:id="1693" w:author="TEBA" w:date="2024-12-10T07:08:00Z">
        <w:r w:rsidR="009A56E6">
          <w:t xml:space="preserve">EAC </w:t>
        </w:r>
      </w:ins>
      <w:r>
        <w:t>Trading Program;</w:t>
      </w:r>
    </w:p>
    <w:p w14:paraId="408F8FDE" w14:textId="77777777" w:rsidR="00A0597E" w:rsidRDefault="00A0597E" w:rsidP="00A0597E">
      <w:pPr>
        <w:spacing w:after="240"/>
        <w:ind w:left="1440" w:hanging="720"/>
      </w:pPr>
      <w:r>
        <w:lastRenderedPageBreak/>
        <w:t>(j)</w:t>
      </w:r>
      <w:r>
        <w:tab/>
        <w:t>Final Solar Renewable Portfolio Standard (SRPS) Requirement (FSRR) of each Retail Entity;</w:t>
      </w:r>
    </w:p>
    <w:p w14:paraId="5E8F1861" w14:textId="77777777" w:rsidR="00A0597E" w:rsidRDefault="00A0597E" w:rsidP="00A0597E">
      <w:pPr>
        <w:spacing w:after="240"/>
        <w:ind w:left="1440" w:hanging="720"/>
      </w:pPr>
      <w:r>
        <w:t>(k)</w:t>
      </w:r>
      <w:r>
        <w:tab/>
        <w:t>Number of REC offsets used by each Retail Entity;</w:t>
      </w:r>
    </w:p>
    <w:p w14:paraId="32A72E2F" w14:textId="77777777" w:rsidR="00A0597E" w:rsidRDefault="00A0597E" w:rsidP="00A0597E">
      <w:pPr>
        <w:spacing w:after="240"/>
        <w:ind w:left="1440" w:hanging="720"/>
      </w:pPr>
      <w:r>
        <w:t>(l)</w:t>
      </w:r>
      <w:r>
        <w:tab/>
        <w:t xml:space="preserve">A list of </w:t>
      </w:r>
      <w:proofErr w:type="gramStart"/>
      <w:r>
        <w:t>REC</w:t>
      </w:r>
      <w:proofErr w:type="gramEnd"/>
      <w:r>
        <w:t xml:space="preserve"> offset generators, REC offsets awarded and MWh production from each such generator on an annual basis;</w:t>
      </w:r>
    </w:p>
    <w:p w14:paraId="52A39EF5" w14:textId="77777777" w:rsidR="00A0597E" w:rsidRDefault="00A0597E" w:rsidP="00A0597E">
      <w:pPr>
        <w:spacing w:after="240"/>
        <w:ind w:left="1440" w:hanging="720"/>
      </w:pPr>
      <w:r>
        <w:t>(m)</w:t>
      </w:r>
      <w:r>
        <w:tab/>
        <w:t>Number of RECs retired by each program participant by category (mandatory compliance, voluntary retirement, expiration, and total retirements);</w:t>
      </w:r>
    </w:p>
    <w:p w14:paraId="6A160DB2" w14:textId="69BDE4C6" w:rsidR="00A0597E" w:rsidRDefault="00A0597E" w:rsidP="00A0597E">
      <w:pPr>
        <w:spacing w:after="240"/>
        <w:ind w:left="1440" w:hanging="720"/>
      </w:pPr>
      <w:del w:id="1694" w:author="TEBA" w:date="2024-12-10T07:08:00Z">
        <w:r w:rsidDel="009A56E6">
          <w:delText>(n)</w:delText>
        </w:r>
        <w:r w:rsidDel="009A56E6">
          <w:tab/>
          <w:delText xml:space="preserve">Number of Compliance Premiums retired by each program participant by category (mandatory compliance, expiration, and total retirements); </w:delText>
        </w:r>
      </w:del>
    </w:p>
    <w:p w14:paraId="6B1846B2" w14:textId="14977FDE" w:rsidR="00A0597E" w:rsidRDefault="00A0597E" w:rsidP="00A0597E">
      <w:pPr>
        <w:spacing w:after="240"/>
        <w:ind w:left="1440" w:hanging="720"/>
      </w:pPr>
      <w:r>
        <w:t>(</w:t>
      </w:r>
      <w:del w:id="1695" w:author="TEBA" w:date="2024-12-10T07:09:00Z">
        <w:r w:rsidDel="009A56E6">
          <w:delText>o</w:delText>
        </w:r>
      </w:del>
      <w:ins w:id="1696" w:author="TEBA" w:date="2024-12-10T07:09:00Z">
        <w:r w:rsidR="009A56E6">
          <w:t>n</w:t>
        </w:r>
      </w:ins>
      <w:r>
        <w:t>)</w:t>
      </w:r>
      <w:r>
        <w:tab/>
        <w:t>List of all Retail Entities in compliance with SRPS requirement; and</w:t>
      </w:r>
    </w:p>
    <w:p w14:paraId="1D5CFD1F" w14:textId="76F3AD72" w:rsidR="00A0597E" w:rsidRDefault="00A0597E" w:rsidP="00A0597E">
      <w:pPr>
        <w:spacing w:after="240"/>
        <w:ind w:left="1440" w:hanging="720"/>
      </w:pPr>
      <w:r>
        <w:t>(</w:t>
      </w:r>
      <w:del w:id="1697" w:author="TEBA" w:date="2024-12-10T07:09:00Z">
        <w:r w:rsidDel="009A56E6">
          <w:delText>p</w:delText>
        </w:r>
      </w:del>
      <w:ins w:id="1698" w:author="TEBA" w:date="2024-12-10T07:09:00Z">
        <w:r w:rsidR="009A56E6">
          <w:t>o</w:t>
        </w:r>
      </w:ins>
      <w:r>
        <w:t>)</w:t>
      </w:r>
      <w:r>
        <w:tab/>
        <w:t>List of all Retail Entities not in compliance with SRPS requirement including the number of RECs by which they were deficient.</w:t>
      </w:r>
    </w:p>
    <w:p w14:paraId="4DEF98DF" w14:textId="30ED3CFF" w:rsidR="00291441" w:rsidRDefault="00291441" w:rsidP="00291441">
      <w:pPr>
        <w:pStyle w:val="H2"/>
      </w:pPr>
      <w:bookmarkStart w:id="1699" w:name="_Toc71369195"/>
      <w:bookmarkStart w:id="1700" w:name="_Toc71539411"/>
      <w:bookmarkStart w:id="1701" w:name="_Toc390438950"/>
      <w:bookmarkStart w:id="1702" w:name="_Toc405897647"/>
      <w:bookmarkStart w:id="1703" w:name="_Toc415055751"/>
      <w:bookmarkStart w:id="1704" w:name="_Toc415055877"/>
      <w:bookmarkStart w:id="1705" w:name="_Toc415055976"/>
      <w:bookmarkStart w:id="1706" w:name="_Toc415056077"/>
      <w:bookmarkStart w:id="1707" w:name="_Toc175159145"/>
      <w:r>
        <w:t>16.7</w:t>
      </w:r>
      <w:r>
        <w:tab/>
        <w:t xml:space="preserve">Registration of </w:t>
      </w:r>
      <w:del w:id="1708" w:author="TEBA" w:date="2024-12-10T07:09:00Z">
        <w:r w:rsidDel="009A56E6">
          <w:delText xml:space="preserve">Renewable </w:delText>
        </w:r>
      </w:del>
      <w:r>
        <w:t xml:space="preserve">Energy </w:t>
      </w:r>
      <w:ins w:id="1709" w:author="TEBA" w:date="2024-12-10T07:09:00Z">
        <w:r w:rsidR="009A56E6">
          <w:t xml:space="preserve">Attribute </w:t>
        </w:r>
      </w:ins>
      <w:del w:id="1710" w:author="TEBA" w:date="2024-12-10T07:09:00Z">
        <w:r w:rsidDel="009A56E6">
          <w:delText xml:space="preserve">Credit </w:delText>
        </w:r>
      </w:del>
      <w:ins w:id="1711" w:author="TEBA" w:date="2024-12-10T07:09:00Z">
        <w:r w:rsidR="009A56E6">
          <w:t xml:space="preserve">Certificate </w:t>
        </w:r>
      </w:ins>
      <w:r>
        <w:t>Account Holders</w:t>
      </w:r>
      <w:bookmarkEnd w:id="1699"/>
      <w:bookmarkEnd w:id="1700"/>
      <w:bookmarkEnd w:id="1701"/>
      <w:bookmarkEnd w:id="1702"/>
      <w:bookmarkEnd w:id="1703"/>
      <w:bookmarkEnd w:id="1704"/>
      <w:bookmarkEnd w:id="1705"/>
      <w:bookmarkEnd w:id="1706"/>
      <w:bookmarkEnd w:id="1707"/>
    </w:p>
    <w:p w14:paraId="7BC8828B" w14:textId="77777777" w:rsidR="00291441" w:rsidRDefault="00291441" w:rsidP="00291441">
      <w:pPr>
        <w:pStyle w:val="BodyText"/>
        <w:ind w:left="720" w:hanging="720"/>
      </w:pPr>
      <w:r>
        <w:t>(1)</w:t>
      </w:r>
      <w:r>
        <w:tab/>
        <w:t>Each Entity intending to participate in the Renewable Energy Credit (REC) program shall register with ERCOT and execute a Standard Form Market Participant Agreement (as provided in Section 22, Attachment A, Standard Form Market Participant Agreement) prior to participation in the REC program.</w:t>
      </w:r>
    </w:p>
    <w:p w14:paraId="4A73209E" w14:textId="77777777" w:rsidR="005249D2" w:rsidRPr="005249D2" w:rsidRDefault="005249D2" w:rsidP="005249D2">
      <w:pPr>
        <w:keepNext/>
        <w:tabs>
          <w:tab w:val="left" w:pos="900"/>
        </w:tabs>
        <w:spacing w:before="240" w:after="240"/>
        <w:ind w:left="900" w:hanging="900"/>
        <w:outlineLvl w:val="1"/>
        <w:rPr>
          <w:b/>
          <w:szCs w:val="20"/>
        </w:rPr>
      </w:pPr>
      <w:bookmarkStart w:id="1712" w:name="_Toc248135820"/>
      <w:bookmarkStart w:id="1713" w:name="_Toc134444452"/>
      <w:r w:rsidRPr="005249D2">
        <w:rPr>
          <w:b/>
          <w:szCs w:val="20"/>
        </w:rPr>
        <w:t>21.2</w:t>
      </w:r>
      <w:r w:rsidRPr="005249D2">
        <w:rPr>
          <w:b/>
          <w:szCs w:val="20"/>
        </w:rPr>
        <w:tab/>
        <w:t>Submission of a Nodal Protocol Revision Request</w:t>
      </w:r>
      <w:bookmarkEnd w:id="1712"/>
      <w:r w:rsidRPr="005249D2">
        <w:rPr>
          <w:b/>
          <w:szCs w:val="20"/>
        </w:rPr>
        <w:t xml:space="preserve"> or System Change Request</w:t>
      </w:r>
      <w:bookmarkEnd w:id="1713"/>
    </w:p>
    <w:p w14:paraId="3DB734E0" w14:textId="77777777" w:rsidR="005249D2" w:rsidRPr="005249D2" w:rsidRDefault="005249D2" w:rsidP="005249D2">
      <w:pPr>
        <w:spacing w:after="240"/>
        <w:ind w:left="720" w:hanging="720"/>
        <w:rPr>
          <w:iCs/>
          <w:szCs w:val="20"/>
        </w:rPr>
      </w:pPr>
      <w:bookmarkStart w:id="1714" w:name="_Hlk184725592"/>
      <w:r w:rsidRPr="005249D2">
        <w:rPr>
          <w:iCs/>
          <w:szCs w:val="20"/>
        </w:rPr>
        <w:t>(1)</w:t>
      </w:r>
      <w:r w:rsidRPr="005249D2">
        <w:rPr>
          <w:iCs/>
          <w:szCs w:val="20"/>
        </w:rPr>
        <w:tab/>
        <w:t>The following Entities may submit a Nodal Protocol Revision Request (NPRR) or System Change Request (SCR) (“Revision Request”):</w:t>
      </w:r>
    </w:p>
    <w:p w14:paraId="3874494C" w14:textId="77777777" w:rsidR="005249D2" w:rsidRPr="005249D2" w:rsidRDefault="005249D2" w:rsidP="005249D2">
      <w:pPr>
        <w:spacing w:after="240"/>
        <w:ind w:left="1440" w:hanging="720"/>
        <w:rPr>
          <w:szCs w:val="20"/>
        </w:rPr>
      </w:pPr>
      <w:r w:rsidRPr="005249D2">
        <w:rPr>
          <w:szCs w:val="20"/>
        </w:rPr>
        <w:t>(a)</w:t>
      </w:r>
      <w:r w:rsidRPr="005249D2">
        <w:rPr>
          <w:szCs w:val="20"/>
        </w:rPr>
        <w:tab/>
        <w:t>Any Market Participant;</w:t>
      </w:r>
    </w:p>
    <w:p w14:paraId="602CACDE" w14:textId="77777777" w:rsidR="005249D2" w:rsidRPr="005249D2" w:rsidRDefault="005249D2" w:rsidP="005249D2">
      <w:pPr>
        <w:spacing w:after="240"/>
        <w:ind w:left="1440" w:hanging="720"/>
        <w:rPr>
          <w:szCs w:val="20"/>
        </w:rPr>
      </w:pPr>
      <w:r w:rsidRPr="005249D2">
        <w:rPr>
          <w:szCs w:val="20"/>
        </w:rPr>
        <w:t>(b)</w:t>
      </w:r>
      <w:r w:rsidRPr="005249D2">
        <w:rPr>
          <w:szCs w:val="20"/>
        </w:rPr>
        <w:tab/>
        <w:t>Any ERCOT Member;</w:t>
      </w:r>
    </w:p>
    <w:p w14:paraId="2CF0ACB2" w14:textId="77777777" w:rsidR="005249D2" w:rsidRPr="005249D2" w:rsidRDefault="005249D2" w:rsidP="005249D2">
      <w:pPr>
        <w:spacing w:after="240"/>
        <w:ind w:left="1440" w:hanging="720"/>
        <w:rPr>
          <w:szCs w:val="20"/>
        </w:rPr>
      </w:pPr>
      <w:r w:rsidRPr="005249D2">
        <w:rPr>
          <w:szCs w:val="20"/>
        </w:rPr>
        <w:t>(c)</w:t>
      </w:r>
      <w:r w:rsidRPr="005249D2">
        <w:rPr>
          <w:szCs w:val="20"/>
        </w:rPr>
        <w:tab/>
        <w:t>Public Utility Commission of Texas (PUCT) Staff;</w:t>
      </w:r>
    </w:p>
    <w:p w14:paraId="281DFFA8" w14:textId="77777777" w:rsidR="005249D2" w:rsidRPr="005249D2" w:rsidRDefault="005249D2" w:rsidP="005249D2">
      <w:pPr>
        <w:spacing w:after="240"/>
        <w:ind w:left="1440" w:hanging="720"/>
        <w:rPr>
          <w:szCs w:val="20"/>
        </w:rPr>
      </w:pPr>
      <w:r w:rsidRPr="005249D2">
        <w:rPr>
          <w:szCs w:val="20"/>
        </w:rPr>
        <w:t>(d)</w:t>
      </w:r>
      <w:r w:rsidRPr="005249D2">
        <w:rPr>
          <w:szCs w:val="20"/>
        </w:rPr>
        <w:tab/>
        <w:t>The Reliability Monitor;</w:t>
      </w:r>
    </w:p>
    <w:p w14:paraId="21E5A574" w14:textId="77777777" w:rsidR="005249D2" w:rsidRPr="005249D2" w:rsidRDefault="005249D2" w:rsidP="005249D2">
      <w:pPr>
        <w:spacing w:after="240"/>
        <w:ind w:left="1440" w:hanging="720"/>
        <w:rPr>
          <w:szCs w:val="20"/>
        </w:rPr>
      </w:pPr>
      <w:r w:rsidRPr="005249D2">
        <w:rPr>
          <w:szCs w:val="20"/>
        </w:rPr>
        <w:t>(e)</w:t>
      </w:r>
      <w:r w:rsidRPr="005249D2">
        <w:rPr>
          <w:szCs w:val="20"/>
        </w:rPr>
        <w:tab/>
        <w:t>The North American Electric Reliability Corporation (NERC) Regional Entity;</w:t>
      </w:r>
    </w:p>
    <w:p w14:paraId="02090951" w14:textId="77777777" w:rsidR="005249D2" w:rsidRPr="005249D2" w:rsidRDefault="005249D2" w:rsidP="005249D2">
      <w:pPr>
        <w:spacing w:after="240"/>
        <w:ind w:left="1440" w:hanging="720"/>
        <w:rPr>
          <w:szCs w:val="20"/>
        </w:rPr>
      </w:pPr>
      <w:r w:rsidRPr="005249D2">
        <w:rPr>
          <w:szCs w:val="20"/>
        </w:rPr>
        <w:t>(f)</w:t>
      </w:r>
      <w:r w:rsidRPr="005249D2">
        <w:rPr>
          <w:szCs w:val="20"/>
        </w:rPr>
        <w:tab/>
        <w:t>The Independent Market Monitor (IMM);</w:t>
      </w:r>
    </w:p>
    <w:p w14:paraId="2FB7286A" w14:textId="77777777" w:rsidR="005249D2" w:rsidRPr="005249D2" w:rsidRDefault="005249D2" w:rsidP="005249D2">
      <w:pPr>
        <w:spacing w:after="240"/>
        <w:ind w:left="1440" w:hanging="720"/>
        <w:rPr>
          <w:szCs w:val="20"/>
        </w:rPr>
      </w:pPr>
      <w:r w:rsidRPr="005249D2">
        <w:rPr>
          <w:szCs w:val="20"/>
        </w:rPr>
        <w:t>(g)</w:t>
      </w:r>
      <w:r w:rsidRPr="005249D2">
        <w:rPr>
          <w:szCs w:val="20"/>
        </w:rPr>
        <w:tab/>
        <w:t>ERCOT; and</w:t>
      </w:r>
    </w:p>
    <w:p w14:paraId="209648FF" w14:textId="77777777" w:rsidR="005249D2" w:rsidRPr="005249D2" w:rsidRDefault="005249D2" w:rsidP="005249D2">
      <w:pPr>
        <w:spacing w:after="240"/>
        <w:ind w:left="1440" w:hanging="720"/>
        <w:rPr>
          <w:szCs w:val="20"/>
        </w:rPr>
      </w:pPr>
      <w:r w:rsidRPr="005249D2">
        <w:rPr>
          <w:szCs w:val="20"/>
        </w:rPr>
        <w:t>(h)</w:t>
      </w:r>
      <w:r w:rsidRPr="005249D2">
        <w:rPr>
          <w:szCs w:val="20"/>
        </w:rPr>
        <w:tab/>
        <w:t>Any other Entity that meets the following qualifications:</w:t>
      </w:r>
    </w:p>
    <w:p w14:paraId="407B2AFD" w14:textId="77777777" w:rsidR="005249D2" w:rsidRPr="005249D2" w:rsidRDefault="005249D2" w:rsidP="005249D2">
      <w:pPr>
        <w:spacing w:after="240"/>
        <w:ind w:left="2160" w:hanging="720"/>
        <w:rPr>
          <w:szCs w:val="20"/>
        </w:rPr>
      </w:pPr>
      <w:r w:rsidRPr="005249D2">
        <w:rPr>
          <w:szCs w:val="20"/>
        </w:rPr>
        <w:t>(i)</w:t>
      </w:r>
      <w:r w:rsidRPr="005249D2">
        <w:rPr>
          <w:szCs w:val="20"/>
        </w:rPr>
        <w:tab/>
        <w:t>Resides (or represents residents) in Texas or operates in the Texas electricity market; and</w:t>
      </w:r>
    </w:p>
    <w:p w14:paraId="502D0945" w14:textId="48B4FEFF" w:rsidR="005249D2" w:rsidRPr="005249D2" w:rsidRDefault="005249D2" w:rsidP="005249D2">
      <w:pPr>
        <w:spacing w:after="240"/>
        <w:ind w:left="2160" w:hanging="720"/>
        <w:rPr>
          <w:szCs w:val="20"/>
        </w:rPr>
      </w:pPr>
      <w:r w:rsidRPr="005249D2">
        <w:rPr>
          <w:szCs w:val="20"/>
        </w:rPr>
        <w:lastRenderedPageBreak/>
        <w:t>(ii)</w:t>
      </w:r>
      <w:r w:rsidRPr="005249D2">
        <w:rPr>
          <w:szCs w:val="20"/>
        </w:rPr>
        <w:tab/>
        <w:t xml:space="preserve">Demonstrates that Entity (or those it represents) is affected by the Customer Registration or </w:t>
      </w:r>
      <w:del w:id="1715" w:author="TEBA" w:date="2024-12-10T17:11:00Z">
        <w:r w:rsidRPr="005249D2" w:rsidDel="0058417F">
          <w:rPr>
            <w:szCs w:val="20"/>
          </w:rPr>
          <w:delText xml:space="preserve">Renewable </w:delText>
        </w:r>
      </w:del>
      <w:r w:rsidRPr="005249D2">
        <w:rPr>
          <w:szCs w:val="20"/>
        </w:rPr>
        <w:t xml:space="preserve">Energy </w:t>
      </w:r>
      <w:ins w:id="1716" w:author="TEBA" w:date="2024-12-10T17:11:00Z">
        <w:r w:rsidR="0058417F">
          <w:rPr>
            <w:szCs w:val="20"/>
          </w:rPr>
          <w:t>Attri</w:t>
        </w:r>
      </w:ins>
      <w:ins w:id="1717" w:author="TEBA" w:date="2024-12-10T17:12:00Z">
        <w:r w:rsidR="0058417F">
          <w:rPr>
            <w:szCs w:val="20"/>
          </w:rPr>
          <w:t xml:space="preserve">bute </w:t>
        </w:r>
      </w:ins>
      <w:del w:id="1718" w:author="TEBA" w:date="2024-12-10T17:12:00Z">
        <w:r w:rsidRPr="005249D2" w:rsidDel="0058417F">
          <w:rPr>
            <w:szCs w:val="20"/>
          </w:rPr>
          <w:delText>Credit</w:delText>
        </w:r>
      </w:del>
      <w:ins w:id="1719" w:author="TEBA" w:date="2024-12-10T17:12:00Z">
        <w:r w:rsidR="0058417F">
          <w:rPr>
            <w:szCs w:val="20"/>
          </w:rPr>
          <w:t>Certificate</w:t>
        </w:r>
      </w:ins>
      <w:r w:rsidRPr="005249D2">
        <w:rPr>
          <w:szCs w:val="20"/>
        </w:rPr>
        <w:t xml:space="preserve"> (</w:t>
      </w:r>
      <w:del w:id="1720" w:author="TEBA" w:date="2024-12-10T17:12:00Z">
        <w:r w:rsidRPr="005249D2" w:rsidDel="0058417F">
          <w:rPr>
            <w:szCs w:val="20"/>
          </w:rPr>
          <w:delText>REC</w:delText>
        </w:r>
      </w:del>
      <w:ins w:id="1721" w:author="TEBA" w:date="2024-12-10T17:12:00Z">
        <w:r w:rsidR="0058417F">
          <w:rPr>
            <w:szCs w:val="20"/>
          </w:rPr>
          <w:t>EAC</w:t>
        </w:r>
      </w:ins>
      <w:r w:rsidRPr="005249D2">
        <w:rPr>
          <w:szCs w:val="20"/>
        </w:rPr>
        <w:t>) Trading Program sections of these Protocols.</w:t>
      </w:r>
    </w:p>
    <w:bookmarkEnd w:id="1714"/>
    <w:p w14:paraId="54AF13AB" w14:textId="77777777" w:rsidR="00584B3F" w:rsidRPr="00584B3F" w:rsidRDefault="00584B3F" w:rsidP="00584B3F">
      <w:pPr>
        <w:spacing w:before="120" w:after="120"/>
        <w:jc w:val="center"/>
        <w:outlineLvl w:val="0"/>
        <w:rPr>
          <w:color w:val="333300"/>
        </w:rPr>
      </w:pPr>
    </w:p>
    <w:p w14:paraId="5B92580B" w14:textId="77777777" w:rsidR="00584B3F" w:rsidRDefault="00584B3F" w:rsidP="00584B3F">
      <w:pPr>
        <w:spacing w:before="120" w:after="120"/>
        <w:jc w:val="center"/>
        <w:outlineLvl w:val="0"/>
        <w:rPr>
          <w:color w:val="333300"/>
        </w:rPr>
      </w:pPr>
    </w:p>
    <w:p w14:paraId="65E8010F" w14:textId="77777777" w:rsidR="00964AEB" w:rsidRDefault="00964AEB" w:rsidP="00584B3F">
      <w:pPr>
        <w:spacing w:before="120" w:after="120"/>
        <w:jc w:val="center"/>
        <w:outlineLvl w:val="0"/>
        <w:rPr>
          <w:color w:val="333300"/>
        </w:rPr>
      </w:pPr>
    </w:p>
    <w:p w14:paraId="6DCCEAA8" w14:textId="77777777" w:rsidR="00964AEB" w:rsidRDefault="00964AEB" w:rsidP="00584B3F">
      <w:pPr>
        <w:spacing w:before="120" w:after="120"/>
        <w:jc w:val="center"/>
        <w:outlineLvl w:val="0"/>
        <w:rPr>
          <w:color w:val="333300"/>
        </w:rPr>
      </w:pPr>
    </w:p>
    <w:p w14:paraId="72947E0C" w14:textId="77777777" w:rsidR="00964AEB" w:rsidRDefault="00964AEB" w:rsidP="00584B3F">
      <w:pPr>
        <w:spacing w:before="120" w:after="120"/>
        <w:jc w:val="center"/>
        <w:outlineLvl w:val="0"/>
        <w:rPr>
          <w:color w:val="333300"/>
        </w:rPr>
      </w:pPr>
    </w:p>
    <w:p w14:paraId="442C15D0" w14:textId="77777777" w:rsidR="00964AEB" w:rsidRDefault="00964AEB" w:rsidP="00584B3F">
      <w:pPr>
        <w:spacing w:before="120" w:after="120"/>
        <w:jc w:val="center"/>
        <w:outlineLvl w:val="0"/>
        <w:rPr>
          <w:color w:val="333300"/>
        </w:rPr>
      </w:pPr>
    </w:p>
    <w:p w14:paraId="412C011F" w14:textId="77777777" w:rsidR="00964AEB" w:rsidRDefault="00964AEB" w:rsidP="00584B3F">
      <w:pPr>
        <w:spacing w:before="120" w:after="120"/>
        <w:jc w:val="center"/>
        <w:outlineLvl w:val="0"/>
        <w:rPr>
          <w:color w:val="333300"/>
        </w:rPr>
      </w:pPr>
    </w:p>
    <w:p w14:paraId="72C8C982" w14:textId="77777777" w:rsidR="00964AEB" w:rsidRDefault="00964AEB" w:rsidP="00584B3F">
      <w:pPr>
        <w:spacing w:before="120" w:after="120"/>
        <w:jc w:val="center"/>
        <w:outlineLvl w:val="0"/>
        <w:rPr>
          <w:color w:val="333300"/>
        </w:rPr>
      </w:pPr>
    </w:p>
    <w:p w14:paraId="1998E055" w14:textId="77777777" w:rsidR="00964AEB" w:rsidRDefault="00964AEB" w:rsidP="00584B3F">
      <w:pPr>
        <w:spacing w:before="120" w:after="120"/>
        <w:jc w:val="center"/>
        <w:outlineLvl w:val="0"/>
        <w:rPr>
          <w:color w:val="333300"/>
        </w:rPr>
      </w:pPr>
    </w:p>
    <w:p w14:paraId="540BFA71" w14:textId="77777777" w:rsidR="00964AEB" w:rsidRDefault="00964AEB" w:rsidP="00584B3F">
      <w:pPr>
        <w:spacing w:before="120" w:after="120"/>
        <w:jc w:val="center"/>
        <w:outlineLvl w:val="0"/>
        <w:rPr>
          <w:color w:val="333300"/>
        </w:rPr>
      </w:pPr>
    </w:p>
    <w:p w14:paraId="3ADDD7AF" w14:textId="77777777" w:rsidR="00964AEB" w:rsidRDefault="00964AEB" w:rsidP="00584B3F">
      <w:pPr>
        <w:spacing w:before="120" w:after="120"/>
        <w:jc w:val="center"/>
        <w:outlineLvl w:val="0"/>
        <w:rPr>
          <w:color w:val="333300"/>
        </w:rPr>
      </w:pPr>
    </w:p>
    <w:p w14:paraId="3C5DE21B" w14:textId="77777777" w:rsidR="00964AEB" w:rsidRDefault="00964AEB" w:rsidP="00584B3F">
      <w:pPr>
        <w:spacing w:before="120" w:after="120"/>
        <w:jc w:val="center"/>
        <w:outlineLvl w:val="0"/>
        <w:rPr>
          <w:color w:val="333300"/>
        </w:rPr>
      </w:pPr>
    </w:p>
    <w:p w14:paraId="7A2AC2FE" w14:textId="77777777" w:rsidR="00964AEB" w:rsidRDefault="00964AEB" w:rsidP="00584B3F">
      <w:pPr>
        <w:spacing w:before="120" w:after="120"/>
        <w:jc w:val="center"/>
        <w:outlineLvl w:val="0"/>
        <w:rPr>
          <w:color w:val="333300"/>
        </w:rPr>
      </w:pPr>
    </w:p>
    <w:p w14:paraId="79D958AD" w14:textId="77777777" w:rsidR="00964AEB" w:rsidRDefault="00964AEB" w:rsidP="00584B3F">
      <w:pPr>
        <w:spacing w:before="120" w:after="120"/>
        <w:jc w:val="center"/>
        <w:outlineLvl w:val="0"/>
        <w:rPr>
          <w:color w:val="333300"/>
        </w:rPr>
      </w:pPr>
    </w:p>
    <w:p w14:paraId="2069D886" w14:textId="77777777" w:rsidR="00964AEB" w:rsidRDefault="00964AEB" w:rsidP="00584B3F">
      <w:pPr>
        <w:spacing w:before="120" w:after="120"/>
        <w:jc w:val="center"/>
        <w:outlineLvl w:val="0"/>
        <w:rPr>
          <w:color w:val="333300"/>
        </w:rPr>
      </w:pPr>
    </w:p>
    <w:p w14:paraId="17825F10" w14:textId="77777777" w:rsidR="00964AEB" w:rsidRDefault="00964AEB" w:rsidP="00584B3F">
      <w:pPr>
        <w:spacing w:before="120" w:after="120"/>
        <w:jc w:val="center"/>
        <w:outlineLvl w:val="0"/>
        <w:rPr>
          <w:color w:val="333300"/>
        </w:rPr>
      </w:pPr>
    </w:p>
    <w:p w14:paraId="44C0C96F" w14:textId="77777777" w:rsidR="00964AEB" w:rsidRDefault="00964AEB" w:rsidP="00584B3F">
      <w:pPr>
        <w:spacing w:before="120" w:after="120"/>
        <w:jc w:val="center"/>
        <w:outlineLvl w:val="0"/>
        <w:rPr>
          <w:color w:val="333300"/>
        </w:rPr>
      </w:pPr>
    </w:p>
    <w:p w14:paraId="1A840A7C" w14:textId="77777777" w:rsidR="00964AEB" w:rsidRDefault="00964AEB" w:rsidP="00584B3F">
      <w:pPr>
        <w:spacing w:before="120" w:after="120"/>
        <w:jc w:val="center"/>
        <w:outlineLvl w:val="0"/>
        <w:rPr>
          <w:color w:val="333300"/>
        </w:rPr>
      </w:pPr>
    </w:p>
    <w:p w14:paraId="617A7777" w14:textId="77777777" w:rsidR="00964AEB" w:rsidRDefault="00964AEB" w:rsidP="00584B3F">
      <w:pPr>
        <w:spacing w:before="120" w:after="120"/>
        <w:jc w:val="center"/>
        <w:outlineLvl w:val="0"/>
        <w:rPr>
          <w:color w:val="333300"/>
        </w:rPr>
      </w:pPr>
    </w:p>
    <w:p w14:paraId="4FCADCB8" w14:textId="77777777" w:rsidR="00964AEB" w:rsidRDefault="00964AEB" w:rsidP="00584B3F">
      <w:pPr>
        <w:spacing w:before="120" w:after="120"/>
        <w:jc w:val="center"/>
        <w:outlineLvl w:val="0"/>
        <w:rPr>
          <w:color w:val="333300"/>
        </w:rPr>
      </w:pPr>
    </w:p>
    <w:p w14:paraId="493939EE" w14:textId="77777777" w:rsidR="00964AEB" w:rsidRDefault="00964AEB" w:rsidP="00584B3F">
      <w:pPr>
        <w:spacing w:before="120" w:after="120"/>
        <w:jc w:val="center"/>
        <w:outlineLvl w:val="0"/>
        <w:rPr>
          <w:color w:val="333300"/>
        </w:rPr>
      </w:pPr>
    </w:p>
    <w:p w14:paraId="2BF5EE41" w14:textId="77777777" w:rsidR="00964AEB" w:rsidRDefault="00964AEB" w:rsidP="00584B3F">
      <w:pPr>
        <w:spacing w:before="120" w:after="120"/>
        <w:jc w:val="center"/>
        <w:outlineLvl w:val="0"/>
        <w:rPr>
          <w:color w:val="333300"/>
        </w:rPr>
      </w:pPr>
    </w:p>
    <w:p w14:paraId="3A46FDC0" w14:textId="77777777" w:rsidR="00964AEB" w:rsidRDefault="00964AEB" w:rsidP="00584B3F">
      <w:pPr>
        <w:spacing w:before="120" w:after="120"/>
        <w:jc w:val="center"/>
        <w:outlineLvl w:val="0"/>
        <w:rPr>
          <w:color w:val="333300"/>
        </w:rPr>
      </w:pPr>
    </w:p>
    <w:p w14:paraId="33A377ED" w14:textId="77777777" w:rsidR="00964AEB" w:rsidRDefault="00964AEB" w:rsidP="00584B3F">
      <w:pPr>
        <w:spacing w:before="120" w:after="120"/>
        <w:jc w:val="center"/>
        <w:outlineLvl w:val="0"/>
        <w:rPr>
          <w:color w:val="333300"/>
        </w:rPr>
      </w:pPr>
    </w:p>
    <w:p w14:paraId="4587CF12" w14:textId="77777777" w:rsidR="00964AEB" w:rsidRDefault="00964AEB" w:rsidP="00584B3F">
      <w:pPr>
        <w:spacing w:before="120" w:after="120"/>
        <w:jc w:val="center"/>
        <w:outlineLvl w:val="0"/>
        <w:rPr>
          <w:color w:val="333300"/>
        </w:rPr>
      </w:pPr>
    </w:p>
    <w:p w14:paraId="7E7D8D70" w14:textId="77777777" w:rsidR="00964AEB" w:rsidRDefault="00964AEB" w:rsidP="00584B3F">
      <w:pPr>
        <w:spacing w:before="120" w:after="120"/>
        <w:jc w:val="center"/>
        <w:outlineLvl w:val="0"/>
        <w:rPr>
          <w:color w:val="333300"/>
        </w:rPr>
      </w:pPr>
    </w:p>
    <w:p w14:paraId="6352F321" w14:textId="77777777" w:rsidR="00964AEB" w:rsidRDefault="00964AEB" w:rsidP="00584B3F">
      <w:pPr>
        <w:spacing w:before="120" w:after="120"/>
        <w:jc w:val="center"/>
        <w:outlineLvl w:val="0"/>
        <w:rPr>
          <w:color w:val="333300"/>
        </w:rPr>
      </w:pPr>
    </w:p>
    <w:p w14:paraId="291AE8A6" w14:textId="77777777" w:rsidR="00964AEB" w:rsidRDefault="00964AEB" w:rsidP="00584B3F">
      <w:pPr>
        <w:spacing w:before="120" w:after="120"/>
        <w:jc w:val="center"/>
        <w:outlineLvl w:val="0"/>
        <w:rPr>
          <w:color w:val="333300"/>
        </w:rPr>
      </w:pPr>
    </w:p>
    <w:p w14:paraId="467ED06E" w14:textId="77777777" w:rsidR="00964AEB" w:rsidRDefault="00964AEB" w:rsidP="00584B3F">
      <w:pPr>
        <w:spacing w:before="120" w:after="120"/>
        <w:jc w:val="center"/>
        <w:outlineLvl w:val="0"/>
        <w:rPr>
          <w:color w:val="333300"/>
        </w:rPr>
      </w:pPr>
    </w:p>
    <w:p w14:paraId="1881DAFB" w14:textId="77777777" w:rsidR="00964AEB" w:rsidRPr="00584B3F" w:rsidRDefault="00964AEB" w:rsidP="00584B3F">
      <w:pPr>
        <w:spacing w:before="120" w:after="120"/>
        <w:jc w:val="center"/>
        <w:outlineLvl w:val="0"/>
        <w:rPr>
          <w:color w:val="333300"/>
        </w:rPr>
      </w:pPr>
    </w:p>
    <w:p w14:paraId="18487E6E" w14:textId="77777777" w:rsidR="00584B3F" w:rsidRPr="00584B3F" w:rsidRDefault="00584B3F" w:rsidP="00584B3F">
      <w:pPr>
        <w:jc w:val="center"/>
        <w:outlineLvl w:val="0"/>
        <w:rPr>
          <w:color w:val="333300"/>
        </w:rPr>
      </w:pPr>
    </w:p>
    <w:p w14:paraId="30271309" w14:textId="77777777" w:rsidR="00584B3F" w:rsidRPr="00584B3F" w:rsidRDefault="00584B3F" w:rsidP="00584B3F">
      <w:pPr>
        <w:jc w:val="center"/>
        <w:outlineLvl w:val="0"/>
        <w:rPr>
          <w:b/>
          <w:bCs/>
          <w:color w:val="333300"/>
        </w:rPr>
      </w:pPr>
    </w:p>
    <w:p w14:paraId="0501D5BD" w14:textId="77777777" w:rsidR="00964AEB" w:rsidRDefault="00964AEB" w:rsidP="00584B3F">
      <w:pPr>
        <w:jc w:val="center"/>
        <w:outlineLvl w:val="0"/>
        <w:rPr>
          <w:b/>
          <w:sz w:val="36"/>
          <w:szCs w:val="36"/>
        </w:rPr>
      </w:pPr>
    </w:p>
    <w:p w14:paraId="2FE42FD6" w14:textId="77777777" w:rsidR="00964AEB" w:rsidRDefault="00964AEB" w:rsidP="00584B3F">
      <w:pPr>
        <w:jc w:val="center"/>
        <w:outlineLvl w:val="0"/>
        <w:rPr>
          <w:b/>
          <w:sz w:val="36"/>
          <w:szCs w:val="36"/>
        </w:rPr>
      </w:pPr>
    </w:p>
    <w:p w14:paraId="37470417" w14:textId="77777777" w:rsidR="00964AEB" w:rsidRDefault="00964AEB" w:rsidP="00584B3F">
      <w:pPr>
        <w:jc w:val="center"/>
        <w:outlineLvl w:val="0"/>
        <w:rPr>
          <w:b/>
          <w:sz w:val="36"/>
          <w:szCs w:val="36"/>
        </w:rPr>
      </w:pPr>
    </w:p>
    <w:p w14:paraId="19A5EF19" w14:textId="77777777" w:rsidR="00964AEB" w:rsidRDefault="00964AEB" w:rsidP="00584B3F">
      <w:pPr>
        <w:jc w:val="center"/>
        <w:outlineLvl w:val="0"/>
        <w:rPr>
          <w:b/>
          <w:sz w:val="36"/>
          <w:szCs w:val="36"/>
        </w:rPr>
      </w:pPr>
    </w:p>
    <w:p w14:paraId="3BEA6286" w14:textId="77777777" w:rsidR="00964AEB" w:rsidRDefault="00964AEB" w:rsidP="00584B3F">
      <w:pPr>
        <w:jc w:val="center"/>
        <w:outlineLvl w:val="0"/>
        <w:rPr>
          <w:b/>
          <w:sz w:val="36"/>
          <w:szCs w:val="36"/>
        </w:rPr>
      </w:pPr>
    </w:p>
    <w:p w14:paraId="1835DB2C" w14:textId="77777777" w:rsidR="00964AEB" w:rsidRDefault="00964AEB" w:rsidP="00584B3F">
      <w:pPr>
        <w:jc w:val="center"/>
        <w:outlineLvl w:val="0"/>
        <w:rPr>
          <w:b/>
          <w:sz w:val="36"/>
          <w:szCs w:val="36"/>
        </w:rPr>
      </w:pPr>
    </w:p>
    <w:p w14:paraId="7075C221" w14:textId="77777777" w:rsidR="00964AEB" w:rsidRDefault="00964AEB" w:rsidP="00584B3F">
      <w:pPr>
        <w:jc w:val="center"/>
        <w:outlineLvl w:val="0"/>
        <w:rPr>
          <w:b/>
          <w:sz w:val="36"/>
          <w:szCs w:val="36"/>
        </w:rPr>
      </w:pPr>
    </w:p>
    <w:p w14:paraId="29C5D84C" w14:textId="77777777" w:rsidR="00964AEB" w:rsidRDefault="00964AEB" w:rsidP="00584B3F">
      <w:pPr>
        <w:jc w:val="center"/>
        <w:outlineLvl w:val="0"/>
        <w:rPr>
          <w:b/>
          <w:sz w:val="36"/>
          <w:szCs w:val="36"/>
        </w:rPr>
      </w:pPr>
    </w:p>
    <w:p w14:paraId="66120846" w14:textId="12E301B9" w:rsidR="00584B3F" w:rsidRPr="00584B3F" w:rsidRDefault="00584B3F" w:rsidP="00584B3F">
      <w:pPr>
        <w:jc w:val="center"/>
        <w:outlineLvl w:val="0"/>
        <w:rPr>
          <w:b/>
          <w:sz w:val="36"/>
          <w:szCs w:val="36"/>
        </w:rPr>
      </w:pPr>
      <w:r w:rsidRPr="00584B3F">
        <w:rPr>
          <w:b/>
          <w:sz w:val="36"/>
          <w:szCs w:val="36"/>
        </w:rPr>
        <w:t>ERCOT Nodal Protocols</w:t>
      </w:r>
    </w:p>
    <w:p w14:paraId="5CD4549F" w14:textId="77777777" w:rsidR="00584B3F" w:rsidRPr="00584B3F" w:rsidRDefault="00584B3F" w:rsidP="00584B3F">
      <w:pPr>
        <w:jc w:val="center"/>
        <w:outlineLvl w:val="0"/>
        <w:rPr>
          <w:b/>
          <w:sz w:val="36"/>
          <w:szCs w:val="36"/>
        </w:rPr>
      </w:pPr>
    </w:p>
    <w:p w14:paraId="58BF46E1" w14:textId="77777777" w:rsidR="00584B3F" w:rsidRPr="00584B3F" w:rsidRDefault="00584B3F" w:rsidP="00584B3F">
      <w:pPr>
        <w:jc w:val="center"/>
        <w:outlineLvl w:val="0"/>
        <w:rPr>
          <w:b/>
          <w:sz w:val="36"/>
          <w:szCs w:val="36"/>
        </w:rPr>
      </w:pPr>
      <w:r w:rsidRPr="00584B3F">
        <w:rPr>
          <w:b/>
          <w:sz w:val="36"/>
          <w:szCs w:val="36"/>
        </w:rPr>
        <w:t>Section 22</w:t>
      </w:r>
    </w:p>
    <w:p w14:paraId="3D0F0DE4" w14:textId="77777777" w:rsidR="00584B3F" w:rsidRPr="00584B3F" w:rsidRDefault="00584B3F" w:rsidP="00584B3F">
      <w:pPr>
        <w:jc w:val="center"/>
        <w:outlineLvl w:val="0"/>
        <w:rPr>
          <w:b/>
        </w:rPr>
      </w:pPr>
    </w:p>
    <w:p w14:paraId="0594A9BD" w14:textId="77777777" w:rsidR="00584B3F" w:rsidRPr="00584B3F" w:rsidRDefault="00584B3F" w:rsidP="00584B3F">
      <w:pPr>
        <w:jc w:val="center"/>
        <w:outlineLvl w:val="0"/>
        <w:rPr>
          <w:b/>
          <w:sz w:val="36"/>
          <w:szCs w:val="36"/>
        </w:rPr>
      </w:pPr>
      <w:r w:rsidRPr="00584B3F">
        <w:rPr>
          <w:b/>
          <w:sz w:val="36"/>
          <w:szCs w:val="36"/>
        </w:rPr>
        <w:t xml:space="preserve">Attachment A:  Standard Form </w:t>
      </w:r>
      <w:r w:rsidRPr="00584B3F">
        <w:rPr>
          <w:b/>
          <w:bCs/>
          <w:sz w:val="36"/>
          <w:szCs w:val="36"/>
        </w:rPr>
        <w:t>Market Participant</w:t>
      </w:r>
      <w:r w:rsidRPr="00584B3F">
        <w:rPr>
          <w:b/>
          <w:sz w:val="36"/>
          <w:szCs w:val="36"/>
        </w:rPr>
        <w:t xml:space="preserve"> Agreement</w:t>
      </w:r>
    </w:p>
    <w:p w14:paraId="33407D32" w14:textId="77777777" w:rsidR="00584B3F" w:rsidRPr="00584B3F" w:rsidRDefault="00584B3F" w:rsidP="00584B3F">
      <w:pPr>
        <w:jc w:val="center"/>
        <w:outlineLvl w:val="0"/>
        <w:rPr>
          <w:color w:val="333300"/>
        </w:rPr>
      </w:pPr>
    </w:p>
    <w:p w14:paraId="4C0FB038" w14:textId="77777777" w:rsidR="00584B3F" w:rsidRPr="00584B3F" w:rsidRDefault="00584B3F" w:rsidP="00584B3F">
      <w:pPr>
        <w:outlineLvl w:val="0"/>
        <w:rPr>
          <w:color w:val="333300"/>
        </w:rPr>
      </w:pPr>
    </w:p>
    <w:p w14:paraId="10E83202" w14:textId="179AF37A" w:rsidR="00584B3F" w:rsidRPr="00584B3F" w:rsidRDefault="00584B3F" w:rsidP="00584B3F">
      <w:pPr>
        <w:jc w:val="center"/>
        <w:outlineLvl w:val="0"/>
        <w:rPr>
          <w:b/>
          <w:bCs/>
        </w:rPr>
      </w:pPr>
      <w:del w:id="1722" w:author="TEBA" w:date="2024-12-04T15:26:00Z">
        <w:r w:rsidRPr="00584B3F" w:rsidDel="00584B3F">
          <w:rPr>
            <w:b/>
            <w:bCs/>
          </w:rPr>
          <w:delText>April 1, 2022</w:delText>
        </w:r>
      </w:del>
      <w:ins w:id="1723" w:author="TEBA" w:date="2024-12-04T15:26:00Z">
        <w:r>
          <w:rPr>
            <w:b/>
            <w:bCs/>
          </w:rPr>
          <w:t>TBD</w:t>
        </w:r>
      </w:ins>
    </w:p>
    <w:p w14:paraId="36D32C27" w14:textId="77777777" w:rsidR="00584B3F" w:rsidRPr="00584B3F" w:rsidRDefault="00584B3F" w:rsidP="00584B3F">
      <w:pPr>
        <w:jc w:val="center"/>
        <w:outlineLvl w:val="0"/>
        <w:rPr>
          <w:b/>
          <w:bCs/>
        </w:rPr>
      </w:pPr>
    </w:p>
    <w:p w14:paraId="5E519B33" w14:textId="77777777" w:rsidR="00584B3F" w:rsidRPr="00584B3F" w:rsidRDefault="00584B3F" w:rsidP="00584B3F">
      <w:pPr>
        <w:jc w:val="center"/>
        <w:outlineLvl w:val="0"/>
        <w:rPr>
          <w:b/>
          <w:bCs/>
        </w:rPr>
      </w:pPr>
    </w:p>
    <w:p w14:paraId="7BBBD4DB" w14:textId="77777777" w:rsidR="00584B3F" w:rsidRPr="00584B3F" w:rsidRDefault="00584B3F" w:rsidP="00584B3F">
      <w:pPr>
        <w:pBdr>
          <w:between w:val="single" w:sz="4" w:space="1" w:color="auto"/>
        </w:pBdr>
        <w:rPr>
          <w:color w:val="333300"/>
        </w:rPr>
      </w:pPr>
    </w:p>
    <w:p w14:paraId="6FE1D3E3" w14:textId="77777777" w:rsidR="00584B3F" w:rsidRPr="00584B3F" w:rsidRDefault="00584B3F" w:rsidP="00584B3F">
      <w:pPr>
        <w:pBdr>
          <w:between w:val="single" w:sz="4" w:space="1" w:color="auto"/>
        </w:pBdr>
        <w:rPr>
          <w:color w:val="333300"/>
        </w:rPr>
      </w:pPr>
    </w:p>
    <w:p w14:paraId="458A8EE5" w14:textId="77777777" w:rsidR="00584B3F" w:rsidRPr="00584B3F" w:rsidRDefault="00584B3F" w:rsidP="00584B3F">
      <w:pPr>
        <w:pBdr>
          <w:between w:val="single" w:sz="4" w:space="1" w:color="auto"/>
        </w:pBdr>
        <w:rPr>
          <w:color w:val="333300"/>
        </w:rPr>
        <w:sectPr w:rsidR="00584B3F" w:rsidRPr="00584B3F" w:rsidSect="00713498">
          <w:headerReference w:type="default" r:id="rId22"/>
          <w:footerReference w:type="even" r:id="rId23"/>
          <w:footerReference w:type="default" r:id="rId24"/>
          <w:headerReference w:type="first" r:id="rId25"/>
          <w:footerReference w:type="first" r:id="rId26"/>
          <w:pgSz w:w="12240" w:h="15840" w:code="1"/>
          <w:pgMar w:top="1440" w:right="1440" w:bottom="1440" w:left="1440" w:header="720" w:footer="720" w:gutter="0"/>
          <w:cols w:space="720"/>
          <w:docGrid w:linePitch="360"/>
        </w:sectPr>
      </w:pPr>
    </w:p>
    <w:p w14:paraId="6F98C287" w14:textId="77777777" w:rsidR="00584B3F" w:rsidRPr="00584B3F" w:rsidRDefault="00584B3F" w:rsidP="00584B3F">
      <w:pPr>
        <w:rPr>
          <w:color w:val="333300"/>
        </w:rPr>
      </w:pPr>
    </w:p>
    <w:p w14:paraId="526B9EFE" w14:textId="77777777" w:rsidR="00584B3F" w:rsidRPr="00584B3F" w:rsidRDefault="00584B3F" w:rsidP="00584B3F">
      <w:pPr>
        <w:jc w:val="center"/>
        <w:rPr>
          <w:szCs w:val="20"/>
        </w:rPr>
      </w:pPr>
      <w:r w:rsidRPr="00584B3F">
        <w:rPr>
          <w:szCs w:val="20"/>
        </w:rPr>
        <w:t>Standard Form Market Participant Agreement</w:t>
      </w:r>
    </w:p>
    <w:p w14:paraId="05BF4A1F" w14:textId="77777777" w:rsidR="00584B3F" w:rsidRPr="00584B3F" w:rsidRDefault="00584B3F" w:rsidP="00584B3F">
      <w:pPr>
        <w:jc w:val="center"/>
      </w:pPr>
      <w:r w:rsidRPr="00584B3F">
        <w:t>Between</w:t>
      </w:r>
    </w:p>
    <w:p w14:paraId="168B448E" w14:textId="77777777" w:rsidR="00584B3F" w:rsidRPr="00584B3F" w:rsidRDefault="00584B3F" w:rsidP="00584B3F">
      <w:pPr>
        <w:jc w:val="center"/>
        <w:rPr>
          <w:u w:val="single"/>
        </w:rPr>
      </w:pPr>
      <w:r w:rsidRPr="00584B3F">
        <w:rPr>
          <w:u w:val="single"/>
        </w:rPr>
        <w:fldChar w:fldCharType="begin">
          <w:ffData>
            <w:name w:val="Text1"/>
            <w:enabled/>
            <w:calcOnExit w:val="0"/>
            <w:textInput>
              <w:default w:val="Insert Participant"/>
            </w:textInput>
          </w:ffData>
        </w:fldChar>
      </w:r>
      <w:bookmarkStart w:id="1724" w:name="Text1"/>
      <w:r w:rsidRPr="00584B3F">
        <w:rPr>
          <w:u w:val="single"/>
        </w:rPr>
        <w:instrText xml:space="preserve"> FORMTEXT </w:instrText>
      </w:r>
      <w:r w:rsidRPr="00584B3F">
        <w:rPr>
          <w:u w:val="single"/>
        </w:rPr>
      </w:r>
      <w:r w:rsidRPr="00584B3F">
        <w:rPr>
          <w:u w:val="single"/>
        </w:rPr>
        <w:fldChar w:fldCharType="separate"/>
      </w:r>
      <w:r w:rsidRPr="00584B3F">
        <w:rPr>
          <w:noProof/>
          <w:u w:val="single"/>
        </w:rPr>
        <w:t>Insert Participant</w:t>
      </w:r>
      <w:r w:rsidRPr="00584B3F">
        <w:rPr>
          <w:u w:val="single"/>
        </w:rPr>
        <w:fldChar w:fldCharType="end"/>
      </w:r>
      <w:bookmarkEnd w:id="1724"/>
    </w:p>
    <w:p w14:paraId="77D1C563" w14:textId="77777777" w:rsidR="00584B3F" w:rsidRPr="00584B3F" w:rsidRDefault="00584B3F" w:rsidP="00584B3F">
      <w:pPr>
        <w:jc w:val="center"/>
        <w:rPr>
          <w:u w:val="single"/>
        </w:rPr>
      </w:pPr>
      <w:r w:rsidRPr="00584B3F">
        <w:rPr>
          <w:u w:val="single"/>
        </w:rPr>
        <w:t>and</w:t>
      </w:r>
    </w:p>
    <w:p w14:paraId="458E63F2" w14:textId="77777777" w:rsidR="00584B3F" w:rsidRPr="00584B3F" w:rsidRDefault="00584B3F" w:rsidP="00584B3F">
      <w:pPr>
        <w:jc w:val="center"/>
      </w:pPr>
      <w:r w:rsidRPr="00584B3F">
        <w:rPr>
          <w:u w:val="single"/>
        </w:rPr>
        <w:t>Electric Reliability Council of Texas, Inc.</w:t>
      </w:r>
    </w:p>
    <w:p w14:paraId="029D13DC" w14:textId="77777777" w:rsidR="00584B3F" w:rsidRPr="00584B3F" w:rsidRDefault="00584B3F" w:rsidP="00584B3F">
      <w:pPr>
        <w:jc w:val="center"/>
      </w:pPr>
    </w:p>
    <w:p w14:paraId="5F0F8356" w14:textId="77777777" w:rsidR="00584B3F" w:rsidRPr="00584B3F" w:rsidRDefault="00584B3F" w:rsidP="00584B3F">
      <w:pPr>
        <w:jc w:val="both"/>
      </w:pPr>
      <w:r w:rsidRPr="00584B3F">
        <w:t xml:space="preserve">This Market Participant Agreement (“Agreement”), effective as of the___________ day of _______________,___________ (“Effective Date”), is entered into by and between </w:t>
      </w:r>
      <w:r w:rsidRPr="00584B3F">
        <w:fldChar w:fldCharType="begin">
          <w:ffData>
            <w:name w:val="Text2"/>
            <w:enabled/>
            <w:calcOnExit w:val="0"/>
            <w:textInput>
              <w:default w:val="Insert Participant"/>
            </w:textInput>
          </w:ffData>
        </w:fldChar>
      </w:r>
      <w:bookmarkStart w:id="1725" w:name="Text2"/>
      <w:r w:rsidRPr="00584B3F">
        <w:instrText xml:space="preserve"> FORMTEXT </w:instrText>
      </w:r>
      <w:r w:rsidRPr="00584B3F">
        <w:fldChar w:fldCharType="separate"/>
      </w:r>
      <w:r w:rsidRPr="00584B3F">
        <w:rPr>
          <w:noProof/>
        </w:rPr>
        <w:t>Insert Participant</w:t>
      </w:r>
      <w:r w:rsidRPr="00584B3F">
        <w:fldChar w:fldCharType="end"/>
      </w:r>
      <w:bookmarkEnd w:id="1725"/>
      <w:r w:rsidRPr="00584B3F">
        <w:t xml:space="preserve">, a </w:t>
      </w:r>
      <w:r w:rsidRPr="00584B3F">
        <w:fldChar w:fldCharType="begin">
          <w:ffData>
            <w:name w:val="Text3"/>
            <w:enabled/>
            <w:calcOnExit w:val="0"/>
            <w:textInput>
              <w:default w:val="[Insert State of Registration and Entity type]"/>
            </w:textInput>
          </w:ffData>
        </w:fldChar>
      </w:r>
      <w:bookmarkStart w:id="1726" w:name="Text3"/>
      <w:r w:rsidRPr="00584B3F">
        <w:instrText xml:space="preserve"> FORMTEXT </w:instrText>
      </w:r>
      <w:r w:rsidRPr="00584B3F">
        <w:fldChar w:fldCharType="separate"/>
      </w:r>
      <w:r w:rsidRPr="00584B3F">
        <w:rPr>
          <w:noProof/>
        </w:rPr>
        <w:t>[Insert State of Registration and Entity type]</w:t>
      </w:r>
      <w:r w:rsidRPr="00584B3F">
        <w:fldChar w:fldCharType="end"/>
      </w:r>
      <w:bookmarkEnd w:id="1726"/>
      <w:r w:rsidRPr="00584B3F">
        <w:t xml:space="preserve"> (“Participant”) and Electric Reliability Council of Texas, Inc., a Texas non-profit corporation (“ERCOT”).</w:t>
      </w:r>
    </w:p>
    <w:p w14:paraId="712E5EB8" w14:textId="77777777" w:rsidR="00584B3F" w:rsidRPr="00584B3F" w:rsidRDefault="00584B3F" w:rsidP="00584B3F">
      <w:pPr>
        <w:keepNext/>
        <w:numPr>
          <w:ilvl w:val="0"/>
          <w:numId w:val="23"/>
        </w:numPr>
        <w:tabs>
          <w:tab w:val="left" w:pos="1440"/>
        </w:tabs>
        <w:spacing w:before="240" w:after="240"/>
        <w:ind w:left="0" w:firstLine="0"/>
        <w:jc w:val="center"/>
        <w:outlineLvl w:val="4"/>
        <w:rPr>
          <w:b/>
          <w:sz w:val="26"/>
          <w:szCs w:val="20"/>
          <w:u w:val="single"/>
        </w:rPr>
      </w:pPr>
      <w:r w:rsidRPr="00584B3F">
        <w:rPr>
          <w:b/>
          <w:sz w:val="26"/>
          <w:szCs w:val="20"/>
          <w:u w:val="single"/>
        </w:rPr>
        <w:t>Recitals</w:t>
      </w:r>
    </w:p>
    <w:p w14:paraId="1AF4BFF1" w14:textId="77777777" w:rsidR="00584B3F" w:rsidRPr="00584B3F" w:rsidRDefault="00584B3F" w:rsidP="00584B3F">
      <w:pPr>
        <w:jc w:val="both"/>
      </w:pPr>
    </w:p>
    <w:p w14:paraId="3A744735" w14:textId="77777777" w:rsidR="00584B3F" w:rsidRPr="00584B3F" w:rsidRDefault="00584B3F" w:rsidP="00584B3F">
      <w:pPr>
        <w:jc w:val="both"/>
      </w:pPr>
      <w:r w:rsidRPr="00584B3F">
        <w:t>WHEREAS:</w:t>
      </w:r>
    </w:p>
    <w:p w14:paraId="19DCA11C" w14:textId="77777777" w:rsidR="00584B3F" w:rsidRPr="00584B3F" w:rsidRDefault="00584B3F" w:rsidP="00584B3F">
      <w:pPr>
        <w:jc w:val="both"/>
      </w:pPr>
    </w:p>
    <w:p w14:paraId="401D7561" w14:textId="77777777" w:rsidR="00584B3F" w:rsidRPr="00584B3F" w:rsidRDefault="00584B3F" w:rsidP="00584B3F">
      <w:pPr>
        <w:jc w:val="both"/>
      </w:pPr>
      <w:r w:rsidRPr="00584B3F">
        <w:t>A.</w:t>
      </w:r>
      <w:r w:rsidRPr="00584B3F">
        <w:tab/>
        <w:t xml:space="preserve">As defined in the ERCOT Protocols, Participant is a (check all that apply): </w:t>
      </w:r>
    </w:p>
    <w:p w14:paraId="452CEBA5" w14:textId="77777777" w:rsidR="00584B3F" w:rsidRPr="00584B3F" w:rsidRDefault="00584B3F" w:rsidP="00584B3F">
      <w:pPr>
        <w:jc w:val="both"/>
      </w:pPr>
    </w:p>
    <w:p w14:paraId="6758F7E0"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701468">
        <w:fldChar w:fldCharType="separate"/>
      </w:r>
      <w:r w:rsidRPr="00584B3F">
        <w:fldChar w:fldCharType="end"/>
      </w:r>
      <w:r w:rsidRPr="00584B3F">
        <w:t xml:space="preserve"> Load Serving Entity (LSE)</w:t>
      </w:r>
    </w:p>
    <w:p w14:paraId="5B2A2B88" w14:textId="77777777" w:rsidR="00584B3F" w:rsidRPr="00584B3F" w:rsidRDefault="00584B3F" w:rsidP="00584B3F">
      <w:pPr>
        <w:ind w:left="720"/>
        <w:jc w:val="both"/>
      </w:pPr>
    </w:p>
    <w:p w14:paraId="7BD4F478"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701468">
        <w:fldChar w:fldCharType="separate"/>
      </w:r>
      <w:r w:rsidRPr="00584B3F">
        <w:fldChar w:fldCharType="end"/>
      </w:r>
      <w:r w:rsidRPr="00584B3F">
        <w:t xml:space="preserve"> Qualified Scheduling Entity (QSE)</w:t>
      </w:r>
    </w:p>
    <w:p w14:paraId="33B3874C" w14:textId="77777777" w:rsidR="00584B3F" w:rsidRPr="00584B3F" w:rsidRDefault="00584B3F" w:rsidP="00584B3F">
      <w:pPr>
        <w:ind w:left="720"/>
        <w:jc w:val="both"/>
      </w:pPr>
    </w:p>
    <w:p w14:paraId="095A3113"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701468">
        <w:fldChar w:fldCharType="separate"/>
      </w:r>
      <w:r w:rsidRPr="00584B3F">
        <w:fldChar w:fldCharType="end"/>
      </w:r>
      <w:r w:rsidRPr="00584B3F">
        <w:t xml:space="preserve"> Transmission Service Provider (TSP)</w:t>
      </w:r>
    </w:p>
    <w:p w14:paraId="64195DCC" w14:textId="77777777" w:rsidR="00584B3F" w:rsidRPr="00584B3F" w:rsidRDefault="00584B3F" w:rsidP="00584B3F">
      <w:pPr>
        <w:ind w:left="720"/>
        <w:jc w:val="both"/>
      </w:pPr>
    </w:p>
    <w:p w14:paraId="3C304848"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701468">
        <w:fldChar w:fldCharType="separate"/>
      </w:r>
      <w:r w:rsidRPr="00584B3F">
        <w:fldChar w:fldCharType="end"/>
      </w:r>
      <w:r w:rsidRPr="00584B3F">
        <w:t xml:space="preserve"> Distribution Service Provider (DSP)</w:t>
      </w:r>
    </w:p>
    <w:p w14:paraId="2351BE96" w14:textId="77777777" w:rsidR="00584B3F" w:rsidRPr="00584B3F" w:rsidRDefault="00584B3F" w:rsidP="00584B3F">
      <w:pPr>
        <w:ind w:left="720"/>
        <w:jc w:val="both"/>
      </w:pPr>
    </w:p>
    <w:p w14:paraId="12093E76"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701468">
        <w:fldChar w:fldCharType="separate"/>
      </w:r>
      <w:r w:rsidRPr="00584B3F">
        <w:fldChar w:fldCharType="end"/>
      </w:r>
      <w:r w:rsidRPr="00584B3F">
        <w:t xml:space="preserve"> Congestion Revenue Right (CRR) Account Holder</w:t>
      </w:r>
    </w:p>
    <w:p w14:paraId="07ADF0AA" w14:textId="77777777" w:rsidR="00584B3F" w:rsidRPr="00584B3F" w:rsidRDefault="00584B3F" w:rsidP="00584B3F">
      <w:pPr>
        <w:ind w:left="720"/>
        <w:jc w:val="both"/>
      </w:pPr>
    </w:p>
    <w:p w14:paraId="36F65B49"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701468">
        <w:fldChar w:fldCharType="separate"/>
      </w:r>
      <w:r w:rsidRPr="00584B3F">
        <w:fldChar w:fldCharType="end"/>
      </w:r>
      <w:r w:rsidRPr="00584B3F">
        <w:t xml:space="preserve"> Resource Entity</w:t>
      </w:r>
    </w:p>
    <w:p w14:paraId="2418DBD5" w14:textId="77777777" w:rsidR="00584B3F" w:rsidRPr="00584B3F" w:rsidRDefault="00584B3F" w:rsidP="00584B3F">
      <w:pPr>
        <w:ind w:left="720"/>
        <w:jc w:val="both"/>
      </w:pPr>
    </w:p>
    <w:p w14:paraId="68B64BD3" w14:textId="72047B2C"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701468">
        <w:fldChar w:fldCharType="separate"/>
      </w:r>
      <w:r w:rsidRPr="00584B3F">
        <w:fldChar w:fldCharType="end"/>
      </w:r>
      <w:r w:rsidRPr="00584B3F">
        <w:t xml:space="preserve"> </w:t>
      </w:r>
      <w:del w:id="1727" w:author="TEBA" w:date="2024-12-10T07:10:00Z">
        <w:r w:rsidRPr="00584B3F" w:rsidDel="009A56E6">
          <w:delText xml:space="preserve">Renewable </w:delText>
        </w:r>
      </w:del>
      <w:r w:rsidRPr="00584B3F">
        <w:t xml:space="preserve">Energy </w:t>
      </w:r>
      <w:ins w:id="1728" w:author="TEBA" w:date="2024-12-10T07:10:00Z">
        <w:r w:rsidR="009A56E6">
          <w:t xml:space="preserve">Attribute </w:t>
        </w:r>
      </w:ins>
      <w:del w:id="1729" w:author="TEBA" w:date="2024-12-10T07:10:00Z">
        <w:r w:rsidRPr="00584B3F" w:rsidDel="009A56E6">
          <w:delText xml:space="preserve">Credit </w:delText>
        </w:r>
      </w:del>
      <w:ins w:id="1730" w:author="TEBA" w:date="2024-12-10T07:10:00Z">
        <w:r w:rsidR="009A56E6">
          <w:t>Certificate</w:t>
        </w:r>
        <w:r w:rsidR="009A56E6" w:rsidRPr="00584B3F">
          <w:t xml:space="preserve"> </w:t>
        </w:r>
      </w:ins>
      <w:r w:rsidRPr="00584B3F">
        <w:t>(</w:t>
      </w:r>
      <w:del w:id="1731" w:author="TEBA" w:date="2024-12-10T07:10:00Z">
        <w:r w:rsidRPr="00584B3F" w:rsidDel="009A56E6">
          <w:delText>REC</w:delText>
        </w:r>
      </w:del>
      <w:ins w:id="1732" w:author="TEBA" w:date="2024-12-10T07:10:00Z">
        <w:r w:rsidR="009A56E6">
          <w:t>EAC</w:t>
        </w:r>
      </w:ins>
      <w:r w:rsidRPr="00584B3F">
        <w:t xml:space="preserve">) Account Holder </w:t>
      </w:r>
    </w:p>
    <w:p w14:paraId="3487C880" w14:textId="77777777" w:rsidR="00584B3F" w:rsidRPr="00584B3F" w:rsidRDefault="00584B3F" w:rsidP="00584B3F">
      <w:pPr>
        <w:ind w:left="720"/>
        <w:jc w:val="both"/>
      </w:pPr>
    </w:p>
    <w:p w14:paraId="5823B116" w14:textId="77777777" w:rsidR="00584B3F" w:rsidRPr="00584B3F" w:rsidRDefault="00584B3F" w:rsidP="00584B3F">
      <w:pPr>
        <w:spacing w:after="120"/>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701468">
        <w:fldChar w:fldCharType="separate"/>
      </w:r>
      <w:r w:rsidRPr="00584B3F">
        <w:fldChar w:fldCharType="end"/>
      </w:r>
      <w:r w:rsidRPr="00584B3F">
        <w:t xml:space="preserve"> Independent Market Information System Registered Entity (IMRE) </w:t>
      </w:r>
    </w:p>
    <w:p w14:paraId="6C4D89FB" w14:textId="77777777" w:rsidR="00584B3F" w:rsidRPr="00584B3F" w:rsidRDefault="00584B3F" w:rsidP="00584B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B.</w:t>
      </w:r>
      <w:r w:rsidRPr="00584B3F">
        <w:rPr>
          <w:szCs w:val="20"/>
        </w:rPr>
        <w:tab/>
        <w:t>ERCOT is the Independent Organization certified under PURA §39.151 for the ERCOT Region; and</w:t>
      </w:r>
    </w:p>
    <w:p w14:paraId="75B35F16" w14:textId="77777777" w:rsidR="00584B3F" w:rsidRPr="00584B3F" w:rsidRDefault="00584B3F" w:rsidP="00584B3F">
      <w:pPr>
        <w:tabs>
          <w:tab w:val="left" w:pos="-984"/>
          <w:tab w:val="left" w:pos="-720"/>
          <w:tab w:val="left" w:pos="0"/>
          <w:tab w:val="num"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C.</w:t>
      </w:r>
      <w:r w:rsidRPr="00584B3F">
        <w:rPr>
          <w:szCs w:val="20"/>
        </w:rPr>
        <w:tab/>
        <w:t xml:space="preserve">The Parties enter into this Agreement </w:t>
      </w:r>
      <w:proofErr w:type="gramStart"/>
      <w:r w:rsidRPr="00584B3F">
        <w:rPr>
          <w:szCs w:val="20"/>
        </w:rPr>
        <w:t>in order to</w:t>
      </w:r>
      <w:proofErr w:type="gramEnd"/>
      <w:r w:rsidRPr="00584B3F">
        <w:rPr>
          <w:szCs w:val="20"/>
        </w:rPr>
        <w:t xml:space="preserve"> establish the terms and conditions by which ERCOT and Participant will discharge their respective duties and responsibilities under the ERCOT Protocols.</w:t>
      </w:r>
    </w:p>
    <w:p w14:paraId="7D53C766" w14:textId="77777777" w:rsidR="00584B3F" w:rsidRPr="00584B3F" w:rsidRDefault="00584B3F" w:rsidP="00584B3F">
      <w:pPr>
        <w:jc w:val="both"/>
      </w:pPr>
    </w:p>
    <w:p w14:paraId="1215905D" w14:textId="77777777" w:rsidR="00584B3F" w:rsidRPr="00584B3F" w:rsidRDefault="00584B3F" w:rsidP="00584B3F">
      <w:pPr>
        <w:jc w:val="both"/>
        <w:rPr>
          <w:szCs w:val="20"/>
          <w:u w:val="single"/>
        </w:rPr>
      </w:pPr>
      <w:r w:rsidRPr="00584B3F">
        <w:rPr>
          <w:szCs w:val="20"/>
          <w:u w:val="single"/>
        </w:rPr>
        <w:t>Agreements</w:t>
      </w:r>
    </w:p>
    <w:p w14:paraId="60500072" w14:textId="77777777" w:rsidR="00584B3F" w:rsidRPr="00584B3F" w:rsidRDefault="00584B3F" w:rsidP="00584B3F">
      <w:pPr>
        <w:jc w:val="both"/>
      </w:pPr>
    </w:p>
    <w:p w14:paraId="782E0C3F" w14:textId="77777777" w:rsidR="00584B3F" w:rsidRPr="00584B3F" w:rsidRDefault="00584B3F" w:rsidP="00584B3F">
      <w:pPr>
        <w:widowControl w:val="0"/>
        <w:spacing w:after="240"/>
        <w:jc w:val="both"/>
        <w:rPr>
          <w:szCs w:val="20"/>
        </w:rPr>
      </w:pPr>
      <w:r w:rsidRPr="00584B3F">
        <w:rPr>
          <w:szCs w:val="20"/>
        </w:rPr>
        <w:t>NOW, THEREFORE, in consideration of the mutual covenants and promises contained herein, ERCOT and Participant (the “Parties”) hereby agree as follows:</w:t>
      </w:r>
    </w:p>
    <w:p w14:paraId="1998D03D" w14:textId="77777777" w:rsidR="00584B3F" w:rsidRPr="00584B3F" w:rsidRDefault="00584B3F" w:rsidP="00584B3F">
      <w:pPr>
        <w:keepNext/>
        <w:keepLines/>
        <w:spacing w:before="120" w:after="120"/>
        <w:jc w:val="both"/>
      </w:pPr>
      <w:r w:rsidRPr="00584B3F">
        <w:rPr>
          <w:u w:val="single"/>
        </w:rPr>
        <w:lastRenderedPageBreak/>
        <w:t>Section 1. Notice.</w:t>
      </w:r>
      <w:r w:rsidRPr="00584B3F">
        <w:t xml:space="preserve">  </w:t>
      </w:r>
    </w:p>
    <w:p w14:paraId="167977AC" w14:textId="77777777" w:rsidR="00584B3F" w:rsidRPr="00584B3F" w:rsidRDefault="00584B3F" w:rsidP="00584B3F">
      <w:pPr>
        <w:spacing w:before="120" w:after="120"/>
        <w:jc w:val="both"/>
      </w:pPr>
      <w:r w:rsidRPr="00584B3F">
        <w:t>All notices required to be given under this Agreement shall be in writing, and shall be deemed delivered three (3)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overnight delivery service. Either Party may change its address for such notices by delivering to the other Party a written notice referring specifically to this Agreement. Notices required under the ERCOT Protocols shall be in accordance with the applicable Section of the ERCOT Protocols.</w:t>
      </w:r>
    </w:p>
    <w:p w14:paraId="4CF0CE36" w14:textId="77777777" w:rsidR="00584B3F" w:rsidRPr="00584B3F" w:rsidRDefault="00584B3F" w:rsidP="00584B3F">
      <w:pPr>
        <w:keepNext/>
        <w:spacing w:after="240"/>
        <w:jc w:val="both"/>
        <w:rPr>
          <w:iCs/>
          <w:szCs w:val="20"/>
        </w:rPr>
      </w:pPr>
      <w:r w:rsidRPr="00584B3F">
        <w:rPr>
          <w:iCs/>
          <w:szCs w:val="20"/>
        </w:rPr>
        <w:t>If to ERCOT:</w:t>
      </w:r>
    </w:p>
    <w:p w14:paraId="4D23C775" w14:textId="77777777" w:rsidR="00584B3F" w:rsidRPr="00584B3F" w:rsidRDefault="00584B3F" w:rsidP="00584B3F">
      <w:pPr>
        <w:ind w:left="720"/>
        <w:jc w:val="both"/>
      </w:pPr>
      <w:r w:rsidRPr="00584B3F">
        <w:t>Electric Reliability Council of Texas, Inc.</w:t>
      </w:r>
    </w:p>
    <w:p w14:paraId="70A7A52C" w14:textId="77777777" w:rsidR="00584B3F" w:rsidRPr="00584B3F" w:rsidRDefault="00584B3F" w:rsidP="00584B3F">
      <w:pPr>
        <w:ind w:left="720"/>
        <w:jc w:val="both"/>
      </w:pPr>
      <w:r w:rsidRPr="00584B3F">
        <w:t>Attn: Legal Department</w:t>
      </w:r>
    </w:p>
    <w:p w14:paraId="6A7888BC" w14:textId="77777777" w:rsidR="00584B3F" w:rsidRPr="00584B3F" w:rsidRDefault="00584B3F" w:rsidP="00584B3F">
      <w:pPr>
        <w:ind w:left="720"/>
        <w:jc w:val="both"/>
      </w:pPr>
      <w:r w:rsidRPr="00584B3F">
        <w:t>8000 Metropolis Drive (Building E), Suite 100</w:t>
      </w:r>
    </w:p>
    <w:p w14:paraId="2D2288F6" w14:textId="77777777" w:rsidR="00584B3F" w:rsidRPr="00584B3F" w:rsidRDefault="00584B3F" w:rsidP="00584B3F">
      <w:pPr>
        <w:ind w:left="720"/>
        <w:jc w:val="both"/>
      </w:pPr>
      <w:r w:rsidRPr="00584B3F">
        <w:t>Austin, Texas 78744</w:t>
      </w:r>
    </w:p>
    <w:p w14:paraId="20ED1817" w14:textId="77777777" w:rsidR="00584B3F" w:rsidRPr="00584B3F" w:rsidRDefault="00584B3F" w:rsidP="00584B3F">
      <w:pPr>
        <w:ind w:left="720"/>
        <w:jc w:val="both"/>
      </w:pPr>
      <w:r w:rsidRPr="00584B3F">
        <w:t xml:space="preserve">Telephone: </w:t>
      </w:r>
      <w:r w:rsidRPr="00584B3F">
        <w:tab/>
        <w:t>(512) 225-7000</w:t>
      </w:r>
    </w:p>
    <w:p w14:paraId="42C1F236" w14:textId="77777777" w:rsidR="00584B3F" w:rsidRPr="00584B3F" w:rsidRDefault="00584B3F" w:rsidP="00584B3F">
      <w:pPr>
        <w:ind w:left="720"/>
        <w:jc w:val="both"/>
      </w:pPr>
      <w:r w:rsidRPr="00584B3F">
        <w:t xml:space="preserve">Facsimile: </w:t>
      </w:r>
      <w:r w:rsidRPr="00584B3F">
        <w:tab/>
        <w:t>(512) 225-7079</w:t>
      </w:r>
    </w:p>
    <w:p w14:paraId="2575E2E0" w14:textId="77777777" w:rsidR="00584B3F" w:rsidRPr="00584B3F" w:rsidRDefault="00584B3F" w:rsidP="00584B3F">
      <w:pPr>
        <w:jc w:val="both"/>
      </w:pPr>
    </w:p>
    <w:p w14:paraId="368D7C60" w14:textId="77777777" w:rsidR="00584B3F" w:rsidRPr="00584B3F" w:rsidRDefault="00584B3F" w:rsidP="00584B3F">
      <w:pPr>
        <w:spacing w:after="240"/>
        <w:jc w:val="both"/>
      </w:pPr>
      <w:r w:rsidRPr="00584B3F">
        <w:t>If to Participant:</w:t>
      </w:r>
    </w:p>
    <w:p w14:paraId="6CE92FE9"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4"/>
            <w:enabled/>
            <w:calcOnExit w:val="0"/>
            <w:textInput>
              <w:default w:val="[Insert Participant Name]"/>
            </w:textInput>
          </w:ffData>
        </w:fldChar>
      </w:r>
      <w:bookmarkStart w:id="1733" w:name="Text4"/>
      <w:r w:rsidRPr="00584B3F">
        <w:rPr>
          <w:iCs/>
        </w:rPr>
        <w:instrText xml:space="preserve"> FORMTEXT </w:instrText>
      </w:r>
      <w:r w:rsidRPr="00584B3F">
        <w:rPr>
          <w:iCs/>
        </w:rPr>
      </w:r>
      <w:r w:rsidRPr="00584B3F">
        <w:rPr>
          <w:iCs/>
        </w:rPr>
        <w:fldChar w:fldCharType="separate"/>
      </w:r>
      <w:r w:rsidRPr="00584B3F">
        <w:rPr>
          <w:iCs/>
          <w:noProof/>
        </w:rPr>
        <w:t>[Insert Participant Name]</w:t>
      </w:r>
      <w:r w:rsidRPr="00584B3F">
        <w:rPr>
          <w:iCs/>
        </w:rPr>
        <w:fldChar w:fldCharType="end"/>
      </w:r>
      <w:bookmarkEnd w:id="1733"/>
    </w:p>
    <w:p w14:paraId="48DFF0F5"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5"/>
            <w:enabled/>
            <w:calcOnExit w:val="0"/>
            <w:textInput>
              <w:default w:val="[Insert Contact Person/Dept.]"/>
            </w:textInput>
          </w:ffData>
        </w:fldChar>
      </w:r>
      <w:bookmarkStart w:id="1734" w:name="Text5"/>
      <w:r w:rsidRPr="00584B3F">
        <w:rPr>
          <w:iCs/>
        </w:rPr>
        <w:instrText xml:space="preserve"> FORMTEXT </w:instrText>
      </w:r>
      <w:r w:rsidRPr="00584B3F">
        <w:rPr>
          <w:iCs/>
        </w:rPr>
      </w:r>
      <w:r w:rsidRPr="00584B3F">
        <w:rPr>
          <w:iCs/>
        </w:rPr>
        <w:fldChar w:fldCharType="separate"/>
      </w:r>
      <w:r w:rsidRPr="00584B3F">
        <w:rPr>
          <w:iCs/>
          <w:noProof/>
        </w:rPr>
        <w:t>[Insert Contact Person/Dept.]</w:t>
      </w:r>
      <w:r w:rsidRPr="00584B3F">
        <w:rPr>
          <w:iCs/>
        </w:rPr>
        <w:fldChar w:fldCharType="end"/>
      </w:r>
      <w:bookmarkEnd w:id="1734"/>
    </w:p>
    <w:p w14:paraId="522BD5D2"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6"/>
            <w:enabled/>
            <w:calcOnExit w:val="0"/>
            <w:textInput>
              <w:default w:val="[Insert Street Address]"/>
            </w:textInput>
          </w:ffData>
        </w:fldChar>
      </w:r>
      <w:bookmarkStart w:id="1735" w:name="Text6"/>
      <w:r w:rsidRPr="00584B3F">
        <w:rPr>
          <w:iCs/>
        </w:rPr>
        <w:instrText xml:space="preserve"> FORMTEXT </w:instrText>
      </w:r>
      <w:r w:rsidRPr="00584B3F">
        <w:rPr>
          <w:iCs/>
        </w:rPr>
      </w:r>
      <w:r w:rsidRPr="00584B3F">
        <w:rPr>
          <w:iCs/>
        </w:rPr>
        <w:fldChar w:fldCharType="separate"/>
      </w:r>
      <w:r w:rsidRPr="00584B3F">
        <w:rPr>
          <w:iCs/>
          <w:noProof/>
        </w:rPr>
        <w:t>[Insert Street Address]</w:t>
      </w:r>
      <w:r w:rsidRPr="00584B3F">
        <w:rPr>
          <w:iCs/>
        </w:rPr>
        <w:fldChar w:fldCharType="end"/>
      </w:r>
      <w:bookmarkEnd w:id="1735"/>
    </w:p>
    <w:p w14:paraId="76B6CBED"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7"/>
            <w:enabled/>
            <w:calcOnExit w:val="0"/>
            <w:textInput>
              <w:default w:val="[Insert City, State Zip]"/>
            </w:textInput>
          </w:ffData>
        </w:fldChar>
      </w:r>
      <w:bookmarkStart w:id="1736" w:name="Text7"/>
      <w:r w:rsidRPr="00584B3F">
        <w:rPr>
          <w:iCs/>
        </w:rPr>
        <w:instrText xml:space="preserve"> FORMTEXT </w:instrText>
      </w:r>
      <w:r w:rsidRPr="00584B3F">
        <w:rPr>
          <w:iCs/>
        </w:rPr>
      </w:r>
      <w:r w:rsidRPr="00584B3F">
        <w:rPr>
          <w:iCs/>
        </w:rPr>
        <w:fldChar w:fldCharType="separate"/>
      </w:r>
      <w:r w:rsidRPr="00584B3F">
        <w:rPr>
          <w:iCs/>
          <w:noProof/>
        </w:rPr>
        <w:t>[Insert City, State Zip]</w:t>
      </w:r>
      <w:r w:rsidRPr="00584B3F">
        <w:rPr>
          <w:iCs/>
        </w:rPr>
        <w:fldChar w:fldCharType="end"/>
      </w:r>
      <w:bookmarkEnd w:id="1736"/>
    </w:p>
    <w:p w14:paraId="5DBA3FDA"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8"/>
            <w:enabled/>
            <w:calcOnExit w:val="0"/>
            <w:textInput>
              <w:default w:val="[Insert Telephone]"/>
            </w:textInput>
          </w:ffData>
        </w:fldChar>
      </w:r>
      <w:bookmarkStart w:id="1737" w:name="Text8"/>
      <w:r w:rsidRPr="00584B3F">
        <w:rPr>
          <w:iCs/>
        </w:rPr>
        <w:instrText xml:space="preserve"> FORMTEXT </w:instrText>
      </w:r>
      <w:r w:rsidRPr="00584B3F">
        <w:rPr>
          <w:iCs/>
        </w:rPr>
      </w:r>
      <w:r w:rsidRPr="00584B3F">
        <w:rPr>
          <w:iCs/>
        </w:rPr>
        <w:fldChar w:fldCharType="separate"/>
      </w:r>
      <w:r w:rsidRPr="00584B3F">
        <w:rPr>
          <w:iCs/>
          <w:noProof/>
        </w:rPr>
        <w:t>[Insert Telephone]</w:t>
      </w:r>
      <w:r w:rsidRPr="00584B3F">
        <w:rPr>
          <w:iCs/>
        </w:rPr>
        <w:fldChar w:fldCharType="end"/>
      </w:r>
      <w:bookmarkEnd w:id="1737"/>
    </w:p>
    <w:p w14:paraId="4D3078AB" w14:textId="77777777" w:rsidR="00584B3F" w:rsidRPr="00584B3F" w:rsidRDefault="00584B3F" w:rsidP="00584B3F">
      <w:pPr>
        <w:tabs>
          <w:tab w:val="left" w:pos="2160"/>
        </w:tabs>
        <w:spacing w:after="240"/>
        <w:ind w:left="2160" w:hanging="1440"/>
        <w:contextualSpacing/>
        <w:jc w:val="both"/>
        <w:rPr>
          <w:iCs/>
          <w:szCs w:val="20"/>
        </w:rPr>
      </w:pPr>
      <w:r w:rsidRPr="00584B3F">
        <w:rPr>
          <w:iCs/>
        </w:rPr>
        <w:fldChar w:fldCharType="begin">
          <w:ffData>
            <w:name w:val="Text9"/>
            <w:enabled/>
            <w:calcOnExit w:val="0"/>
            <w:textInput>
              <w:default w:val="[Insert Facsimile]"/>
            </w:textInput>
          </w:ffData>
        </w:fldChar>
      </w:r>
      <w:bookmarkStart w:id="1738" w:name="Text9"/>
      <w:r w:rsidRPr="00584B3F">
        <w:rPr>
          <w:iCs/>
        </w:rPr>
        <w:instrText xml:space="preserve"> FORMTEXT </w:instrText>
      </w:r>
      <w:r w:rsidRPr="00584B3F">
        <w:rPr>
          <w:iCs/>
        </w:rPr>
      </w:r>
      <w:r w:rsidRPr="00584B3F">
        <w:rPr>
          <w:iCs/>
        </w:rPr>
        <w:fldChar w:fldCharType="separate"/>
      </w:r>
      <w:r w:rsidRPr="00584B3F">
        <w:rPr>
          <w:iCs/>
          <w:noProof/>
        </w:rPr>
        <w:t>[Insert Facsimile]</w:t>
      </w:r>
      <w:r w:rsidRPr="00584B3F">
        <w:rPr>
          <w:iCs/>
        </w:rPr>
        <w:fldChar w:fldCharType="end"/>
      </w:r>
      <w:bookmarkEnd w:id="1738"/>
    </w:p>
    <w:p w14:paraId="5792163B" w14:textId="77777777" w:rsidR="00584B3F" w:rsidRPr="00584B3F" w:rsidRDefault="00584B3F" w:rsidP="00584B3F">
      <w:pPr>
        <w:keepNext/>
        <w:spacing w:before="120" w:after="120"/>
        <w:jc w:val="both"/>
        <w:outlineLvl w:val="0"/>
        <w:rPr>
          <w:szCs w:val="20"/>
          <w:u w:val="single"/>
        </w:rPr>
      </w:pPr>
      <w:r w:rsidRPr="00584B3F">
        <w:rPr>
          <w:szCs w:val="20"/>
          <w:u w:val="single"/>
        </w:rPr>
        <w:t xml:space="preserve">Section 2.  Definitions. </w:t>
      </w:r>
    </w:p>
    <w:p w14:paraId="1A6BB4AC" w14:textId="77777777" w:rsidR="00584B3F" w:rsidRPr="00584B3F" w:rsidRDefault="00584B3F" w:rsidP="00584B3F">
      <w:pPr>
        <w:spacing w:before="120" w:after="120"/>
        <w:ind w:left="720" w:hanging="720"/>
        <w:jc w:val="both"/>
        <w:outlineLvl w:val="1"/>
        <w:rPr>
          <w:szCs w:val="20"/>
        </w:rPr>
      </w:pPr>
      <w:r w:rsidRPr="00584B3F">
        <w:rPr>
          <w:szCs w:val="20"/>
        </w:rPr>
        <w:t>A.</w:t>
      </w:r>
      <w:r w:rsidRPr="00584B3F">
        <w:rPr>
          <w:szCs w:val="20"/>
        </w:rPr>
        <w:tab/>
        <w:t xml:space="preserve">Unless herein defined, all definitions and acronyms found in the ERCOT Protocols shall be incorporated by reference into this Agreement. </w:t>
      </w:r>
    </w:p>
    <w:p w14:paraId="30FED8CB" w14:textId="77777777" w:rsidR="00584B3F" w:rsidRPr="00584B3F" w:rsidRDefault="00584B3F" w:rsidP="00584B3F">
      <w:pPr>
        <w:widowControl w:val="0"/>
        <w:spacing w:before="120" w:after="120"/>
        <w:ind w:left="720" w:hanging="720"/>
        <w:jc w:val="both"/>
        <w:rPr>
          <w:szCs w:val="20"/>
        </w:rPr>
      </w:pPr>
      <w:r w:rsidRPr="00584B3F">
        <w:rPr>
          <w:szCs w:val="20"/>
        </w:rPr>
        <w:t>B.</w:t>
      </w:r>
      <w:r w:rsidRPr="00584B3F">
        <w:rPr>
          <w:szCs w:val="20"/>
        </w:rPr>
        <w:tab/>
        <w:t>“ERCOT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t>
      </w:r>
    </w:p>
    <w:p w14:paraId="3BCFA0F7" w14:textId="77777777" w:rsidR="00584B3F" w:rsidRPr="00584B3F" w:rsidRDefault="00584B3F" w:rsidP="00584B3F">
      <w:pPr>
        <w:keepNext/>
        <w:spacing w:before="120" w:after="120"/>
        <w:jc w:val="both"/>
        <w:outlineLvl w:val="0"/>
        <w:rPr>
          <w:i/>
          <w:szCs w:val="20"/>
          <w:u w:val="single"/>
        </w:rPr>
      </w:pPr>
      <w:r w:rsidRPr="00584B3F">
        <w:rPr>
          <w:szCs w:val="20"/>
          <w:u w:val="single"/>
        </w:rPr>
        <w:t>Section 3. Term and Termination.</w:t>
      </w:r>
    </w:p>
    <w:p w14:paraId="275EE691" w14:textId="77777777" w:rsidR="00584B3F" w:rsidRPr="00584B3F" w:rsidRDefault="00584B3F" w:rsidP="00584B3F">
      <w:pPr>
        <w:spacing w:before="120" w:after="120"/>
        <w:ind w:left="720" w:hanging="720"/>
        <w:jc w:val="both"/>
        <w:rPr>
          <w:spacing w:val="-3"/>
          <w:szCs w:val="20"/>
        </w:rPr>
      </w:pPr>
      <w:r w:rsidRPr="00584B3F">
        <w:rPr>
          <w:szCs w:val="20"/>
        </w:rPr>
        <w:t>A.</w:t>
      </w:r>
      <w:r w:rsidRPr="00584B3F">
        <w:rPr>
          <w:szCs w:val="20"/>
        </w:rPr>
        <w:tab/>
      </w:r>
      <w:r w:rsidRPr="00584B3F">
        <w:rPr>
          <w:szCs w:val="20"/>
          <w:u w:val="single"/>
        </w:rPr>
        <w:t>Term.</w:t>
      </w:r>
      <w:r w:rsidRPr="00584B3F">
        <w:rPr>
          <w:szCs w:val="20"/>
        </w:rPr>
        <w:t xml:space="preserve">  </w:t>
      </w:r>
      <w:r w:rsidRPr="00584B3F">
        <w:rPr>
          <w:spacing w:val="-3"/>
          <w:szCs w:val="20"/>
        </w:rPr>
        <w:t xml:space="preserve">The initial term ("Initial Term") of this Agreement shall commence on the Effective Date and continue until the last day of the month which is twelve (12) months from the Effective Date. After the Initial Term, this Agreement shall automatically renew for one-year terms (a "Renewal Term") unless the standard form of this Agreement contained in the ERCOT Protocols has been modified by a change to the ERCOT Protocols.  If the standard form of this Agreement has been so modified, </w:t>
      </w:r>
      <w:r w:rsidRPr="00584B3F">
        <w:rPr>
          <w:szCs w:val="20"/>
        </w:rPr>
        <w:t xml:space="preserve">then </w:t>
      </w:r>
      <w:r w:rsidRPr="00584B3F">
        <w:rPr>
          <w:spacing w:val="-3"/>
          <w:szCs w:val="20"/>
        </w:rPr>
        <w:t xml:space="preserve">this Agreement will terminate upon the </w:t>
      </w:r>
      <w:r w:rsidRPr="00584B3F">
        <w:rPr>
          <w:spacing w:val="-3"/>
          <w:szCs w:val="20"/>
        </w:rPr>
        <w:lastRenderedPageBreak/>
        <w:t>effective date of the replacement agreement</w:t>
      </w:r>
      <w:r w:rsidRPr="00584B3F">
        <w:rPr>
          <w:szCs w:val="20"/>
        </w:rPr>
        <w:t xml:space="preserve"> This Agreement may also be terminated during the Initial Term or the then-current Renewal Term in accordance with this Agreement.</w:t>
      </w:r>
    </w:p>
    <w:p w14:paraId="7EC02369" w14:textId="77777777" w:rsidR="00584B3F" w:rsidRPr="00584B3F" w:rsidRDefault="00584B3F" w:rsidP="00584B3F">
      <w:pPr>
        <w:widowControl w:val="0"/>
        <w:spacing w:before="120" w:after="120"/>
        <w:jc w:val="both"/>
        <w:rPr>
          <w:szCs w:val="20"/>
        </w:rPr>
      </w:pPr>
      <w:r w:rsidRPr="00584B3F">
        <w:rPr>
          <w:szCs w:val="20"/>
        </w:rPr>
        <w:t>B.</w:t>
      </w:r>
      <w:r w:rsidRPr="00584B3F">
        <w:rPr>
          <w:szCs w:val="20"/>
        </w:rPr>
        <w:tab/>
      </w:r>
      <w:r w:rsidRPr="00584B3F">
        <w:rPr>
          <w:szCs w:val="20"/>
          <w:u w:val="single"/>
        </w:rPr>
        <w:t>Termination by Participant.</w:t>
      </w:r>
      <w:r w:rsidRPr="00584B3F">
        <w:rPr>
          <w:szCs w:val="20"/>
        </w:rPr>
        <w:t xml:space="preserve"> Participant may, at its option, terminate this Agreement: </w:t>
      </w:r>
    </w:p>
    <w:p w14:paraId="2C1B7213" w14:textId="77777777" w:rsidR="00584B3F" w:rsidRPr="00584B3F" w:rsidRDefault="00584B3F" w:rsidP="00584B3F">
      <w:pPr>
        <w:widowControl w:val="0"/>
        <w:spacing w:before="120" w:after="120"/>
        <w:ind w:left="1440" w:hanging="720"/>
        <w:jc w:val="both"/>
        <w:rPr>
          <w:szCs w:val="20"/>
        </w:rPr>
      </w:pPr>
      <w:r w:rsidRPr="00584B3F">
        <w:rPr>
          <w:szCs w:val="20"/>
        </w:rPr>
        <w:t xml:space="preserve">(1) </w:t>
      </w:r>
      <w:r w:rsidRPr="00584B3F">
        <w:rPr>
          <w:szCs w:val="20"/>
        </w:rPr>
        <w:tab/>
        <w:t>Immediately upon the failure of ERCOT to continue to be certified by the PUCT as the Independent Organization under PURA §39.151 without the immediate certification of another Independent Organization under PURA §39.151;</w:t>
      </w:r>
    </w:p>
    <w:p w14:paraId="33F4115A" w14:textId="0111C38E" w:rsidR="00584B3F" w:rsidRPr="00584B3F" w:rsidRDefault="00584B3F" w:rsidP="00584B3F">
      <w:pPr>
        <w:widowControl w:val="0"/>
        <w:spacing w:before="120" w:after="120"/>
        <w:ind w:left="1440" w:hanging="720"/>
        <w:jc w:val="both"/>
        <w:rPr>
          <w:szCs w:val="20"/>
        </w:rPr>
      </w:pPr>
      <w:r w:rsidRPr="00584B3F">
        <w:rPr>
          <w:szCs w:val="20"/>
        </w:rPr>
        <w:t xml:space="preserve">(2) </w:t>
      </w:r>
      <w:r w:rsidRPr="00584B3F">
        <w:rPr>
          <w:szCs w:val="20"/>
        </w:rPr>
        <w:tab/>
        <w:t>If the “</w:t>
      </w:r>
      <w:del w:id="1739" w:author="TEBA" w:date="2024-12-10T07:10:00Z">
        <w:r w:rsidRPr="00584B3F" w:rsidDel="009A56E6">
          <w:rPr>
            <w:szCs w:val="20"/>
          </w:rPr>
          <w:delText xml:space="preserve">REC </w:delText>
        </w:r>
      </w:del>
      <w:ins w:id="1740" w:author="TEBA" w:date="2024-12-10T07:10:00Z">
        <w:r w:rsidR="009A56E6">
          <w:rPr>
            <w:szCs w:val="20"/>
          </w:rPr>
          <w:t>EAC</w:t>
        </w:r>
        <w:r w:rsidR="009A56E6" w:rsidRPr="00584B3F">
          <w:rPr>
            <w:szCs w:val="20"/>
          </w:rPr>
          <w:t xml:space="preserve"> </w:t>
        </w:r>
      </w:ins>
      <w:r w:rsidRPr="00584B3F">
        <w:rPr>
          <w:szCs w:val="20"/>
        </w:rPr>
        <w:t xml:space="preserve">Account Holder” box is checked in Section A. of the </w:t>
      </w:r>
      <w:r w:rsidRPr="00584B3F">
        <w:rPr>
          <w:i/>
          <w:szCs w:val="20"/>
        </w:rPr>
        <w:t>Recitals</w:t>
      </w:r>
      <w:r w:rsidRPr="00584B3F">
        <w:rPr>
          <w:szCs w:val="20"/>
        </w:rPr>
        <w:t xml:space="preserve"> section of this Agreement, Participant may, at its option, terminate this Agreement immediately if the PUCT ceases to certify ERCOT as the Entity approved by the PUCT (“Program Administrator”) for carrying out the administrative responsibilities related to the Renewable Energy Credit Program as set forth in PUC Substantive Rule 25.173(g) without the immediate certification of another Program Administrator under PURA §39.151; or</w:t>
      </w:r>
    </w:p>
    <w:p w14:paraId="354A8A5B" w14:textId="77777777" w:rsidR="00584B3F" w:rsidRPr="00584B3F" w:rsidRDefault="00584B3F" w:rsidP="00584B3F">
      <w:pPr>
        <w:widowControl w:val="0"/>
        <w:spacing w:before="120" w:after="120"/>
        <w:ind w:left="1440" w:hanging="720"/>
        <w:jc w:val="both"/>
        <w:rPr>
          <w:szCs w:val="20"/>
        </w:rPr>
      </w:pPr>
      <w:r w:rsidRPr="00584B3F">
        <w:rPr>
          <w:szCs w:val="20"/>
        </w:rPr>
        <w:t>(3)</w:t>
      </w:r>
      <w:r w:rsidRPr="00584B3F">
        <w:rPr>
          <w:szCs w:val="20"/>
        </w:rPr>
        <w:tab/>
        <w:t>For any other reason at any time upon thirty days written notice to ERCOT.</w:t>
      </w:r>
    </w:p>
    <w:p w14:paraId="07AA84AD" w14:textId="77777777" w:rsidR="00584B3F" w:rsidRPr="00584B3F" w:rsidRDefault="00584B3F" w:rsidP="00584B3F">
      <w:pPr>
        <w:spacing w:before="120" w:after="120"/>
        <w:ind w:left="720" w:hanging="720"/>
        <w:jc w:val="both"/>
        <w:outlineLvl w:val="0"/>
        <w:rPr>
          <w:szCs w:val="20"/>
          <w:u w:val="single"/>
        </w:rPr>
      </w:pPr>
      <w:r w:rsidRPr="00584B3F">
        <w:rPr>
          <w:szCs w:val="20"/>
        </w:rPr>
        <w:t>C.</w:t>
      </w:r>
      <w:r w:rsidRPr="00584B3F">
        <w:rPr>
          <w:szCs w:val="20"/>
        </w:rPr>
        <w:tab/>
      </w:r>
      <w:r w:rsidRPr="00584B3F">
        <w:rPr>
          <w:szCs w:val="20"/>
          <w:u w:val="single"/>
        </w:rPr>
        <w:t>Effect of Termination and Survival of Terms.</w:t>
      </w:r>
      <w:r w:rsidRPr="00584B3F">
        <w:rPr>
          <w:szCs w:val="20"/>
        </w:rPr>
        <w:t xml:space="preserve">  If this Agreement is terminated by a Party pursuant to the terms hereof, </w:t>
      </w:r>
      <w:r w:rsidRPr="00584B3F">
        <w:rPr>
          <w:spacing w:val="-3"/>
          <w:szCs w:val="20"/>
        </w:rPr>
        <w:t xml:space="preserve">the rights and obligations of the Parties hereunder shall terminate, except that the rights and obligations of the Parties that have accrued under this Agreement prior to the date of termination shall survive. </w:t>
      </w:r>
    </w:p>
    <w:p w14:paraId="33B09C7E" w14:textId="77777777" w:rsidR="00584B3F" w:rsidRPr="00584B3F" w:rsidRDefault="00584B3F" w:rsidP="00584B3F">
      <w:pPr>
        <w:spacing w:before="120" w:after="120"/>
        <w:jc w:val="both"/>
        <w:outlineLvl w:val="0"/>
        <w:rPr>
          <w:szCs w:val="20"/>
          <w:u w:val="single"/>
        </w:rPr>
      </w:pPr>
      <w:r w:rsidRPr="00584B3F">
        <w:rPr>
          <w:szCs w:val="20"/>
          <w:u w:val="single"/>
        </w:rPr>
        <w:t>Section 4. Representations, Warranties, and Covenants.</w:t>
      </w:r>
    </w:p>
    <w:p w14:paraId="197057BB" w14:textId="77777777" w:rsidR="00584B3F" w:rsidRPr="00584B3F" w:rsidRDefault="00584B3F" w:rsidP="00584B3F">
      <w:pPr>
        <w:spacing w:before="120" w:after="120"/>
        <w:jc w:val="both"/>
        <w:rPr>
          <w:szCs w:val="20"/>
        </w:rPr>
      </w:pPr>
      <w:r w:rsidRPr="00584B3F">
        <w:rPr>
          <w:szCs w:val="20"/>
        </w:rPr>
        <w:t>A.</w:t>
      </w:r>
      <w:r w:rsidRPr="00584B3F">
        <w:rPr>
          <w:szCs w:val="20"/>
        </w:rPr>
        <w:tab/>
      </w:r>
      <w:r w:rsidRPr="00584B3F">
        <w:rPr>
          <w:szCs w:val="20"/>
          <w:u w:val="single"/>
        </w:rPr>
        <w:t>Participant represents, warrants, and covenants that</w:t>
      </w:r>
      <w:r w:rsidRPr="00584B3F">
        <w:rPr>
          <w:szCs w:val="20"/>
        </w:rPr>
        <w:t xml:space="preserve">: </w:t>
      </w:r>
    </w:p>
    <w:p w14:paraId="05E25F21"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Participant is duly organized, validly existing and in good standing under the laws of the jurisdiction under which it is organized and is authorized to do business in Texas;</w:t>
      </w:r>
    </w:p>
    <w:p w14:paraId="58681F52"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Participant has full power and authority to enter into this Agreement and perform all obligations, representations, warranties and covenants under this Agreement;</w:t>
      </w:r>
    </w:p>
    <w:p w14:paraId="2D867EAE" w14:textId="77777777" w:rsidR="00584B3F" w:rsidRPr="00584B3F" w:rsidRDefault="00584B3F" w:rsidP="00584B3F">
      <w:pPr>
        <w:keepLines/>
        <w:spacing w:before="120" w:after="120"/>
        <w:ind w:left="1440" w:hanging="720"/>
        <w:jc w:val="both"/>
      </w:pPr>
      <w:r w:rsidRPr="00584B3F">
        <w:t>(3)</w:t>
      </w:r>
      <w:r w:rsidRPr="00584B3F">
        <w:tab/>
        <w:t>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t>
      </w:r>
    </w:p>
    <w:p w14:paraId="1BB6B6A6" w14:textId="77777777" w:rsidR="00584B3F" w:rsidRPr="00584B3F" w:rsidRDefault="00584B3F" w:rsidP="00584B3F">
      <w:pPr>
        <w:spacing w:before="120" w:after="120"/>
        <w:ind w:left="1440" w:hanging="720"/>
        <w:jc w:val="both"/>
      </w:pPr>
      <w:r w:rsidRPr="00584B3F">
        <w:t>(4)</w:t>
      </w:r>
      <w:r w:rsidRPr="00584B3F">
        <w:tab/>
        <w:t>Market Participant’s execution, delivery and performance of this Agreement by Participant have been duly authorized by all requisite action of its governing body;</w:t>
      </w:r>
    </w:p>
    <w:p w14:paraId="4B89C530" w14:textId="77777777" w:rsidR="00584B3F" w:rsidRPr="00584B3F" w:rsidRDefault="00584B3F" w:rsidP="00584B3F">
      <w:pPr>
        <w:tabs>
          <w:tab w:val="num" w:pos="630"/>
          <w:tab w:val="num" w:pos="1440"/>
        </w:tabs>
        <w:spacing w:before="120" w:after="120"/>
        <w:ind w:left="1440" w:hanging="720"/>
        <w:jc w:val="both"/>
      </w:pPr>
      <w:r w:rsidRPr="00584B3F">
        <w:t>(5)</w:t>
      </w:r>
      <w:r w:rsidRPr="00584B3F">
        <w:tab/>
        <w:t xml:space="preserve">Except as set out in an exhibit (if any) to this Agreement, ERCOT has not, within the twenty-four (24) months preceding the Effective Date, terminated for Default any Prior Agreement with Participant, any company of which Participant is a successor in interest, or any Affiliate of Participant; </w:t>
      </w:r>
    </w:p>
    <w:p w14:paraId="7F5E95D4" w14:textId="77777777" w:rsidR="00584B3F" w:rsidRPr="00584B3F" w:rsidRDefault="00584B3F" w:rsidP="00584B3F">
      <w:pPr>
        <w:tabs>
          <w:tab w:val="num" w:pos="630"/>
          <w:tab w:val="num" w:pos="1440"/>
        </w:tabs>
        <w:spacing w:before="120" w:after="120"/>
        <w:ind w:left="1440" w:hanging="720"/>
        <w:jc w:val="both"/>
      </w:pPr>
      <w:r w:rsidRPr="00584B3F">
        <w:t>(6)</w:t>
      </w:r>
      <w:r w:rsidRPr="00584B3F">
        <w:tab/>
        <w:t xml:space="preserve">If any Defaults are disclosed on any such exhibit mentioned in subsection 4(A)(5), either (a) ERCOT has been paid, before execution of this Agreement, all sums due to it in relation to such Prior Agreement, or (b) ERCOT, in its reasonable judgment, has determined that this Agreement is necessary for system reliability and </w:t>
      </w:r>
      <w:r w:rsidRPr="00584B3F">
        <w:lastRenderedPageBreak/>
        <w:t>Participant has made alternate arrangements satisfactory to ERCOT for the resolution of the Default under the Prior Agreement;</w:t>
      </w:r>
    </w:p>
    <w:p w14:paraId="6AA6EC96" w14:textId="77777777" w:rsidR="00584B3F" w:rsidRPr="00584B3F" w:rsidRDefault="00584B3F" w:rsidP="00584B3F">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(7)</w:t>
      </w:r>
      <w:r w:rsidRPr="00584B3F">
        <w:tab/>
        <w: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20CF1906" w14:textId="77777777" w:rsidR="00584B3F" w:rsidRPr="00584B3F" w:rsidRDefault="00584B3F" w:rsidP="00584B3F">
      <w:pPr>
        <w:tabs>
          <w:tab w:val="left" w:pos="-984"/>
          <w:tab w:val="left" w:pos="-720"/>
          <w:tab w:val="left" w:pos="0"/>
          <w:tab w:val="num" w:pos="216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rPr>
          <w:szCs w:val="20"/>
        </w:rPr>
      </w:pPr>
      <w:r w:rsidRPr="00584B3F">
        <w:rPr>
          <w:szCs w:val="20"/>
        </w:rPr>
        <w:t>(8)</w:t>
      </w:r>
      <w:r w:rsidRPr="00584B3F">
        <w:rPr>
          <w:szCs w:val="20"/>
        </w:rPr>
        <w:tab/>
        <w:t>Participant is not in violation of any laws, ordinances, or governmental rules, regulations or order of any Governmental Authority or arbitration board materially affecting performance of this Agreement and to which it is subject;</w:t>
      </w:r>
    </w:p>
    <w:p w14:paraId="43FFCF8D" w14:textId="77777777" w:rsidR="00584B3F" w:rsidRPr="00584B3F" w:rsidRDefault="00584B3F" w:rsidP="00584B3F">
      <w:pPr>
        <w:tabs>
          <w:tab w:val="left" w:pos="-984"/>
          <w:tab w:val="left" w:pos="-720"/>
          <w:tab w:val="num" w:pos="63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rPr>
          <w:spacing w:val="2"/>
        </w:rPr>
        <w:t>(9)</w:t>
      </w:r>
      <w:r w:rsidRPr="00584B3F">
        <w:rPr>
          <w:spacing w:val="2"/>
        </w:rPr>
        <w:tab/>
        <w:t>Participant is not Bankrupt, does not contemplate becoming Bankrupt nor, to its knowledge, will become Bankrupt</w:t>
      </w:r>
      <w:r w:rsidRPr="00584B3F">
        <w:t xml:space="preserve">; </w:t>
      </w:r>
    </w:p>
    <w:p w14:paraId="47CA1BEE" w14:textId="77777777" w:rsidR="00584B3F" w:rsidRPr="00584B3F" w:rsidRDefault="00584B3F" w:rsidP="00584B3F">
      <w:pPr>
        <w:tabs>
          <w:tab w:val="left" w:pos="-984"/>
          <w:tab w:val="left" w:pos="-720"/>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1440" w:hanging="720"/>
        <w:jc w:val="both"/>
        <w:rPr>
          <w:sz w:val="22"/>
          <w:szCs w:val="20"/>
        </w:rPr>
      </w:pPr>
      <w:r w:rsidRPr="00584B3F">
        <w:rPr>
          <w:sz w:val="22"/>
          <w:szCs w:val="20"/>
        </w:rPr>
        <w:t>(</w:t>
      </w:r>
      <w:r w:rsidRPr="00584B3F">
        <w:rPr>
          <w:spacing w:val="2"/>
        </w:rPr>
        <w:t>10)</w:t>
      </w:r>
      <w:r w:rsidRPr="00584B3F">
        <w:rPr>
          <w:spacing w:val="2"/>
        </w:rPr>
        <w:tab/>
        <w:t>Participant acknowledges that it has received and is familiar with the ERCOT Protocols; and</w:t>
      </w:r>
    </w:p>
    <w:p w14:paraId="2F9E4CC8" w14:textId="77777777" w:rsidR="00584B3F" w:rsidRPr="00584B3F" w:rsidRDefault="00584B3F" w:rsidP="00584B3F">
      <w:pPr>
        <w:spacing w:before="120" w:after="120"/>
        <w:ind w:left="1440" w:hanging="720"/>
        <w:jc w:val="both"/>
        <w:rPr>
          <w:szCs w:val="20"/>
        </w:rPr>
      </w:pPr>
      <w:r w:rsidRPr="00584B3F">
        <w:rPr>
          <w:szCs w:val="20"/>
        </w:rPr>
        <w:t>(11)</w:t>
      </w:r>
      <w:r w:rsidRPr="00584B3F">
        <w:rPr>
          <w:szCs w:val="20"/>
        </w:rPr>
        <w:tab/>
        <w:t>Participant acknowledges and affirms that the foregoing representations, warranties and covenants are continuing in nature</w:t>
      </w:r>
      <w:r w:rsidRPr="00584B3F">
        <w:rPr>
          <w:sz w:val="22"/>
          <w:szCs w:val="20"/>
        </w:rPr>
        <w:t xml:space="preserve"> throughout </w:t>
      </w:r>
      <w:r w:rsidRPr="00584B3F">
        <w:rPr>
          <w:szCs w:val="20"/>
        </w:rPr>
        <w:t xml:space="preserve">the term of </w:t>
      </w:r>
      <w:r w:rsidRPr="00584B3F">
        <w:rPr>
          <w:sz w:val="22"/>
          <w:szCs w:val="20"/>
        </w:rPr>
        <w:t>this Agreement</w:t>
      </w:r>
      <w:r w:rsidRPr="00584B3F">
        <w:rPr>
          <w:szCs w:val="20"/>
        </w:rPr>
        <w:t>.  For purposes of this Section, “materially affecting performance” means resulting in a materially adverse effect on Participant’s performance of its obligations under this Agreement.</w:t>
      </w:r>
    </w:p>
    <w:p w14:paraId="66F46DE5" w14:textId="77777777" w:rsidR="00584B3F" w:rsidRPr="00584B3F" w:rsidRDefault="00584B3F" w:rsidP="00584B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u w:val="single"/>
        </w:rPr>
      </w:pPr>
      <w:r w:rsidRPr="00584B3F">
        <w:t>B.</w:t>
      </w:r>
      <w:r w:rsidRPr="00584B3F">
        <w:tab/>
      </w:r>
      <w:r w:rsidRPr="00584B3F">
        <w:rPr>
          <w:u w:val="single"/>
        </w:rPr>
        <w:t>ERCOT represents, warrants and covenants that:</w:t>
      </w:r>
    </w:p>
    <w:p w14:paraId="4A28D0D8" w14:textId="77777777" w:rsidR="00584B3F" w:rsidRPr="00584B3F" w:rsidRDefault="00584B3F" w:rsidP="00584B3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(1)</w:t>
      </w:r>
      <w:r w:rsidRPr="00584B3F">
        <w:tab/>
        <w:t>ERCOT is the Independent Organization certified under PURA §39.151 for the ERCOT Region;</w:t>
      </w:r>
    </w:p>
    <w:p w14:paraId="1AE0C277" w14:textId="77777777" w:rsidR="00584B3F" w:rsidRPr="00584B3F" w:rsidRDefault="00584B3F" w:rsidP="00584B3F">
      <w:pPr>
        <w:tabs>
          <w:tab w:val="left" w:pos="1440"/>
        </w:tabs>
        <w:spacing w:before="120" w:after="120"/>
        <w:ind w:left="1440" w:hanging="720"/>
        <w:jc w:val="both"/>
        <w:rPr>
          <w:szCs w:val="20"/>
        </w:rPr>
      </w:pPr>
      <w:r w:rsidRPr="00584B3F">
        <w:rPr>
          <w:szCs w:val="20"/>
        </w:rPr>
        <w:t>(2)</w:t>
      </w:r>
      <w:r w:rsidRPr="00584B3F">
        <w:rPr>
          <w:szCs w:val="20"/>
        </w:rPr>
        <w:tab/>
        <w:t>ERCOT is duly organized, validly existing and in good standing under the laws of Texas, and is authorized to do business in Texas;</w:t>
      </w:r>
    </w:p>
    <w:p w14:paraId="3B911A76"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 xml:space="preserve">ERCOT has full power and authority to enter into this Agreement and perform </w:t>
      </w:r>
      <w:proofErr w:type="gramStart"/>
      <w:r w:rsidRPr="00584B3F">
        <w:rPr>
          <w:szCs w:val="20"/>
        </w:rPr>
        <w:t>all of</w:t>
      </w:r>
      <w:proofErr w:type="gramEnd"/>
      <w:r w:rsidRPr="00584B3F">
        <w:rPr>
          <w:szCs w:val="20"/>
        </w:rPr>
        <w:t xml:space="preserve"> ERCOT’s obligations, representations, warranties and covenants under this Agreement;</w:t>
      </w:r>
    </w:p>
    <w:p w14:paraId="48B0E26E" w14:textId="77777777" w:rsidR="00584B3F" w:rsidRPr="00584B3F" w:rsidRDefault="00584B3F" w:rsidP="00584B3F">
      <w:pPr>
        <w:spacing w:before="120" w:after="120"/>
        <w:ind w:left="1440" w:hanging="720"/>
        <w:jc w:val="both"/>
        <w:rPr>
          <w:szCs w:val="20"/>
        </w:rPr>
      </w:pPr>
      <w:r w:rsidRPr="00584B3F">
        <w:rPr>
          <w:szCs w:val="20"/>
        </w:rPr>
        <w:t>(4)</w:t>
      </w:r>
      <w:r w:rsidRPr="00584B3F">
        <w:rPr>
          <w:szCs w:val="20"/>
        </w:rPr>
        <w:tab/>
        <w: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p>
    <w:p w14:paraId="44EB6D54" w14:textId="77777777" w:rsidR="00584B3F" w:rsidRPr="00584B3F" w:rsidRDefault="00584B3F" w:rsidP="00584B3F">
      <w:pPr>
        <w:spacing w:before="120" w:after="120"/>
        <w:ind w:left="1440" w:hanging="720"/>
        <w:jc w:val="both"/>
        <w:rPr>
          <w:szCs w:val="20"/>
        </w:rPr>
      </w:pPr>
      <w:r w:rsidRPr="00584B3F">
        <w:rPr>
          <w:szCs w:val="20"/>
        </w:rPr>
        <w:t>(5)</w:t>
      </w:r>
      <w:r w:rsidRPr="00584B3F">
        <w:rPr>
          <w:szCs w:val="20"/>
        </w:rPr>
        <w:tab/>
        <w:t>The execution, delivery and performance of this Agreement by ERCOT have been duly authorized by all requisite action of its governing body;</w:t>
      </w:r>
    </w:p>
    <w:p w14:paraId="16CE016A" w14:textId="77777777" w:rsidR="00584B3F" w:rsidRPr="00584B3F" w:rsidRDefault="00584B3F" w:rsidP="00584B3F">
      <w:pPr>
        <w:spacing w:before="120" w:after="120"/>
        <w:ind w:left="1440" w:hanging="720"/>
        <w:jc w:val="both"/>
        <w:rPr>
          <w:szCs w:val="20"/>
        </w:rPr>
      </w:pPr>
      <w:r w:rsidRPr="00584B3F">
        <w:rPr>
          <w:szCs w:val="20"/>
        </w:rPr>
        <w:t>(6)</w:t>
      </w:r>
      <w:r w:rsidRPr="00584B3F">
        <w:rPr>
          <w:szCs w:val="20"/>
        </w:rPr>
        <w:tab/>
        <w: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78190770" w14:textId="77777777" w:rsidR="00584B3F" w:rsidRPr="00584B3F" w:rsidRDefault="00584B3F" w:rsidP="00584B3F">
      <w:pPr>
        <w:spacing w:before="120" w:after="120"/>
        <w:ind w:left="1440" w:hanging="720"/>
        <w:jc w:val="both"/>
        <w:rPr>
          <w:szCs w:val="20"/>
        </w:rPr>
      </w:pPr>
      <w:r w:rsidRPr="00584B3F">
        <w:rPr>
          <w:szCs w:val="20"/>
        </w:rPr>
        <w:lastRenderedPageBreak/>
        <w:t>(7)</w:t>
      </w:r>
      <w:r w:rsidRPr="00584B3F">
        <w:rPr>
          <w:szCs w:val="20"/>
        </w:rPr>
        <w:tab/>
        <w:t>ERCOT is not in violation of any laws, ordinances, or governmental rules, regulations or order of any Governmental Authority or arbitration board materially affecting performance of this Agreement and to which it is subject;</w:t>
      </w:r>
    </w:p>
    <w:p w14:paraId="733F3BE9" w14:textId="77777777" w:rsidR="00584B3F" w:rsidRPr="00584B3F" w:rsidRDefault="00584B3F" w:rsidP="00584B3F">
      <w:pPr>
        <w:spacing w:before="120" w:after="120"/>
        <w:ind w:left="1440" w:hanging="720"/>
        <w:jc w:val="both"/>
        <w:rPr>
          <w:szCs w:val="20"/>
        </w:rPr>
      </w:pPr>
      <w:r w:rsidRPr="00584B3F">
        <w:rPr>
          <w:szCs w:val="20"/>
        </w:rPr>
        <w:t>(8)</w:t>
      </w:r>
      <w:r w:rsidRPr="00584B3F">
        <w:rPr>
          <w:szCs w:val="20"/>
        </w:rPr>
        <w:tab/>
        <w:t xml:space="preserve">ERCOT is not Bankrupt, does not contemplate becoming Bankrupt nor, to its knowledge, will become Bankrupt; and </w:t>
      </w:r>
    </w:p>
    <w:p w14:paraId="5BEA4CF5" w14:textId="77777777" w:rsidR="00584B3F" w:rsidRPr="00584B3F" w:rsidRDefault="00584B3F" w:rsidP="00584B3F">
      <w:pPr>
        <w:spacing w:before="120" w:after="120"/>
        <w:ind w:left="1440" w:hanging="720"/>
        <w:jc w:val="both"/>
        <w:rPr>
          <w:szCs w:val="20"/>
        </w:rPr>
      </w:pPr>
      <w:r w:rsidRPr="00584B3F">
        <w:rPr>
          <w:szCs w:val="20"/>
        </w:rPr>
        <w:t>(9)</w:t>
      </w:r>
      <w:r w:rsidRPr="00584B3F">
        <w:rPr>
          <w:szCs w:val="20"/>
        </w:rPr>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14:paraId="469741D3" w14:textId="77777777" w:rsidR="00584B3F" w:rsidRPr="00584B3F" w:rsidRDefault="00584B3F" w:rsidP="00584B3F">
      <w:pPr>
        <w:spacing w:before="120" w:after="120"/>
        <w:jc w:val="both"/>
        <w:rPr>
          <w:u w:val="single"/>
        </w:rPr>
      </w:pPr>
      <w:r w:rsidRPr="00584B3F">
        <w:rPr>
          <w:u w:val="single"/>
        </w:rPr>
        <w:t>Section 5. Participant Obligations.</w:t>
      </w:r>
    </w:p>
    <w:p w14:paraId="33C507EE"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Participant shall comply with, and be bound by, all ERCOT Protocols.</w:t>
      </w:r>
    </w:p>
    <w:p w14:paraId="28CE0BDB" w14:textId="77777777" w:rsidR="00584B3F" w:rsidRPr="00584B3F" w:rsidRDefault="00584B3F" w:rsidP="00584B3F">
      <w:pPr>
        <w:spacing w:before="120" w:after="120"/>
        <w:ind w:left="720" w:hanging="720"/>
        <w:jc w:val="both"/>
        <w:outlineLvl w:val="1"/>
        <w:rPr>
          <w:szCs w:val="20"/>
        </w:rPr>
      </w:pPr>
      <w:r w:rsidRPr="00584B3F">
        <w:rPr>
          <w:szCs w:val="20"/>
        </w:rPr>
        <w:t>B.</w:t>
      </w:r>
      <w:r w:rsidRPr="00584B3F">
        <w:rPr>
          <w:szCs w:val="20"/>
        </w:rPr>
        <w:tab/>
        <w:t xml:space="preserve">Participant shall not take any action, without first providing written notice to ERCOT and reasonable time for ERCOT and Market Participants to respond, that would cause a Market Participant within the ERCOT Region that is not a “public utility” under the Federal Power Act or ERCOT itself to become a “public utility” under the Federal Power Act or become subject to the plenary jurisdiction of the Federal Energy Regulatory Commission.  </w:t>
      </w:r>
    </w:p>
    <w:p w14:paraId="03A99499" w14:textId="77777777" w:rsidR="00584B3F" w:rsidRPr="00584B3F" w:rsidRDefault="00584B3F" w:rsidP="00584B3F">
      <w:pPr>
        <w:widowControl w:val="0"/>
        <w:spacing w:before="120" w:after="120"/>
        <w:jc w:val="both"/>
        <w:rPr>
          <w:szCs w:val="20"/>
          <w:u w:val="single"/>
        </w:rPr>
      </w:pPr>
      <w:r w:rsidRPr="00584B3F">
        <w:rPr>
          <w:szCs w:val="20"/>
          <w:u w:val="single"/>
        </w:rPr>
        <w:t>Section 6. ERCOT Obligations.</w:t>
      </w:r>
    </w:p>
    <w:p w14:paraId="1BB6625D"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ERCOT shall comply with, and be bound by, all ERCOT Protocols.</w:t>
      </w:r>
    </w:p>
    <w:p w14:paraId="3EE846C7"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ERCOT itself to become a “public utility” under the Federal Power Act or become subject to the plenary jurisdiction of the Federal Energy Regulatory Commission.  If ERCOT receives any notice </w:t>
      </w:r>
      <w:proofErr w:type="gramStart"/>
      <w:r w:rsidRPr="00584B3F">
        <w:rPr>
          <w:szCs w:val="20"/>
        </w:rPr>
        <w:t>similar to</w:t>
      </w:r>
      <w:proofErr w:type="gramEnd"/>
      <w:r w:rsidRPr="00584B3F">
        <w:rPr>
          <w:szCs w:val="20"/>
        </w:rPr>
        <w:t xml:space="preserve"> that described in Section 5(B) from any Market Participant, ERCOT shall provide notice of same to Participant. </w:t>
      </w:r>
    </w:p>
    <w:p w14:paraId="6FF01496" w14:textId="77777777" w:rsidR="00584B3F" w:rsidRPr="00584B3F" w:rsidRDefault="00584B3F" w:rsidP="00584B3F">
      <w:pPr>
        <w:widowControl w:val="0"/>
        <w:spacing w:before="120" w:after="120"/>
        <w:jc w:val="both"/>
        <w:rPr>
          <w:szCs w:val="20"/>
          <w:u w:val="single"/>
        </w:rPr>
      </w:pPr>
      <w:r w:rsidRPr="00584B3F">
        <w:rPr>
          <w:szCs w:val="20"/>
          <w:u w:val="single"/>
        </w:rPr>
        <w:t xml:space="preserve">Section 7. [RESERVED] </w:t>
      </w:r>
    </w:p>
    <w:p w14:paraId="6852A597" w14:textId="77777777" w:rsidR="00584B3F" w:rsidRPr="00584B3F" w:rsidRDefault="00584B3F" w:rsidP="00584B3F">
      <w:pPr>
        <w:widowControl w:val="0"/>
        <w:spacing w:before="120" w:after="120"/>
        <w:jc w:val="both"/>
        <w:rPr>
          <w:szCs w:val="20"/>
          <w:u w:val="single"/>
        </w:rPr>
      </w:pPr>
      <w:r w:rsidRPr="00584B3F">
        <w:rPr>
          <w:szCs w:val="20"/>
          <w:u w:val="single"/>
        </w:rPr>
        <w:t xml:space="preserve">Section 8. Default. </w:t>
      </w:r>
    </w:p>
    <w:p w14:paraId="45A78FA9" w14:textId="77777777" w:rsidR="00584B3F" w:rsidRPr="00584B3F" w:rsidRDefault="00584B3F" w:rsidP="00584B3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584B3F">
        <w:tab/>
        <w:t>A.</w:t>
      </w:r>
      <w:r w:rsidRPr="00584B3F">
        <w:tab/>
      </w:r>
      <w:r w:rsidRPr="00584B3F">
        <w:rPr>
          <w:u w:val="single"/>
        </w:rPr>
        <w:t>Event of Default.</w:t>
      </w:r>
      <w:r w:rsidRPr="00584B3F">
        <w:t xml:space="preserve"> </w:t>
      </w:r>
    </w:p>
    <w:p w14:paraId="483F1F42" w14:textId="77777777" w:rsidR="00584B3F" w:rsidRPr="00584B3F" w:rsidRDefault="00584B3F" w:rsidP="00584B3F">
      <w:pPr>
        <w:spacing w:before="120" w:after="120"/>
        <w:ind w:left="1440" w:hanging="720"/>
        <w:jc w:val="both"/>
        <w:rPr>
          <w:szCs w:val="20"/>
        </w:rPr>
      </w:pPr>
      <w:r w:rsidRPr="00584B3F">
        <w:rPr>
          <w:spacing w:val="-3"/>
          <w:szCs w:val="20"/>
        </w:rPr>
        <w:t>(1)</w:t>
      </w:r>
      <w:r w:rsidRPr="00584B3F">
        <w:rPr>
          <w:spacing w:val="-3"/>
          <w:szCs w:val="20"/>
        </w:rPr>
        <w:tab/>
      </w:r>
      <w:r w:rsidRPr="00584B3F">
        <w:rPr>
          <w:szCs w:val="20"/>
        </w:rPr>
        <w:t>Failure by Participant to (i) pay when due, any payment or Financial Security obligation owed to ERCOT or its designee, if applicable, under any agreement with ERCOT (“Payment Breach”), or (ii) designate/maintain an association with a QSE (if required by the ERCOT Protocols) (“QSE Affiliation Breach”), shall constitute a material breach and event of default ("Default") unless cured within one (1) Bank Business Day after ERCOT delivers written notice of the breach to Participant.  Provided further that if such a material breach, regardless of whether the breaching Party cures the breach within the allotted time after notice of the material breach, occurs more than three (3) times in a 12-month period, the fourth such breach shall constitute a Default.</w:t>
      </w:r>
    </w:p>
    <w:p w14:paraId="389F1127"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A material breach other than a Payment Breach or a QSE Affiliation Breach includes any material failure by Participant to comply with the ERCOT Protocols.  </w:t>
      </w:r>
      <w:r w:rsidRPr="00584B3F">
        <w:rPr>
          <w:szCs w:val="20"/>
        </w:rPr>
        <w:lastRenderedPageBreak/>
        <w:t xml:space="preserve">A material breach under this subsection shall constitute an event of Default by Participant unless cured within fourteen (14) Business Days after delivery by ERCOT of written notice of the material breach to Participant.  Participant must begin work or other efforts within three (3) Business Days to cure such material breach after delivery of the breach notice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in a 12-month period, the fourth such breach shall constitute a Default.  </w:t>
      </w:r>
    </w:p>
    <w:p w14:paraId="4961C768" w14:textId="77777777" w:rsidR="00584B3F" w:rsidRPr="00584B3F" w:rsidRDefault="00584B3F" w:rsidP="00584B3F">
      <w:pPr>
        <w:spacing w:before="120" w:after="120"/>
        <w:ind w:left="1440"/>
        <w:jc w:val="both"/>
        <w:rPr>
          <w:szCs w:val="20"/>
        </w:rPr>
      </w:pPr>
      <w:r w:rsidRPr="00584B3F">
        <w:rPr>
          <w:szCs w:val="20"/>
        </w:rPr>
        <w:t>A material breach under this subsection shall not result in a Default if the breach cannot reasonably be cured within fourteen (14) Business Days, and Participant:</w:t>
      </w:r>
    </w:p>
    <w:p w14:paraId="472BAA23" w14:textId="77777777" w:rsidR="00584B3F" w:rsidRPr="00584B3F" w:rsidRDefault="00584B3F" w:rsidP="00584B3F">
      <w:pPr>
        <w:spacing w:before="120" w:after="120"/>
        <w:ind w:left="2160" w:hanging="720"/>
        <w:jc w:val="both"/>
        <w:rPr>
          <w:szCs w:val="20"/>
        </w:rPr>
      </w:pPr>
      <w:r w:rsidRPr="00584B3F">
        <w:rPr>
          <w:szCs w:val="20"/>
        </w:rPr>
        <w:t xml:space="preserve">(a) </w:t>
      </w:r>
      <w:r w:rsidRPr="00584B3F">
        <w:rPr>
          <w:szCs w:val="20"/>
        </w:rPr>
        <w:tab/>
        <w:t xml:space="preserve">Promptly provides ERCOT with written notice of the reasons why the breach cannot reasonably be cured within fourteen (14) Business Days; </w:t>
      </w:r>
    </w:p>
    <w:p w14:paraId="712AD3E2" w14:textId="77777777" w:rsidR="00584B3F" w:rsidRPr="00584B3F" w:rsidRDefault="00584B3F" w:rsidP="00584B3F">
      <w:pPr>
        <w:spacing w:before="120" w:after="120"/>
        <w:ind w:left="2160" w:hanging="720"/>
        <w:jc w:val="both"/>
        <w:rPr>
          <w:szCs w:val="20"/>
        </w:rPr>
      </w:pPr>
      <w:r w:rsidRPr="00584B3F">
        <w:rPr>
          <w:szCs w:val="20"/>
        </w:rPr>
        <w:t xml:space="preserve">(b) </w:t>
      </w:r>
      <w:r w:rsidRPr="00584B3F">
        <w:rPr>
          <w:szCs w:val="20"/>
        </w:rPr>
        <w:tab/>
        <w:t xml:space="preserve">Begins to work or other efforts to cure the breach within three (3) Business Days after ERCOT’s delivery of the notice to Participant; and </w:t>
      </w:r>
    </w:p>
    <w:p w14:paraId="130F76C5" w14:textId="77777777" w:rsidR="00584B3F" w:rsidRPr="00584B3F" w:rsidRDefault="00584B3F" w:rsidP="00584B3F">
      <w:pPr>
        <w:spacing w:before="120" w:after="240"/>
        <w:ind w:left="2160" w:hanging="720"/>
        <w:jc w:val="both"/>
        <w:rPr>
          <w:szCs w:val="20"/>
        </w:rPr>
      </w:pPr>
      <w:r w:rsidRPr="00584B3F">
        <w:rPr>
          <w:szCs w:val="20"/>
        </w:rPr>
        <w:t>(c)</w:t>
      </w:r>
      <w:r w:rsidRPr="00584B3F">
        <w:rPr>
          <w:szCs w:val="20"/>
        </w:rPr>
        <w:tab/>
        <w:t>Prosecutes the curative work or efforts with reasonable diligence until the curative work or efforts are completed.</w:t>
      </w:r>
    </w:p>
    <w:p w14:paraId="534C2C2C"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Bankruptcy by Participant, except for the filing of a petition in involuntary bankruptcy or similar involuntary proceedings, that is dismissed within 90 days thereafter, shall constitute an event of Default.</w:t>
      </w:r>
    </w:p>
    <w:p w14:paraId="2C476E33" w14:textId="77777777" w:rsidR="00584B3F" w:rsidRPr="00584B3F" w:rsidRDefault="00584B3F" w:rsidP="00584B3F">
      <w:pPr>
        <w:spacing w:before="120" w:after="120"/>
        <w:ind w:left="1440" w:hanging="720"/>
        <w:jc w:val="both"/>
        <w:rPr>
          <w:szCs w:val="20"/>
        </w:rPr>
      </w:pPr>
      <w:r w:rsidRPr="00584B3F">
        <w:rPr>
          <w:szCs w:val="20"/>
        </w:rPr>
        <w:t>(4)</w:t>
      </w:r>
      <w:r w:rsidRPr="00584B3F">
        <w:rPr>
          <w:szCs w:val="20"/>
        </w:rPr>
        <w:tab/>
        <w:t>Except as otherwise excused herein, a material breach of this Agreement by ERCOT, including any material failure by ERCOT to comply with the ERCOT Protocols, other than a Payment Breach, shall constitute a Default by ERCOT unless cured within fourteen (14) Business Days after delivery by Participant of written notice of the material breach to ERCOT.  ERCOT must begin work or other efforts within three (3)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12-month period, the fourth such breach shall constitute a Default.</w:t>
      </w:r>
    </w:p>
    <w:p w14:paraId="4B5B68AD" w14:textId="77777777" w:rsidR="00584B3F" w:rsidRPr="00584B3F" w:rsidRDefault="00584B3F" w:rsidP="00584B3F">
      <w:pPr>
        <w:spacing w:before="120" w:after="100" w:afterAutospacing="1"/>
        <w:ind w:left="1440" w:hanging="720"/>
        <w:jc w:val="both"/>
        <w:rPr>
          <w:szCs w:val="20"/>
        </w:rPr>
      </w:pPr>
      <w:r w:rsidRPr="00584B3F">
        <w:rPr>
          <w:szCs w:val="20"/>
        </w:rPr>
        <w:t>(5)</w:t>
      </w:r>
      <w:r w:rsidRPr="00584B3F">
        <w:rPr>
          <w:szCs w:val="20"/>
        </w:rPr>
        <w:tab/>
        <w:t>If, due to a Force Majeure Event, a Party is in breach with respect to any obligation hereunder, such breach shall not result in a Default by that Party.</w:t>
      </w:r>
    </w:p>
    <w:p w14:paraId="0CCBA000" w14:textId="77777777" w:rsidR="00584B3F" w:rsidRPr="00584B3F" w:rsidRDefault="00584B3F" w:rsidP="00584B3F">
      <w:pPr>
        <w:spacing w:before="120" w:after="120"/>
        <w:ind w:left="720" w:hanging="720"/>
        <w:jc w:val="both"/>
        <w:rPr>
          <w:szCs w:val="20"/>
          <w:u w:val="single"/>
        </w:rPr>
      </w:pPr>
      <w:r w:rsidRPr="00584B3F">
        <w:rPr>
          <w:szCs w:val="20"/>
        </w:rPr>
        <w:t>B.</w:t>
      </w:r>
      <w:r w:rsidRPr="00584B3F">
        <w:rPr>
          <w:szCs w:val="20"/>
        </w:rPr>
        <w:tab/>
      </w:r>
      <w:r w:rsidRPr="00584B3F">
        <w:rPr>
          <w:szCs w:val="20"/>
          <w:u w:val="single"/>
        </w:rPr>
        <w:t>Remedies for Default.</w:t>
      </w:r>
    </w:p>
    <w:p w14:paraId="7AC5C9BB"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r>
      <w:r w:rsidRPr="00584B3F">
        <w:rPr>
          <w:szCs w:val="20"/>
          <w:u w:val="single"/>
        </w:rPr>
        <w:t>ERCOT's Remedies for Default.</w:t>
      </w:r>
      <w:r w:rsidRPr="00584B3F">
        <w:rPr>
          <w:szCs w:val="20"/>
        </w:rPr>
        <w:t xml:space="preserve">  In the event of a Default by Participant, ERCOT may pursue any remedies ERCOT has under this Agreement, at law, or in equity, subject to the provisions of Section 10: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w:t>
      </w:r>
      <w:r w:rsidRPr="00584B3F">
        <w:rPr>
          <w:szCs w:val="20"/>
        </w:rPr>
        <w:lastRenderedPageBreak/>
        <w:t xml:space="preserve">Participant waives any right to challenge ERCOT’s right to set off amounts ERCOT owes to Participant by the amount of any sums owed by Participant to ERCOT, including any amounts owed pursuant to the operation of the Protocols.  </w:t>
      </w:r>
    </w:p>
    <w:p w14:paraId="10D911CF" w14:textId="77777777" w:rsidR="00584B3F" w:rsidRPr="00584B3F" w:rsidRDefault="00584B3F" w:rsidP="00584B3F">
      <w:pPr>
        <w:spacing w:before="120" w:after="120"/>
        <w:ind w:left="1440" w:hanging="720"/>
        <w:jc w:val="both"/>
        <w:rPr>
          <w:szCs w:val="20"/>
        </w:rPr>
      </w:pPr>
    </w:p>
    <w:p w14:paraId="728CE3E0"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r>
      <w:r w:rsidRPr="00584B3F">
        <w:rPr>
          <w:szCs w:val="20"/>
          <w:u w:val="single"/>
        </w:rPr>
        <w:t>Participant's Remedies for Default.</w:t>
      </w:r>
    </w:p>
    <w:p w14:paraId="220EF2A0" w14:textId="77777777" w:rsidR="00584B3F" w:rsidRPr="00584B3F" w:rsidRDefault="00584B3F" w:rsidP="00584B3F">
      <w:pPr>
        <w:spacing w:before="120" w:after="120"/>
        <w:ind w:left="2160" w:hanging="720"/>
        <w:jc w:val="both"/>
        <w:rPr>
          <w:szCs w:val="20"/>
        </w:rPr>
      </w:pPr>
      <w:r w:rsidRPr="00584B3F">
        <w:rPr>
          <w:szCs w:val="20"/>
        </w:rPr>
        <w:t>(a)</w:t>
      </w:r>
      <w:r w:rsidRPr="00584B3F">
        <w:rPr>
          <w:szCs w:val="20"/>
        </w:rPr>
        <w:tab/>
        <w:t>Unless otherwise specified in this Agreement or in the ERCOT Protocols, and subject to the provisions of Section 10: Dispute Resolution of this Agreement in the event of a Default by ERCOT, Participant's remedies shall be limited to:</w:t>
      </w:r>
    </w:p>
    <w:p w14:paraId="327EAD7B" w14:textId="77777777" w:rsidR="00584B3F" w:rsidRPr="00584B3F" w:rsidRDefault="00584B3F" w:rsidP="00584B3F">
      <w:pPr>
        <w:spacing w:after="240"/>
        <w:ind w:left="2880" w:hanging="720"/>
        <w:jc w:val="both"/>
        <w:rPr>
          <w:szCs w:val="20"/>
        </w:rPr>
      </w:pPr>
      <w:r w:rsidRPr="00584B3F">
        <w:rPr>
          <w:szCs w:val="20"/>
        </w:rPr>
        <w:t>(i)</w:t>
      </w:r>
      <w:r w:rsidRPr="00584B3F">
        <w:rPr>
          <w:szCs w:val="20"/>
        </w:rPr>
        <w:tab/>
        <w:t>Immediate termination of this Agreement upon written notice to ERCOT;</w:t>
      </w:r>
    </w:p>
    <w:p w14:paraId="40D21ADB" w14:textId="77777777" w:rsidR="00584B3F" w:rsidRPr="00584B3F" w:rsidRDefault="00584B3F" w:rsidP="00584B3F">
      <w:pPr>
        <w:spacing w:after="240"/>
        <w:ind w:left="2880" w:hanging="720"/>
        <w:jc w:val="both"/>
        <w:rPr>
          <w:szCs w:val="20"/>
        </w:rPr>
      </w:pPr>
      <w:r w:rsidRPr="00584B3F">
        <w:rPr>
          <w:szCs w:val="20"/>
        </w:rPr>
        <w:t>(ii)</w:t>
      </w:r>
      <w:r w:rsidRPr="00584B3F">
        <w:rPr>
          <w:szCs w:val="20"/>
        </w:rPr>
        <w:tab/>
        <w:t>Monetary recovery in accordance with the Settlement procedures set forth in the ERCOT Protocols; and</w:t>
      </w:r>
    </w:p>
    <w:p w14:paraId="575D0EDC" w14:textId="77777777" w:rsidR="00584B3F" w:rsidRPr="00584B3F" w:rsidRDefault="00584B3F" w:rsidP="00584B3F">
      <w:pPr>
        <w:spacing w:after="240"/>
        <w:ind w:left="2880" w:hanging="720"/>
        <w:jc w:val="both"/>
        <w:rPr>
          <w:szCs w:val="20"/>
        </w:rPr>
      </w:pPr>
      <w:r w:rsidRPr="00584B3F">
        <w:rPr>
          <w:szCs w:val="20"/>
        </w:rPr>
        <w:t>(iii)</w:t>
      </w:r>
      <w:r w:rsidRPr="00584B3F">
        <w:rPr>
          <w:szCs w:val="20"/>
        </w:rPr>
        <w:tab/>
        <w:t>Specific performance.</w:t>
      </w:r>
    </w:p>
    <w:p w14:paraId="280FFCD1" w14:textId="77777777" w:rsidR="00584B3F" w:rsidRPr="00584B3F" w:rsidRDefault="00584B3F" w:rsidP="00584B3F">
      <w:pPr>
        <w:spacing w:before="120" w:after="120"/>
        <w:ind w:left="2160" w:hanging="720"/>
        <w:jc w:val="both"/>
        <w:rPr>
          <w:szCs w:val="20"/>
        </w:rPr>
      </w:pPr>
      <w:r w:rsidRPr="00584B3F">
        <w:rPr>
          <w:szCs w:val="20"/>
        </w:rPr>
        <w:t>(b)</w:t>
      </w:r>
      <w:r w:rsidRPr="00584B3F">
        <w:rPr>
          <w:szCs w:val="20"/>
        </w:rPr>
        <w:tab/>
        <w:t xml:space="preserve">However, in the event of a material breach by ERCOT of any of its representations, warranties or covenants, Participant's sole remedy shall be immediate termination of this Agreement upon written notice to ERCOT. </w:t>
      </w:r>
    </w:p>
    <w:p w14:paraId="0862B12D"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 xml:space="preserve">A Default or breach of this Agreement by a Party shall not relieve either Party of the obligation to comply with the ERCOT Protocols. </w:t>
      </w:r>
    </w:p>
    <w:p w14:paraId="4D33B741" w14:textId="77777777" w:rsidR="00584B3F" w:rsidRPr="00584B3F" w:rsidRDefault="00584B3F" w:rsidP="00584B3F">
      <w:pPr>
        <w:spacing w:before="120" w:after="120"/>
        <w:jc w:val="both"/>
      </w:pPr>
      <w:r w:rsidRPr="00584B3F">
        <w:t>C.</w:t>
      </w:r>
      <w:r w:rsidRPr="00584B3F">
        <w:tab/>
      </w:r>
      <w:r w:rsidRPr="00584B3F">
        <w:rPr>
          <w:u w:val="single"/>
        </w:rPr>
        <w:t>Force Majeure.</w:t>
      </w:r>
    </w:p>
    <w:p w14:paraId="540A2363"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w:t>
      </w:r>
    </w:p>
    <w:p w14:paraId="23FC6096" w14:textId="77777777" w:rsidR="00584B3F" w:rsidRPr="00584B3F" w:rsidRDefault="00584B3F" w:rsidP="00584B3F">
      <w:pPr>
        <w:spacing w:before="120" w:after="120"/>
        <w:ind w:left="1440" w:hanging="720"/>
        <w:jc w:val="both"/>
        <w:rPr>
          <w:szCs w:val="20"/>
        </w:rPr>
      </w:pPr>
    </w:p>
    <w:p w14:paraId="2412293E"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8(A)(5) above is still effective.  </w:t>
      </w:r>
    </w:p>
    <w:p w14:paraId="67C505B0" w14:textId="77777777" w:rsidR="00584B3F" w:rsidRPr="00584B3F" w:rsidRDefault="00584B3F" w:rsidP="00584B3F">
      <w:pPr>
        <w:spacing w:after="240"/>
        <w:ind w:left="720" w:hanging="720"/>
        <w:jc w:val="both"/>
      </w:pPr>
      <w:r w:rsidRPr="00584B3F">
        <w:t>D.</w:t>
      </w:r>
      <w:r w:rsidRPr="00584B3F">
        <w:tab/>
      </w:r>
      <w:r w:rsidRPr="00584B3F">
        <w:rPr>
          <w:u w:val="single"/>
        </w:rPr>
        <w:t>Duty to Mitigate.</w:t>
      </w:r>
      <w:r w:rsidRPr="00584B3F">
        <w:t xml:space="preserve">  Except as expressly provided otherwise herein, each Party shall use commercially reasonable efforts to mitigate any damages it may incur </w:t>
      </w:r>
      <w:proofErr w:type="gramStart"/>
      <w:r w:rsidRPr="00584B3F">
        <w:t>as a result of</w:t>
      </w:r>
      <w:proofErr w:type="gramEnd"/>
      <w:r w:rsidRPr="00584B3F">
        <w:t xml:space="preserve"> the other Party's performance or non-performance of this Agreement.</w:t>
      </w:r>
    </w:p>
    <w:p w14:paraId="0C782CCC" w14:textId="77777777" w:rsidR="00584B3F" w:rsidRPr="00584B3F" w:rsidRDefault="00584B3F" w:rsidP="00584B3F">
      <w:pPr>
        <w:keepNext/>
        <w:spacing w:before="120" w:after="120"/>
        <w:jc w:val="both"/>
        <w:rPr>
          <w:iCs/>
          <w:szCs w:val="20"/>
          <w:u w:val="single"/>
        </w:rPr>
      </w:pPr>
      <w:r w:rsidRPr="00584B3F">
        <w:rPr>
          <w:iCs/>
          <w:szCs w:val="20"/>
          <w:u w:val="single"/>
        </w:rPr>
        <w:lastRenderedPageBreak/>
        <w:t>Section 9.  Limitation of Damages and Liability and Indemnification.</w:t>
      </w:r>
    </w:p>
    <w:p w14:paraId="795B4B3F"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w:t>
      </w:r>
    </w:p>
    <w:p w14:paraId="3E62B87B"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 xml:space="preserve">With respect to any dispute regarding a Default or breach by ERCOT of its obligations under this Agreement, ERCOT expressly waives any Limitation of Liability to which it may be entitled under the Charitable Immunity and Liability Act of 1987, Tex. Civ. </w:t>
      </w:r>
      <w:proofErr w:type="spellStart"/>
      <w:r w:rsidRPr="00584B3F">
        <w:rPr>
          <w:szCs w:val="20"/>
        </w:rPr>
        <w:t>Prac</w:t>
      </w:r>
      <w:proofErr w:type="spellEnd"/>
      <w:r w:rsidRPr="00584B3F">
        <w:rPr>
          <w:szCs w:val="20"/>
        </w:rPr>
        <w:t>. &amp; Rem. Code §84.006, or successor statute.</w:t>
      </w:r>
    </w:p>
    <w:p w14:paraId="6C4C259E" w14:textId="77777777" w:rsidR="00584B3F" w:rsidRPr="00584B3F" w:rsidRDefault="00584B3F" w:rsidP="00584B3F">
      <w:pPr>
        <w:spacing w:before="120" w:after="120"/>
        <w:ind w:left="720" w:hanging="720"/>
        <w:jc w:val="both"/>
        <w:rPr>
          <w:szCs w:val="20"/>
        </w:rPr>
      </w:pPr>
      <w:r w:rsidRPr="00584B3F">
        <w:rPr>
          <w:szCs w:val="20"/>
        </w:rPr>
        <w:t>C.</w:t>
      </w:r>
      <w:r w:rsidRPr="00584B3F">
        <w:rPr>
          <w:szCs w:val="20"/>
        </w:rPr>
        <w:tab/>
        <w:t>The Parties have expressly agreed that,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w:t>
      </w:r>
    </w:p>
    <w:p w14:paraId="404BFD8F" w14:textId="77777777" w:rsidR="00584B3F" w:rsidRPr="00584B3F" w:rsidRDefault="00584B3F" w:rsidP="00584B3F">
      <w:pPr>
        <w:spacing w:before="120" w:after="120"/>
        <w:ind w:left="720" w:hanging="720"/>
        <w:jc w:val="both"/>
        <w:rPr>
          <w:szCs w:val="20"/>
        </w:rPr>
      </w:pPr>
      <w:r w:rsidRPr="00584B3F">
        <w:t>D.</w:t>
      </w:r>
      <w:r w:rsidRPr="00584B3F">
        <w:tab/>
        <w:t xml:space="preserve">The Independent Market Monitor (IMM), and its directors, officers, employees, and agents, shall not be liable to any person or Entity for any act or omission, other than an act or omission constituting gross negligence or intentional misconduct, including but not limited to liability for any financial loss, loss of economic advantage, opportunity cost, or actual, direct, indirect, or consequential damages of any kind resulting from or attributable to any such act or omission of the IMM, as long as such act or omission arose from or is related to matters within the scope of the IMM’s authority arising under or relating to PURA §39.1515 and PUC </w:t>
      </w:r>
      <w:r w:rsidRPr="00584B3F">
        <w:rPr>
          <w:smallCaps/>
        </w:rPr>
        <w:t>Subst</w:t>
      </w:r>
      <w:r w:rsidRPr="00584B3F">
        <w:t>. R. 25.365, Independent Market Monitor.</w:t>
      </w:r>
    </w:p>
    <w:p w14:paraId="3E4B24CD" w14:textId="77777777" w:rsidR="00584B3F" w:rsidRPr="00584B3F" w:rsidRDefault="00584B3F" w:rsidP="00584B3F">
      <w:pPr>
        <w:keepNext/>
        <w:spacing w:before="120" w:after="120"/>
        <w:jc w:val="both"/>
        <w:rPr>
          <w:iCs/>
          <w:szCs w:val="20"/>
          <w:u w:val="single"/>
        </w:rPr>
      </w:pPr>
      <w:r w:rsidRPr="00584B3F">
        <w:rPr>
          <w:iCs/>
          <w:szCs w:val="20"/>
          <w:u w:val="single"/>
        </w:rPr>
        <w:t>Section 10. Dispute Resolution.</w:t>
      </w:r>
    </w:p>
    <w:p w14:paraId="63CF9BBF"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In the event of a dispute, including a dispute regarding a Default, under this Agreement, Parties to this Agreement shall first attempt resolution of the dispute using the applicable dispute resolution procedures set forth in the ERCOT Protocols.</w:t>
      </w:r>
    </w:p>
    <w:p w14:paraId="2E96CEF8"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In the event of a dispute, including a dispute regarding a Default, under this Agreement, each Party shall bear its own costs and fees, including, but not limited to attorneys' fees, court costs, and its share of any mediation or arbitration fees.</w:t>
      </w:r>
    </w:p>
    <w:p w14:paraId="6A8EDF1A" w14:textId="77777777" w:rsidR="00584B3F" w:rsidRPr="00584B3F" w:rsidRDefault="00584B3F" w:rsidP="00584B3F">
      <w:pPr>
        <w:spacing w:before="120" w:after="120"/>
        <w:jc w:val="both"/>
        <w:rPr>
          <w:u w:val="single"/>
        </w:rPr>
      </w:pPr>
      <w:r w:rsidRPr="00584B3F">
        <w:rPr>
          <w:u w:val="single"/>
        </w:rPr>
        <w:t>Section 11. Miscellaneous.</w:t>
      </w:r>
    </w:p>
    <w:p w14:paraId="0611CE94"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r>
      <w:r w:rsidRPr="00584B3F">
        <w:rPr>
          <w:szCs w:val="20"/>
          <w:u w:val="single"/>
        </w:rPr>
        <w:t>Choice of Law and Venue.</w:t>
      </w:r>
      <w:r w:rsidRPr="00584B3F">
        <w:rPr>
          <w:szCs w:val="20"/>
        </w:rPr>
        <w:t xml:space="preserve"> Notwithstanding anything to the contrary in this Agreement, this Agreement shall be deemed entered into and performable solely in Texas and, with the </w:t>
      </w:r>
      <w:r w:rsidRPr="00584B3F">
        <w:rPr>
          <w:szCs w:val="20"/>
        </w:rPr>
        <w:lastRenderedPageBreak/>
        <w:t>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forum non-</w:t>
      </w:r>
      <w:proofErr w:type="spellStart"/>
      <w:r w:rsidRPr="00584B3F">
        <w:rPr>
          <w:szCs w:val="20"/>
        </w:rPr>
        <w:t>conveniens</w:t>
      </w:r>
      <w:proofErr w:type="spellEnd"/>
      <w:r w:rsidRPr="00584B3F">
        <w:rPr>
          <w:szCs w:val="20"/>
        </w:rPr>
        <w:t xml:space="preserve">, except defenses under Tex. Civ. </w:t>
      </w:r>
      <w:proofErr w:type="spellStart"/>
      <w:r w:rsidRPr="00584B3F">
        <w:rPr>
          <w:szCs w:val="20"/>
        </w:rPr>
        <w:t>Prac</w:t>
      </w:r>
      <w:proofErr w:type="spellEnd"/>
      <w:r w:rsidRPr="00584B3F">
        <w:rPr>
          <w:szCs w:val="20"/>
        </w:rPr>
        <w:t>. &amp; Rem. Code §15.002(b).</w:t>
      </w:r>
    </w:p>
    <w:p w14:paraId="742EA6FB"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r>
      <w:r w:rsidRPr="00584B3F">
        <w:rPr>
          <w:szCs w:val="20"/>
          <w:u w:val="single"/>
        </w:rPr>
        <w:t>Assignment.</w:t>
      </w:r>
    </w:p>
    <w:p w14:paraId="3CC8D342"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of any Agreement with ERCOT):</w:t>
      </w:r>
    </w:p>
    <w:p w14:paraId="7F5D705A" w14:textId="77777777" w:rsidR="00584B3F" w:rsidRPr="00584B3F" w:rsidRDefault="00584B3F" w:rsidP="00584B3F">
      <w:pPr>
        <w:spacing w:before="120" w:after="120"/>
        <w:ind w:left="2160" w:hanging="720"/>
        <w:jc w:val="both"/>
        <w:rPr>
          <w:szCs w:val="20"/>
        </w:rPr>
      </w:pPr>
      <w:r w:rsidRPr="00584B3F">
        <w:rPr>
          <w:szCs w:val="20"/>
        </w:rPr>
        <w:t>(a)</w:t>
      </w:r>
      <w:r w:rsidRPr="00584B3F">
        <w:rPr>
          <w:szCs w:val="20"/>
        </w:rPr>
        <w:tab/>
        <w:t>Where any such assignment or transfer is to an Affiliate of the Party; or</w:t>
      </w:r>
    </w:p>
    <w:p w14:paraId="3EAC23AF" w14:textId="77777777" w:rsidR="00584B3F" w:rsidRPr="00584B3F" w:rsidRDefault="00584B3F" w:rsidP="00584B3F">
      <w:pPr>
        <w:spacing w:before="120" w:after="120"/>
        <w:ind w:left="2160" w:hanging="720"/>
        <w:jc w:val="both"/>
        <w:rPr>
          <w:szCs w:val="20"/>
        </w:rPr>
      </w:pPr>
      <w:r w:rsidRPr="00584B3F">
        <w:rPr>
          <w:szCs w:val="20"/>
        </w:rPr>
        <w:t>(b)</w:t>
      </w:r>
      <w:r w:rsidRPr="00584B3F">
        <w:rPr>
          <w:szCs w:val="20"/>
        </w:rPr>
        <w:tab/>
        <w:t>Where any such assignment or transfer is to a successor to or transferee of the direct or indirect ownership or operation of all or part of the Party, or its facilities; or</w:t>
      </w:r>
    </w:p>
    <w:p w14:paraId="6CE1B522" w14:textId="77777777" w:rsidR="00584B3F" w:rsidRPr="00584B3F" w:rsidRDefault="00584B3F" w:rsidP="00584B3F">
      <w:pPr>
        <w:spacing w:before="120" w:after="120"/>
        <w:ind w:left="2160" w:hanging="720"/>
        <w:jc w:val="both"/>
        <w:rPr>
          <w:szCs w:val="20"/>
        </w:rPr>
      </w:pPr>
      <w:r w:rsidRPr="00584B3F">
        <w:rPr>
          <w:szCs w:val="20"/>
        </w:rPr>
        <w:t>(c)</w:t>
      </w:r>
      <w:r w:rsidRPr="00584B3F">
        <w:rPr>
          <w:szCs w:val="20"/>
        </w:rPr>
        <w:tab/>
        <w:t xml:space="preserve">For collateral security purposes to aid in providing financing for itself, provided that the assigning Party will require any secured party, trustee or mortgagee to notify the other Party of any such assignment.  Any financing arrangement </w:t>
      </w:r>
      <w:proofErr w:type="gramStart"/>
      <w:r w:rsidRPr="00584B3F">
        <w:rPr>
          <w:szCs w:val="20"/>
        </w:rPr>
        <w:t>entered into</w:t>
      </w:r>
      <w:proofErr w:type="gramEnd"/>
      <w:r w:rsidRPr="00584B3F">
        <w:rPr>
          <w:szCs w:val="20"/>
        </w:rPr>
        <w:t xml:space="preserve"> by either Party pursuant to this Section will provide that prior to or upon the exercise of the secured </w:t>
      </w:r>
      <w:proofErr w:type="spellStart"/>
      <w:r w:rsidRPr="00584B3F">
        <w:rPr>
          <w:szCs w:val="20"/>
        </w:rPr>
        <w:t>party’s</w:t>
      </w:r>
      <w:proofErr w:type="spellEnd"/>
      <w:r w:rsidRPr="00584B3F">
        <w:rPr>
          <w:szCs w:val="20"/>
        </w:rPr>
        <w:t>,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 of material breach pursuant to Section 8(A), notice of Default, and an opportunity for the Financing Person to cure a material breach pursuant to Section 8(A) prior to it becoming a Default.</w:t>
      </w:r>
    </w:p>
    <w:p w14:paraId="29EEBAE9"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p>
    <w:p w14:paraId="4685434D" w14:textId="77777777" w:rsidR="00584B3F" w:rsidRPr="00584B3F" w:rsidRDefault="00584B3F" w:rsidP="00584B3F">
      <w:pPr>
        <w:spacing w:before="120" w:after="120"/>
        <w:ind w:left="720" w:hanging="720"/>
        <w:jc w:val="both"/>
        <w:rPr>
          <w:szCs w:val="20"/>
        </w:rPr>
      </w:pPr>
      <w:r w:rsidRPr="00584B3F">
        <w:rPr>
          <w:szCs w:val="20"/>
        </w:rPr>
        <w:t>C.</w:t>
      </w:r>
      <w:r w:rsidRPr="00584B3F">
        <w:rPr>
          <w:szCs w:val="20"/>
        </w:rPr>
        <w:tab/>
      </w:r>
      <w:r w:rsidRPr="00584B3F">
        <w:rPr>
          <w:szCs w:val="20"/>
          <w:u w:val="single"/>
        </w:rPr>
        <w:t xml:space="preserve">No </w:t>
      </w:r>
      <w:proofErr w:type="gramStart"/>
      <w:r w:rsidRPr="00584B3F">
        <w:rPr>
          <w:szCs w:val="20"/>
          <w:u w:val="single"/>
        </w:rPr>
        <w:t>Third Party</w:t>
      </w:r>
      <w:proofErr w:type="gramEnd"/>
      <w:r w:rsidRPr="00584B3F">
        <w:rPr>
          <w:szCs w:val="20"/>
          <w:u w:val="single"/>
        </w:rPr>
        <w:t xml:space="preserve"> Beneficiary.</w:t>
      </w:r>
      <w:r w:rsidRPr="00584B3F">
        <w:rPr>
          <w:szCs w:val="20"/>
        </w:rPr>
        <w:t xml:space="preserve"> Except with respect to the rights of the Financing Persons in Section 11(B), (a) nothing in this Agreement nor any action taken hereunder shall be construed to create any duty, liability or standard of care to any third party, (b) no third party shall have any rights or interest, direct or indirect, in this Agreement or the services </w:t>
      </w:r>
      <w:r w:rsidRPr="00584B3F">
        <w:rPr>
          <w:szCs w:val="20"/>
        </w:rPr>
        <w:lastRenderedPageBreak/>
        <w:t>to be provided hereunder and (c) this Agreement is intended solely for the benefit of the Parties, and the Parties expressly disclaim any intent to create any rights in any third party as a third-party beneficiary to this Agreement or the services to be provided hereunder.  Nothing in this Agreement shall create a contractual relationship between one Party and the customers of the other Party, nor shall it create a duty of any kind to such customers.</w:t>
      </w:r>
    </w:p>
    <w:p w14:paraId="0173C5D5" w14:textId="77777777" w:rsidR="00584B3F" w:rsidRPr="00584B3F" w:rsidRDefault="00584B3F" w:rsidP="00584B3F">
      <w:pPr>
        <w:spacing w:before="120" w:after="120"/>
        <w:ind w:left="720" w:hanging="720"/>
        <w:jc w:val="both"/>
        <w:rPr>
          <w:szCs w:val="20"/>
        </w:rPr>
      </w:pPr>
      <w:r w:rsidRPr="00584B3F">
        <w:rPr>
          <w:szCs w:val="20"/>
        </w:rPr>
        <w:t>D.</w:t>
      </w:r>
      <w:r w:rsidRPr="00584B3F">
        <w:rPr>
          <w:szCs w:val="20"/>
        </w:rPr>
        <w:tab/>
      </w:r>
      <w:r w:rsidRPr="00584B3F">
        <w:rPr>
          <w:szCs w:val="20"/>
          <w:u w:val="single"/>
        </w:rPr>
        <w:t>No Waiver.</w:t>
      </w:r>
      <w:r w:rsidRPr="00584B3F">
        <w:rPr>
          <w:szCs w:val="20"/>
        </w:rPr>
        <w: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14:paraId="51791C39" w14:textId="77777777" w:rsidR="00584B3F" w:rsidRPr="00584B3F" w:rsidRDefault="00584B3F" w:rsidP="00584B3F">
      <w:pPr>
        <w:spacing w:before="120" w:after="120"/>
        <w:ind w:left="720" w:hanging="720"/>
        <w:jc w:val="both"/>
        <w:rPr>
          <w:szCs w:val="20"/>
        </w:rPr>
      </w:pPr>
      <w:r w:rsidRPr="00584B3F">
        <w:rPr>
          <w:szCs w:val="20"/>
        </w:rPr>
        <w:t>E.</w:t>
      </w:r>
      <w:r w:rsidRPr="00584B3F">
        <w:rPr>
          <w:szCs w:val="20"/>
        </w:rPr>
        <w:tab/>
      </w:r>
      <w:r w:rsidRPr="00584B3F">
        <w:rPr>
          <w:szCs w:val="20"/>
          <w:u w:val="single"/>
        </w:rPr>
        <w:t>Headings.</w:t>
      </w:r>
      <w:r w:rsidRPr="00584B3F">
        <w:rPr>
          <w:szCs w:val="20"/>
        </w:rPr>
        <w:t xml:space="preserve">  Titles and headings of paragraphs and sections within this Agreement are provided merely for convenience and shall not be used or relied upon in construing this Agreement or the Parties’ intentions with respect thereto.</w:t>
      </w:r>
    </w:p>
    <w:p w14:paraId="2E3C981E" w14:textId="77777777" w:rsidR="00584B3F" w:rsidRPr="00584B3F" w:rsidRDefault="00584B3F" w:rsidP="00584B3F">
      <w:pPr>
        <w:spacing w:before="120" w:after="120"/>
        <w:ind w:left="720" w:hanging="720"/>
        <w:jc w:val="both"/>
        <w:rPr>
          <w:szCs w:val="20"/>
        </w:rPr>
      </w:pPr>
      <w:r w:rsidRPr="00584B3F">
        <w:rPr>
          <w:szCs w:val="20"/>
        </w:rPr>
        <w:t>F.</w:t>
      </w:r>
      <w:r w:rsidRPr="00584B3F">
        <w:rPr>
          <w:szCs w:val="20"/>
        </w:rPr>
        <w:tab/>
      </w:r>
      <w:r w:rsidRPr="00584B3F">
        <w:rPr>
          <w:szCs w:val="20"/>
          <w:u w:val="single"/>
        </w:rPr>
        <w:t>Severability.</w:t>
      </w:r>
      <w:r w:rsidRPr="00584B3F">
        <w:rPr>
          <w:szCs w:val="20"/>
        </w:rPr>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fourteen (14) days, either Party shall have the right to terminate this Agreement on three (3) days written notice.</w:t>
      </w:r>
    </w:p>
    <w:p w14:paraId="65A47AEE" w14:textId="77777777" w:rsidR="00584B3F" w:rsidRPr="00584B3F" w:rsidRDefault="00584B3F" w:rsidP="00584B3F">
      <w:pPr>
        <w:spacing w:before="120" w:after="120"/>
        <w:ind w:left="720" w:hanging="720"/>
        <w:jc w:val="both"/>
        <w:rPr>
          <w:szCs w:val="20"/>
        </w:rPr>
      </w:pPr>
      <w:r w:rsidRPr="00584B3F">
        <w:rPr>
          <w:szCs w:val="20"/>
        </w:rPr>
        <w:t>G.</w:t>
      </w:r>
      <w:r w:rsidRPr="00584B3F">
        <w:rPr>
          <w:szCs w:val="20"/>
        </w:rPr>
        <w:tab/>
      </w:r>
      <w:r w:rsidRPr="00584B3F">
        <w:rPr>
          <w:szCs w:val="20"/>
          <w:u w:val="single"/>
        </w:rPr>
        <w:t>Entire Agreement.</w:t>
      </w:r>
      <w:r w:rsidRPr="00584B3F">
        <w:rPr>
          <w:szCs w:val="20"/>
        </w:rPr>
        <w: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t>
      </w:r>
    </w:p>
    <w:p w14:paraId="720CF9F7" w14:textId="77777777" w:rsidR="00584B3F" w:rsidRPr="00584B3F" w:rsidRDefault="00584B3F" w:rsidP="00584B3F">
      <w:pPr>
        <w:spacing w:before="120" w:after="120"/>
        <w:ind w:left="720" w:hanging="720"/>
        <w:jc w:val="both"/>
        <w:rPr>
          <w:szCs w:val="20"/>
        </w:rPr>
      </w:pPr>
      <w:r w:rsidRPr="00584B3F">
        <w:rPr>
          <w:szCs w:val="20"/>
        </w:rPr>
        <w:t>H.</w:t>
      </w:r>
      <w:r w:rsidRPr="00584B3F">
        <w:rPr>
          <w:szCs w:val="20"/>
        </w:rPr>
        <w:tab/>
      </w:r>
      <w:r w:rsidRPr="00584B3F">
        <w:rPr>
          <w:szCs w:val="20"/>
          <w:u w:val="single"/>
        </w:rPr>
        <w:t>Amendment.</w:t>
      </w:r>
      <w:r w:rsidRPr="00584B3F">
        <w:rPr>
          <w:szCs w:val="20"/>
        </w:rPr>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t>
      </w:r>
    </w:p>
    <w:p w14:paraId="76DE5C15" w14:textId="77777777" w:rsidR="00584B3F" w:rsidRPr="00584B3F" w:rsidRDefault="00584B3F" w:rsidP="00584B3F">
      <w:pPr>
        <w:spacing w:before="120" w:after="120"/>
        <w:ind w:left="720" w:hanging="720"/>
        <w:jc w:val="both"/>
        <w:rPr>
          <w:szCs w:val="20"/>
        </w:rPr>
      </w:pPr>
      <w:r w:rsidRPr="00584B3F">
        <w:rPr>
          <w:szCs w:val="20"/>
        </w:rPr>
        <w:t>I.</w:t>
      </w:r>
      <w:r w:rsidRPr="00584B3F">
        <w:rPr>
          <w:szCs w:val="20"/>
        </w:rPr>
        <w:tab/>
      </w:r>
      <w:r w:rsidRPr="00584B3F">
        <w:rPr>
          <w:szCs w:val="20"/>
          <w:u w:val="single"/>
        </w:rPr>
        <w:t>ERCOT's Right to Audit Participant.</w:t>
      </w:r>
      <w:r w:rsidRPr="00584B3F">
        <w:rPr>
          <w:szCs w:val="20"/>
        </w:rPr>
        <w:t xml:space="preserve"> Participant shall keep detailed records for a period of three years of all activities under this Agreement giving rise to any information, statement, charge, payment or computation delivered to ERCOT under the ERCOT Protocols.  Such </w:t>
      </w:r>
      <w:r w:rsidRPr="00584B3F">
        <w:rPr>
          <w:szCs w:val="20"/>
        </w:rPr>
        <w:lastRenderedPageBreak/>
        <w:t xml:space="preserve">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t>
      </w:r>
    </w:p>
    <w:p w14:paraId="4B7F8C70" w14:textId="77777777" w:rsidR="00584B3F" w:rsidRPr="00584B3F" w:rsidRDefault="00584B3F" w:rsidP="00584B3F">
      <w:pPr>
        <w:spacing w:before="120" w:after="120"/>
        <w:ind w:left="720" w:hanging="720"/>
        <w:jc w:val="both"/>
        <w:rPr>
          <w:szCs w:val="20"/>
        </w:rPr>
      </w:pPr>
      <w:r w:rsidRPr="00584B3F">
        <w:rPr>
          <w:szCs w:val="20"/>
        </w:rPr>
        <w:t>J.</w:t>
      </w:r>
      <w:r w:rsidRPr="00584B3F">
        <w:rPr>
          <w:szCs w:val="20"/>
        </w:rPr>
        <w:tab/>
      </w:r>
      <w:r w:rsidRPr="00584B3F">
        <w:rPr>
          <w:szCs w:val="20"/>
          <w:u w:val="single"/>
        </w:rPr>
        <w:t>Participant's Right to Audit ERCOT.</w:t>
      </w:r>
      <w:r w:rsidRPr="00584B3F">
        <w:rPr>
          <w:szCs w:val="20"/>
        </w:rPr>
        <w:t xml:space="preserve">  Participant's right to data and audit of ERCOT shall be as described in the ERCOT Protocols and shall not exceed the rights described in the ERCOT Protocols. </w:t>
      </w:r>
    </w:p>
    <w:p w14:paraId="773B736F" w14:textId="77777777" w:rsidR="00584B3F" w:rsidRPr="00584B3F" w:rsidRDefault="00584B3F" w:rsidP="00584B3F">
      <w:pPr>
        <w:spacing w:before="120" w:after="120"/>
        <w:ind w:left="720" w:hanging="720"/>
        <w:jc w:val="both"/>
        <w:rPr>
          <w:szCs w:val="20"/>
        </w:rPr>
      </w:pPr>
      <w:r w:rsidRPr="00584B3F">
        <w:rPr>
          <w:szCs w:val="20"/>
        </w:rPr>
        <w:t>K.</w:t>
      </w:r>
      <w:r w:rsidRPr="00584B3F">
        <w:rPr>
          <w:szCs w:val="20"/>
        </w:rPr>
        <w:tab/>
      </w:r>
      <w:r w:rsidRPr="00584B3F">
        <w:rPr>
          <w:szCs w:val="20"/>
          <w:u w:val="single"/>
        </w:rPr>
        <w:t>Further Assurances.</w:t>
      </w:r>
      <w:r w:rsidRPr="00584B3F">
        <w:rPr>
          <w:szCs w:val="20"/>
        </w:rPr>
        <w:t xml:space="preserve">  Each Party agrees that during the term of this Agreement it will take such actions, provide such documents, do such things and provide such further assurances as may reasonably be requested by the other Party to permit performance of this Agreement.</w:t>
      </w:r>
    </w:p>
    <w:p w14:paraId="3EC865DB" w14:textId="77777777" w:rsidR="00584B3F" w:rsidRPr="00584B3F" w:rsidRDefault="00584B3F" w:rsidP="00584B3F">
      <w:pPr>
        <w:spacing w:before="120" w:after="120"/>
        <w:ind w:left="720" w:hanging="720"/>
        <w:jc w:val="both"/>
        <w:rPr>
          <w:szCs w:val="20"/>
        </w:rPr>
      </w:pPr>
      <w:r w:rsidRPr="00584B3F">
        <w:rPr>
          <w:szCs w:val="20"/>
        </w:rPr>
        <w:t>L.</w:t>
      </w:r>
      <w:r w:rsidRPr="00584B3F">
        <w:rPr>
          <w:szCs w:val="20"/>
        </w:rPr>
        <w:tab/>
      </w:r>
      <w:r w:rsidRPr="00584B3F">
        <w:rPr>
          <w:szCs w:val="20"/>
          <w:u w:val="single"/>
        </w:rPr>
        <w:t>Conflicts.</w:t>
      </w:r>
      <w:r w:rsidRPr="00584B3F">
        <w:rPr>
          <w:szCs w:val="20"/>
        </w:rPr>
        <w: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w:t>
      </w:r>
      <w:proofErr w:type="gramStart"/>
      <w:r w:rsidRPr="00584B3F">
        <w:rPr>
          <w:szCs w:val="20"/>
        </w:rPr>
        <w:t>provided that</w:t>
      </w:r>
      <w:proofErr w:type="gramEnd"/>
      <w:r w:rsidRPr="00584B3F">
        <w:rPr>
          <w:szCs w:val="20"/>
        </w:rPr>
        <w:t xml:space="preserve"> Participant shall give notice to ERCOT of any such conflict affecting Participant. In the event of a conflict between the ERCOT Protocols and this Agreement, the provisions expressly set forth in this Agreement shall control.</w:t>
      </w:r>
    </w:p>
    <w:p w14:paraId="28F85834" w14:textId="77777777" w:rsidR="00584B3F" w:rsidRPr="00584B3F" w:rsidRDefault="00584B3F" w:rsidP="00584B3F">
      <w:pPr>
        <w:spacing w:before="120" w:after="120"/>
        <w:ind w:left="720" w:hanging="720"/>
        <w:jc w:val="both"/>
        <w:rPr>
          <w:szCs w:val="20"/>
        </w:rPr>
      </w:pPr>
      <w:r w:rsidRPr="00584B3F">
        <w:rPr>
          <w:szCs w:val="20"/>
        </w:rPr>
        <w:t>M.</w:t>
      </w:r>
      <w:r w:rsidRPr="00584B3F">
        <w:rPr>
          <w:szCs w:val="20"/>
        </w:rPr>
        <w:tab/>
      </w:r>
      <w:r w:rsidRPr="00584B3F">
        <w:rPr>
          <w:szCs w:val="20"/>
          <w:u w:val="single"/>
        </w:rPr>
        <w:t>No Partnership.</w:t>
      </w:r>
      <w:r w:rsidRPr="00584B3F">
        <w:rPr>
          <w:szCs w:val="20"/>
        </w:rPr>
        <w: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w:t>
      </w:r>
    </w:p>
    <w:p w14:paraId="5A5C8DF8" w14:textId="77777777" w:rsidR="00584B3F" w:rsidRPr="00584B3F" w:rsidRDefault="00584B3F" w:rsidP="00584B3F">
      <w:pPr>
        <w:spacing w:before="120" w:after="120"/>
        <w:ind w:left="720" w:hanging="720"/>
        <w:jc w:val="both"/>
        <w:rPr>
          <w:szCs w:val="20"/>
        </w:rPr>
      </w:pPr>
      <w:r w:rsidRPr="00584B3F">
        <w:rPr>
          <w:szCs w:val="20"/>
        </w:rPr>
        <w:t>N.</w:t>
      </w:r>
      <w:r w:rsidRPr="00584B3F">
        <w:rPr>
          <w:szCs w:val="20"/>
        </w:rPr>
        <w:tab/>
      </w:r>
      <w:r w:rsidRPr="00584B3F">
        <w:rPr>
          <w:szCs w:val="20"/>
          <w:u w:val="single"/>
        </w:rPr>
        <w:t>Construction.</w:t>
      </w:r>
      <w:r w:rsidRPr="00584B3F">
        <w:rPr>
          <w:szCs w:val="20"/>
        </w:rPr>
        <w:t xml:space="preserve"> In this Agreement, the following rules of construction apply, unless expressly provided otherwise or unless the context clearly requires otherwise:</w:t>
      </w:r>
    </w:p>
    <w:p w14:paraId="2BBF3D16" w14:textId="77777777" w:rsidR="00584B3F" w:rsidRPr="00584B3F" w:rsidRDefault="00584B3F" w:rsidP="00584B3F">
      <w:pPr>
        <w:spacing w:before="120" w:after="120"/>
        <w:ind w:left="720"/>
        <w:jc w:val="both"/>
        <w:rPr>
          <w:szCs w:val="20"/>
        </w:rPr>
      </w:pPr>
      <w:r w:rsidRPr="00584B3F">
        <w:rPr>
          <w:szCs w:val="20"/>
        </w:rPr>
        <w:t>(1)</w:t>
      </w:r>
      <w:r w:rsidRPr="00584B3F">
        <w:rPr>
          <w:szCs w:val="20"/>
        </w:rPr>
        <w:tab/>
        <w:t>The singular includes the plural, and the plural includes the singular.</w:t>
      </w:r>
    </w:p>
    <w:p w14:paraId="62972E3C"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The present tense includes the future tense, and the future tense includes the present tense.</w:t>
      </w:r>
    </w:p>
    <w:p w14:paraId="5CD5AB4E" w14:textId="77777777" w:rsidR="00584B3F" w:rsidRPr="00584B3F" w:rsidRDefault="00584B3F" w:rsidP="00584B3F">
      <w:pPr>
        <w:spacing w:before="120" w:after="120"/>
        <w:ind w:left="720"/>
        <w:jc w:val="both"/>
        <w:rPr>
          <w:szCs w:val="20"/>
        </w:rPr>
      </w:pPr>
      <w:r w:rsidRPr="00584B3F">
        <w:rPr>
          <w:szCs w:val="20"/>
        </w:rPr>
        <w:t>(3)</w:t>
      </w:r>
      <w:r w:rsidRPr="00584B3F">
        <w:rPr>
          <w:szCs w:val="20"/>
        </w:rPr>
        <w:tab/>
        <w:t>Words importing any gender include the other gender.</w:t>
      </w:r>
    </w:p>
    <w:p w14:paraId="0C19C4AD" w14:textId="77777777" w:rsidR="00584B3F" w:rsidRPr="00584B3F" w:rsidRDefault="00584B3F" w:rsidP="00584B3F">
      <w:pPr>
        <w:spacing w:before="120" w:after="120"/>
        <w:ind w:left="720"/>
        <w:jc w:val="both"/>
        <w:rPr>
          <w:szCs w:val="20"/>
        </w:rPr>
      </w:pPr>
      <w:r w:rsidRPr="00584B3F">
        <w:rPr>
          <w:szCs w:val="20"/>
        </w:rPr>
        <w:t>(4)</w:t>
      </w:r>
      <w:r w:rsidRPr="00584B3F">
        <w:rPr>
          <w:szCs w:val="20"/>
        </w:rPr>
        <w:tab/>
        <w:t xml:space="preserve">The word “shall” </w:t>
      </w:r>
      <w:proofErr w:type="gramStart"/>
      <w:r w:rsidRPr="00584B3F">
        <w:rPr>
          <w:szCs w:val="20"/>
        </w:rPr>
        <w:t>denotes</w:t>
      </w:r>
      <w:proofErr w:type="gramEnd"/>
      <w:r w:rsidRPr="00584B3F">
        <w:rPr>
          <w:szCs w:val="20"/>
        </w:rPr>
        <w:t xml:space="preserve"> a duty.</w:t>
      </w:r>
    </w:p>
    <w:p w14:paraId="539AE58E" w14:textId="77777777" w:rsidR="00584B3F" w:rsidRPr="00584B3F" w:rsidRDefault="00584B3F" w:rsidP="00584B3F">
      <w:pPr>
        <w:spacing w:before="120" w:after="120"/>
        <w:ind w:left="720"/>
        <w:jc w:val="both"/>
        <w:rPr>
          <w:szCs w:val="20"/>
        </w:rPr>
      </w:pPr>
      <w:r w:rsidRPr="00584B3F">
        <w:rPr>
          <w:szCs w:val="20"/>
        </w:rPr>
        <w:t>(5)</w:t>
      </w:r>
      <w:r w:rsidRPr="00584B3F">
        <w:rPr>
          <w:szCs w:val="20"/>
        </w:rPr>
        <w:tab/>
        <w:t xml:space="preserve">The word “must” </w:t>
      </w:r>
      <w:proofErr w:type="gramStart"/>
      <w:r w:rsidRPr="00584B3F">
        <w:rPr>
          <w:szCs w:val="20"/>
        </w:rPr>
        <w:t>denotes</w:t>
      </w:r>
      <w:proofErr w:type="gramEnd"/>
      <w:r w:rsidRPr="00584B3F">
        <w:rPr>
          <w:szCs w:val="20"/>
        </w:rPr>
        <w:t xml:space="preserve"> a condition precedent or subsequent.</w:t>
      </w:r>
    </w:p>
    <w:p w14:paraId="78656813" w14:textId="77777777" w:rsidR="00584B3F" w:rsidRPr="00584B3F" w:rsidRDefault="00584B3F" w:rsidP="00584B3F">
      <w:pPr>
        <w:spacing w:before="120" w:after="120"/>
        <w:ind w:left="720"/>
        <w:jc w:val="both"/>
        <w:rPr>
          <w:szCs w:val="20"/>
        </w:rPr>
      </w:pPr>
      <w:r w:rsidRPr="00584B3F">
        <w:rPr>
          <w:szCs w:val="20"/>
        </w:rPr>
        <w:t>(6)</w:t>
      </w:r>
      <w:r w:rsidRPr="00584B3F">
        <w:rPr>
          <w:szCs w:val="20"/>
        </w:rPr>
        <w:tab/>
        <w:t xml:space="preserve">The word “may” </w:t>
      </w:r>
      <w:proofErr w:type="gramStart"/>
      <w:r w:rsidRPr="00584B3F">
        <w:rPr>
          <w:szCs w:val="20"/>
        </w:rPr>
        <w:t>denotes</w:t>
      </w:r>
      <w:proofErr w:type="gramEnd"/>
      <w:r w:rsidRPr="00584B3F">
        <w:rPr>
          <w:szCs w:val="20"/>
        </w:rPr>
        <w:t xml:space="preserve"> a privilege or discretionary power.</w:t>
      </w:r>
    </w:p>
    <w:p w14:paraId="6556ABE4" w14:textId="77777777" w:rsidR="00584B3F" w:rsidRPr="00584B3F" w:rsidRDefault="00584B3F" w:rsidP="00584B3F">
      <w:pPr>
        <w:spacing w:before="120" w:after="120"/>
        <w:ind w:left="720"/>
        <w:jc w:val="both"/>
        <w:rPr>
          <w:szCs w:val="20"/>
        </w:rPr>
      </w:pPr>
      <w:r w:rsidRPr="00584B3F">
        <w:rPr>
          <w:szCs w:val="20"/>
        </w:rPr>
        <w:t>(7)</w:t>
      </w:r>
      <w:r w:rsidRPr="00584B3F">
        <w:rPr>
          <w:szCs w:val="20"/>
        </w:rPr>
        <w:tab/>
        <w:t>The phrase “may not” denotes a prohibition.</w:t>
      </w:r>
    </w:p>
    <w:p w14:paraId="490D47EF" w14:textId="77777777" w:rsidR="00584B3F" w:rsidRPr="00584B3F" w:rsidRDefault="00584B3F" w:rsidP="00584B3F">
      <w:pPr>
        <w:spacing w:before="120" w:after="120"/>
        <w:ind w:left="1440" w:hanging="720"/>
        <w:jc w:val="both"/>
        <w:rPr>
          <w:szCs w:val="20"/>
        </w:rPr>
      </w:pPr>
      <w:r w:rsidRPr="00584B3F">
        <w:rPr>
          <w:szCs w:val="20"/>
        </w:rPr>
        <w:lastRenderedPageBreak/>
        <w:t>(8)</w:t>
      </w:r>
      <w:r w:rsidRPr="00584B3F">
        <w:rPr>
          <w:szCs w:val="20"/>
        </w:rPr>
        <w:tab/>
        <w:t>References to statutes, tariffs, regulations or ERCOT Protocols include all provisions consolidating, amending, or replacing the statutes, tariffs, regulations or ERCOT Protocols referred to.</w:t>
      </w:r>
    </w:p>
    <w:p w14:paraId="1D8D6A34" w14:textId="77777777" w:rsidR="00584B3F" w:rsidRPr="00584B3F" w:rsidRDefault="00584B3F" w:rsidP="00584B3F">
      <w:pPr>
        <w:spacing w:before="120" w:after="120"/>
        <w:ind w:left="1440" w:hanging="720"/>
        <w:jc w:val="both"/>
        <w:rPr>
          <w:szCs w:val="20"/>
        </w:rPr>
      </w:pPr>
      <w:r w:rsidRPr="00584B3F">
        <w:rPr>
          <w:szCs w:val="20"/>
        </w:rPr>
        <w:t>(9)</w:t>
      </w:r>
      <w:r w:rsidRPr="00584B3F">
        <w:rPr>
          <w:szCs w:val="20"/>
        </w:rPr>
        <w:tab/>
        <w:t>References to “writing” include printing, typing, lithography, and other means of reproducing words in a tangible visible form.</w:t>
      </w:r>
    </w:p>
    <w:p w14:paraId="55300037" w14:textId="77777777" w:rsidR="00584B3F" w:rsidRPr="00584B3F" w:rsidRDefault="00584B3F" w:rsidP="00584B3F">
      <w:pPr>
        <w:spacing w:before="120" w:after="120"/>
        <w:ind w:left="1440" w:hanging="720"/>
        <w:jc w:val="both"/>
        <w:rPr>
          <w:szCs w:val="20"/>
        </w:rPr>
      </w:pPr>
      <w:r w:rsidRPr="00584B3F">
        <w:rPr>
          <w:szCs w:val="20"/>
        </w:rPr>
        <w:t>(10)</w:t>
      </w:r>
      <w:r w:rsidRPr="00584B3F">
        <w:rPr>
          <w:szCs w:val="20"/>
        </w:rPr>
        <w:tab/>
        <w:t>The words “including,” “includes,” and “include” are deemed to be followed by the words “without limitation.”</w:t>
      </w:r>
    </w:p>
    <w:p w14:paraId="2D852815" w14:textId="77777777" w:rsidR="00584B3F" w:rsidRPr="00584B3F" w:rsidRDefault="00584B3F" w:rsidP="00584B3F">
      <w:pPr>
        <w:spacing w:before="120" w:after="120"/>
        <w:ind w:left="1440" w:hanging="720"/>
        <w:jc w:val="both"/>
        <w:rPr>
          <w:szCs w:val="20"/>
        </w:rPr>
      </w:pPr>
      <w:r w:rsidRPr="00584B3F">
        <w:rPr>
          <w:szCs w:val="20"/>
        </w:rPr>
        <w:t>(11)</w:t>
      </w:r>
      <w:r w:rsidRPr="00584B3F">
        <w:rPr>
          <w:szCs w:val="20"/>
        </w:rPr>
        <w:tab/>
        <w:t>Any reference to a day, week, month or year is to a calendar day, week, month or year unless otherwise indicated.</w:t>
      </w:r>
    </w:p>
    <w:p w14:paraId="685F68E5" w14:textId="77777777" w:rsidR="00584B3F" w:rsidRPr="00584B3F" w:rsidRDefault="00584B3F" w:rsidP="00584B3F">
      <w:pPr>
        <w:spacing w:before="120" w:after="120"/>
        <w:ind w:left="1440" w:hanging="720"/>
        <w:jc w:val="both"/>
        <w:rPr>
          <w:szCs w:val="20"/>
        </w:rPr>
      </w:pPr>
      <w:r w:rsidRPr="00584B3F">
        <w:rPr>
          <w:szCs w:val="20"/>
        </w:rPr>
        <w:t>(12)</w:t>
      </w:r>
      <w:r w:rsidRPr="00584B3F">
        <w:rPr>
          <w:szCs w:val="20"/>
        </w:rPr>
        <w:tab/>
        <w:t>References to articles, Sections (or subdivisions of Sections), exhibits, annexes or schedules are to this Agreement, unless expressly stated otherwise.</w:t>
      </w:r>
    </w:p>
    <w:p w14:paraId="2F480D08" w14:textId="77777777" w:rsidR="00584B3F" w:rsidRPr="00584B3F" w:rsidRDefault="00584B3F" w:rsidP="00584B3F">
      <w:pPr>
        <w:spacing w:before="120" w:after="120"/>
        <w:ind w:left="1440" w:hanging="720"/>
        <w:jc w:val="both"/>
        <w:rPr>
          <w:szCs w:val="20"/>
        </w:rPr>
      </w:pPr>
      <w:r w:rsidRPr="00584B3F">
        <w:rPr>
          <w:szCs w:val="20"/>
        </w:rPr>
        <w:t>(13)</w:t>
      </w:r>
      <w:r w:rsidRPr="00584B3F">
        <w:rPr>
          <w:szCs w:val="20"/>
        </w:rPr>
        <w:tab/>
        <w: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t>
      </w:r>
    </w:p>
    <w:p w14:paraId="7A28BEB3" w14:textId="77777777" w:rsidR="00584B3F" w:rsidRPr="00584B3F" w:rsidRDefault="00584B3F" w:rsidP="00584B3F">
      <w:pPr>
        <w:spacing w:before="120" w:after="120"/>
        <w:ind w:left="1440" w:hanging="720"/>
        <w:jc w:val="both"/>
        <w:rPr>
          <w:szCs w:val="20"/>
        </w:rPr>
      </w:pPr>
      <w:r w:rsidRPr="00584B3F">
        <w:rPr>
          <w:szCs w:val="20"/>
        </w:rPr>
        <w:t>(14)</w:t>
      </w:r>
      <w:r w:rsidRPr="00584B3F">
        <w:rPr>
          <w:szCs w:val="20"/>
        </w:rPr>
        <w:tab/>
        <w:t>References to persons or entities include their respective successors and permitted assigns and, for governmental entities, entities succeeding to their respective functions and capacities.</w:t>
      </w:r>
    </w:p>
    <w:p w14:paraId="0828CE38" w14:textId="77777777" w:rsidR="00584B3F" w:rsidRPr="00584B3F" w:rsidRDefault="00584B3F" w:rsidP="00584B3F">
      <w:pPr>
        <w:spacing w:before="120" w:after="120"/>
        <w:ind w:left="720"/>
        <w:jc w:val="both"/>
        <w:rPr>
          <w:szCs w:val="20"/>
        </w:rPr>
      </w:pPr>
      <w:r w:rsidRPr="00584B3F">
        <w:rPr>
          <w:szCs w:val="20"/>
        </w:rPr>
        <w:t>(15)</w:t>
      </w:r>
      <w:r w:rsidRPr="00584B3F">
        <w:rPr>
          <w:szCs w:val="20"/>
        </w:rPr>
        <w:tab/>
        <w:t>References to time are to Central Prevailing Time.</w:t>
      </w:r>
    </w:p>
    <w:p w14:paraId="207BF11E" w14:textId="77777777" w:rsidR="00584B3F" w:rsidRPr="00584B3F" w:rsidRDefault="00584B3F" w:rsidP="00584B3F">
      <w:pPr>
        <w:spacing w:before="120" w:after="120"/>
        <w:ind w:left="720" w:hanging="720"/>
        <w:jc w:val="both"/>
        <w:rPr>
          <w:szCs w:val="20"/>
        </w:rPr>
      </w:pPr>
      <w:r w:rsidRPr="00584B3F">
        <w:rPr>
          <w:szCs w:val="20"/>
        </w:rPr>
        <w:t>O.</w:t>
      </w:r>
      <w:r w:rsidRPr="00584B3F">
        <w:rPr>
          <w:szCs w:val="20"/>
        </w:rPr>
        <w:tab/>
      </w:r>
      <w:r w:rsidRPr="00584B3F">
        <w:rPr>
          <w:szCs w:val="20"/>
          <w:u w:val="single"/>
        </w:rPr>
        <w:t>Multiple Counterparts.</w:t>
      </w:r>
      <w:r w:rsidRPr="00584B3F">
        <w:rPr>
          <w:szCs w:val="20"/>
        </w:rPr>
        <w:t xml:space="preserve">  This Agreement may be executed in two or more counterparts, each of which is deemed an </w:t>
      </w:r>
      <w:proofErr w:type="gramStart"/>
      <w:r w:rsidRPr="00584B3F">
        <w:rPr>
          <w:szCs w:val="20"/>
        </w:rPr>
        <w:t>original</w:t>
      </w:r>
      <w:proofErr w:type="gramEnd"/>
      <w:r w:rsidRPr="00584B3F">
        <w:rPr>
          <w:szCs w:val="20"/>
        </w:rPr>
        <w:t xml:space="preserve"> but all constitute one and the same instrument.</w:t>
      </w:r>
    </w:p>
    <w:p w14:paraId="4DDDDD45" w14:textId="77777777" w:rsidR="00584B3F" w:rsidRPr="00584B3F" w:rsidRDefault="00584B3F" w:rsidP="00584B3F">
      <w:pPr>
        <w:spacing w:before="120" w:after="120"/>
      </w:pPr>
      <w:r w:rsidRPr="00584B3F">
        <w:br w:type="page"/>
      </w:r>
    </w:p>
    <w:p w14:paraId="537E83F2" w14:textId="77777777" w:rsidR="00584B3F" w:rsidRPr="00584B3F" w:rsidRDefault="00584B3F" w:rsidP="00584B3F">
      <w:pPr>
        <w:spacing w:before="120" w:after="120"/>
      </w:pPr>
      <w:r w:rsidRPr="00584B3F">
        <w:lastRenderedPageBreak/>
        <w:t>SIGNED, ACCEPTED AND AGREED TO by each undersigned signatory who, by signature hereto, represents and warrants that he or she has full power and authority to execute this Agreement.</w:t>
      </w:r>
    </w:p>
    <w:p w14:paraId="3798B9A0" w14:textId="77777777" w:rsidR="00584B3F" w:rsidRPr="00584B3F" w:rsidRDefault="00584B3F" w:rsidP="00584B3F">
      <w:pPr>
        <w:keepNext/>
        <w:tabs>
          <w:tab w:val="left" w:pos="1080"/>
        </w:tabs>
        <w:spacing w:before="240" w:after="240"/>
        <w:ind w:left="1080" w:hanging="1080"/>
        <w:outlineLvl w:val="2"/>
        <w:rPr>
          <w:b/>
          <w:bCs/>
          <w:i/>
          <w:szCs w:val="20"/>
        </w:rPr>
      </w:pPr>
      <w:r w:rsidRPr="00584B3F">
        <w:rPr>
          <w:b/>
          <w:bCs/>
          <w:i/>
          <w:szCs w:val="20"/>
        </w:rPr>
        <w:t>Electric Reliability Council of Texas, Inc.:</w:t>
      </w:r>
    </w:p>
    <w:p w14:paraId="7915F960" w14:textId="77777777" w:rsidR="00584B3F" w:rsidRPr="00584B3F" w:rsidRDefault="00584B3F" w:rsidP="00584B3F">
      <w:pPr>
        <w:spacing w:before="120" w:after="120"/>
      </w:pPr>
    </w:p>
    <w:p w14:paraId="5B0CD84D" w14:textId="77777777" w:rsidR="00584B3F" w:rsidRPr="00584B3F" w:rsidRDefault="00584B3F" w:rsidP="00584B3F">
      <w:pPr>
        <w:keepNext/>
        <w:suppressAutoHyphens/>
        <w:jc w:val="both"/>
      </w:pPr>
      <w:r w:rsidRPr="00584B3F">
        <w:t>By: ______________________________</w:t>
      </w:r>
    </w:p>
    <w:p w14:paraId="16D2E8B4" w14:textId="77777777" w:rsidR="00584B3F" w:rsidRPr="00584B3F" w:rsidRDefault="00584B3F" w:rsidP="00584B3F">
      <w:pPr>
        <w:keepNext/>
        <w:suppressAutoHyphens/>
        <w:jc w:val="both"/>
      </w:pPr>
    </w:p>
    <w:p w14:paraId="3435F5FE" w14:textId="77777777" w:rsidR="00584B3F" w:rsidRPr="00584B3F" w:rsidRDefault="00584B3F" w:rsidP="00584B3F">
      <w:pPr>
        <w:keepNext/>
        <w:suppressAutoHyphens/>
        <w:jc w:val="both"/>
      </w:pPr>
      <w:r w:rsidRPr="00584B3F">
        <w:t>Name: ____________________________</w:t>
      </w:r>
    </w:p>
    <w:p w14:paraId="152AD862" w14:textId="77777777" w:rsidR="00584B3F" w:rsidRPr="00584B3F" w:rsidRDefault="00584B3F" w:rsidP="00584B3F">
      <w:pPr>
        <w:keepNext/>
        <w:suppressAutoHyphens/>
        <w:jc w:val="both"/>
      </w:pPr>
    </w:p>
    <w:p w14:paraId="27BBE98A" w14:textId="77777777" w:rsidR="00584B3F" w:rsidRPr="00584B3F" w:rsidRDefault="00584B3F" w:rsidP="00584B3F">
      <w:pPr>
        <w:keepNext/>
        <w:suppressAutoHyphens/>
        <w:jc w:val="both"/>
      </w:pPr>
      <w:r w:rsidRPr="00584B3F">
        <w:t>Title: _____________________________</w:t>
      </w:r>
    </w:p>
    <w:p w14:paraId="6EFB26FA" w14:textId="77777777" w:rsidR="00584B3F" w:rsidRPr="00584B3F" w:rsidRDefault="00584B3F" w:rsidP="00584B3F">
      <w:pPr>
        <w:keepNext/>
        <w:suppressAutoHyphens/>
        <w:jc w:val="both"/>
      </w:pPr>
    </w:p>
    <w:p w14:paraId="3413287A" w14:textId="77777777" w:rsidR="00584B3F" w:rsidRPr="00584B3F" w:rsidRDefault="00584B3F" w:rsidP="00584B3F">
      <w:pPr>
        <w:keepNext/>
        <w:suppressAutoHyphens/>
        <w:jc w:val="both"/>
      </w:pPr>
      <w:r w:rsidRPr="00584B3F">
        <w:t>Date: _____________________________</w:t>
      </w:r>
    </w:p>
    <w:p w14:paraId="5E049A46" w14:textId="77777777" w:rsidR="00584B3F" w:rsidRPr="00584B3F" w:rsidRDefault="00584B3F" w:rsidP="00584B3F">
      <w:pPr>
        <w:keepNext/>
        <w:keepLines/>
        <w:suppressAutoHyphens/>
        <w:jc w:val="both"/>
      </w:pPr>
    </w:p>
    <w:p w14:paraId="719F53FB" w14:textId="77777777" w:rsidR="00584B3F" w:rsidRPr="00584B3F" w:rsidRDefault="00584B3F" w:rsidP="00584B3F">
      <w:pPr>
        <w:keepNext/>
        <w:keepLines/>
        <w:suppressAutoHyphens/>
        <w:spacing w:before="240" w:after="240"/>
        <w:jc w:val="both"/>
        <w:rPr>
          <w:b/>
          <w:i/>
        </w:rPr>
      </w:pPr>
      <w:r w:rsidRPr="00584B3F">
        <w:rPr>
          <w:b/>
          <w:i/>
        </w:rPr>
        <w:t>Participant:</w:t>
      </w:r>
    </w:p>
    <w:p w14:paraId="0865BB40" w14:textId="77777777" w:rsidR="00584B3F" w:rsidRPr="00584B3F" w:rsidRDefault="00584B3F" w:rsidP="00584B3F">
      <w:pPr>
        <w:keepNext/>
        <w:suppressAutoHyphens/>
        <w:jc w:val="both"/>
      </w:pPr>
    </w:p>
    <w:p w14:paraId="41CD2B7D" w14:textId="77777777" w:rsidR="00584B3F" w:rsidRPr="00584B3F" w:rsidRDefault="00584B3F" w:rsidP="00584B3F">
      <w:pPr>
        <w:keepNext/>
        <w:suppressAutoHyphens/>
        <w:jc w:val="both"/>
      </w:pPr>
      <w:r w:rsidRPr="00584B3F">
        <w:t xml:space="preserve">By:_______________________________ </w:t>
      </w:r>
    </w:p>
    <w:p w14:paraId="770A3ED0" w14:textId="77777777" w:rsidR="00584B3F" w:rsidRPr="00584B3F" w:rsidRDefault="00584B3F" w:rsidP="00584B3F">
      <w:pPr>
        <w:keepNext/>
        <w:suppressAutoHyphens/>
        <w:jc w:val="both"/>
      </w:pPr>
    </w:p>
    <w:p w14:paraId="5F189AAF" w14:textId="77777777" w:rsidR="00584B3F" w:rsidRPr="00584B3F" w:rsidRDefault="00584B3F" w:rsidP="00584B3F">
      <w:pPr>
        <w:keepNext/>
        <w:suppressAutoHyphens/>
        <w:jc w:val="both"/>
      </w:pPr>
      <w:r w:rsidRPr="00584B3F">
        <w:t xml:space="preserve">Name: </w:t>
      </w:r>
      <w:r w:rsidRPr="00584B3F">
        <w:fldChar w:fldCharType="begin">
          <w:ffData>
            <w:name w:val="Text11"/>
            <w:enabled/>
            <w:calcOnExit w:val="0"/>
            <w:textInput/>
          </w:ffData>
        </w:fldChar>
      </w:r>
      <w:bookmarkStart w:id="1741" w:name="Text11"/>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41"/>
    </w:p>
    <w:p w14:paraId="4DF325C8" w14:textId="77777777" w:rsidR="00584B3F" w:rsidRPr="00584B3F" w:rsidRDefault="00584B3F" w:rsidP="00584B3F">
      <w:pPr>
        <w:keepNext/>
        <w:suppressAutoHyphens/>
        <w:jc w:val="both"/>
      </w:pPr>
    </w:p>
    <w:p w14:paraId="03FD4D51" w14:textId="77777777" w:rsidR="00584B3F" w:rsidRPr="00584B3F" w:rsidRDefault="00584B3F" w:rsidP="00584B3F">
      <w:pPr>
        <w:keepNext/>
        <w:suppressAutoHyphens/>
        <w:jc w:val="both"/>
      </w:pPr>
      <w:r w:rsidRPr="00584B3F">
        <w:t xml:space="preserve">Title: </w:t>
      </w:r>
      <w:r w:rsidRPr="00584B3F">
        <w:fldChar w:fldCharType="begin">
          <w:ffData>
            <w:name w:val="Text12"/>
            <w:enabled/>
            <w:calcOnExit w:val="0"/>
            <w:textInput/>
          </w:ffData>
        </w:fldChar>
      </w:r>
      <w:bookmarkStart w:id="1742" w:name="Text12"/>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42"/>
    </w:p>
    <w:p w14:paraId="278BBFDE" w14:textId="77777777" w:rsidR="00584B3F" w:rsidRPr="00584B3F" w:rsidRDefault="00584B3F" w:rsidP="00584B3F">
      <w:pPr>
        <w:keepNext/>
        <w:suppressAutoHyphens/>
        <w:jc w:val="both"/>
      </w:pPr>
    </w:p>
    <w:p w14:paraId="374C7E44" w14:textId="77777777" w:rsidR="00584B3F" w:rsidRPr="00584B3F" w:rsidRDefault="00584B3F" w:rsidP="00584B3F">
      <w:pPr>
        <w:keepNext/>
        <w:suppressAutoHyphens/>
        <w:jc w:val="both"/>
      </w:pPr>
      <w:r w:rsidRPr="00584B3F">
        <w:t xml:space="preserve">Date: </w:t>
      </w:r>
      <w:r w:rsidRPr="00584B3F">
        <w:fldChar w:fldCharType="begin">
          <w:ffData>
            <w:name w:val="Text13"/>
            <w:enabled/>
            <w:calcOnExit w:val="0"/>
            <w:textInput/>
          </w:ffData>
        </w:fldChar>
      </w:r>
      <w:bookmarkStart w:id="1743" w:name="Text13"/>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43"/>
    </w:p>
    <w:p w14:paraId="0C94CFA5" w14:textId="77777777" w:rsidR="00584B3F" w:rsidRPr="00584B3F" w:rsidRDefault="00584B3F" w:rsidP="00584B3F">
      <w:pPr>
        <w:keepNext/>
        <w:suppressAutoHyphens/>
        <w:jc w:val="both"/>
      </w:pPr>
    </w:p>
    <w:p w14:paraId="43EEB7B8" w14:textId="77777777" w:rsidR="00584B3F" w:rsidRPr="00584B3F" w:rsidRDefault="00584B3F" w:rsidP="00584B3F">
      <w:pPr>
        <w:keepNext/>
        <w:suppressAutoHyphens/>
        <w:jc w:val="both"/>
      </w:pPr>
    </w:p>
    <w:p w14:paraId="380AF253" w14:textId="77777777" w:rsidR="00584B3F" w:rsidRPr="00584B3F" w:rsidRDefault="00584B3F" w:rsidP="00584B3F">
      <w:pPr>
        <w:keepNext/>
        <w:suppressAutoHyphens/>
        <w:jc w:val="both"/>
      </w:pPr>
      <w:r w:rsidRPr="00584B3F">
        <w:t xml:space="preserve">Market Participant Name: </w:t>
      </w:r>
      <w:r w:rsidRPr="00584B3F">
        <w:fldChar w:fldCharType="begin">
          <w:ffData>
            <w:name w:val="Text14"/>
            <w:enabled/>
            <w:calcOnExit w:val="0"/>
            <w:textInput/>
          </w:ffData>
        </w:fldChar>
      </w:r>
      <w:bookmarkStart w:id="1744" w:name="Text14"/>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44"/>
    </w:p>
    <w:p w14:paraId="16FF23E2" w14:textId="77777777" w:rsidR="00584B3F" w:rsidRPr="00584B3F" w:rsidRDefault="00584B3F" w:rsidP="00584B3F">
      <w:pPr>
        <w:keepNext/>
        <w:suppressAutoHyphens/>
        <w:jc w:val="both"/>
      </w:pPr>
    </w:p>
    <w:p w14:paraId="551064C0" w14:textId="77777777" w:rsidR="00584B3F" w:rsidRPr="00584B3F" w:rsidRDefault="00584B3F" w:rsidP="00584B3F">
      <w:pPr>
        <w:keepNext/>
        <w:suppressAutoHyphens/>
        <w:jc w:val="both"/>
      </w:pPr>
    </w:p>
    <w:p w14:paraId="70F5F6CF" w14:textId="77777777" w:rsidR="00584B3F" w:rsidRPr="00584B3F" w:rsidRDefault="00584B3F" w:rsidP="00584B3F">
      <w:pPr>
        <w:keepNext/>
        <w:suppressAutoHyphens/>
        <w:jc w:val="both"/>
      </w:pPr>
      <w:r w:rsidRPr="00584B3F">
        <w:t xml:space="preserve">Market Participant DUNS: </w:t>
      </w:r>
      <w:r w:rsidRPr="00584B3F">
        <w:fldChar w:fldCharType="begin">
          <w:ffData>
            <w:name w:val="Text15"/>
            <w:enabled/>
            <w:calcOnExit w:val="0"/>
            <w:textInput/>
          </w:ffData>
        </w:fldChar>
      </w:r>
      <w:bookmarkStart w:id="1745" w:name="Text15"/>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45"/>
    </w:p>
    <w:p w14:paraId="270A53F8" w14:textId="77777777" w:rsidR="00584B3F" w:rsidRPr="00584B3F" w:rsidRDefault="00584B3F" w:rsidP="00584B3F">
      <w:pPr>
        <w:spacing w:before="120" w:after="120"/>
      </w:pPr>
      <w:r w:rsidRPr="00584B3F">
        <w:rPr>
          <w:color w:val="333300"/>
        </w:rPr>
        <w:t xml:space="preserve">    </w:t>
      </w:r>
      <w:r w:rsidRPr="00584B3F">
        <w:t xml:space="preserve">   </w:t>
      </w:r>
    </w:p>
    <w:p w14:paraId="524412CE" w14:textId="77777777" w:rsidR="00584B3F" w:rsidRPr="00584B3F" w:rsidRDefault="00584B3F" w:rsidP="00584B3F">
      <w:pPr>
        <w:spacing w:before="120" w:after="120"/>
      </w:pPr>
    </w:p>
    <w:p w14:paraId="18924E24" w14:textId="77777777" w:rsidR="00584B3F" w:rsidRPr="00584B3F" w:rsidRDefault="00584B3F" w:rsidP="00584B3F">
      <w:pPr>
        <w:spacing w:before="120" w:after="120"/>
      </w:pPr>
    </w:p>
    <w:p w14:paraId="3FCC84BC" w14:textId="77777777" w:rsidR="00584B3F" w:rsidRPr="00584B3F" w:rsidRDefault="00584B3F" w:rsidP="00584B3F">
      <w:pPr>
        <w:spacing w:before="120" w:after="120"/>
      </w:pPr>
    </w:p>
    <w:p w14:paraId="240CE8FB" w14:textId="77777777" w:rsidR="00584B3F" w:rsidRPr="00584B3F" w:rsidRDefault="00584B3F" w:rsidP="00584B3F">
      <w:pPr>
        <w:spacing w:before="120" w:after="120"/>
      </w:pPr>
    </w:p>
    <w:p w14:paraId="1E52A001" w14:textId="77777777" w:rsidR="00584B3F" w:rsidRPr="00584B3F" w:rsidRDefault="00584B3F" w:rsidP="00584B3F">
      <w:pPr>
        <w:spacing w:before="120" w:after="120"/>
        <w:rPr>
          <w:color w:val="33330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84B3F" w:rsidRPr="00584B3F" w14:paraId="146D91DD" w14:textId="77777777" w:rsidTr="00B3311E">
        <w:tc>
          <w:tcPr>
            <w:tcW w:w="9558" w:type="dxa"/>
            <w:shd w:val="pct12" w:color="auto" w:fill="auto"/>
          </w:tcPr>
          <w:p w14:paraId="62D11064" w14:textId="77777777" w:rsidR="00584B3F" w:rsidRPr="00584B3F" w:rsidRDefault="00584B3F" w:rsidP="00584B3F">
            <w:pPr>
              <w:spacing w:before="120" w:after="240"/>
              <w:rPr>
                <w:b/>
                <w:i/>
                <w:lang w:val="x-none" w:eastAsia="x-none"/>
              </w:rPr>
            </w:pPr>
            <w:r w:rsidRPr="00584B3F">
              <w:rPr>
                <w:b/>
                <w:i/>
                <w:lang w:val="x-none" w:eastAsia="x-none"/>
              </w:rPr>
              <w:t xml:space="preserve">[NPRR857:  </w:t>
            </w:r>
            <w:r w:rsidRPr="00584B3F">
              <w:rPr>
                <w:b/>
                <w:i/>
                <w:lang w:eastAsia="x-none"/>
              </w:rPr>
              <w:t>Replace Section 22 Attachment A above with the following</w:t>
            </w:r>
            <w:r w:rsidRPr="00584B3F">
              <w:rPr>
                <w:b/>
                <w:i/>
                <w:lang w:val="x-none" w:eastAsia="x-none"/>
              </w:rPr>
              <w:t xml:space="preserve"> upon system implementation</w:t>
            </w:r>
            <w:r w:rsidRPr="00584B3F">
              <w:rPr>
                <w:b/>
                <w:i/>
                <w:lang w:eastAsia="x-none"/>
              </w:rPr>
              <w:t xml:space="preserve"> </w:t>
            </w:r>
            <w:r w:rsidRPr="00584B3F">
              <w:rPr>
                <w:b/>
                <w:i/>
                <w:iCs/>
                <w:lang w:val="x-none" w:eastAsia="x-none"/>
              </w:rPr>
              <w:t xml:space="preserve">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Pr="00584B3F">
              <w:rPr>
                <w:b/>
                <w:i/>
                <w:iCs/>
                <w:lang w:val="x-none" w:eastAsia="x-none"/>
              </w:rPr>
              <w:lastRenderedPageBreak/>
              <w:t>of the interconnection; and (b) The financial security required to fund the interconnection facilities</w:t>
            </w:r>
            <w:r w:rsidRPr="00584B3F">
              <w:rPr>
                <w:b/>
                <w:i/>
                <w:lang w:val="x-none" w:eastAsia="x-none"/>
              </w:rPr>
              <w:t>:]</w:t>
            </w:r>
          </w:p>
          <w:p w14:paraId="096EB7DB" w14:textId="77777777" w:rsidR="00584B3F" w:rsidRPr="00584B3F" w:rsidRDefault="00584B3F" w:rsidP="00584B3F">
            <w:pPr>
              <w:jc w:val="center"/>
              <w:rPr>
                <w:szCs w:val="20"/>
              </w:rPr>
            </w:pPr>
            <w:r w:rsidRPr="00584B3F">
              <w:rPr>
                <w:szCs w:val="20"/>
              </w:rPr>
              <w:t>Standard Form Market Participant Agreement</w:t>
            </w:r>
          </w:p>
          <w:p w14:paraId="778FF2C5" w14:textId="77777777" w:rsidR="00584B3F" w:rsidRPr="00584B3F" w:rsidRDefault="00584B3F" w:rsidP="00584B3F">
            <w:pPr>
              <w:jc w:val="center"/>
            </w:pPr>
            <w:r w:rsidRPr="00584B3F">
              <w:t>Between</w:t>
            </w:r>
          </w:p>
          <w:p w14:paraId="686161D4" w14:textId="77777777" w:rsidR="00584B3F" w:rsidRPr="00584B3F" w:rsidRDefault="00584B3F" w:rsidP="00584B3F">
            <w:pPr>
              <w:jc w:val="center"/>
              <w:rPr>
                <w:u w:val="single"/>
              </w:rPr>
            </w:pPr>
            <w:r w:rsidRPr="00584B3F">
              <w:rPr>
                <w:u w:val="single"/>
              </w:rPr>
              <w:t>Participant</w:t>
            </w:r>
          </w:p>
          <w:p w14:paraId="7AF3025D" w14:textId="77777777" w:rsidR="00584B3F" w:rsidRPr="00584B3F" w:rsidRDefault="00584B3F" w:rsidP="00584B3F">
            <w:pPr>
              <w:jc w:val="center"/>
              <w:rPr>
                <w:u w:val="single"/>
              </w:rPr>
            </w:pPr>
            <w:r w:rsidRPr="00584B3F">
              <w:rPr>
                <w:u w:val="single"/>
              </w:rPr>
              <w:t>and</w:t>
            </w:r>
          </w:p>
          <w:p w14:paraId="57AEAFC1" w14:textId="77777777" w:rsidR="00584B3F" w:rsidRPr="00584B3F" w:rsidRDefault="00584B3F" w:rsidP="00584B3F">
            <w:pPr>
              <w:jc w:val="center"/>
            </w:pPr>
            <w:r w:rsidRPr="00584B3F">
              <w:rPr>
                <w:u w:val="single"/>
              </w:rPr>
              <w:t>Electric Reliability Council of Texas, Inc.</w:t>
            </w:r>
          </w:p>
          <w:p w14:paraId="6399769F" w14:textId="77777777" w:rsidR="00584B3F" w:rsidRPr="00584B3F" w:rsidRDefault="00584B3F" w:rsidP="00584B3F">
            <w:pPr>
              <w:jc w:val="center"/>
            </w:pPr>
          </w:p>
          <w:p w14:paraId="1168A71A" w14:textId="77777777" w:rsidR="00584B3F" w:rsidRPr="00584B3F" w:rsidRDefault="00584B3F" w:rsidP="00584B3F">
            <w:pPr>
              <w:jc w:val="both"/>
            </w:pPr>
            <w:r w:rsidRPr="00584B3F">
              <w:t>This Market Participant Agreement (“Agreement”), effective as of the___________ day of _______________,___________ (“Effective Date”), is entered into by and between [Participant], a [State of Registration and Entity type] (“Participant”) and Electric Reliability Council of Texas, Inc., a Texas non-profit corporation (“ERCOT”).</w:t>
            </w:r>
          </w:p>
          <w:p w14:paraId="76DF5527" w14:textId="77777777" w:rsidR="00584B3F" w:rsidRPr="00584B3F" w:rsidRDefault="00584B3F" w:rsidP="00584B3F">
            <w:pPr>
              <w:keepNext/>
              <w:numPr>
                <w:ilvl w:val="0"/>
                <w:numId w:val="23"/>
              </w:numPr>
              <w:tabs>
                <w:tab w:val="left" w:pos="1440"/>
              </w:tabs>
              <w:spacing w:before="240" w:after="240"/>
              <w:ind w:left="0" w:firstLine="0"/>
              <w:jc w:val="center"/>
              <w:outlineLvl w:val="4"/>
              <w:rPr>
                <w:b/>
                <w:sz w:val="26"/>
                <w:szCs w:val="20"/>
                <w:u w:val="single"/>
              </w:rPr>
            </w:pPr>
            <w:r w:rsidRPr="00584B3F">
              <w:rPr>
                <w:b/>
                <w:sz w:val="26"/>
                <w:szCs w:val="20"/>
                <w:u w:val="single"/>
              </w:rPr>
              <w:t>Recitals</w:t>
            </w:r>
          </w:p>
          <w:p w14:paraId="70D2A8A9" w14:textId="77777777" w:rsidR="00584B3F" w:rsidRPr="00584B3F" w:rsidRDefault="00584B3F" w:rsidP="00584B3F">
            <w:pPr>
              <w:jc w:val="both"/>
            </w:pPr>
          </w:p>
          <w:p w14:paraId="5C9D4006" w14:textId="77777777" w:rsidR="00584B3F" w:rsidRPr="00584B3F" w:rsidRDefault="00584B3F" w:rsidP="00584B3F">
            <w:pPr>
              <w:jc w:val="both"/>
            </w:pPr>
            <w:r w:rsidRPr="00584B3F">
              <w:t>WHEREAS:</w:t>
            </w:r>
          </w:p>
          <w:p w14:paraId="17ADFDEC" w14:textId="77777777" w:rsidR="00584B3F" w:rsidRPr="00584B3F" w:rsidRDefault="00584B3F" w:rsidP="00584B3F">
            <w:pPr>
              <w:jc w:val="both"/>
            </w:pPr>
          </w:p>
          <w:p w14:paraId="08F3151D" w14:textId="77777777" w:rsidR="00584B3F" w:rsidRPr="00584B3F" w:rsidRDefault="00584B3F" w:rsidP="00584B3F">
            <w:pPr>
              <w:jc w:val="both"/>
            </w:pPr>
            <w:r w:rsidRPr="00584B3F">
              <w:t>A.</w:t>
            </w:r>
            <w:r w:rsidRPr="00584B3F">
              <w:tab/>
              <w:t xml:space="preserve">As defined in the ERCOT Protocols, Participant is a (check all that apply): </w:t>
            </w:r>
          </w:p>
          <w:p w14:paraId="707DACDC" w14:textId="77777777" w:rsidR="00584B3F" w:rsidRPr="00584B3F" w:rsidRDefault="00584B3F" w:rsidP="00584B3F">
            <w:pPr>
              <w:jc w:val="both"/>
            </w:pPr>
          </w:p>
          <w:p w14:paraId="205D5E06"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701468">
              <w:fldChar w:fldCharType="separate"/>
            </w:r>
            <w:r w:rsidRPr="00584B3F">
              <w:fldChar w:fldCharType="end"/>
            </w:r>
            <w:r w:rsidRPr="00584B3F">
              <w:t xml:space="preserve"> Load Serving Entity (LSE)</w:t>
            </w:r>
          </w:p>
          <w:p w14:paraId="38ECC773" w14:textId="77777777" w:rsidR="00584B3F" w:rsidRPr="00584B3F" w:rsidRDefault="00584B3F" w:rsidP="00584B3F">
            <w:pPr>
              <w:ind w:left="720"/>
              <w:jc w:val="both"/>
            </w:pPr>
          </w:p>
          <w:p w14:paraId="6EAC5440"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701468">
              <w:fldChar w:fldCharType="separate"/>
            </w:r>
            <w:r w:rsidRPr="00584B3F">
              <w:fldChar w:fldCharType="end"/>
            </w:r>
            <w:r w:rsidRPr="00584B3F">
              <w:t xml:space="preserve"> Qualified Scheduling Entity (QSE)</w:t>
            </w:r>
          </w:p>
          <w:p w14:paraId="64291468" w14:textId="77777777" w:rsidR="00584B3F" w:rsidRPr="00584B3F" w:rsidRDefault="00584B3F" w:rsidP="00584B3F">
            <w:pPr>
              <w:ind w:left="720"/>
              <w:jc w:val="both"/>
            </w:pPr>
          </w:p>
          <w:p w14:paraId="1700CF0C"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701468">
              <w:fldChar w:fldCharType="separate"/>
            </w:r>
            <w:r w:rsidRPr="00584B3F">
              <w:fldChar w:fldCharType="end"/>
            </w:r>
            <w:r w:rsidRPr="00584B3F">
              <w:t xml:space="preserve"> Transmission Service Provider (TSP)</w:t>
            </w:r>
          </w:p>
          <w:p w14:paraId="1513BD1A" w14:textId="77777777" w:rsidR="00584B3F" w:rsidRPr="00584B3F" w:rsidRDefault="00584B3F" w:rsidP="00584B3F">
            <w:pPr>
              <w:ind w:left="720"/>
              <w:jc w:val="both"/>
            </w:pPr>
          </w:p>
          <w:p w14:paraId="314A5BB3"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701468">
              <w:fldChar w:fldCharType="separate"/>
            </w:r>
            <w:r w:rsidRPr="00584B3F">
              <w:fldChar w:fldCharType="end"/>
            </w:r>
            <w:r w:rsidRPr="00584B3F">
              <w:t xml:space="preserve"> Distribution Service Provider (DSP)</w:t>
            </w:r>
          </w:p>
          <w:p w14:paraId="0CAC9FEC" w14:textId="77777777" w:rsidR="00584B3F" w:rsidRPr="00584B3F" w:rsidRDefault="00584B3F" w:rsidP="00584B3F">
            <w:pPr>
              <w:ind w:left="720"/>
              <w:jc w:val="both"/>
            </w:pPr>
          </w:p>
          <w:p w14:paraId="557FD58F"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701468">
              <w:fldChar w:fldCharType="separate"/>
            </w:r>
            <w:r w:rsidRPr="00584B3F">
              <w:fldChar w:fldCharType="end"/>
            </w:r>
            <w:r w:rsidRPr="00584B3F">
              <w:t xml:space="preserve"> Congestion Revenue Right (CRR) Account Holder</w:t>
            </w:r>
          </w:p>
          <w:p w14:paraId="2430AAF7" w14:textId="77777777" w:rsidR="00584B3F" w:rsidRPr="00584B3F" w:rsidRDefault="00584B3F" w:rsidP="00584B3F">
            <w:pPr>
              <w:ind w:left="720"/>
              <w:jc w:val="both"/>
            </w:pPr>
          </w:p>
          <w:p w14:paraId="7A1B7B4D"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701468">
              <w:fldChar w:fldCharType="separate"/>
            </w:r>
            <w:r w:rsidRPr="00584B3F">
              <w:fldChar w:fldCharType="end"/>
            </w:r>
            <w:r w:rsidRPr="00584B3F">
              <w:t xml:space="preserve"> Resource Entity</w:t>
            </w:r>
          </w:p>
          <w:p w14:paraId="0B56344F" w14:textId="77777777" w:rsidR="00584B3F" w:rsidRPr="00584B3F" w:rsidRDefault="00584B3F" w:rsidP="00584B3F">
            <w:pPr>
              <w:ind w:left="720"/>
              <w:jc w:val="both"/>
            </w:pPr>
          </w:p>
          <w:p w14:paraId="05216D94" w14:textId="110E7B93"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701468">
              <w:fldChar w:fldCharType="separate"/>
            </w:r>
            <w:r w:rsidRPr="00584B3F">
              <w:fldChar w:fldCharType="end"/>
            </w:r>
            <w:r w:rsidRPr="00584B3F">
              <w:t xml:space="preserve"> </w:t>
            </w:r>
            <w:del w:id="1746" w:author="TEBA" w:date="2024-12-10T07:10:00Z">
              <w:r w:rsidRPr="00584B3F" w:rsidDel="009A56E6">
                <w:delText xml:space="preserve">Renewable </w:delText>
              </w:r>
            </w:del>
            <w:r w:rsidRPr="00584B3F">
              <w:t xml:space="preserve">Energy </w:t>
            </w:r>
            <w:ins w:id="1747" w:author="TEBA" w:date="2024-12-10T07:10:00Z">
              <w:r w:rsidR="009A56E6">
                <w:t xml:space="preserve">Attribute </w:t>
              </w:r>
            </w:ins>
            <w:del w:id="1748" w:author="TEBA" w:date="2024-12-10T07:11:00Z">
              <w:r w:rsidRPr="00584B3F" w:rsidDel="009A56E6">
                <w:delText xml:space="preserve">Credit </w:delText>
              </w:r>
            </w:del>
            <w:ins w:id="1749" w:author="TEBA" w:date="2024-12-10T07:11:00Z">
              <w:r w:rsidR="009A56E6">
                <w:t>Certificate</w:t>
              </w:r>
              <w:r w:rsidR="009A56E6" w:rsidRPr="00584B3F">
                <w:t xml:space="preserve"> </w:t>
              </w:r>
            </w:ins>
            <w:r w:rsidRPr="00584B3F">
              <w:t>(</w:t>
            </w:r>
            <w:del w:id="1750" w:author="TEBA" w:date="2024-12-10T07:11:00Z">
              <w:r w:rsidRPr="00584B3F" w:rsidDel="009A56E6">
                <w:delText>REC</w:delText>
              </w:r>
            </w:del>
            <w:ins w:id="1751" w:author="TEBA" w:date="2024-12-10T07:11:00Z">
              <w:r w:rsidR="009A56E6">
                <w:t>EAC</w:t>
              </w:r>
            </w:ins>
            <w:r w:rsidRPr="00584B3F">
              <w:t xml:space="preserve">) Account Holder </w:t>
            </w:r>
          </w:p>
          <w:p w14:paraId="6E75870D" w14:textId="77777777" w:rsidR="00584B3F" w:rsidRPr="00584B3F" w:rsidRDefault="00584B3F" w:rsidP="00584B3F">
            <w:pPr>
              <w:ind w:left="720"/>
              <w:jc w:val="both"/>
            </w:pPr>
          </w:p>
          <w:p w14:paraId="2DCAF815"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701468">
              <w:fldChar w:fldCharType="separate"/>
            </w:r>
            <w:r w:rsidRPr="00584B3F">
              <w:fldChar w:fldCharType="end"/>
            </w:r>
            <w:r w:rsidRPr="00584B3F">
              <w:t xml:space="preserve"> Independent Market Information System Registered Entity (IMRE)</w:t>
            </w:r>
          </w:p>
          <w:p w14:paraId="5E9C08EE" w14:textId="77777777" w:rsidR="00584B3F" w:rsidRPr="00584B3F" w:rsidRDefault="00584B3F" w:rsidP="00584B3F">
            <w:pPr>
              <w:ind w:left="720"/>
              <w:jc w:val="both"/>
            </w:pPr>
            <w:r w:rsidRPr="00584B3F">
              <w:t xml:space="preserve"> </w:t>
            </w:r>
          </w:p>
          <w:p w14:paraId="230F815B" w14:textId="77777777" w:rsidR="00584B3F" w:rsidRPr="00584B3F" w:rsidRDefault="00584B3F" w:rsidP="00584B3F">
            <w:pPr>
              <w:spacing w:after="120"/>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701468">
              <w:fldChar w:fldCharType="separate"/>
            </w:r>
            <w:r w:rsidRPr="00584B3F">
              <w:fldChar w:fldCharType="end"/>
            </w:r>
            <w:r w:rsidRPr="00584B3F">
              <w:t xml:space="preserve"> Direct Current Tie Operator (DCTO) </w:t>
            </w:r>
          </w:p>
          <w:p w14:paraId="24E2534E" w14:textId="77777777" w:rsidR="00584B3F" w:rsidRPr="00584B3F" w:rsidRDefault="00584B3F" w:rsidP="00584B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B.</w:t>
            </w:r>
            <w:r w:rsidRPr="00584B3F">
              <w:rPr>
                <w:szCs w:val="20"/>
              </w:rPr>
              <w:tab/>
              <w:t>ERCOT is the Independent Organization certified under PURA §39.151 for the ERCOT Region; and</w:t>
            </w:r>
          </w:p>
          <w:p w14:paraId="19A2A99C" w14:textId="77777777" w:rsidR="00584B3F" w:rsidRPr="00584B3F" w:rsidRDefault="00584B3F" w:rsidP="00584B3F">
            <w:pPr>
              <w:tabs>
                <w:tab w:val="left" w:pos="-984"/>
                <w:tab w:val="left" w:pos="-720"/>
                <w:tab w:val="left" w:pos="0"/>
                <w:tab w:val="num"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C.</w:t>
            </w:r>
            <w:r w:rsidRPr="00584B3F">
              <w:rPr>
                <w:szCs w:val="20"/>
              </w:rPr>
              <w:tab/>
              <w:t xml:space="preserve">The Parties enter into this Agreement </w:t>
            </w:r>
            <w:proofErr w:type="gramStart"/>
            <w:r w:rsidRPr="00584B3F">
              <w:rPr>
                <w:szCs w:val="20"/>
              </w:rPr>
              <w:t>in order to</w:t>
            </w:r>
            <w:proofErr w:type="gramEnd"/>
            <w:r w:rsidRPr="00584B3F">
              <w:rPr>
                <w:szCs w:val="20"/>
              </w:rPr>
              <w:t xml:space="preserve"> establish the terms and conditions by which ERCOT and Participant will discharge their respective duties and responsibilities under the ERCOT Protocols.</w:t>
            </w:r>
          </w:p>
          <w:p w14:paraId="10518A16" w14:textId="77777777" w:rsidR="00584B3F" w:rsidRPr="00584B3F" w:rsidRDefault="00584B3F" w:rsidP="00584B3F">
            <w:pPr>
              <w:jc w:val="both"/>
            </w:pPr>
          </w:p>
          <w:p w14:paraId="232B1B40" w14:textId="77777777" w:rsidR="00584B3F" w:rsidRPr="00584B3F" w:rsidRDefault="00584B3F" w:rsidP="00584B3F">
            <w:pPr>
              <w:jc w:val="both"/>
              <w:rPr>
                <w:szCs w:val="20"/>
                <w:u w:val="single"/>
              </w:rPr>
            </w:pPr>
            <w:r w:rsidRPr="00584B3F">
              <w:rPr>
                <w:szCs w:val="20"/>
                <w:u w:val="single"/>
              </w:rPr>
              <w:t>Agreements</w:t>
            </w:r>
          </w:p>
          <w:p w14:paraId="47C13500" w14:textId="77777777" w:rsidR="00584B3F" w:rsidRPr="00584B3F" w:rsidRDefault="00584B3F" w:rsidP="00584B3F">
            <w:pPr>
              <w:jc w:val="both"/>
            </w:pPr>
          </w:p>
          <w:p w14:paraId="5A1B172B" w14:textId="77777777" w:rsidR="00584B3F" w:rsidRPr="00584B3F" w:rsidRDefault="00584B3F" w:rsidP="00584B3F">
            <w:pPr>
              <w:widowControl w:val="0"/>
              <w:spacing w:after="240"/>
              <w:jc w:val="both"/>
              <w:rPr>
                <w:szCs w:val="20"/>
              </w:rPr>
            </w:pPr>
            <w:r w:rsidRPr="00584B3F">
              <w:rPr>
                <w:szCs w:val="20"/>
              </w:rPr>
              <w:lastRenderedPageBreak/>
              <w:t>NOW, THEREFORE, in consideration of the mutual covenants and promises contained herein, ERCOT and Participant (the “Parties”) hereby agree as follows:</w:t>
            </w:r>
          </w:p>
          <w:p w14:paraId="5C54A21D" w14:textId="77777777" w:rsidR="00584B3F" w:rsidRPr="00584B3F" w:rsidRDefault="00584B3F" w:rsidP="00584B3F">
            <w:pPr>
              <w:keepNext/>
              <w:keepLines/>
              <w:spacing w:before="120" w:after="120"/>
              <w:jc w:val="both"/>
            </w:pPr>
            <w:r w:rsidRPr="00584B3F">
              <w:rPr>
                <w:u w:val="single"/>
              </w:rPr>
              <w:t>Section 1. Notice.</w:t>
            </w:r>
            <w:r w:rsidRPr="00584B3F">
              <w:t xml:space="preserve">  </w:t>
            </w:r>
          </w:p>
          <w:p w14:paraId="35DC160A" w14:textId="77777777" w:rsidR="00584B3F" w:rsidRPr="00584B3F" w:rsidRDefault="00584B3F" w:rsidP="00584B3F">
            <w:pPr>
              <w:spacing w:before="120" w:after="120"/>
              <w:jc w:val="both"/>
            </w:pPr>
            <w:r w:rsidRPr="00584B3F">
              <w:t>All notices required to be given under this Agreement shall be in writing, and shall be deemed delivered three (3)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overnight delivery service. Either Party may change its address for such notices by delivering to the other Party a written notice referring specifically to this Agreement. Notices required under the ERCOT Protocols shall be in accordance with the applicable Section of the ERCOT Protocols.</w:t>
            </w:r>
          </w:p>
          <w:p w14:paraId="57465FDD" w14:textId="77777777" w:rsidR="00584B3F" w:rsidRPr="00584B3F" w:rsidRDefault="00584B3F" w:rsidP="00584B3F">
            <w:pPr>
              <w:keepNext/>
              <w:spacing w:after="240"/>
              <w:jc w:val="both"/>
              <w:rPr>
                <w:iCs/>
                <w:szCs w:val="20"/>
              </w:rPr>
            </w:pPr>
            <w:r w:rsidRPr="00584B3F">
              <w:rPr>
                <w:iCs/>
                <w:szCs w:val="20"/>
              </w:rPr>
              <w:t>If to ERCOT:</w:t>
            </w:r>
          </w:p>
          <w:p w14:paraId="41D88025" w14:textId="77777777" w:rsidR="00584B3F" w:rsidRPr="00584B3F" w:rsidRDefault="00584B3F" w:rsidP="00584B3F">
            <w:pPr>
              <w:ind w:left="720"/>
              <w:jc w:val="both"/>
            </w:pPr>
            <w:r w:rsidRPr="00584B3F">
              <w:t>Electric Reliability Council of Texas, Inc.</w:t>
            </w:r>
          </w:p>
          <w:p w14:paraId="29B8E3A2" w14:textId="77777777" w:rsidR="00584B3F" w:rsidRPr="00584B3F" w:rsidRDefault="00584B3F" w:rsidP="00584B3F">
            <w:pPr>
              <w:ind w:left="720"/>
              <w:jc w:val="both"/>
            </w:pPr>
            <w:r w:rsidRPr="00584B3F">
              <w:t>Attn: Legal Department</w:t>
            </w:r>
          </w:p>
          <w:p w14:paraId="35018FAD" w14:textId="77777777" w:rsidR="00584B3F" w:rsidRPr="00584B3F" w:rsidRDefault="00584B3F" w:rsidP="00584B3F">
            <w:pPr>
              <w:ind w:left="720"/>
              <w:jc w:val="both"/>
            </w:pPr>
            <w:r w:rsidRPr="00584B3F">
              <w:t>8000 Metropolis Drive (Building E), Suite 100</w:t>
            </w:r>
          </w:p>
          <w:p w14:paraId="17F1A0D0" w14:textId="77777777" w:rsidR="00584B3F" w:rsidRPr="00584B3F" w:rsidRDefault="00584B3F" w:rsidP="00584B3F">
            <w:pPr>
              <w:ind w:left="720"/>
              <w:jc w:val="both"/>
            </w:pPr>
            <w:r w:rsidRPr="00584B3F">
              <w:t>Austin, Texas 78744</w:t>
            </w:r>
          </w:p>
          <w:p w14:paraId="2BB3118C" w14:textId="77777777" w:rsidR="00584B3F" w:rsidRPr="00584B3F" w:rsidRDefault="00584B3F" w:rsidP="00584B3F">
            <w:pPr>
              <w:ind w:left="720"/>
              <w:jc w:val="both"/>
            </w:pPr>
            <w:r w:rsidRPr="00584B3F">
              <w:t xml:space="preserve">Telephone: </w:t>
            </w:r>
            <w:r w:rsidRPr="00584B3F">
              <w:tab/>
              <w:t>(512) 225-7000</w:t>
            </w:r>
          </w:p>
          <w:p w14:paraId="0FB4F45D" w14:textId="77777777" w:rsidR="00584B3F" w:rsidRPr="00584B3F" w:rsidRDefault="00584B3F" w:rsidP="00584B3F">
            <w:pPr>
              <w:ind w:left="720"/>
              <w:jc w:val="both"/>
            </w:pPr>
            <w:r w:rsidRPr="00584B3F">
              <w:t xml:space="preserve">Facsimile: </w:t>
            </w:r>
            <w:r w:rsidRPr="00584B3F">
              <w:tab/>
              <w:t>(512) 225-7079</w:t>
            </w:r>
          </w:p>
          <w:p w14:paraId="2C0F58B9" w14:textId="77777777" w:rsidR="00584B3F" w:rsidRPr="00584B3F" w:rsidRDefault="00584B3F" w:rsidP="00584B3F">
            <w:pPr>
              <w:jc w:val="both"/>
            </w:pPr>
          </w:p>
          <w:p w14:paraId="63CB68E0" w14:textId="77777777" w:rsidR="00584B3F" w:rsidRPr="00584B3F" w:rsidRDefault="00584B3F" w:rsidP="00584B3F">
            <w:pPr>
              <w:spacing w:after="240"/>
              <w:jc w:val="both"/>
            </w:pPr>
            <w:r w:rsidRPr="00584B3F">
              <w:t>If to Participant:</w:t>
            </w:r>
          </w:p>
          <w:p w14:paraId="0D835802" w14:textId="77777777" w:rsidR="00584B3F" w:rsidRPr="00584B3F" w:rsidRDefault="00584B3F" w:rsidP="00584B3F">
            <w:pPr>
              <w:tabs>
                <w:tab w:val="left" w:pos="2160"/>
              </w:tabs>
              <w:spacing w:after="240"/>
              <w:ind w:left="2160" w:hanging="1440"/>
              <w:contextualSpacing/>
              <w:jc w:val="both"/>
              <w:rPr>
                <w:iCs/>
              </w:rPr>
            </w:pPr>
            <w:r w:rsidRPr="00584B3F">
              <w:rPr>
                <w:iCs/>
              </w:rPr>
              <w:t>[Participant Name]</w:t>
            </w:r>
          </w:p>
          <w:p w14:paraId="02D3F728" w14:textId="77777777" w:rsidR="00584B3F" w:rsidRPr="00584B3F" w:rsidRDefault="00584B3F" w:rsidP="00584B3F">
            <w:pPr>
              <w:tabs>
                <w:tab w:val="left" w:pos="2160"/>
              </w:tabs>
              <w:spacing w:after="240"/>
              <w:ind w:left="2160" w:hanging="1440"/>
              <w:contextualSpacing/>
              <w:jc w:val="both"/>
              <w:rPr>
                <w:iCs/>
              </w:rPr>
            </w:pPr>
            <w:r w:rsidRPr="00584B3F">
              <w:rPr>
                <w:iCs/>
              </w:rPr>
              <w:t>[Contact Person/Dept.]</w:t>
            </w:r>
          </w:p>
          <w:p w14:paraId="18BD7660" w14:textId="77777777" w:rsidR="00584B3F" w:rsidRPr="00584B3F" w:rsidRDefault="00584B3F" w:rsidP="00584B3F">
            <w:pPr>
              <w:tabs>
                <w:tab w:val="left" w:pos="2160"/>
              </w:tabs>
              <w:spacing w:after="240"/>
              <w:ind w:left="2160" w:hanging="1440"/>
              <w:contextualSpacing/>
              <w:jc w:val="both"/>
              <w:rPr>
                <w:iCs/>
              </w:rPr>
            </w:pPr>
            <w:r w:rsidRPr="00584B3F">
              <w:rPr>
                <w:iCs/>
              </w:rPr>
              <w:t>[Street Address]</w:t>
            </w:r>
          </w:p>
          <w:p w14:paraId="3773073C" w14:textId="77777777" w:rsidR="00584B3F" w:rsidRPr="00584B3F" w:rsidRDefault="00584B3F" w:rsidP="00584B3F">
            <w:pPr>
              <w:tabs>
                <w:tab w:val="left" w:pos="2160"/>
              </w:tabs>
              <w:spacing w:after="240"/>
              <w:ind w:left="2160" w:hanging="1440"/>
              <w:contextualSpacing/>
              <w:jc w:val="both"/>
              <w:rPr>
                <w:iCs/>
              </w:rPr>
            </w:pPr>
            <w:r w:rsidRPr="00584B3F">
              <w:rPr>
                <w:iCs/>
              </w:rPr>
              <w:t>[City, State Zip]</w:t>
            </w:r>
          </w:p>
          <w:p w14:paraId="52E968C7" w14:textId="77777777" w:rsidR="00584B3F" w:rsidRPr="00584B3F" w:rsidRDefault="00584B3F" w:rsidP="00584B3F">
            <w:pPr>
              <w:tabs>
                <w:tab w:val="left" w:pos="2160"/>
              </w:tabs>
              <w:spacing w:after="240"/>
              <w:ind w:left="2160" w:hanging="1440"/>
              <w:contextualSpacing/>
              <w:jc w:val="both"/>
              <w:rPr>
                <w:iCs/>
              </w:rPr>
            </w:pPr>
            <w:r w:rsidRPr="00584B3F">
              <w:rPr>
                <w:iCs/>
              </w:rPr>
              <w:t>[Telephone]</w:t>
            </w:r>
          </w:p>
          <w:p w14:paraId="5F658E48" w14:textId="77777777" w:rsidR="00584B3F" w:rsidRPr="00584B3F" w:rsidRDefault="00584B3F" w:rsidP="00584B3F">
            <w:pPr>
              <w:tabs>
                <w:tab w:val="left" w:pos="2160"/>
              </w:tabs>
              <w:spacing w:after="240"/>
              <w:ind w:left="2160" w:hanging="1440"/>
              <w:contextualSpacing/>
              <w:jc w:val="both"/>
              <w:rPr>
                <w:iCs/>
                <w:szCs w:val="20"/>
              </w:rPr>
            </w:pPr>
            <w:r w:rsidRPr="00584B3F">
              <w:rPr>
                <w:iCs/>
              </w:rPr>
              <w:t>[Facsimile]</w:t>
            </w:r>
          </w:p>
          <w:p w14:paraId="561040E3" w14:textId="77777777" w:rsidR="00584B3F" w:rsidRPr="00584B3F" w:rsidRDefault="00584B3F" w:rsidP="00584B3F">
            <w:pPr>
              <w:keepNext/>
              <w:spacing w:before="120" w:after="120"/>
              <w:jc w:val="both"/>
              <w:outlineLvl w:val="0"/>
              <w:rPr>
                <w:szCs w:val="20"/>
                <w:u w:val="single"/>
              </w:rPr>
            </w:pPr>
            <w:r w:rsidRPr="00584B3F">
              <w:rPr>
                <w:szCs w:val="20"/>
                <w:u w:val="single"/>
              </w:rPr>
              <w:t xml:space="preserve">Section 2.  Definitions. </w:t>
            </w:r>
          </w:p>
          <w:p w14:paraId="48963169" w14:textId="77777777" w:rsidR="00584B3F" w:rsidRPr="00584B3F" w:rsidRDefault="00584B3F" w:rsidP="00584B3F">
            <w:pPr>
              <w:spacing w:before="120" w:after="120"/>
              <w:ind w:left="720" w:hanging="720"/>
              <w:jc w:val="both"/>
              <w:outlineLvl w:val="1"/>
              <w:rPr>
                <w:szCs w:val="20"/>
              </w:rPr>
            </w:pPr>
            <w:r w:rsidRPr="00584B3F">
              <w:rPr>
                <w:szCs w:val="20"/>
              </w:rPr>
              <w:t>A.</w:t>
            </w:r>
            <w:r w:rsidRPr="00584B3F">
              <w:rPr>
                <w:szCs w:val="20"/>
              </w:rPr>
              <w:tab/>
              <w:t xml:space="preserve">Unless herein defined, all definitions and acronyms found in the ERCOT Protocols shall be incorporated by reference into this Agreement. </w:t>
            </w:r>
          </w:p>
          <w:p w14:paraId="44F26708" w14:textId="77777777" w:rsidR="00584B3F" w:rsidRPr="00584B3F" w:rsidRDefault="00584B3F" w:rsidP="00584B3F">
            <w:pPr>
              <w:widowControl w:val="0"/>
              <w:spacing w:before="120" w:after="120"/>
              <w:ind w:left="720" w:hanging="720"/>
              <w:jc w:val="both"/>
              <w:rPr>
                <w:szCs w:val="20"/>
              </w:rPr>
            </w:pPr>
            <w:r w:rsidRPr="00584B3F">
              <w:rPr>
                <w:szCs w:val="20"/>
              </w:rPr>
              <w:t>B.</w:t>
            </w:r>
            <w:r w:rsidRPr="00584B3F">
              <w:rPr>
                <w:szCs w:val="20"/>
              </w:rPr>
              <w:tab/>
              <w:t>“ERCOT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t>
            </w:r>
          </w:p>
          <w:p w14:paraId="2267683D" w14:textId="77777777" w:rsidR="00584B3F" w:rsidRPr="00584B3F" w:rsidRDefault="00584B3F" w:rsidP="00584B3F">
            <w:pPr>
              <w:keepNext/>
              <w:spacing w:before="120" w:after="120"/>
              <w:jc w:val="both"/>
              <w:outlineLvl w:val="0"/>
              <w:rPr>
                <w:i/>
                <w:szCs w:val="20"/>
                <w:u w:val="single"/>
              </w:rPr>
            </w:pPr>
            <w:r w:rsidRPr="00584B3F">
              <w:rPr>
                <w:szCs w:val="20"/>
                <w:u w:val="single"/>
              </w:rPr>
              <w:t>Section 3. Term and Termination.</w:t>
            </w:r>
          </w:p>
          <w:p w14:paraId="7416A6D3" w14:textId="77777777" w:rsidR="00584B3F" w:rsidRPr="00584B3F" w:rsidRDefault="00584B3F" w:rsidP="00584B3F">
            <w:pPr>
              <w:spacing w:before="120" w:after="120"/>
              <w:ind w:left="720" w:hanging="720"/>
              <w:jc w:val="both"/>
              <w:rPr>
                <w:spacing w:val="-3"/>
                <w:szCs w:val="20"/>
              </w:rPr>
            </w:pPr>
            <w:r w:rsidRPr="00584B3F">
              <w:rPr>
                <w:szCs w:val="20"/>
              </w:rPr>
              <w:t>A.</w:t>
            </w:r>
            <w:r w:rsidRPr="00584B3F">
              <w:rPr>
                <w:szCs w:val="20"/>
              </w:rPr>
              <w:tab/>
            </w:r>
            <w:r w:rsidRPr="00584B3F">
              <w:rPr>
                <w:szCs w:val="20"/>
                <w:u w:val="single"/>
              </w:rPr>
              <w:t>Term.</w:t>
            </w:r>
            <w:r w:rsidRPr="00584B3F">
              <w:rPr>
                <w:szCs w:val="20"/>
              </w:rPr>
              <w:t xml:space="preserve">  </w:t>
            </w:r>
            <w:r w:rsidRPr="00584B3F">
              <w:rPr>
                <w:spacing w:val="-3"/>
                <w:szCs w:val="20"/>
              </w:rPr>
              <w:t>The initial term ("Initial Term") of this Agreement shall commence on the Effective Date and continue until the last day of the month which is twelve (12) months from the Effective Date. After the Initial Term, this Agreement shall automatically renew for one-</w:t>
            </w:r>
            <w:r w:rsidRPr="00584B3F">
              <w:rPr>
                <w:spacing w:val="-3"/>
                <w:szCs w:val="20"/>
              </w:rPr>
              <w:lastRenderedPageBreak/>
              <w:t xml:space="preserve">year terms (a "Renewal Term") unless the standard form of this Agreement contained in the ERCOT Protocols has been modified by a change to the ERCOT Protocols.  If the standard form of this Agreement has been so modified, </w:t>
            </w:r>
            <w:r w:rsidRPr="00584B3F">
              <w:rPr>
                <w:szCs w:val="20"/>
              </w:rPr>
              <w:t xml:space="preserve">then </w:t>
            </w:r>
            <w:r w:rsidRPr="00584B3F">
              <w:rPr>
                <w:spacing w:val="-3"/>
                <w:szCs w:val="20"/>
              </w:rPr>
              <w:t>this Agreement will terminate upon the effective date of the replacement agreement</w:t>
            </w:r>
            <w:r w:rsidRPr="00584B3F">
              <w:rPr>
                <w:szCs w:val="20"/>
              </w:rPr>
              <w:t xml:space="preserve"> This Agreement may also be terminated during the Initial Term or the then-current Renewal Term in accordance with this Agreement.</w:t>
            </w:r>
          </w:p>
          <w:p w14:paraId="240AF579" w14:textId="77777777" w:rsidR="00584B3F" w:rsidRPr="00584B3F" w:rsidRDefault="00584B3F" w:rsidP="00584B3F">
            <w:pPr>
              <w:widowControl w:val="0"/>
              <w:spacing w:before="120" w:after="120"/>
              <w:jc w:val="both"/>
              <w:rPr>
                <w:szCs w:val="20"/>
              </w:rPr>
            </w:pPr>
            <w:r w:rsidRPr="00584B3F">
              <w:rPr>
                <w:szCs w:val="20"/>
              </w:rPr>
              <w:t>B.</w:t>
            </w:r>
            <w:r w:rsidRPr="00584B3F">
              <w:rPr>
                <w:szCs w:val="20"/>
              </w:rPr>
              <w:tab/>
            </w:r>
            <w:r w:rsidRPr="00584B3F">
              <w:rPr>
                <w:szCs w:val="20"/>
                <w:u w:val="single"/>
              </w:rPr>
              <w:t>Termination by Participant.</w:t>
            </w:r>
            <w:r w:rsidRPr="00584B3F">
              <w:rPr>
                <w:szCs w:val="20"/>
              </w:rPr>
              <w:t xml:space="preserve"> Participant may, at its option, terminate this Agreement: </w:t>
            </w:r>
          </w:p>
          <w:p w14:paraId="5377F082" w14:textId="77777777" w:rsidR="00584B3F" w:rsidRPr="00584B3F" w:rsidRDefault="00584B3F" w:rsidP="00584B3F">
            <w:pPr>
              <w:widowControl w:val="0"/>
              <w:spacing w:before="120" w:after="120"/>
              <w:ind w:left="1440" w:hanging="720"/>
              <w:jc w:val="both"/>
              <w:rPr>
                <w:szCs w:val="20"/>
              </w:rPr>
            </w:pPr>
            <w:r w:rsidRPr="00584B3F">
              <w:rPr>
                <w:szCs w:val="20"/>
              </w:rPr>
              <w:t xml:space="preserve">(1) </w:t>
            </w:r>
            <w:r w:rsidRPr="00584B3F">
              <w:rPr>
                <w:szCs w:val="20"/>
              </w:rPr>
              <w:tab/>
              <w:t>Immediately upon the failure of ERCOT to continue to be certified by the PUCT as the Independent Organization under PURA §39.151 without the immediate certification of another Independent Organization under PURA §39.151;</w:t>
            </w:r>
          </w:p>
          <w:p w14:paraId="3B5284FE" w14:textId="5B740BB6" w:rsidR="00584B3F" w:rsidRPr="00584B3F" w:rsidRDefault="00584B3F" w:rsidP="00584B3F">
            <w:pPr>
              <w:widowControl w:val="0"/>
              <w:spacing w:before="120" w:after="120"/>
              <w:ind w:left="1440" w:hanging="720"/>
              <w:jc w:val="both"/>
              <w:rPr>
                <w:szCs w:val="20"/>
              </w:rPr>
            </w:pPr>
            <w:r w:rsidRPr="00584B3F">
              <w:rPr>
                <w:szCs w:val="20"/>
              </w:rPr>
              <w:t xml:space="preserve">(2) </w:t>
            </w:r>
            <w:r w:rsidRPr="00584B3F">
              <w:rPr>
                <w:szCs w:val="20"/>
              </w:rPr>
              <w:tab/>
              <w:t>If the “</w:t>
            </w:r>
            <w:del w:id="1752" w:author="TEBA" w:date="2024-12-10T07:11:00Z">
              <w:r w:rsidRPr="00584B3F" w:rsidDel="009A56E6">
                <w:rPr>
                  <w:szCs w:val="20"/>
                </w:rPr>
                <w:delText xml:space="preserve">REC </w:delText>
              </w:r>
            </w:del>
            <w:ins w:id="1753" w:author="TEBA" w:date="2024-12-10T07:11:00Z">
              <w:r w:rsidR="009A56E6">
                <w:rPr>
                  <w:szCs w:val="20"/>
                </w:rPr>
                <w:t>EAC</w:t>
              </w:r>
              <w:r w:rsidR="009A56E6" w:rsidRPr="00584B3F">
                <w:rPr>
                  <w:szCs w:val="20"/>
                </w:rPr>
                <w:t xml:space="preserve"> </w:t>
              </w:r>
            </w:ins>
            <w:r w:rsidRPr="00584B3F">
              <w:rPr>
                <w:szCs w:val="20"/>
              </w:rPr>
              <w:t xml:space="preserve">Account Holder” box is checked in Section A. of the </w:t>
            </w:r>
            <w:r w:rsidRPr="00584B3F">
              <w:rPr>
                <w:i/>
                <w:szCs w:val="20"/>
              </w:rPr>
              <w:t>Recitals</w:t>
            </w:r>
            <w:r w:rsidRPr="00584B3F">
              <w:rPr>
                <w:szCs w:val="20"/>
              </w:rPr>
              <w:t xml:space="preserve"> section of this Agreement, Participant may, at its option, terminate this Agreement immediately if the PUCT ceases to certify ERCOT as the Entity approved by the PUCT (“Program Administrator”) for carrying out the administrative responsibilities related to the Renewable Energy Credit Program as set forth in PUC Substantive Rule 25.173(g) without the immediate certification of another Program Administrator under PURA §39.151; or</w:t>
            </w:r>
          </w:p>
          <w:p w14:paraId="67C4CEFA" w14:textId="77777777" w:rsidR="00584B3F" w:rsidRPr="00584B3F" w:rsidRDefault="00584B3F" w:rsidP="00584B3F">
            <w:pPr>
              <w:widowControl w:val="0"/>
              <w:spacing w:before="120" w:after="120"/>
              <w:ind w:left="1440" w:hanging="720"/>
              <w:jc w:val="both"/>
              <w:rPr>
                <w:szCs w:val="20"/>
              </w:rPr>
            </w:pPr>
            <w:r w:rsidRPr="00584B3F">
              <w:rPr>
                <w:szCs w:val="20"/>
              </w:rPr>
              <w:t>(3)</w:t>
            </w:r>
            <w:r w:rsidRPr="00584B3F">
              <w:rPr>
                <w:szCs w:val="20"/>
              </w:rPr>
              <w:tab/>
              <w:t>For any other reason at any time upon thirty days written notice to ERCOT.</w:t>
            </w:r>
          </w:p>
          <w:p w14:paraId="04452A56" w14:textId="77777777" w:rsidR="00584B3F" w:rsidRPr="00584B3F" w:rsidRDefault="00584B3F" w:rsidP="00584B3F">
            <w:pPr>
              <w:spacing w:before="120" w:after="120"/>
              <w:ind w:left="720" w:hanging="720"/>
              <w:jc w:val="both"/>
              <w:outlineLvl w:val="0"/>
              <w:rPr>
                <w:szCs w:val="20"/>
                <w:u w:val="single"/>
              </w:rPr>
            </w:pPr>
            <w:r w:rsidRPr="00584B3F">
              <w:rPr>
                <w:szCs w:val="20"/>
              </w:rPr>
              <w:t>C.</w:t>
            </w:r>
            <w:r w:rsidRPr="00584B3F">
              <w:rPr>
                <w:szCs w:val="20"/>
              </w:rPr>
              <w:tab/>
            </w:r>
            <w:r w:rsidRPr="00584B3F">
              <w:rPr>
                <w:szCs w:val="20"/>
                <w:u w:val="single"/>
              </w:rPr>
              <w:t>Effect of Termination and Survival of Terms.</w:t>
            </w:r>
            <w:r w:rsidRPr="00584B3F">
              <w:rPr>
                <w:szCs w:val="20"/>
              </w:rPr>
              <w:t xml:space="preserve">  If this Agreement is terminated by a Party pursuant to the terms hereof, </w:t>
            </w:r>
            <w:r w:rsidRPr="00584B3F">
              <w:rPr>
                <w:spacing w:val="-3"/>
                <w:szCs w:val="20"/>
              </w:rPr>
              <w:t xml:space="preserve">the rights and obligations of the Parties hereunder shall terminate, except that the rights and obligations of the Parties that have accrued under this Agreement prior to the date of termination shall survive. </w:t>
            </w:r>
          </w:p>
          <w:p w14:paraId="6C75CCBA" w14:textId="77777777" w:rsidR="00584B3F" w:rsidRPr="00584B3F" w:rsidRDefault="00584B3F" w:rsidP="00584B3F">
            <w:pPr>
              <w:spacing w:before="120" w:after="120"/>
              <w:jc w:val="both"/>
              <w:outlineLvl w:val="0"/>
              <w:rPr>
                <w:szCs w:val="20"/>
                <w:u w:val="single"/>
              </w:rPr>
            </w:pPr>
            <w:r w:rsidRPr="00584B3F">
              <w:rPr>
                <w:szCs w:val="20"/>
                <w:u w:val="single"/>
              </w:rPr>
              <w:t>Section 4. Representations, Warranties, and Covenants.</w:t>
            </w:r>
          </w:p>
          <w:p w14:paraId="7E3BF134" w14:textId="77777777" w:rsidR="00584B3F" w:rsidRPr="00584B3F" w:rsidRDefault="00584B3F" w:rsidP="00584B3F">
            <w:pPr>
              <w:spacing w:before="120" w:after="120"/>
              <w:jc w:val="both"/>
              <w:rPr>
                <w:szCs w:val="20"/>
              </w:rPr>
            </w:pPr>
            <w:r w:rsidRPr="00584B3F">
              <w:rPr>
                <w:szCs w:val="20"/>
              </w:rPr>
              <w:t>A.</w:t>
            </w:r>
            <w:r w:rsidRPr="00584B3F">
              <w:rPr>
                <w:szCs w:val="20"/>
              </w:rPr>
              <w:tab/>
            </w:r>
            <w:r w:rsidRPr="00584B3F">
              <w:rPr>
                <w:szCs w:val="20"/>
                <w:u w:val="single"/>
              </w:rPr>
              <w:t>Participant represents, warrants, and covenants that</w:t>
            </w:r>
            <w:r w:rsidRPr="00584B3F">
              <w:rPr>
                <w:szCs w:val="20"/>
              </w:rPr>
              <w:t xml:space="preserve">: </w:t>
            </w:r>
          </w:p>
          <w:p w14:paraId="5CA15EFC"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Participant is duly organized, validly existing and in good standing under the laws of the jurisdiction under which it is organized and is authorized to do business in Texas;</w:t>
            </w:r>
          </w:p>
          <w:p w14:paraId="35C5D692"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Participant has full power and authority to enter into this Agreement and perform all obligations, representations, warranties and covenants under this Agreement;</w:t>
            </w:r>
          </w:p>
          <w:p w14:paraId="01C55D89" w14:textId="77777777" w:rsidR="00584B3F" w:rsidRPr="00584B3F" w:rsidRDefault="00584B3F" w:rsidP="00584B3F">
            <w:pPr>
              <w:keepLines/>
              <w:spacing w:before="120" w:after="120"/>
              <w:ind w:left="1440" w:hanging="720"/>
              <w:jc w:val="both"/>
            </w:pPr>
            <w:r w:rsidRPr="00584B3F">
              <w:t>(3)</w:t>
            </w:r>
            <w:r w:rsidRPr="00584B3F">
              <w:tab/>
              <w:t>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t>
            </w:r>
          </w:p>
          <w:p w14:paraId="0BA1F09E" w14:textId="77777777" w:rsidR="00584B3F" w:rsidRPr="00584B3F" w:rsidRDefault="00584B3F" w:rsidP="00584B3F">
            <w:pPr>
              <w:spacing w:before="120" w:after="120"/>
              <w:ind w:left="1440" w:hanging="720"/>
              <w:jc w:val="both"/>
            </w:pPr>
            <w:r w:rsidRPr="00584B3F">
              <w:t>(4)</w:t>
            </w:r>
            <w:r w:rsidRPr="00584B3F">
              <w:tab/>
              <w:t>Market Participant’s execution, delivery and performance of this Agreement by Participant have been duly authorized by all requisite action of its governing body;</w:t>
            </w:r>
          </w:p>
          <w:p w14:paraId="5E989871" w14:textId="77777777" w:rsidR="00584B3F" w:rsidRPr="00584B3F" w:rsidRDefault="00584B3F" w:rsidP="00584B3F">
            <w:pPr>
              <w:tabs>
                <w:tab w:val="num" w:pos="630"/>
                <w:tab w:val="num" w:pos="1440"/>
              </w:tabs>
              <w:spacing w:before="120" w:after="120"/>
              <w:ind w:left="1440" w:hanging="720"/>
              <w:jc w:val="both"/>
            </w:pPr>
            <w:r w:rsidRPr="00584B3F">
              <w:t>(5)</w:t>
            </w:r>
            <w:r w:rsidRPr="00584B3F">
              <w:tab/>
              <w:t xml:space="preserve">Except as set out in an exhibit (if any) to this Agreement, ERCOT has not, within the twenty-four (24) months preceding the Effective Date, terminated for Default any Prior Agreement with Participant, any company of which Participant is a successor in interest, or any Affiliate of Participant; </w:t>
            </w:r>
          </w:p>
          <w:p w14:paraId="1F1D1CFB" w14:textId="77777777" w:rsidR="00584B3F" w:rsidRPr="00584B3F" w:rsidRDefault="00584B3F" w:rsidP="00584B3F">
            <w:pPr>
              <w:tabs>
                <w:tab w:val="num" w:pos="630"/>
                <w:tab w:val="num" w:pos="1440"/>
              </w:tabs>
              <w:spacing w:before="120" w:after="120"/>
              <w:ind w:left="1440" w:hanging="720"/>
              <w:jc w:val="both"/>
            </w:pPr>
            <w:r w:rsidRPr="00584B3F">
              <w:lastRenderedPageBreak/>
              <w:t>(6)</w:t>
            </w:r>
            <w:r w:rsidRPr="00584B3F">
              <w:tab/>
              <w:t>If any Defaults are disclosed on any such exhibit mentioned in subsection 4(A)(5), either (a) ERCOT has been paid, before execution of this Agreement, all sums due to it in relation to such Prior Agreement, or (b) ERCOT, in its reasonable judgment, has determined that this Agreement is necessary for system reliability and Participant has made alternate arrangements satisfactory to ERCOT for the resolution of the Default under the Prior Agreement;</w:t>
            </w:r>
          </w:p>
          <w:p w14:paraId="3AED8FFE" w14:textId="77777777" w:rsidR="00584B3F" w:rsidRPr="00584B3F" w:rsidRDefault="00584B3F" w:rsidP="00584B3F">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(7)</w:t>
            </w:r>
            <w:r w:rsidRPr="00584B3F">
              <w:tab/>
              <w: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46B9CFB3" w14:textId="77777777" w:rsidR="00584B3F" w:rsidRPr="00584B3F" w:rsidRDefault="00584B3F" w:rsidP="00584B3F">
            <w:pPr>
              <w:tabs>
                <w:tab w:val="left" w:pos="-984"/>
                <w:tab w:val="left" w:pos="-720"/>
                <w:tab w:val="left" w:pos="0"/>
                <w:tab w:val="num" w:pos="216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rPr>
                <w:szCs w:val="20"/>
              </w:rPr>
            </w:pPr>
            <w:r w:rsidRPr="00584B3F">
              <w:rPr>
                <w:szCs w:val="20"/>
              </w:rPr>
              <w:t>(8)</w:t>
            </w:r>
            <w:r w:rsidRPr="00584B3F">
              <w:rPr>
                <w:szCs w:val="20"/>
              </w:rPr>
              <w:tab/>
              <w:t>Participant is not in violation of any laws, ordinances, or governmental rules, regulations or order of any Governmental Authority or arbitration board materially affecting performance of this Agreement and to which it is subject;</w:t>
            </w:r>
          </w:p>
          <w:p w14:paraId="6161EA5B" w14:textId="77777777" w:rsidR="00584B3F" w:rsidRPr="00584B3F" w:rsidRDefault="00584B3F" w:rsidP="00584B3F">
            <w:pPr>
              <w:tabs>
                <w:tab w:val="left" w:pos="-984"/>
                <w:tab w:val="left" w:pos="-720"/>
                <w:tab w:val="num" w:pos="63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rPr>
                <w:spacing w:val="2"/>
              </w:rPr>
              <w:t>(9)</w:t>
            </w:r>
            <w:r w:rsidRPr="00584B3F">
              <w:rPr>
                <w:spacing w:val="2"/>
              </w:rPr>
              <w:tab/>
              <w:t>Participant is not Bankrupt, does not contemplate becoming Bankrupt nor, to its knowledge, will become Bankrupt</w:t>
            </w:r>
            <w:r w:rsidRPr="00584B3F">
              <w:t xml:space="preserve">; </w:t>
            </w:r>
          </w:p>
          <w:p w14:paraId="04688738" w14:textId="77777777" w:rsidR="00584B3F" w:rsidRPr="00584B3F" w:rsidRDefault="00584B3F" w:rsidP="00584B3F">
            <w:pPr>
              <w:tabs>
                <w:tab w:val="left" w:pos="-984"/>
                <w:tab w:val="left" w:pos="-720"/>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1440" w:hanging="720"/>
              <w:jc w:val="both"/>
              <w:rPr>
                <w:sz w:val="22"/>
                <w:szCs w:val="20"/>
              </w:rPr>
            </w:pPr>
            <w:r w:rsidRPr="00584B3F">
              <w:rPr>
                <w:sz w:val="22"/>
                <w:szCs w:val="20"/>
              </w:rPr>
              <w:t>(</w:t>
            </w:r>
            <w:r w:rsidRPr="00584B3F">
              <w:rPr>
                <w:spacing w:val="2"/>
              </w:rPr>
              <w:t>10)</w:t>
            </w:r>
            <w:r w:rsidRPr="00584B3F">
              <w:rPr>
                <w:spacing w:val="2"/>
              </w:rPr>
              <w:tab/>
              <w:t>Participant acknowledges that it has received and is familiar with the ERCOT Protocols; and</w:t>
            </w:r>
          </w:p>
          <w:p w14:paraId="391820DF" w14:textId="77777777" w:rsidR="00584B3F" w:rsidRPr="00584B3F" w:rsidRDefault="00584B3F" w:rsidP="00584B3F">
            <w:pPr>
              <w:spacing w:before="120" w:after="120"/>
              <w:ind w:left="1440" w:hanging="720"/>
              <w:jc w:val="both"/>
              <w:rPr>
                <w:szCs w:val="20"/>
              </w:rPr>
            </w:pPr>
            <w:r w:rsidRPr="00584B3F">
              <w:rPr>
                <w:szCs w:val="20"/>
              </w:rPr>
              <w:t>(11)</w:t>
            </w:r>
            <w:r w:rsidRPr="00584B3F">
              <w:rPr>
                <w:szCs w:val="20"/>
              </w:rPr>
              <w:tab/>
              <w:t>Participant acknowledges and affirms that the foregoing representations, warranties and covenants are continuing in nature</w:t>
            </w:r>
            <w:r w:rsidRPr="00584B3F">
              <w:rPr>
                <w:sz w:val="22"/>
                <w:szCs w:val="20"/>
              </w:rPr>
              <w:t xml:space="preserve"> throughout </w:t>
            </w:r>
            <w:r w:rsidRPr="00584B3F">
              <w:rPr>
                <w:szCs w:val="20"/>
              </w:rPr>
              <w:t xml:space="preserve">the term of </w:t>
            </w:r>
            <w:r w:rsidRPr="00584B3F">
              <w:rPr>
                <w:sz w:val="22"/>
                <w:szCs w:val="20"/>
              </w:rPr>
              <w:t>this Agreement</w:t>
            </w:r>
            <w:r w:rsidRPr="00584B3F">
              <w:rPr>
                <w:szCs w:val="20"/>
              </w:rPr>
              <w:t>.  For purposes of this Section, “materially affecting performance” means resulting in a materially adverse effect on Participant’s performance of its obligations under this Agreement.</w:t>
            </w:r>
          </w:p>
          <w:p w14:paraId="6DB1E752" w14:textId="77777777" w:rsidR="00584B3F" w:rsidRPr="00584B3F" w:rsidRDefault="00584B3F" w:rsidP="00584B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u w:val="single"/>
              </w:rPr>
            </w:pPr>
            <w:r w:rsidRPr="00584B3F">
              <w:t>B.</w:t>
            </w:r>
            <w:r w:rsidRPr="00584B3F">
              <w:tab/>
            </w:r>
            <w:r w:rsidRPr="00584B3F">
              <w:rPr>
                <w:u w:val="single"/>
              </w:rPr>
              <w:t>ERCOT represents, warrants and covenants that:</w:t>
            </w:r>
          </w:p>
          <w:p w14:paraId="5D042C99" w14:textId="77777777" w:rsidR="00584B3F" w:rsidRPr="00584B3F" w:rsidRDefault="00584B3F" w:rsidP="00584B3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(1)</w:t>
            </w:r>
            <w:r w:rsidRPr="00584B3F">
              <w:tab/>
              <w:t>ERCOT is the Independent Organization certified under PURA §39.151 for the ERCOT Region;</w:t>
            </w:r>
          </w:p>
          <w:p w14:paraId="042FD482" w14:textId="77777777" w:rsidR="00584B3F" w:rsidRPr="00584B3F" w:rsidRDefault="00584B3F" w:rsidP="00584B3F">
            <w:pPr>
              <w:tabs>
                <w:tab w:val="left" w:pos="1440"/>
              </w:tabs>
              <w:spacing w:before="120" w:after="120"/>
              <w:ind w:left="1440" w:hanging="720"/>
              <w:jc w:val="both"/>
              <w:rPr>
                <w:szCs w:val="20"/>
              </w:rPr>
            </w:pPr>
            <w:r w:rsidRPr="00584B3F">
              <w:rPr>
                <w:szCs w:val="20"/>
              </w:rPr>
              <w:t>(2)</w:t>
            </w:r>
            <w:r w:rsidRPr="00584B3F">
              <w:rPr>
                <w:szCs w:val="20"/>
              </w:rPr>
              <w:tab/>
              <w:t>ERCOT is duly organized, validly existing and in good standing under the laws of Texas, and is authorized to do business in Texas;</w:t>
            </w:r>
          </w:p>
          <w:p w14:paraId="39F83A6C"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 xml:space="preserve">ERCOT has full power and authority to enter into this Agreement and perform </w:t>
            </w:r>
            <w:proofErr w:type="gramStart"/>
            <w:r w:rsidRPr="00584B3F">
              <w:rPr>
                <w:szCs w:val="20"/>
              </w:rPr>
              <w:t>all of</w:t>
            </w:r>
            <w:proofErr w:type="gramEnd"/>
            <w:r w:rsidRPr="00584B3F">
              <w:rPr>
                <w:szCs w:val="20"/>
              </w:rPr>
              <w:t xml:space="preserve"> ERCOT’s obligations, representations, warranties and covenants under this Agreement;</w:t>
            </w:r>
          </w:p>
          <w:p w14:paraId="02E607BF" w14:textId="77777777" w:rsidR="00584B3F" w:rsidRPr="00584B3F" w:rsidRDefault="00584B3F" w:rsidP="00584B3F">
            <w:pPr>
              <w:spacing w:before="120" w:after="120"/>
              <w:ind w:left="1440" w:hanging="720"/>
              <w:jc w:val="both"/>
              <w:rPr>
                <w:szCs w:val="20"/>
              </w:rPr>
            </w:pPr>
            <w:r w:rsidRPr="00584B3F">
              <w:rPr>
                <w:szCs w:val="20"/>
              </w:rPr>
              <w:t>(4)</w:t>
            </w:r>
            <w:r w:rsidRPr="00584B3F">
              <w:rPr>
                <w:szCs w:val="20"/>
              </w:rPr>
              <w:tab/>
              <w: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p>
          <w:p w14:paraId="4DC3DAF1" w14:textId="77777777" w:rsidR="00584B3F" w:rsidRPr="00584B3F" w:rsidRDefault="00584B3F" w:rsidP="00584B3F">
            <w:pPr>
              <w:spacing w:before="120" w:after="120"/>
              <w:ind w:left="1440" w:hanging="720"/>
              <w:jc w:val="both"/>
              <w:rPr>
                <w:szCs w:val="20"/>
              </w:rPr>
            </w:pPr>
            <w:r w:rsidRPr="00584B3F">
              <w:rPr>
                <w:szCs w:val="20"/>
              </w:rPr>
              <w:t>(5)</w:t>
            </w:r>
            <w:r w:rsidRPr="00584B3F">
              <w:rPr>
                <w:szCs w:val="20"/>
              </w:rPr>
              <w:tab/>
              <w:t>The execution, delivery and performance of this Agreement by ERCOT have been duly authorized by all requisite action of its governing body;</w:t>
            </w:r>
          </w:p>
          <w:p w14:paraId="6DB31E00" w14:textId="77777777" w:rsidR="00584B3F" w:rsidRPr="00584B3F" w:rsidRDefault="00584B3F" w:rsidP="00584B3F">
            <w:pPr>
              <w:spacing w:before="120" w:after="120"/>
              <w:ind w:left="1440" w:hanging="720"/>
              <w:jc w:val="both"/>
              <w:rPr>
                <w:szCs w:val="20"/>
              </w:rPr>
            </w:pPr>
            <w:r w:rsidRPr="00584B3F">
              <w:rPr>
                <w:szCs w:val="20"/>
              </w:rPr>
              <w:t>(6)</w:t>
            </w:r>
            <w:r w:rsidRPr="00584B3F">
              <w:rPr>
                <w:szCs w:val="20"/>
              </w:rPr>
              <w:tab/>
              <w:t xml:space="preserve">ERCOT has obtained, or will obtain prior to beginning performance under this Agreement, all licenses, registrations, certifications, permits and other </w:t>
            </w:r>
            <w:r w:rsidRPr="00584B3F">
              <w:rPr>
                <w:szCs w:val="20"/>
              </w:rPr>
              <w:lastRenderedPageBreak/>
              <w:t xml:space="preserve">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0B92DDAA" w14:textId="77777777" w:rsidR="00584B3F" w:rsidRPr="00584B3F" w:rsidRDefault="00584B3F" w:rsidP="00584B3F">
            <w:pPr>
              <w:spacing w:before="120" w:after="120"/>
              <w:ind w:left="1440" w:hanging="720"/>
              <w:jc w:val="both"/>
              <w:rPr>
                <w:szCs w:val="20"/>
              </w:rPr>
            </w:pPr>
            <w:r w:rsidRPr="00584B3F">
              <w:rPr>
                <w:szCs w:val="20"/>
              </w:rPr>
              <w:t>(7)</w:t>
            </w:r>
            <w:r w:rsidRPr="00584B3F">
              <w:rPr>
                <w:szCs w:val="20"/>
              </w:rPr>
              <w:tab/>
              <w:t>ERCOT is not in violation of any laws, ordinances, or governmental rules, regulations or order of any Governmental Authority or arbitration board materially affecting performance of this Agreement and to which it is subject;</w:t>
            </w:r>
          </w:p>
          <w:p w14:paraId="1C4E7962" w14:textId="77777777" w:rsidR="00584B3F" w:rsidRPr="00584B3F" w:rsidRDefault="00584B3F" w:rsidP="00584B3F">
            <w:pPr>
              <w:spacing w:before="120" w:after="120"/>
              <w:ind w:left="1440" w:hanging="720"/>
              <w:jc w:val="both"/>
              <w:rPr>
                <w:szCs w:val="20"/>
              </w:rPr>
            </w:pPr>
            <w:r w:rsidRPr="00584B3F">
              <w:rPr>
                <w:szCs w:val="20"/>
              </w:rPr>
              <w:t>(8)</w:t>
            </w:r>
            <w:r w:rsidRPr="00584B3F">
              <w:rPr>
                <w:szCs w:val="20"/>
              </w:rPr>
              <w:tab/>
              <w:t xml:space="preserve">ERCOT is not Bankrupt, does not contemplate becoming Bankrupt nor, to its knowledge, will become Bankrupt; and </w:t>
            </w:r>
          </w:p>
          <w:p w14:paraId="0993680A" w14:textId="77777777" w:rsidR="00584B3F" w:rsidRPr="00584B3F" w:rsidRDefault="00584B3F" w:rsidP="00584B3F">
            <w:pPr>
              <w:spacing w:before="120" w:after="120"/>
              <w:ind w:left="1440" w:hanging="720"/>
              <w:jc w:val="both"/>
              <w:rPr>
                <w:szCs w:val="20"/>
              </w:rPr>
            </w:pPr>
            <w:r w:rsidRPr="00584B3F">
              <w:rPr>
                <w:szCs w:val="20"/>
              </w:rPr>
              <w:t>(9)</w:t>
            </w:r>
            <w:r w:rsidRPr="00584B3F">
              <w:rPr>
                <w:szCs w:val="20"/>
              </w:rPr>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14:paraId="770B0D63" w14:textId="77777777" w:rsidR="00584B3F" w:rsidRPr="00584B3F" w:rsidRDefault="00584B3F" w:rsidP="00584B3F">
            <w:pPr>
              <w:spacing w:before="120" w:after="120"/>
              <w:jc w:val="both"/>
              <w:rPr>
                <w:u w:val="single"/>
              </w:rPr>
            </w:pPr>
            <w:r w:rsidRPr="00584B3F">
              <w:rPr>
                <w:u w:val="single"/>
              </w:rPr>
              <w:t>Section 5. Participant Obligations.</w:t>
            </w:r>
          </w:p>
          <w:p w14:paraId="7E0D9349"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Participant shall comply with, and be bound by, all ERCOT Protocols.</w:t>
            </w:r>
          </w:p>
          <w:p w14:paraId="69D84F54" w14:textId="77777777" w:rsidR="00584B3F" w:rsidRPr="00584B3F" w:rsidRDefault="00584B3F" w:rsidP="00584B3F">
            <w:pPr>
              <w:spacing w:before="120" w:after="120"/>
              <w:ind w:left="720" w:hanging="720"/>
              <w:jc w:val="both"/>
              <w:outlineLvl w:val="1"/>
              <w:rPr>
                <w:szCs w:val="20"/>
              </w:rPr>
            </w:pPr>
            <w:r w:rsidRPr="00584B3F">
              <w:rPr>
                <w:szCs w:val="20"/>
              </w:rPr>
              <w:t>B.</w:t>
            </w:r>
            <w:r w:rsidRPr="00584B3F">
              <w:rPr>
                <w:szCs w:val="20"/>
              </w:rPr>
              <w:tab/>
              <w:t xml:space="preserve">Participant shall not take any action, without first providing written notice to ERCOT and reasonable time for ERCOT and Market Participants to respond, that would cause a Market Participant within the ERCOT Region that is not a “public utility” under the Federal Power Act or ERCOT itself to become a “public utility” under the Federal Power Act or become subject to the plenary jurisdiction of the Federal Energy Regulatory Commission.  </w:t>
            </w:r>
          </w:p>
          <w:p w14:paraId="2A683471" w14:textId="77777777" w:rsidR="00584B3F" w:rsidRPr="00584B3F" w:rsidRDefault="00584B3F" w:rsidP="00584B3F">
            <w:pPr>
              <w:widowControl w:val="0"/>
              <w:spacing w:before="120" w:after="120"/>
              <w:jc w:val="both"/>
              <w:rPr>
                <w:szCs w:val="20"/>
                <w:u w:val="single"/>
              </w:rPr>
            </w:pPr>
            <w:r w:rsidRPr="00584B3F">
              <w:rPr>
                <w:szCs w:val="20"/>
                <w:u w:val="single"/>
              </w:rPr>
              <w:t>Section 6. ERCOT Obligations.</w:t>
            </w:r>
          </w:p>
          <w:p w14:paraId="7AB08E3E"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ERCOT shall comply with, and be bound by, all ERCOT Protocols.</w:t>
            </w:r>
          </w:p>
          <w:p w14:paraId="624DCD64"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ERCOT itself to become a “public utility” under the Federal Power Act or become subject to the plenary jurisdiction of the Federal Energy Regulatory Commission.  If ERCOT receives any notice </w:t>
            </w:r>
            <w:proofErr w:type="gramStart"/>
            <w:r w:rsidRPr="00584B3F">
              <w:rPr>
                <w:szCs w:val="20"/>
              </w:rPr>
              <w:t>similar to</w:t>
            </w:r>
            <w:proofErr w:type="gramEnd"/>
            <w:r w:rsidRPr="00584B3F">
              <w:rPr>
                <w:szCs w:val="20"/>
              </w:rPr>
              <w:t xml:space="preserve"> that described in Section 5(B) from any Market Participant, ERCOT shall provide notice of same to Participant. </w:t>
            </w:r>
          </w:p>
          <w:p w14:paraId="5DCD72AF" w14:textId="77777777" w:rsidR="00584B3F" w:rsidRPr="00584B3F" w:rsidRDefault="00584B3F" w:rsidP="00584B3F">
            <w:pPr>
              <w:widowControl w:val="0"/>
              <w:spacing w:before="120" w:after="120"/>
              <w:jc w:val="both"/>
              <w:rPr>
                <w:szCs w:val="20"/>
                <w:u w:val="single"/>
              </w:rPr>
            </w:pPr>
            <w:r w:rsidRPr="00584B3F">
              <w:rPr>
                <w:szCs w:val="20"/>
                <w:u w:val="single"/>
              </w:rPr>
              <w:t xml:space="preserve">Section 7. [RESERVED] </w:t>
            </w:r>
          </w:p>
          <w:p w14:paraId="2DB578FE" w14:textId="77777777" w:rsidR="00584B3F" w:rsidRPr="00584B3F" w:rsidRDefault="00584B3F" w:rsidP="00584B3F">
            <w:pPr>
              <w:widowControl w:val="0"/>
              <w:spacing w:before="120" w:after="120"/>
              <w:jc w:val="both"/>
              <w:rPr>
                <w:szCs w:val="20"/>
                <w:u w:val="single"/>
              </w:rPr>
            </w:pPr>
            <w:r w:rsidRPr="00584B3F">
              <w:rPr>
                <w:szCs w:val="20"/>
                <w:u w:val="single"/>
              </w:rPr>
              <w:t xml:space="preserve">Section 8. Default. </w:t>
            </w:r>
          </w:p>
          <w:p w14:paraId="25EF84D0" w14:textId="77777777" w:rsidR="00584B3F" w:rsidRPr="00584B3F" w:rsidRDefault="00584B3F" w:rsidP="00584B3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584B3F">
              <w:tab/>
              <w:t>A.</w:t>
            </w:r>
            <w:r w:rsidRPr="00584B3F">
              <w:tab/>
            </w:r>
            <w:r w:rsidRPr="00584B3F">
              <w:rPr>
                <w:u w:val="single"/>
              </w:rPr>
              <w:t>Event of Default.</w:t>
            </w:r>
            <w:r w:rsidRPr="00584B3F">
              <w:t xml:space="preserve"> </w:t>
            </w:r>
          </w:p>
          <w:p w14:paraId="70C6DF8C" w14:textId="77777777" w:rsidR="00584B3F" w:rsidRPr="00584B3F" w:rsidRDefault="00584B3F" w:rsidP="00584B3F">
            <w:pPr>
              <w:spacing w:before="120" w:after="120"/>
              <w:ind w:left="1440" w:hanging="720"/>
              <w:jc w:val="both"/>
              <w:rPr>
                <w:szCs w:val="20"/>
              </w:rPr>
            </w:pPr>
            <w:r w:rsidRPr="00584B3F">
              <w:rPr>
                <w:spacing w:val="-3"/>
                <w:szCs w:val="20"/>
              </w:rPr>
              <w:t>(1)</w:t>
            </w:r>
            <w:r w:rsidRPr="00584B3F">
              <w:rPr>
                <w:spacing w:val="-3"/>
                <w:szCs w:val="20"/>
              </w:rPr>
              <w:tab/>
            </w:r>
            <w:r w:rsidRPr="00584B3F">
              <w:rPr>
                <w:szCs w:val="20"/>
              </w:rPr>
              <w:t xml:space="preserve">Failure by Participant to (i) pay when due, any payment or Financial Security obligation owed to ERCOT or its designee, if applicable, under any agreement with ERCOT (“Payment Breach”), or (ii) designate/maintain an association with a QSE (if required by the ERCOT Protocols) (“QSE Affiliation Breach”), shall constitute a material breach and event of default ("Default") unless cured within one (1) Bank Business Day after ERCOT delivers written notice of the breach to Participant.  Provided further that if such a material breach, regardless of whether </w:t>
            </w:r>
            <w:r w:rsidRPr="00584B3F">
              <w:rPr>
                <w:szCs w:val="20"/>
              </w:rPr>
              <w:lastRenderedPageBreak/>
              <w:t>the breaching Party cures the breach within the allotted time after notice of the material breach, occurs more than three (3) times in a 12-month period, the fourth such breach shall constitute a Default.</w:t>
            </w:r>
          </w:p>
          <w:p w14:paraId="187B02B6"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A material breach other than a Payment Breach or a QSE Affiliation Breach includes any material failure by Participant to comply with the ERCOT Protocols.  A material breach under this subsection shall constitute an event of Default by Participant unless cured within fourteen (14) Business Days after delivery by ERCOT of written notice of the material breach to Participant.  Participant must begin work or other efforts within three (3) Business Days to cure such material breach after delivery of the breach notice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in a 12-month period, the fourth such breach shall constitute a Default.  </w:t>
            </w:r>
          </w:p>
          <w:p w14:paraId="4223B58B" w14:textId="77777777" w:rsidR="00584B3F" w:rsidRPr="00584B3F" w:rsidRDefault="00584B3F" w:rsidP="00584B3F">
            <w:pPr>
              <w:spacing w:before="120" w:after="120"/>
              <w:ind w:left="1440"/>
              <w:jc w:val="both"/>
              <w:rPr>
                <w:szCs w:val="20"/>
              </w:rPr>
            </w:pPr>
            <w:r w:rsidRPr="00584B3F">
              <w:rPr>
                <w:szCs w:val="20"/>
              </w:rPr>
              <w:t>A material breach under this subsection shall not result in a Default if the breach cannot reasonably be cured within fourteen (14) Business Days, and Participant:</w:t>
            </w:r>
          </w:p>
          <w:p w14:paraId="6EF85C87" w14:textId="77777777" w:rsidR="00584B3F" w:rsidRPr="00584B3F" w:rsidRDefault="00584B3F" w:rsidP="00584B3F">
            <w:pPr>
              <w:spacing w:before="120" w:after="120"/>
              <w:ind w:left="2160" w:hanging="720"/>
              <w:jc w:val="both"/>
              <w:rPr>
                <w:szCs w:val="20"/>
              </w:rPr>
            </w:pPr>
            <w:r w:rsidRPr="00584B3F">
              <w:rPr>
                <w:szCs w:val="20"/>
              </w:rPr>
              <w:t xml:space="preserve">(a) </w:t>
            </w:r>
            <w:r w:rsidRPr="00584B3F">
              <w:rPr>
                <w:szCs w:val="20"/>
              </w:rPr>
              <w:tab/>
              <w:t xml:space="preserve">Promptly provides ERCOT with written notice of the reasons why the breach cannot reasonably be cured within fourteen (14) Business Days; </w:t>
            </w:r>
          </w:p>
          <w:p w14:paraId="49028860" w14:textId="77777777" w:rsidR="00584B3F" w:rsidRPr="00584B3F" w:rsidRDefault="00584B3F" w:rsidP="00584B3F">
            <w:pPr>
              <w:spacing w:before="120" w:after="120"/>
              <w:ind w:left="2160" w:hanging="720"/>
              <w:jc w:val="both"/>
              <w:rPr>
                <w:szCs w:val="20"/>
              </w:rPr>
            </w:pPr>
            <w:r w:rsidRPr="00584B3F">
              <w:rPr>
                <w:szCs w:val="20"/>
              </w:rPr>
              <w:t xml:space="preserve">(b) </w:t>
            </w:r>
            <w:r w:rsidRPr="00584B3F">
              <w:rPr>
                <w:szCs w:val="20"/>
              </w:rPr>
              <w:tab/>
              <w:t xml:space="preserve">Begins to work or other efforts to cure the breach within three (3) Business Days after ERCOT’s delivery of the notice to Participant; and </w:t>
            </w:r>
          </w:p>
          <w:p w14:paraId="0136A2EB" w14:textId="77777777" w:rsidR="00584B3F" w:rsidRPr="00584B3F" w:rsidRDefault="00584B3F" w:rsidP="00584B3F">
            <w:pPr>
              <w:spacing w:before="120" w:after="240"/>
              <w:ind w:left="2160" w:hanging="720"/>
              <w:jc w:val="both"/>
              <w:rPr>
                <w:szCs w:val="20"/>
              </w:rPr>
            </w:pPr>
            <w:r w:rsidRPr="00584B3F">
              <w:rPr>
                <w:szCs w:val="20"/>
              </w:rPr>
              <w:t>(c)</w:t>
            </w:r>
            <w:r w:rsidRPr="00584B3F">
              <w:rPr>
                <w:szCs w:val="20"/>
              </w:rPr>
              <w:tab/>
              <w:t>Prosecutes the curative work or efforts with reasonable diligence until the curative work or efforts are completed.</w:t>
            </w:r>
          </w:p>
          <w:p w14:paraId="2814D542"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Bankruptcy by Participant, except for the filing of a petition in involuntary bankruptcy or similar involuntary proceedings, that is dismissed within 90 days thereafter, shall constitute an event of Default.</w:t>
            </w:r>
          </w:p>
          <w:p w14:paraId="42460E2F" w14:textId="77777777" w:rsidR="00584B3F" w:rsidRPr="00584B3F" w:rsidRDefault="00584B3F" w:rsidP="00584B3F">
            <w:pPr>
              <w:spacing w:before="120" w:after="120"/>
              <w:ind w:left="1440" w:hanging="720"/>
              <w:jc w:val="both"/>
              <w:rPr>
                <w:szCs w:val="20"/>
              </w:rPr>
            </w:pPr>
            <w:r w:rsidRPr="00584B3F">
              <w:rPr>
                <w:szCs w:val="20"/>
              </w:rPr>
              <w:t>(4)</w:t>
            </w:r>
            <w:r w:rsidRPr="00584B3F">
              <w:rPr>
                <w:szCs w:val="20"/>
              </w:rPr>
              <w:tab/>
              <w:t>Except as otherwise excused herein, a material breach of this Agreement by ERCOT, including any material failure by ERCOT to comply with the ERCOT Protocols, other than a Payment Breach, shall constitute a Default by ERCOT unless cured within fourteen (14) Business Days after delivery by Participant of written notice of the material breach to ERCOT.  ERCOT must begin work or other efforts within three (3)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12-month period, the fourth such breach shall constitute a Default.</w:t>
            </w:r>
          </w:p>
          <w:p w14:paraId="149AF1D0" w14:textId="77777777" w:rsidR="00584B3F" w:rsidRPr="00584B3F" w:rsidRDefault="00584B3F" w:rsidP="00584B3F">
            <w:pPr>
              <w:spacing w:before="120" w:after="100" w:afterAutospacing="1"/>
              <w:ind w:left="1440" w:hanging="720"/>
              <w:jc w:val="both"/>
              <w:rPr>
                <w:szCs w:val="20"/>
              </w:rPr>
            </w:pPr>
            <w:r w:rsidRPr="00584B3F">
              <w:rPr>
                <w:szCs w:val="20"/>
              </w:rPr>
              <w:t>(5)</w:t>
            </w:r>
            <w:r w:rsidRPr="00584B3F">
              <w:rPr>
                <w:szCs w:val="20"/>
              </w:rPr>
              <w:tab/>
              <w:t>If, due to a Force Majeure Event, a Party is in breach with respect to any obligation hereunder, such breach shall not result in a Default by that Party.</w:t>
            </w:r>
          </w:p>
          <w:p w14:paraId="173B745C" w14:textId="77777777" w:rsidR="00584B3F" w:rsidRPr="00584B3F" w:rsidRDefault="00584B3F" w:rsidP="00584B3F">
            <w:pPr>
              <w:spacing w:before="120" w:after="120"/>
              <w:ind w:left="720" w:hanging="720"/>
              <w:jc w:val="both"/>
              <w:rPr>
                <w:szCs w:val="20"/>
                <w:u w:val="single"/>
              </w:rPr>
            </w:pPr>
            <w:r w:rsidRPr="00584B3F">
              <w:rPr>
                <w:szCs w:val="20"/>
              </w:rPr>
              <w:t>B.</w:t>
            </w:r>
            <w:r w:rsidRPr="00584B3F">
              <w:rPr>
                <w:szCs w:val="20"/>
              </w:rPr>
              <w:tab/>
            </w:r>
            <w:r w:rsidRPr="00584B3F">
              <w:rPr>
                <w:szCs w:val="20"/>
                <w:u w:val="single"/>
              </w:rPr>
              <w:t>Remedies for Default.</w:t>
            </w:r>
          </w:p>
          <w:p w14:paraId="5EEB9EF3" w14:textId="77777777" w:rsidR="00584B3F" w:rsidRPr="00584B3F" w:rsidRDefault="00584B3F" w:rsidP="00584B3F">
            <w:pPr>
              <w:spacing w:before="120" w:after="120"/>
              <w:ind w:left="1440" w:hanging="720"/>
              <w:jc w:val="both"/>
              <w:rPr>
                <w:szCs w:val="20"/>
              </w:rPr>
            </w:pPr>
            <w:r w:rsidRPr="00584B3F">
              <w:rPr>
                <w:szCs w:val="20"/>
              </w:rPr>
              <w:lastRenderedPageBreak/>
              <w:t>(1)</w:t>
            </w:r>
            <w:r w:rsidRPr="00584B3F">
              <w:rPr>
                <w:szCs w:val="20"/>
              </w:rPr>
              <w:tab/>
            </w:r>
            <w:r w:rsidRPr="00584B3F">
              <w:rPr>
                <w:szCs w:val="20"/>
                <w:u w:val="single"/>
              </w:rPr>
              <w:t>ERCOT's Remedies for Default.</w:t>
            </w:r>
            <w:r w:rsidRPr="00584B3F">
              <w:rPr>
                <w:szCs w:val="20"/>
              </w:rPr>
              <w:t xml:space="preserve">  In the event of a Default by Participant, ERCOT may pursue any remedies ERCOT has under this Agreement, at law, or in equity, subject to the provisions of Section 10: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 off amounts ERCOT owes to Participant by the amount of any sums owed by Participant to ERCOT, including any amounts owed pursuant to the operation of the Protocols.  </w:t>
            </w:r>
          </w:p>
          <w:p w14:paraId="103DAC98" w14:textId="77777777" w:rsidR="00584B3F" w:rsidRPr="00584B3F" w:rsidRDefault="00584B3F" w:rsidP="00584B3F">
            <w:pPr>
              <w:spacing w:before="120" w:after="120"/>
              <w:ind w:left="1440" w:hanging="720"/>
              <w:jc w:val="both"/>
              <w:rPr>
                <w:szCs w:val="20"/>
              </w:rPr>
            </w:pPr>
          </w:p>
          <w:p w14:paraId="2912EE4E"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r>
            <w:r w:rsidRPr="00584B3F">
              <w:rPr>
                <w:szCs w:val="20"/>
                <w:u w:val="single"/>
              </w:rPr>
              <w:t>Participant's Remedies for Default.</w:t>
            </w:r>
          </w:p>
          <w:p w14:paraId="564CEAD2" w14:textId="77777777" w:rsidR="00584B3F" w:rsidRPr="00584B3F" w:rsidRDefault="00584B3F" w:rsidP="00584B3F">
            <w:pPr>
              <w:spacing w:before="120" w:after="120"/>
              <w:ind w:left="2160" w:hanging="720"/>
              <w:jc w:val="both"/>
              <w:rPr>
                <w:szCs w:val="20"/>
              </w:rPr>
            </w:pPr>
            <w:r w:rsidRPr="00584B3F">
              <w:rPr>
                <w:szCs w:val="20"/>
              </w:rPr>
              <w:t>(a)</w:t>
            </w:r>
            <w:r w:rsidRPr="00584B3F">
              <w:rPr>
                <w:szCs w:val="20"/>
              </w:rPr>
              <w:tab/>
              <w:t>Unless otherwise specified in this Agreement or in the ERCOT Protocols, and subject to the provisions of Section 10: Dispute Resolution of this Agreement in the event of a Default by ERCOT, Participant's remedies shall be limited to:</w:t>
            </w:r>
          </w:p>
          <w:p w14:paraId="5FD954E0" w14:textId="77777777" w:rsidR="00584B3F" w:rsidRPr="00584B3F" w:rsidRDefault="00584B3F" w:rsidP="00584B3F">
            <w:pPr>
              <w:spacing w:after="240"/>
              <w:ind w:left="2880" w:hanging="720"/>
              <w:jc w:val="both"/>
              <w:rPr>
                <w:szCs w:val="20"/>
              </w:rPr>
            </w:pPr>
            <w:r w:rsidRPr="00584B3F">
              <w:rPr>
                <w:szCs w:val="20"/>
              </w:rPr>
              <w:t>(i)</w:t>
            </w:r>
            <w:r w:rsidRPr="00584B3F">
              <w:rPr>
                <w:szCs w:val="20"/>
              </w:rPr>
              <w:tab/>
              <w:t>Immediate termination of this Agreement upon written notice to ERCOT;</w:t>
            </w:r>
          </w:p>
          <w:p w14:paraId="2F9A065E" w14:textId="77777777" w:rsidR="00584B3F" w:rsidRPr="00584B3F" w:rsidRDefault="00584B3F" w:rsidP="00584B3F">
            <w:pPr>
              <w:spacing w:after="240"/>
              <w:ind w:left="2880" w:hanging="720"/>
              <w:jc w:val="both"/>
              <w:rPr>
                <w:szCs w:val="20"/>
              </w:rPr>
            </w:pPr>
            <w:r w:rsidRPr="00584B3F">
              <w:rPr>
                <w:szCs w:val="20"/>
              </w:rPr>
              <w:t>(ii)</w:t>
            </w:r>
            <w:r w:rsidRPr="00584B3F">
              <w:rPr>
                <w:szCs w:val="20"/>
              </w:rPr>
              <w:tab/>
              <w:t>Monetary recovery in accordance with the Settlement procedures set forth in the ERCOT Protocols; and</w:t>
            </w:r>
          </w:p>
          <w:p w14:paraId="42F31AB1" w14:textId="77777777" w:rsidR="00584B3F" w:rsidRPr="00584B3F" w:rsidRDefault="00584B3F" w:rsidP="00584B3F">
            <w:pPr>
              <w:spacing w:after="240"/>
              <w:ind w:left="2880" w:hanging="720"/>
              <w:jc w:val="both"/>
              <w:rPr>
                <w:szCs w:val="20"/>
              </w:rPr>
            </w:pPr>
            <w:r w:rsidRPr="00584B3F">
              <w:rPr>
                <w:szCs w:val="20"/>
              </w:rPr>
              <w:t>(iii)</w:t>
            </w:r>
            <w:r w:rsidRPr="00584B3F">
              <w:rPr>
                <w:szCs w:val="20"/>
              </w:rPr>
              <w:tab/>
              <w:t>Specific performance.</w:t>
            </w:r>
          </w:p>
          <w:p w14:paraId="0353CA47" w14:textId="77777777" w:rsidR="00584B3F" w:rsidRPr="00584B3F" w:rsidRDefault="00584B3F" w:rsidP="00584B3F">
            <w:pPr>
              <w:spacing w:before="120" w:after="120"/>
              <w:ind w:left="2160" w:hanging="720"/>
              <w:jc w:val="both"/>
              <w:rPr>
                <w:szCs w:val="20"/>
              </w:rPr>
            </w:pPr>
            <w:r w:rsidRPr="00584B3F">
              <w:rPr>
                <w:szCs w:val="20"/>
              </w:rPr>
              <w:t>(b)</w:t>
            </w:r>
            <w:r w:rsidRPr="00584B3F">
              <w:rPr>
                <w:szCs w:val="20"/>
              </w:rPr>
              <w:tab/>
              <w:t xml:space="preserve">However, in the event of a material breach by ERCOT of any of its representations, warranties or covenants, Participant's sole remedy shall be immediate termination of this Agreement upon written notice to ERCOT. </w:t>
            </w:r>
          </w:p>
          <w:p w14:paraId="4083AE54"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 xml:space="preserve">A Default or breach of this Agreement by a Party shall not relieve either Party of the obligation to comply with the ERCOT Protocols. </w:t>
            </w:r>
          </w:p>
          <w:p w14:paraId="16C3B0A0" w14:textId="77777777" w:rsidR="00584B3F" w:rsidRPr="00584B3F" w:rsidRDefault="00584B3F" w:rsidP="00584B3F">
            <w:pPr>
              <w:spacing w:before="120" w:after="120"/>
              <w:jc w:val="both"/>
            </w:pPr>
            <w:r w:rsidRPr="00584B3F">
              <w:t>C.</w:t>
            </w:r>
            <w:r w:rsidRPr="00584B3F">
              <w:tab/>
            </w:r>
            <w:r w:rsidRPr="00584B3F">
              <w:rPr>
                <w:u w:val="single"/>
              </w:rPr>
              <w:t>Force Majeure.</w:t>
            </w:r>
          </w:p>
          <w:p w14:paraId="6C5BA803"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w:t>
            </w:r>
          </w:p>
          <w:p w14:paraId="13497CA5" w14:textId="77777777" w:rsidR="00584B3F" w:rsidRPr="00584B3F" w:rsidRDefault="00584B3F" w:rsidP="00584B3F">
            <w:pPr>
              <w:spacing w:before="120" w:after="120"/>
              <w:ind w:left="1440" w:hanging="720"/>
              <w:jc w:val="both"/>
              <w:rPr>
                <w:szCs w:val="20"/>
              </w:rPr>
            </w:pPr>
          </w:p>
          <w:p w14:paraId="053F7BAB"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8(A)(5) above is still effective.  </w:t>
            </w:r>
          </w:p>
          <w:p w14:paraId="6F780BA9" w14:textId="77777777" w:rsidR="00584B3F" w:rsidRPr="00584B3F" w:rsidRDefault="00584B3F" w:rsidP="00584B3F">
            <w:pPr>
              <w:spacing w:after="240"/>
              <w:ind w:left="720" w:hanging="720"/>
              <w:jc w:val="both"/>
            </w:pPr>
            <w:r w:rsidRPr="00584B3F">
              <w:t>D.</w:t>
            </w:r>
            <w:r w:rsidRPr="00584B3F">
              <w:tab/>
            </w:r>
            <w:r w:rsidRPr="00584B3F">
              <w:rPr>
                <w:u w:val="single"/>
              </w:rPr>
              <w:t>Duty to Mitigate.</w:t>
            </w:r>
            <w:r w:rsidRPr="00584B3F">
              <w:t xml:space="preserve">  Except as expressly provided otherwise herein, each Party shall use commercially reasonable efforts to mitigate any damages it may incur </w:t>
            </w:r>
            <w:proofErr w:type="gramStart"/>
            <w:r w:rsidRPr="00584B3F">
              <w:t>as a result of</w:t>
            </w:r>
            <w:proofErr w:type="gramEnd"/>
            <w:r w:rsidRPr="00584B3F">
              <w:t xml:space="preserve"> the other Party's performance or non-performance of this Agreement.</w:t>
            </w:r>
          </w:p>
          <w:p w14:paraId="6B64499A" w14:textId="77777777" w:rsidR="00584B3F" w:rsidRPr="00584B3F" w:rsidRDefault="00584B3F" w:rsidP="00584B3F">
            <w:pPr>
              <w:keepNext/>
              <w:spacing w:before="120" w:after="120"/>
              <w:jc w:val="both"/>
              <w:rPr>
                <w:iCs/>
                <w:szCs w:val="20"/>
                <w:u w:val="single"/>
              </w:rPr>
            </w:pPr>
            <w:r w:rsidRPr="00584B3F">
              <w:rPr>
                <w:iCs/>
                <w:szCs w:val="20"/>
                <w:u w:val="single"/>
              </w:rPr>
              <w:t>Section 9.  Limitation of Damages and Liability and Indemnification.</w:t>
            </w:r>
          </w:p>
          <w:p w14:paraId="016898DA"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w:t>
            </w:r>
          </w:p>
          <w:p w14:paraId="24BC9912"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 xml:space="preserve">With respect to any dispute regarding a Default or breach by ERCOT of its obligations under this Agreement, ERCOT expressly waives any Limitation of Liability to which it may be entitled under the Charitable Immunity and Liability Act of 1987, Tex. Civ. </w:t>
            </w:r>
            <w:proofErr w:type="spellStart"/>
            <w:r w:rsidRPr="00584B3F">
              <w:rPr>
                <w:szCs w:val="20"/>
              </w:rPr>
              <w:t>Prac</w:t>
            </w:r>
            <w:proofErr w:type="spellEnd"/>
            <w:r w:rsidRPr="00584B3F">
              <w:rPr>
                <w:szCs w:val="20"/>
              </w:rPr>
              <w:t>. &amp; Rem. Code §84.006, or successor statute.</w:t>
            </w:r>
          </w:p>
          <w:p w14:paraId="72491204" w14:textId="77777777" w:rsidR="00584B3F" w:rsidRPr="00584B3F" w:rsidRDefault="00584B3F" w:rsidP="00584B3F">
            <w:pPr>
              <w:spacing w:before="120" w:after="120"/>
              <w:ind w:left="720" w:hanging="720"/>
              <w:jc w:val="both"/>
              <w:rPr>
                <w:szCs w:val="20"/>
              </w:rPr>
            </w:pPr>
            <w:r w:rsidRPr="00584B3F">
              <w:rPr>
                <w:szCs w:val="20"/>
              </w:rPr>
              <w:t>C.</w:t>
            </w:r>
            <w:r w:rsidRPr="00584B3F">
              <w:rPr>
                <w:szCs w:val="20"/>
              </w:rPr>
              <w:tab/>
              <w:t>The Parties have expressly agreed that,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w:t>
            </w:r>
          </w:p>
          <w:p w14:paraId="78451DEC" w14:textId="77777777" w:rsidR="00584B3F" w:rsidRPr="00584B3F" w:rsidRDefault="00584B3F" w:rsidP="00584B3F">
            <w:pPr>
              <w:spacing w:before="120" w:after="120"/>
              <w:ind w:left="720" w:hanging="720"/>
              <w:jc w:val="both"/>
              <w:rPr>
                <w:szCs w:val="20"/>
              </w:rPr>
            </w:pPr>
            <w:r w:rsidRPr="00584B3F">
              <w:t>D.</w:t>
            </w:r>
            <w:r w:rsidRPr="00584B3F">
              <w:tab/>
              <w:t xml:space="preserve">The Independent Market Monitor (IMM), and its directors, officers, employees, and agents, shall not be liable to any person or Entity for any act or omission, other than an act or omission constituting gross negligence or intentional misconduct, including but not limited to liability for any financial loss, loss of economic advantage, opportunity cost, or actual, direct, indirect, or consequential damages of any kind resulting from or attributable to any such act or omission of the IMM, as long as such act or omission arose from or is related to matters within the scope of the IMM’s authority arising under or relating to PURA §39.1515 and PUC </w:t>
            </w:r>
            <w:r w:rsidRPr="00584B3F">
              <w:rPr>
                <w:smallCaps/>
              </w:rPr>
              <w:t>Subst</w:t>
            </w:r>
            <w:r w:rsidRPr="00584B3F">
              <w:t>. R. 25.365, Independent Market Monitor.</w:t>
            </w:r>
          </w:p>
          <w:p w14:paraId="0E99CFB6" w14:textId="77777777" w:rsidR="00584B3F" w:rsidRPr="00584B3F" w:rsidRDefault="00584B3F" w:rsidP="00584B3F">
            <w:pPr>
              <w:keepNext/>
              <w:spacing w:before="120" w:after="120"/>
              <w:jc w:val="both"/>
              <w:rPr>
                <w:iCs/>
                <w:szCs w:val="20"/>
                <w:u w:val="single"/>
              </w:rPr>
            </w:pPr>
            <w:r w:rsidRPr="00584B3F">
              <w:rPr>
                <w:iCs/>
                <w:szCs w:val="20"/>
                <w:u w:val="single"/>
              </w:rPr>
              <w:lastRenderedPageBreak/>
              <w:t>Section 10. Dispute Resolution.</w:t>
            </w:r>
          </w:p>
          <w:p w14:paraId="3DC23F07"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In the event of a dispute, including a dispute regarding a Default, under this Agreement, Parties to this Agreement shall first attempt resolution of the dispute using the applicable dispute resolution procedures set forth in the ERCOT Protocols.</w:t>
            </w:r>
          </w:p>
          <w:p w14:paraId="5FF8B513"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In the event of a dispute, including a dispute regarding a Default, under this Agreement, each Party shall bear its own costs and fees, including, but not limited to attorneys' fees, court costs, and its share of any mediation or arbitration fees.</w:t>
            </w:r>
          </w:p>
          <w:p w14:paraId="63478952" w14:textId="77777777" w:rsidR="00584B3F" w:rsidRPr="00584B3F" w:rsidRDefault="00584B3F" w:rsidP="00584B3F">
            <w:pPr>
              <w:spacing w:before="120" w:after="120"/>
              <w:jc w:val="both"/>
              <w:rPr>
                <w:u w:val="single"/>
              </w:rPr>
            </w:pPr>
            <w:r w:rsidRPr="00584B3F">
              <w:rPr>
                <w:u w:val="single"/>
              </w:rPr>
              <w:t>Section 11. Miscellaneous.</w:t>
            </w:r>
          </w:p>
          <w:p w14:paraId="4A6BEC73"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r>
            <w:r w:rsidRPr="00584B3F">
              <w:rPr>
                <w:szCs w:val="20"/>
                <w:u w:val="single"/>
              </w:rPr>
              <w:t>Choice of Law and Venue.</w:t>
            </w:r>
            <w:r w:rsidRPr="00584B3F">
              <w:rPr>
                <w:szCs w:val="20"/>
              </w:rPr>
              <w:t xml:space="preserve"> Notwithstanding anything to the contrary in this Agreement, this Agreement shall be deemed entered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forum non-</w:t>
            </w:r>
            <w:proofErr w:type="spellStart"/>
            <w:r w:rsidRPr="00584B3F">
              <w:rPr>
                <w:szCs w:val="20"/>
              </w:rPr>
              <w:t>conveniens</w:t>
            </w:r>
            <w:proofErr w:type="spellEnd"/>
            <w:r w:rsidRPr="00584B3F">
              <w:rPr>
                <w:szCs w:val="20"/>
              </w:rPr>
              <w:t xml:space="preserve">, except defenses under Tex. Civ. </w:t>
            </w:r>
            <w:proofErr w:type="spellStart"/>
            <w:r w:rsidRPr="00584B3F">
              <w:rPr>
                <w:szCs w:val="20"/>
              </w:rPr>
              <w:t>Prac</w:t>
            </w:r>
            <w:proofErr w:type="spellEnd"/>
            <w:r w:rsidRPr="00584B3F">
              <w:rPr>
                <w:szCs w:val="20"/>
              </w:rPr>
              <w:t>. &amp; Rem. Code §15.002(b).</w:t>
            </w:r>
          </w:p>
          <w:p w14:paraId="295AD391"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r>
            <w:r w:rsidRPr="00584B3F">
              <w:rPr>
                <w:szCs w:val="20"/>
                <w:u w:val="single"/>
              </w:rPr>
              <w:t>Assignment.</w:t>
            </w:r>
          </w:p>
          <w:p w14:paraId="1C7328B6"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of any Agreement with ERCOT):</w:t>
            </w:r>
          </w:p>
          <w:p w14:paraId="08ED8917" w14:textId="77777777" w:rsidR="00584B3F" w:rsidRPr="00584B3F" w:rsidRDefault="00584B3F" w:rsidP="00584B3F">
            <w:pPr>
              <w:spacing w:before="120" w:after="120"/>
              <w:ind w:left="2160" w:hanging="720"/>
              <w:jc w:val="both"/>
              <w:rPr>
                <w:szCs w:val="20"/>
              </w:rPr>
            </w:pPr>
            <w:r w:rsidRPr="00584B3F">
              <w:rPr>
                <w:szCs w:val="20"/>
              </w:rPr>
              <w:t>(a)</w:t>
            </w:r>
            <w:r w:rsidRPr="00584B3F">
              <w:rPr>
                <w:szCs w:val="20"/>
              </w:rPr>
              <w:tab/>
              <w:t>Where any such assignment or transfer is to an Affiliate of the Party; or</w:t>
            </w:r>
          </w:p>
          <w:p w14:paraId="1BB0E8F6" w14:textId="77777777" w:rsidR="00584B3F" w:rsidRPr="00584B3F" w:rsidRDefault="00584B3F" w:rsidP="00584B3F">
            <w:pPr>
              <w:spacing w:before="120" w:after="120"/>
              <w:ind w:left="2160" w:hanging="720"/>
              <w:jc w:val="both"/>
              <w:rPr>
                <w:szCs w:val="20"/>
              </w:rPr>
            </w:pPr>
            <w:r w:rsidRPr="00584B3F">
              <w:rPr>
                <w:szCs w:val="20"/>
              </w:rPr>
              <w:t>(b)</w:t>
            </w:r>
            <w:r w:rsidRPr="00584B3F">
              <w:rPr>
                <w:szCs w:val="20"/>
              </w:rPr>
              <w:tab/>
              <w:t>Where any such assignment or transfer is to a successor to or transferee of the direct or indirect ownership or operation of all or part of the Party, or its facilities; or</w:t>
            </w:r>
          </w:p>
          <w:p w14:paraId="6CE5E248" w14:textId="77777777" w:rsidR="00584B3F" w:rsidRPr="00584B3F" w:rsidRDefault="00584B3F" w:rsidP="00584B3F">
            <w:pPr>
              <w:spacing w:before="120" w:after="120"/>
              <w:ind w:left="2160" w:hanging="720"/>
              <w:jc w:val="both"/>
              <w:rPr>
                <w:szCs w:val="20"/>
              </w:rPr>
            </w:pPr>
            <w:r w:rsidRPr="00584B3F">
              <w:rPr>
                <w:szCs w:val="20"/>
              </w:rPr>
              <w:t>(c)</w:t>
            </w:r>
            <w:r w:rsidRPr="00584B3F">
              <w:rPr>
                <w:szCs w:val="20"/>
              </w:rPr>
              <w:tab/>
              <w:t xml:space="preserve">For collateral security purposes to aid in providing financing for itself, provided that the assigning Party will require any secured party, trustee or mortgagee to notify the other Party of any such assignment.  Any financing arrangement </w:t>
            </w:r>
            <w:proofErr w:type="gramStart"/>
            <w:r w:rsidRPr="00584B3F">
              <w:rPr>
                <w:szCs w:val="20"/>
              </w:rPr>
              <w:t>entered into</w:t>
            </w:r>
            <w:proofErr w:type="gramEnd"/>
            <w:r w:rsidRPr="00584B3F">
              <w:rPr>
                <w:szCs w:val="20"/>
              </w:rPr>
              <w:t xml:space="preserve"> by either Party pursuant to this Section will provide that prior to or upon the exercise of the secured </w:t>
            </w:r>
            <w:proofErr w:type="spellStart"/>
            <w:r w:rsidRPr="00584B3F">
              <w:rPr>
                <w:szCs w:val="20"/>
              </w:rPr>
              <w:t>party’s</w:t>
            </w:r>
            <w:proofErr w:type="spellEnd"/>
            <w:r w:rsidRPr="00584B3F">
              <w:rPr>
                <w:szCs w:val="20"/>
              </w:rPr>
              <w:t xml:space="preserve">,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w:t>
            </w:r>
            <w:r w:rsidRPr="00584B3F">
              <w:rPr>
                <w:szCs w:val="20"/>
              </w:rPr>
              <w:lastRenderedPageBreak/>
              <w:t>Agreement and absence of known Defaults, notice of material breach pursuant to Section 8(A), notice of Default, and an opportunity for the Financing Person to cure a material breach pursuant to Section 8(A) prior to it becoming a Default.</w:t>
            </w:r>
          </w:p>
          <w:p w14:paraId="4A26D7D8"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p>
          <w:p w14:paraId="4F3364B1" w14:textId="77777777" w:rsidR="00584B3F" w:rsidRPr="00584B3F" w:rsidRDefault="00584B3F" w:rsidP="00584B3F">
            <w:pPr>
              <w:spacing w:before="120" w:after="120"/>
              <w:ind w:left="720" w:hanging="720"/>
              <w:jc w:val="both"/>
              <w:rPr>
                <w:szCs w:val="20"/>
              </w:rPr>
            </w:pPr>
            <w:r w:rsidRPr="00584B3F">
              <w:rPr>
                <w:szCs w:val="20"/>
              </w:rPr>
              <w:t>C.</w:t>
            </w:r>
            <w:r w:rsidRPr="00584B3F">
              <w:rPr>
                <w:szCs w:val="20"/>
              </w:rPr>
              <w:tab/>
            </w:r>
            <w:r w:rsidRPr="00584B3F">
              <w:rPr>
                <w:szCs w:val="20"/>
                <w:u w:val="single"/>
              </w:rPr>
              <w:t xml:space="preserve">No </w:t>
            </w:r>
            <w:proofErr w:type="gramStart"/>
            <w:r w:rsidRPr="00584B3F">
              <w:rPr>
                <w:szCs w:val="20"/>
                <w:u w:val="single"/>
              </w:rPr>
              <w:t>Third Party</w:t>
            </w:r>
            <w:proofErr w:type="gramEnd"/>
            <w:r w:rsidRPr="00584B3F">
              <w:rPr>
                <w:szCs w:val="20"/>
                <w:u w:val="single"/>
              </w:rPr>
              <w:t xml:space="preserve"> Beneficiary.</w:t>
            </w:r>
            <w:r w:rsidRPr="00584B3F">
              <w:rPr>
                <w:szCs w:val="20"/>
              </w:rPr>
              <w:t xml:space="preserve"> Except with respect to the rights of the Financing Persons in Section 11(B),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third-party beneficiary to this Agreement or the services to be provided hereunder.  Nothing in this Agreement shall create a contractual relationship between one Party and the customers of the other Party, nor shall it create a duty of any kind to such customers.</w:t>
            </w:r>
          </w:p>
          <w:p w14:paraId="01AAB15F" w14:textId="77777777" w:rsidR="00584B3F" w:rsidRPr="00584B3F" w:rsidRDefault="00584B3F" w:rsidP="00584B3F">
            <w:pPr>
              <w:spacing w:before="120" w:after="120"/>
              <w:ind w:left="720" w:hanging="720"/>
              <w:jc w:val="both"/>
              <w:rPr>
                <w:szCs w:val="20"/>
              </w:rPr>
            </w:pPr>
            <w:r w:rsidRPr="00584B3F">
              <w:rPr>
                <w:szCs w:val="20"/>
              </w:rPr>
              <w:t>D.</w:t>
            </w:r>
            <w:r w:rsidRPr="00584B3F">
              <w:rPr>
                <w:szCs w:val="20"/>
              </w:rPr>
              <w:tab/>
            </w:r>
            <w:r w:rsidRPr="00584B3F">
              <w:rPr>
                <w:szCs w:val="20"/>
                <w:u w:val="single"/>
              </w:rPr>
              <w:t>No Waiver.</w:t>
            </w:r>
            <w:r w:rsidRPr="00584B3F">
              <w:rPr>
                <w:szCs w:val="20"/>
              </w:rPr>
              <w: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14:paraId="0C633F8A" w14:textId="77777777" w:rsidR="00584B3F" w:rsidRPr="00584B3F" w:rsidRDefault="00584B3F" w:rsidP="00584B3F">
            <w:pPr>
              <w:spacing w:before="120" w:after="120"/>
              <w:ind w:left="720" w:hanging="720"/>
              <w:jc w:val="both"/>
              <w:rPr>
                <w:szCs w:val="20"/>
              </w:rPr>
            </w:pPr>
            <w:r w:rsidRPr="00584B3F">
              <w:rPr>
                <w:szCs w:val="20"/>
              </w:rPr>
              <w:t>E.</w:t>
            </w:r>
            <w:r w:rsidRPr="00584B3F">
              <w:rPr>
                <w:szCs w:val="20"/>
              </w:rPr>
              <w:tab/>
            </w:r>
            <w:r w:rsidRPr="00584B3F">
              <w:rPr>
                <w:szCs w:val="20"/>
                <w:u w:val="single"/>
              </w:rPr>
              <w:t>Headings.</w:t>
            </w:r>
            <w:r w:rsidRPr="00584B3F">
              <w:rPr>
                <w:szCs w:val="20"/>
              </w:rPr>
              <w:t xml:space="preserve">  Titles and headings of paragraphs and sections within this Agreement are provided merely for convenience and shall not be used or relied upon in construing this Agreement or the Parties’ intentions with respect thereto.</w:t>
            </w:r>
          </w:p>
          <w:p w14:paraId="56894330" w14:textId="77777777" w:rsidR="00584B3F" w:rsidRPr="00584B3F" w:rsidRDefault="00584B3F" w:rsidP="00584B3F">
            <w:pPr>
              <w:spacing w:before="120" w:after="120"/>
              <w:ind w:left="720" w:hanging="720"/>
              <w:jc w:val="both"/>
              <w:rPr>
                <w:szCs w:val="20"/>
              </w:rPr>
            </w:pPr>
            <w:r w:rsidRPr="00584B3F">
              <w:rPr>
                <w:szCs w:val="20"/>
              </w:rPr>
              <w:t>F.</w:t>
            </w:r>
            <w:r w:rsidRPr="00584B3F">
              <w:rPr>
                <w:szCs w:val="20"/>
              </w:rPr>
              <w:tab/>
            </w:r>
            <w:r w:rsidRPr="00584B3F">
              <w:rPr>
                <w:szCs w:val="20"/>
                <w:u w:val="single"/>
              </w:rPr>
              <w:t>Severability.</w:t>
            </w:r>
            <w:r w:rsidRPr="00584B3F">
              <w:rPr>
                <w:szCs w:val="20"/>
              </w:rPr>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fourteen (14) days, either Party shall have the right to terminate this Agreement on three (3) days written notice.</w:t>
            </w:r>
          </w:p>
          <w:p w14:paraId="6AE35FCB" w14:textId="77777777" w:rsidR="00584B3F" w:rsidRPr="00584B3F" w:rsidRDefault="00584B3F" w:rsidP="00584B3F">
            <w:pPr>
              <w:spacing w:before="120" w:after="120"/>
              <w:ind w:left="720" w:hanging="720"/>
              <w:jc w:val="both"/>
              <w:rPr>
                <w:szCs w:val="20"/>
              </w:rPr>
            </w:pPr>
            <w:r w:rsidRPr="00584B3F">
              <w:rPr>
                <w:szCs w:val="20"/>
              </w:rPr>
              <w:lastRenderedPageBreak/>
              <w:t>G.</w:t>
            </w:r>
            <w:r w:rsidRPr="00584B3F">
              <w:rPr>
                <w:szCs w:val="20"/>
              </w:rPr>
              <w:tab/>
            </w:r>
            <w:r w:rsidRPr="00584B3F">
              <w:rPr>
                <w:szCs w:val="20"/>
                <w:u w:val="single"/>
              </w:rPr>
              <w:t>Entire Agreement.</w:t>
            </w:r>
            <w:r w:rsidRPr="00584B3F">
              <w:rPr>
                <w:szCs w:val="20"/>
              </w:rPr>
              <w: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t>
            </w:r>
          </w:p>
          <w:p w14:paraId="2FDED7B9" w14:textId="77777777" w:rsidR="00584B3F" w:rsidRPr="00584B3F" w:rsidRDefault="00584B3F" w:rsidP="00584B3F">
            <w:pPr>
              <w:spacing w:before="120" w:after="120"/>
              <w:ind w:left="720" w:hanging="720"/>
              <w:jc w:val="both"/>
              <w:rPr>
                <w:szCs w:val="20"/>
              </w:rPr>
            </w:pPr>
            <w:r w:rsidRPr="00584B3F">
              <w:rPr>
                <w:szCs w:val="20"/>
              </w:rPr>
              <w:t>H.</w:t>
            </w:r>
            <w:r w:rsidRPr="00584B3F">
              <w:rPr>
                <w:szCs w:val="20"/>
              </w:rPr>
              <w:tab/>
            </w:r>
            <w:r w:rsidRPr="00584B3F">
              <w:rPr>
                <w:szCs w:val="20"/>
                <w:u w:val="single"/>
              </w:rPr>
              <w:t>Amendment.</w:t>
            </w:r>
            <w:r w:rsidRPr="00584B3F">
              <w:rPr>
                <w:szCs w:val="20"/>
              </w:rPr>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t>
            </w:r>
          </w:p>
          <w:p w14:paraId="13069A1E" w14:textId="77777777" w:rsidR="00584B3F" w:rsidRPr="00584B3F" w:rsidRDefault="00584B3F" w:rsidP="00584B3F">
            <w:pPr>
              <w:spacing w:before="120" w:after="120"/>
              <w:ind w:left="720" w:hanging="720"/>
              <w:jc w:val="both"/>
              <w:rPr>
                <w:szCs w:val="20"/>
              </w:rPr>
            </w:pPr>
            <w:r w:rsidRPr="00584B3F">
              <w:rPr>
                <w:szCs w:val="20"/>
              </w:rPr>
              <w:t>I.</w:t>
            </w:r>
            <w:r w:rsidRPr="00584B3F">
              <w:rPr>
                <w:szCs w:val="20"/>
              </w:rPr>
              <w:tab/>
            </w:r>
            <w:r w:rsidRPr="00584B3F">
              <w:rPr>
                <w:szCs w:val="20"/>
                <w:u w:val="single"/>
              </w:rPr>
              <w:t>ERCOT's Right to Audit Participant.</w:t>
            </w:r>
            <w:r w:rsidRPr="00584B3F">
              <w:rPr>
                <w:szCs w:val="20"/>
              </w:rPr>
              <w: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t>
            </w:r>
          </w:p>
          <w:p w14:paraId="7F53366E" w14:textId="77777777" w:rsidR="00584B3F" w:rsidRPr="00584B3F" w:rsidRDefault="00584B3F" w:rsidP="00584B3F">
            <w:pPr>
              <w:spacing w:before="120" w:after="120"/>
              <w:ind w:left="720" w:hanging="720"/>
              <w:jc w:val="both"/>
              <w:rPr>
                <w:szCs w:val="20"/>
              </w:rPr>
            </w:pPr>
            <w:r w:rsidRPr="00584B3F">
              <w:rPr>
                <w:szCs w:val="20"/>
              </w:rPr>
              <w:t>J.</w:t>
            </w:r>
            <w:r w:rsidRPr="00584B3F">
              <w:rPr>
                <w:szCs w:val="20"/>
              </w:rPr>
              <w:tab/>
            </w:r>
            <w:r w:rsidRPr="00584B3F">
              <w:rPr>
                <w:szCs w:val="20"/>
                <w:u w:val="single"/>
              </w:rPr>
              <w:t>Participant's Right to Audit ERCOT.</w:t>
            </w:r>
            <w:r w:rsidRPr="00584B3F">
              <w:rPr>
                <w:szCs w:val="20"/>
              </w:rPr>
              <w:t xml:space="preserve">  Participant's right to data and audit of ERCOT shall be as described in the ERCOT Protocols and shall not exceed the rights described in the ERCOT Protocols. </w:t>
            </w:r>
          </w:p>
          <w:p w14:paraId="365C0961" w14:textId="77777777" w:rsidR="00584B3F" w:rsidRPr="00584B3F" w:rsidRDefault="00584B3F" w:rsidP="00584B3F">
            <w:pPr>
              <w:spacing w:before="120" w:after="120"/>
              <w:ind w:left="720" w:hanging="720"/>
              <w:jc w:val="both"/>
              <w:rPr>
                <w:szCs w:val="20"/>
              </w:rPr>
            </w:pPr>
            <w:r w:rsidRPr="00584B3F">
              <w:rPr>
                <w:szCs w:val="20"/>
              </w:rPr>
              <w:t>K.</w:t>
            </w:r>
            <w:r w:rsidRPr="00584B3F">
              <w:rPr>
                <w:szCs w:val="20"/>
              </w:rPr>
              <w:tab/>
            </w:r>
            <w:r w:rsidRPr="00584B3F">
              <w:rPr>
                <w:szCs w:val="20"/>
                <w:u w:val="single"/>
              </w:rPr>
              <w:t>Further Assurances.</w:t>
            </w:r>
            <w:r w:rsidRPr="00584B3F">
              <w:rPr>
                <w:szCs w:val="20"/>
              </w:rPr>
              <w:t xml:space="preserve">  Each Party agrees that during the term of this Agreement it will take such actions, provide such documents, do such things and provide such further assurances as may reasonably be requested by the other Party to permit performance of this Agreement.</w:t>
            </w:r>
          </w:p>
          <w:p w14:paraId="03E0ABFA" w14:textId="77777777" w:rsidR="00584B3F" w:rsidRPr="00584B3F" w:rsidRDefault="00584B3F" w:rsidP="00584B3F">
            <w:pPr>
              <w:spacing w:before="120" w:after="120"/>
              <w:ind w:left="720" w:hanging="720"/>
              <w:jc w:val="both"/>
              <w:rPr>
                <w:szCs w:val="20"/>
              </w:rPr>
            </w:pPr>
            <w:r w:rsidRPr="00584B3F">
              <w:rPr>
                <w:szCs w:val="20"/>
              </w:rPr>
              <w:t>L.</w:t>
            </w:r>
            <w:r w:rsidRPr="00584B3F">
              <w:rPr>
                <w:szCs w:val="20"/>
              </w:rPr>
              <w:tab/>
            </w:r>
            <w:r w:rsidRPr="00584B3F">
              <w:rPr>
                <w:szCs w:val="20"/>
                <w:u w:val="single"/>
              </w:rPr>
              <w:t>Conflicts.</w:t>
            </w:r>
            <w:r w:rsidRPr="00584B3F">
              <w:rPr>
                <w:szCs w:val="20"/>
              </w:rPr>
              <w: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w:t>
            </w:r>
            <w:proofErr w:type="gramStart"/>
            <w:r w:rsidRPr="00584B3F">
              <w:rPr>
                <w:szCs w:val="20"/>
              </w:rPr>
              <w:t>provided that</w:t>
            </w:r>
            <w:proofErr w:type="gramEnd"/>
            <w:r w:rsidRPr="00584B3F">
              <w:rPr>
                <w:szCs w:val="20"/>
              </w:rPr>
              <w:t xml:space="preserve"> Participant shall give notice to ERCOT of any such conflict affecting Participant. In the event of a conflict between the ERCOT Protocols and this Agreement, the provisions expressly set forth in this Agreement shall control.</w:t>
            </w:r>
          </w:p>
          <w:p w14:paraId="5D325236" w14:textId="77777777" w:rsidR="00584B3F" w:rsidRPr="00584B3F" w:rsidRDefault="00584B3F" w:rsidP="00584B3F">
            <w:pPr>
              <w:spacing w:before="120" w:after="120"/>
              <w:ind w:left="720" w:hanging="720"/>
              <w:jc w:val="both"/>
              <w:rPr>
                <w:szCs w:val="20"/>
              </w:rPr>
            </w:pPr>
            <w:r w:rsidRPr="00584B3F">
              <w:rPr>
                <w:szCs w:val="20"/>
              </w:rPr>
              <w:t>M.</w:t>
            </w:r>
            <w:r w:rsidRPr="00584B3F">
              <w:rPr>
                <w:szCs w:val="20"/>
              </w:rPr>
              <w:tab/>
            </w:r>
            <w:r w:rsidRPr="00584B3F">
              <w:rPr>
                <w:szCs w:val="20"/>
                <w:u w:val="single"/>
              </w:rPr>
              <w:t>No Partnership.</w:t>
            </w:r>
            <w:r w:rsidRPr="00584B3F">
              <w:rPr>
                <w:szCs w:val="20"/>
              </w:rPr>
              <w:t xml:space="preserve">  This Agreement may not be interpreted or construed to create an association, joint venture, or partnership between the Parties or to impose any </w:t>
            </w:r>
            <w:r w:rsidRPr="00584B3F">
              <w:rPr>
                <w:szCs w:val="20"/>
              </w:rPr>
              <w:lastRenderedPageBreak/>
              <w:t>partnership obligation or liability upon either Party. Neither Party has any right, power, or authority to enter any agreement or undertaking for, or act on behalf of, or to act as or be an agent or representative of, or to otherwise bind, the other Party.</w:t>
            </w:r>
          </w:p>
          <w:p w14:paraId="6E88CAE4" w14:textId="77777777" w:rsidR="00584B3F" w:rsidRPr="00584B3F" w:rsidRDefault="00584B3F" w:rsidP="00584B3F">
            <w:pPr>
              <w:spacing w:before="120" w:after="120"/>
              <w:ind w:left="720" w:hanging="720"/>
              <w:jc w:val="both"/>
              <w:rPr>
                <w:szCs w:val="20"/>
              </w:rPr>
            </w:pPr>
            <w:r w:rsidRPr="00584B3F">
              <w:rPr>
                <w:szCs w:val="20"/>
              </w:rPr>
              <w:t>N.</w:t>
            </w:r>
            <w:r w:rsidRPr="00584B3F">
              <w:rPr>
                <w:szCs w:val="20"/>
              </w:rPr>
              <w:tab/>
            </w:r>
            <w:r w:rsidRPr="00584B3F">
              <w:rPr>
                <w:szCs w:val="20"/>
                <w:u w:val="single"/>
              </w:rPr>
              <w:t>Construction.</w:t>
            </w:r>
            <w:r w:rsidRPr="00584B3F">
              <w:rPr>
                <w:szCs w:val="20"/>
              </w:rPr>
              <w:t xml:space="preserve"> In this Agreement, the following rules of construction apply, unless expressly provided otherwise or unless the context clearly requires otherwise:</w:t>
            </w:r>
          </w:p>
          <w:p w14:paraId="10DC6E8A" w14:textId="77777777" w:rsidR="00584B3F" w:rsidRPr="00584B3F" w:rsidRDefault="00584B3F" w:rsidP="00584B3F">
            <w:pPr>
              <w:spacing w:before="120" w:after="120"/>
              <w:ind w:left="720"/>
              <w:jc w:val="both"/>
              <w:rPr>
                <w:szCs w:val="20"/>
              </w:rPr>
            </w:pPr>
            <w:r w:rsidRPr="00584B3F">
              <w:rPr>
                <w:szCs w:val="20"/>
              </w:rPr>
              <w:t>(1)</w:t>
            </w:r>
            <w:r w:rsidRPr="00584B3F">
              <w:rPr>
                <w:szCs w:val="20"/>
              </w:rPr>
              <w:tab/>
              <w:t>The singular includes the plural, and the plural includes the singular.</w:t>
            </w:r>
          </w:p>
          <w:p w14:paraId="73895236"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The present tense includes the future tense, and the future tense includes the present tense.</w:t>
            </w:r>
          </w:p>
          <w:p w14:paraId="7623D6A7" w14:textId="77777777" w:rsidR="00584B3F" w:rsidRPr="00584B3F" w:rsidRDefault="00584B3F" w:rsidP="00584B3F">
            <w:pPr>
              <w:spacing w:before="120" w:after="120"/>
              <w:ind w:left="720"/>
              <w:jc w:val="both"/>
              <w:rPr>
                <w:szCs w:val="20"/>
              </w:rPr>
            </w:pPr>
            <w:r w:rsidRPr="00584B3F">
              <w:rPr>
                <w:szCs w:val="20"/>
              </w:rPr>
              <w:t>(3)</w:t>
            </w:r>
            <w:r w:rsidRPr="00584B3F">
              <w:rPr>
                <w:szCs w:val="20"/>
              </w:rPr>
              <w:tab/>
              <w:t>Words importing any gender include the other gender.</w:t>
            </w:r>
          </w:p>
          <w:p w14:paraId="57EEBA61" w14:textId="77777777" w:rsidR="00584B3F" w:rsidRPr="00584B3F" w:rsidRDefault="00584B3F" w:rsidP="00584B3F">
            <w:pPr>
              <w:spacing w:before="120" w:after="120"/>
              <w:ind w:left="720"/>
              <w:jc w:val="both"/>
              <w:rPr>
                <w:szCs w:val="20"/>
              </w:rPr>
            </w:pPr>
            <w:r w:rsidRPr="00584B3F">
              <w:rPr>
                <w:szCs w:val="20"/>
              </w:rPr>
              <w:t>(4)</w:t>
            </w:r>
            <w:r w:rsidRPr="00584B3F">
              <w:rPr>
                <w:szCs w:val="20"/>
              </w:rPr>
              <w:tab/>
              <w:t xml:space="preserve">The word “shall” </w:t>
            </w:r>
            <w:proofErr w:type="gramStart"/>
            <w:r w:rsidRPr="00584B3F">
              <w:rPr>
                <w:szCs w:val="20"/>
              </w:rPr>
              <w:t>denotes</w:t>
            </w:r>
            <w:proofErr w:type="gramEnd"/>
            <w:r w:rsidRPr="00584B3F">
              <w:rPr>
                <w:szCs w:val="20"/>
              </w:rPr>
              <w:t xml:space="preserve"> a duty.</w:t>
            </w:r>
          </w:p>
          <w:p w14:paraId="7C7102DC" w14:textId="77777777" w:rsidR="00584B3F" w:rsidRPr="00584B3F" w:rsidRDefault="00584B3F" w:rsidP="00584B3F">
            <w:pPr>
              <w:spacing w:before="120" w:after="120"/>
              <w:ind w:left="720"/>
              <w:jc w:val="both"/>
              <w:rPr>
                <w:szCs w:val="20"/>
              </w:rPr>
            </w:pPr>
            <w:r w:rsidRPr="00584B3F">
              <w:rPr>
                <w:szCs w:val="20"/>
              </w:rPr>
              <w:t>(5)</w:t>
            </w:r>
            <w:r w:rsidRPr="00584B3F">
              <w:rPr>
                <w:szCs w:val="20"/>
              </w:rPr>
              <w:tab/>
              <w:t xml:space="preserve">The word “must” </w:t>
            </w:r>
            <w:proofErr w:type="gramStart"/>
            <w:r w:rsidRPr="00584B3F">
              <w:rPr>
                <w:szCs w:val="20"/>
              </w:rPr>
              <w:t>denotes</w:t>
            </w:r>
            <w:proofErr w:type="gramEnd"/>
            <w:r w:rsidRPr="00584B3F">
              <w:rPr>
                <w:szCs w:val="20"/>
              </w:rPr>
              <w:t xml:space="preserve"> a condition precedent or subsequent.</w:t>
            </w:r>
          </w:p>
          <w:p w14:paraId="1687BA25" w14:textId="77777777" w:rsidR="00584B3F" w:rsidRPr="00584B3F" w:rsidRDefault="00584B3F" w:rsidP="00584B3F">
            <w:pPr>
              <w:spacing w:before="120" w:after="120"/>
              <w:ind w:left="720"/>
              <w:jc w:val="both"/>
              <w:rPr>
                <w:szCs w:val="20"/>
              </w:rPr>
            </w:pPr>
            <w:r w:rsidRPr="00584B3F">
              <w:rPr>
                <w:szCs w:val="20"/>
              </w:rPr>
              <w:t>(6)</w:t>
            </w:r>
            <w:r w:rsidRPr="00584B3F">
              <w:rPr>
                <w:szCs w:val="20"/>
              </w:rPr>
              <w:tab/>
              <w:t xml:space="preserve">The word “may” </w:t>
            </w:r>
            <w:proofErr w:type="gramStart"/>
            <w:r w:rsidRPr="00584B3F">
              <w:rPr>
                <w:szCs w:val="20"/>
              </w:rPr>
              <w:t>denotes</w:t>
            </w:r>
            <w:proofErr w:type="gramEnd"/>
            <w:r w:rsidRPr="00584B3F">
              <w:rPr>
                <w:szCs w:val="20"/>
              </w:rPr>
              <w:t xml:space="preserve"> a privilege or discretionary power.</w:t>
            </w:r>
          </w:p>
          <w:p w14:paraId="6FFCD99B" w14:textId="77777777" w:rsidR="00584B3F" w:rsidRPr="00584B3F" w:rsidRDefault="00584B3F" w:rsidP="00584B3F">
            <w:pPr>
              <w:spacing w:before="120" w:after="120"/>
              <w:ind w:left="720"/>
              <w:jc w:val="both"/>
              <w:rPr>
                <w:szCs w:val="20"/>
              </w:rPr>
            </w:pPr>
            <w:r w:rsidRPr="00584B3F">
              <w:rPr>
                <w:szCs w:val="20"/>
              </w:rPr>
              <w:t>(7)</w:t>
            </w:r>
            <w:r w:rsidRPr="00584B3F">
              <w:rPr>
                <w:szCs w:val="20"/>
              </w:rPr>
              <w:tab/>
              <w:t>The phrase “may not” denotes a prohibition.</w:t>
            </w:r>
          </w:p>
          <w:p w14:paraId="52350A0A" w14:textId="77777777" w:rsidR="00584B3F" w:rsidRPr="00584B3F" w:rsidRDefault="00584B3F" w:rsidP="00584B3F">
            <w:pPr>
              <w:spacing w:before="120" w:after="120"/>
              <w:ind w:left="1440" w:hanging="720"/>
              <w:jc w:val="both"/>
              <w:rPr>
                <w:szCs w:val="20"/>
              </w:rPr>
            </w:pPr>
            <w:r w:rsidRPr="00584B3F">
              <w:rPr>
                <w:szCs w:val="20"/>
              </w:rPr>
              <w:t>(8)</w:t>
            </w:r>
            <w:r w:rsidRPr="00584B3F">
              <w:rPr>
                <w:szCs w:val="20"/>
              </w:rPr>
              <w:tab/>
              <w:t>References to statutes, tariffs, regulations or ERCOT Protocols include all provisions consolidating, amending, or replacing the statutes, tariffs, regulations or ERCOT Protocols referred to.</w:t>
            </w:r>
          </w:p>
          <w:p w14:paraId="57CF0FDA" w14:textId="77777777" w:rsidR="00584B3F" w:rsidRPr="00584B3F" w:rsidRDefault="00584B3F" w:rsidP="00584B3F">
            <w:pPr>
              <w:spacing w:before="120" w:after="120"/>
              <w:ind w:left="1440" w:hanging="720"/>
              <w:jc w:val="both"/>
              <w:rPr>
                <w:szCs w:val="20"/>
              </w:rPr>
            </w:pPr>
            <w:r w:rsidRPr="00584B3F">
              <w:rPr>
                <w:szCs w:val="20"/>
              </w:rPr>
              <w:t>(9)</w:t>
            </w:r>
            <w:r w:rsidRPr="00584B3F">
              <w:rPr>
                <w:szCs w:val="20"/>
              </w:rPr>
              <w:tab/>
              <w:t>References to “writing” include printing, typing, lithography, and other means of reproducing words in a tangible visible form.</w:t>
            </w:r>
          </w:p>
          <w:p w14:paraId="3D9FFF74" w14:textId="77777777" w:rsidR="00584B3F" w:rsidRPr="00584B3F" w:rsidRDefault="00584B3F" w:rsidP="00584B3F">
            <w:pPr>
              <w:spacing w:before="120" w:after="120"/>
              <w:ind w:left="1440" w:hanging="720"/>
              <w:jc w:val="both"/>
              <w:rPr>
                <w:szCs w:val="20"/>
              </w:rPr>
            </w:pPr>
            <w:r w:rsidRPr="00584B3F">
              <w:rPr>
                <w:szCs w:val="20"/>
              </w:rPr>
              <w:t>(10)</w:t>
            </w:r>
            <w:r w:rsidRPr="00584B3F">
              <w:rPr>
                <w:szCs w:val="20"/>
              </w:rPr>
              <w:tab/>
              <w:t>The words “including,” “includes,” and “include” are deemed to be followed by the words “without limitation.”</w:t>
            </w:r>
          </w:p>
          <w:p w14:paraId="3E17D623" w14:textId="77777777" w:rsidR="00584B3F" w:rsidRPr="00584B3F" w:rsidRDefault="00584B3F" w:rsidP="00584B3F">
            <w:pPr>
              <w:spacing w:before="120" w:after="120"/>
              <w:ind w:left="1440" w:hanging="720"/>
              <w:jc w:val="both"/>
              <w:rPr>
                <w:szCs w:val="20"/>
              </w:rPr>
            </w:pPr>
            <w:r w:rsidRPr="00584B3F">
              <w:rPr>
                <w:szCs w:val="20"/>
              </w:rPr>
              <w:t>(11)</w:t>
            </w:r>
            <w:r w:rsidRPr="00584B3F">
              <w:rPr>
                <w:szCs w:val="20"/>
              </w:rPr>
              <w:tab/>
              <w:t>Any reference to a day, week, month or year is to a calendar day, week, month or year unless otherwise indicated.</w:t>
            </w:r>
          </w:p>
          <w:p w14:paraId="337EE41E" w14:textId="77777777" w:rsidR="00584B3F" w:rsidRPr="00584B3F" w:rsidRDefault="00584B3F" w:rsidP="00584B3F">
            <w:pPr>
              <w:spacing w:before="120" w:after="120"/>
              <w:ind w:left="1440" w:hanging="720"/>
              <w:jc w:val="both"/>
              <w:rPr>
                <w:szCs w:val="20"/>
              </w:rPr>
            </w:pPr>
            <w:r w:rsidRPr="00584B3F">
              <w:rPr>
                <w:szCs w:val="20"/>
              </w:rPr>
              <w:t>(12)</w:t>
            </w:r>
            <w:r w:rsidRPr="00584B3F">
              <w:rPr>
                <w:szCs w:val="20"/>
              </w:rPr>
              <w:tab/>
              <w:t>References to articles, Sections (or subdivisions of Sections), exhibits, annexes or schedules are to this Agreement, unless expressly stated otherwise.</w:t>
            </w:r>
          </w:p>
          <w:p w14:paraId="26021FDA" w14:textId="77777777" w:rsidR="00584B3F" w:rsidRPr="00584B3F" w:rsidRDefault="00584B3F" w:rsidP="00584B3F">
            <w:pPr>
              <w:spacing w:before="120" w:after="120"/>
              <w:ind w:left="1440" w:hanging="720"/>
              <w:jc w:val="both"/>
              <w:rPr>
                <w:szCs w:val="20"/>
              </w:rPr>
            </w:pPr>
            <w:r w:rsidRPr="00584B3F">
              <w:rPr>
                <w:szCs w:val="20"/>
              </w:rPr>
              <w:t>(13)</w:t>
            </w:r>
            <w:r w:rsidRPr="00584B3F">
              <w:rPr>
                <w:szCs w:val="20"/>
              </w:rPr>
              <w:tab/>
              <w: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t>
            </w:r>
          </w:p>
          <w:p w14:paraId="3A8CB694" w14:textId="77777777" w:rsidR="00584B3F" w:rsidRPr="00584B3F" w:rsidRDefault="00584B3F" w:rsidP="00584B3F">
            <w:pPr>
              <w:spacing w:before="120" w:after="120"/>
              <w:ind w:left="1440" w:hanging="720"/>
              <w:jc w:val="both"/>
              <w:rPr>
                <w:szCs w:val="20"/>
              </w:rPr>
            </w:pPr>
            <w:r w:rsidRPr="00584B3F">
              <w:rPr>
                <w:szCs w:val="20"/>
              </w:rPr>
              <w:t>(14)</w:t>
            </w:r>
            <w:r w:rsidRPr="00584B3F">
              <w:rPr>
                <w:szCs w:val="20"/>
              </w:rPr>
              <w:tab/>
              <w:t>References to persons or entities include their respective successors and permitted assigns and, for governmental entities, entities succeeding to their respective functions and capacities.</w:t>
            </w:r>
          </w:p>
          <w:p w14:paraId="43451113" w14:textId="77777777" w:rsidR="00584B3F" w:rsidRPr="00584B3F" w:rsidRDefault="00584B3F" w:rsidP="00584B3F">
            <w:pPr>
              <w:spacing w:before="120" w:after="120"/>
              <w:ind w:left="720"/>
              <w:jc w:val="both"/>
              <w:rPr>
                <w:szCs w:val="20"/>
              </w:rPr>
            </w:pPr>
            <w:r w:rsidRPr="00584B3F">
              <w:rPr>
                <w:szCs w:val="20"/>
              </w:rPr>
              <w:t>(15)</w:t>
            </w:r>
            <w:r w:rsidRPr="00584B3F">
              <w:rPr>
                <w:szCs w:val="20"/>
              </w:rPr>
              <w:tab/>
              <w:t>References to time are to Central Prevailing Time.</w:t>
            </w:r>
          </w:p>
          <w:p w14:paraId="4BACE06A" w14:textId="77777777" w:rsidR="00584B3F" w:rsidRPr="00584B3F" w:rsidRDefault="00584B3F" w:rsidP="00584B3F">
            <w:pPr>
              <w:spacing w:before="120" w:after="120"/>
              <w:ind w:left="720" w:hanging="720"/>
              <w:jc w:val="both"/>
              <w:rPr>
                <w:szCs w:val="20"/>
              </w:rPr>
            </w:pPr>
            <w:r w:rsidRPr="00584B3F">
              <w:rPr>
                <w:szCs w:val="20"/>
              </w:rPr>
              <w:t>O.</w:t>
            </w:r>
            <w:r w:rsidRPr="00584B3F">
              <w:rPr>
                <w:szCs w:val="20"/>
              </w:rPr>
              <w:tab/>
            </w:r>
            <w:r w:rsidRPr="00584B3F">
              <w:rPr>
                <w:szCs w:val="20"/>
                <w:u w:val="single"/>
              </w:rPr>
              <w:t>Multiple Counterparts.</w:t>
            </w:r>
            <w:r w:rsidRPr="00584B3F">
              <w:rPr>
                <w:szCs w:val="20"/>
              </w:rPr>
              <w:t xml:space="preserve">  This Agreement may be executed in two or more counterparts, each of which is deemed an </w:t>
            </w:r>
            <w:proofErr w:type="gramStart"/>
            <w:r w:rsidRPr="00584B3F">
              <w:rPr>
                <w:szCs w:val="20"/>
              </w:rPr>
              <w:t>original</w:t>
            </w:r>
            <w:proofErr w:type="gramEnd"/>
            <w:r w:rsidRPr="00584B3F">
              <w:rPr>
                <w:szCs w:val="20"/>
              </w:rPr>
              <w:t xml:space="preserve"> but all constitute one and the same instrument.</w:t>
            </w:r>
          </w:p>
          <w:p w14:paraId="422A2C88" w14:textId="77777777" w:rsidR="00584B3F" w:rsidRPr="00584B3F" w:rsidRDefault="00584B3F" w:rsidP="00584B3F">
            <w:pPr>
              <w:spacing w:before="120" w:after="120"/>
            </w:pPr>
            <w:r w:rsidRPr="00584B3F">
              <w:br w:type="page"/>
            </w:r>
          </w:p>
          <w:p w14:paraId="66FB3811" w14:textId="77777777" w:rsidR="00584B3F" w:rsidRPr="00584B3F" w:rsidRDefault="00584B3F" w:rsidP="00584B3F">
            <w:pPr>
              <w:spacing w:before="120" w:after="120"/>
            </w:pPr>
            <w:r w:rsidRPr="00584B3F">
              <w:t>SIGNED, ACCEPTED AND AGREED TO by each undersigned signatory who, by signature hereto, represents and warrants that he or she has full power and authority to execute this Agreement.</w:t>
            </w:r>
          </w:p>
          <w:p w14:paraId="4EA2DC23" w14:textId="77777777" w:rsidR="00584B3F" w:rsidRPr="00584B3F" w:rsidRDefault="00584B3F" w:rsidP="00584B3F">
            <w:pPr>
              <w:keepNext/>
              <w:tabs>
                <w:tab w:val="left" w:pos="1080"/>
              </w:tabs>
              <w:spacing w:before="240" w:after="240"/>
              <w:ind w:left="1080" w:hanging="1080"/>
              <w:outlineLvl w:val="2"/>
              <w:rPr>
                <w:b/>
                <w:bCs/>
                <w:i/>
                <w:szCs w:val="20"/>
              </w:rPr>
            </w:pPr>
            <w:r w:rsidRPr="00584B3F">
              <w:rPr>
                <w:b/>
                <w:bCs/>
                <w:i/>
                <w:szCs w:val="20"/>
              </w:rPr>
              <w:lastRenderedPageBreak/>
              <w:t>Electric Reliability Council of Texas, Inc.:</w:t>
            </w:r>
          </w:p>
          <w:p w14:paraId="58E3FD23" w14:textId="77777777" w:rsidR="00584B3F" w:rsidRPr="00584B3F" w:rsidRDefault="00584B3F" w:rsidP="00584B3F">
            <w:pPr>
              <w:spacing w:before="120" w:after="120"/>
            </w:pPr>
          </w:p>
          <w:p w14:paraId="3D72FA10" w14:textId="77777777" w:rsidR="00584B3F" w:rsidRPr="00584B3F" w:rsidRDefault="00584B3F" w:rsidP="00584B3F">
            <w:pPr>
              <w:keepNext/>
              <w:suppressAutoHyphens/>
              <w:jc w:val="both"/>
            </w:pPr>
            <w:r w:rsidRPr="00584B3F">
              <w:t>By: ______________________________</w:t>
            </w:r>
          </w:p>
          <w:p w14:paraId="7EF00330" w14:textId="77777777" w:rsidR="00584B3F" w:rsidRPr="00584B3F" w:rsidRDefault="00584B3F" w:rsidP="00584B3F">
            <w:pPr>
              <w:keepNext/>
              <w:suppressAutoHyphens/>
              <w:jc w:val="both"/>
            </w:pPr>
          </w:p>
          <w:p w14:paraId="58B73E4C" w14:textId="77777777" w:rsidR="00584B3F" w:rsidRPr="00584B3F" w:rsidRDefault="00584B3F" w:rsidP="00584B3F">
            <w:pPr>
              <w:keepNext/>
              <w:suppressAutoHyphens/>
              <w:jc w:val="both"/>
            </w:pPr>
            <w:r w:rsidRPr="00584B3F">
              <w:t>Name: ____________________________</w:t>
            </w:r>
          </w:p>
          <w:p w14:paraId="08DDDF2D" w14:textId="77777777" w:rsidR="00584B3F" w:rsidRPr="00584B3F" w:rsidRDefault="00584B3F" w:rsidP="00584B3F">
            <w:pPr>
              <w:keepNext/>
              <w:suppressAutoHyphens/>
              <w:jc w:val="both"/>
            </w:pPr>
          </w:p>
          <w:p w14:paraId="42C77499" w14:textId="77777777" w:rsidR="00584B3F" w:rsidRPr="00584B3F" w:rsidRDefault="00584B3F" w:rsidP="00584B3F">
            <w:pPr>
              <w:keepNext/>
              <w:suppressAutoHyphens/>
              <w:jc w:val="both"/>
            </w:pPr>
            <w:r w:rsidRPr="00584B3F">
              <w:t>Title: _____________________________</w:t>
            </w:r>
          </w:p>
          <w:p w14:paraId="78D0F4B6" w14:textId="77777777" w:rsidR="00584B3F" w:rsidRPr="00584B3F" w:rsidRDefault="00584B3F" w:rsidP="00584B3F">
            <w:pPr>
              <w:keepNext/>
              <w:suppressAutoHyphens/>
              <w:jc w:val="both"/>
            </w:pPr>
          </w:p>
          <w:p w14:paraId="0348CFE0" w14:textId="77777777" w:rsidR="00584B3F" w:rsidRPr="00584B3F" w:rsidRDefault="00584B3F" w:rsidP="00584B3F">
            <w:pPr>
              <w:keepNext/>
              <w:suppressAutoHyphens/>
              <w:jc w:val="both"/>
            </w:pPr>
            <w:r w:rsidRPr="00584B3F">
              <w:t>Date: _____________________________</w:t>
            </w:r>
          </w:p>
          <w:p w14:paraId="1B5B6B44" w14:textId="77777777" w:rsidR="00584B3F" w:rsidRPr="00584B3F" w:rsidRDefault="00584B3F" w:rsidP="00584B3F">
            <w:pPr>
              <w:keepNext/>
              <w:keepLines/>
              <w:suppressAutoHyphens/>
              <w:jc w:val="both"/>
            </w:pPr>
          </w:p>
          <w:p w14:paraId="1D2ECD99" w14:textId="77777777" w:rsidR="00584B3F" w:rsidRPr="00584B3F" w:rsidRDefault="00584B3F" w:rsidP="00584B3F">
            <w:pPr>
              <w:keepNext/>
              <w:keepLines/>
              <w:suppressAutoHyphens/>
              <w:spacing w:before="240" w:after="240"/>
              <w:jc w:val="both"/>
              <w:rPr>
                <w:b/>
                <w:i/>
              </w:rPr>
            </w:pPr>
            <w:r w:rsidRPr="00584B3F">
              <w:rPr>
                <w:b/>
                <w:i/>
              </w:rPr>
              <w:t>Participant:</w:t>
            </w:r>
          </w:p>
          <w:p w14:paraId="27923269" w14:textId="77777777" w:rsidR="00584B3F" w:rsidRPr="00584B3F" w:rsidRDefault="00584B3F" w:rsidP="00584B3F">
            <w:pPr>
              <w:keepNext/>
              <w:suppressAutoHyphens/>
              <w:jc w:val="both"/>
            </w:pPr>
          </w:p>
          <w:p w14:paraId="2EA4B917" w14:textId="77777777" w:rsidR="00584B3F" w:rsidRPr="00584B3F" w:rsidRDefault="00584B3F" w:rsidP="00584B3F">
            <w:pPr>
              <w:keepNext/>
              <w:suppressAutoHyphens/>
              <w:jc w:val="both"/>
            </w:pPr>
            <w:r w:rsidRPr="00584B3F">
              <w:t>By: ______________________________</w:t>
            </w:r>
          </w:p>
          <w:p w14:paraId="005D841F" w14:textId="77777777" w:rsidR="00584B3F" w:rsidRPr="00584B3F" w:rsidRDefault="00584B3F" w:rsidP="00584B3F">
            <w:pPr>
              <w:keepNext/>
              <w:suppressAutoHyphens/>
              <w:jc w:val="both"/>
            </w:pPr>
          </w:p>
          <w:p w14:paraId="1EA247CB" w14:textId="77777777" w:rsidR="00584B3F" w:rsidRPr="00584B3F" w:rsidRDefault="00584B3F" w:rsidP="00584B3F">
            <w:pPr>
              <w:keepNext/>
              <w:suppressAutoHyphens/>
              <w:jc w:val="both"/>
            </w:pPr>
            <w:r w:rsidRPr="00584B3F">
              <w:t>Name: ____________________________</w:t>
            </w:r>
          </w:p>
          <w:p w14:paraId="52A908DE" w14:textId="77777777" w:rsidR="00584B3F" w:rsidRPr="00584B3F" w:rsidRDefault="00584B3F" w:rsidP="00584B3F">
            <w:pPr>
              <w:keepNext/>
              <w:suppressAutoHyphens/>
              <w:jc w:val="both"/>
            </w:pPr>
          </w:p>
          <w:p w14:paraId="39C617DF" w14:textId="77777777" w:rsidR="00584B3F" w:rsidRPr="00584B3F" w:rsidRDefault="00584B3F" w:rsidP="00584B3F">
            <w:pPr>
              <w:keepNext/>
              <w:suppressAutoHyphens/>
              <w:jc w:val="both"/>
            </w:pPr>
            <w:r w:rsidRPr="00584B3F">
              <w:t>Title: _____________________________</w:t>
            </w:r>
          </w:p>
          <w:p w14:paraId="7F8E9D13" w14:textId="77777777" w:rsidR="00584B3F" w:rsidRPr="00584B3F" w:rsidRDefault="00584B3F" w:rsidP="00584B3F">
            <w:pPr>
              <w:keepNext/>
              <w:suppressAutoHyphens/>
              <w:jc w:val="both"/>
            </w:pPr>
          </w:p>
          <w:p w14:paraId="1D2CE4A8" w14:textId="77777777" w:rsidR="00584B3F" w:rsidRPr="00584B3F" w:rsidRDefault="00584B3F" w:rsidP="00584B3F">
            <w:pPr>
              <w:keepNext/>
              <w:suppressAutoHyphens/>
              <w:jc w:val="both"/>
            </w:pPr>
            <w:r w:rsidRPr="00584B3F">
              <w:t>Date: _____________________________</w:t>
            </w:r>
          </w:p>
          <w:p w14:paraId="5E4CB328" w14:textId="77777777" w:rsidR="00584B3F" w:rsidRPr="00584B3F" w:rsidRDefault="00584B3F" w:rsidP="00584B3F">
            <w:pPr>
              <w:keepNext/>
              <w:suppressAutoHyphens/>
              <w:jc w:val="both"/>
            </w:pPr>
          </w:p>
          <w:p w14:paraId="3F81F33A" w14:textId="77777777" w:rsidR="00584B3F" w:rsidRPr="00584B3F" w:rsidRDefault="00584B3F" w:rsidP="00584B3F">
            <w:pPr>
              <w:keepNext/>
              <w:suppressAutoHyphens/>
              <w:jc w:val="both"/>
            </w:pPr>
          </w:p>
          <w:p w14:paraId="775CCEE9" w14:textId="77777777" w:rsidR="00584B3F" w:rsidRPr="00584B3F" w:rsidRDefault="00584B3F" w:rsidP="00584B3F">
            <w:pPr>
              <w:keepNext/>
              <w:suppressAutoHyphens/>
              <w:jc w:val="both"/>
            </w:pPr>
            <w:r w:rsidRPr="00584B3F">
              <w:t>Market Participant Name: ____________________________________________________</w:t>
            </w:r>
          </w:p>
          <w:p w14:paraId="3E7AAE7D" w14:textId="77777777" w:rsidR="00584B3F" w:rsidRPr="00584B3F" w:rsidRDefault="00584B3F" w:rsidP="00584B3F">
            <w:pPr>
              <w:keepNext/>
              <w:suppressAutoHyphens/>
              <w:jc w:val="both"/>
            </w:pPr>
          </w:p>
          <w:p w14:paraId="0384D658" w14:textId="77777777" w:rsidR="00584B3F" w:rsidRPr="00584B3F" w:rsidRDefault="00584B3F" w:rsidP="00584B3F">
            <w:pPr>
              <w:keepNext/>
              <w:suppressAutoHyphens/>
              <w:jc w:val="both"/>
            </w:pPr>
          </w:p>
          <w:p w14:paraId="1A1F94C9" w14:textId="77777777" w:rsidR="00584B3F" w:rsidRPr="00584B3F" w:rsidRDefault="00584B3F" w:rsidP="00584B3F">
            <w:pPr>
              <w:keepNext/>
              <w:suppressAutoHyphens/>
              <w:jc w:val="both"/>
            </w:pPr>
            <w:r w:rsidRPr="00584B3F">
              <w:t>Market Participant DUNS: ____________________________________________________</w:t>
            </w:r>
          </w:p>
          <w:p w14:paraId="489B99F1" w14:textId="77777777" w:rsidR="00584B3F" w:rsidRPr="00584B3F" w:rsidRDefault="00584B3F" w:rsidP="00584B3F">
            <w:pPr>
              <w:spacing w:after="240"/>
              <w:ind w:left="720" w:hanging="720"/>
            </w:pPr>
          </w:p>
        </w:tc>
      </w:tr>
    </w:tbl>
    <w:p w14:paraId="4A81808F" w14:textId="77777777" w:rsidR="00584B3F" w:rsidRPr="00584B3F" w:rsidRDefault="00584B3F" w:rsidP="00584B3F">
      <w:pPr>
        <w:spacing w:before="120" w:after="120"/>
        <w:rPr>
          <w:color w:val="333300"/>
        </w:rPr>
      </w:pPr>
    </w:p>
    <w:p w14:paraId="5C66BEF9" w14:textId="77777777" w:rsidR="00092BF6" w:rsidRPr="00092BF6" w:rsidRDefault="00092BF6" w:rsidP="00092BF6">
      <w:pPr>
        <w:spacing w:before="120" w:after="120"/>
        <w:jc w:val="center"/>
        <w:outlineLvl w:val="0"/>
        <w:rPr>
          <w:color w:val="333300"/>
        </w:rPr>
      </w:pPr>
    </w:p>
    <w:p w14:paraId="6CB94832" w14:textId="77777777" w:rsidR="00092BF6" w:rsidRPr="00092BF6" w:rsidRDefault="00092BF6" w:rsidP="00092BF6">
      <w:pPr>
        <w:spacing w:before="120" w:after="120"/>
        <w:jc w:val="center"/>
        <w:outlineLvl w:val="0"/>
        <w:rPr>
          <w:color w:val="333300"/>
        </w:rPr>
      </w:pPr>
    </w:p>
    <w:p w14:paraId="1B139C07" w14:textId="77777777" w:rsidR="00092BF6" w:rsidRPr="00092BF6" w:rsidRDefault="00092BF6" w:rsidP="00092BF6">
      <w:pPr>
        <w:jc w:val="center"/>
        <w:outlineLvl w:val="0"/>
        <w:rPr>
          <w:color w:val="333300"/>
        </w:rPr>
      </w:pPr>
    </w:p>
    <w:p w14:paraId="5A5587BE" w14:textId="77777777" w:rsidR="00092BF6" w:rsidRPr="00092BF6" w:rsidRDefault="00092BF6" w:rsidP="00092BF6">
      <w:pPr>
        <w:jc w:val="center"/>
        <w:outlineLvl w:val="0"/>
        <w:rPr>
          <w:b/>
          <w:bCs/>
          <w:color w:val="333300"/>
        </w:rPr>
      </w:pPr>
    </w:p>
    <w:p w14:paraId="31F1781D" w14:textId="77777777" w:rsidR="00FD6FC8" w:rsidRDefault="00FD6FC8" w:rsidP="00092BF6">
      <w:pPr>
        <w:jc w:val="center"/>
        <w:outlineLvl w:val="0"/>
        <w:rPr>
          <w:b/>
          <w:sz w:val="36"/>
          <w:szCs w:val="36"/>
        </w:rPr>
      </w:pPr>
    </w:p>
    <w:p w14:paraId="646E5398" w14:textId="77777777" w:rsidR="00FD6FC8" w:rsidRDefault="00FD6FC8" w:rsidP="00092BF6">
      <w:pPr>
        <w:jc w:val="center"/>
        <w:outlineLvl w:val="0"/>
        <w:rPr>
          <w:b/>
          <w:sz w:val="36"/>
          <w:szCs w:val="36"/>
        </w:rPr>
      </w:pPr>
    </w:p>
    <w:p w14:paraId="2AC3919C" w14:textId="77777777" w:rsidR="00FD6FC8" w:rsidRDefault="00FD6FC8" w:rsidP="00092BF6">
      <w:pPr>
        <w:jc w:val="center"/>
        <w:outlineLvl w:val="0"/>
        <w:rPr>
          <w:b/>
          <w:sz w:val="36"/>
          <w:szCs w:val="36"/>
        </w:rPr>
      </w:pPr>
    </w:p>
    <w:p w14:paraId="6D9D6475" w14:textId="77777777" w:rsidR="00FD6FC8" w:rsidRDefault="00FD6FC8" w:rsidP="00092BF6">
      <w:pPr>
        <w:jc w:val="center"/>
        <w:outlineLvl w:val="0"/>
        <w:rPr>
          <w:b/>
          <w:sz w:val="36"/>
          <w:szCs w:val="36"/>
        </w:rPr>
      </w:pPr>
    </w:p>
    <w:p w14:paraId="194528DB" w14:textId="77777777" w:rsidR="00FD6FC8" w:rsidRDefault="00FD6FC8" w:rsidP="00092BF6">
      <w:pPr>
        <w:jc w:val="center"/>
        <w:outlineLvl w:val="0"/>
        <w:rPr>
          <w:b/>
          <w:sz w:val="36"/>
          <w:szCs w:val="36"/>
        </w:rPr>
      </w:pPr>
    </w:p>
    <w:p w14:paraId="6B139451" w14:textId="77777777" w:rsidR="00FD6FC8" w:rsidRDefault="00FD6FC8" w:rsidP="00092BF6">
      <w:pPr>
        <w:jc w:val="center"/>
        <w:outlineLvl w:val="0"/>
        <w:rPr>
          <w:b/>
          <w:sz w:val="36"/>
          <w:szCs w:val="36"/>
        </w:rPr>
      </w:pPr>
    </w:p>
    <w:p w14:paraId="451781E5" w14:textId="77777777" w:rsidR="00FD6FC8" w:rsidRDefault="00FD6FC8" w:rsidP="00092BF6">
      <w:pPr>
        <w:jc w:val="center"/>
        <w:outlineLvl w:val="0"/>
        <w:rPr>
          <w:b/>
          <w:sz w:val="36"/>
          <w:szCs w:val="36"/>
        </w:rPr>
      </w:pPr>
    </w:p>
    <w:p w14:paraId="5701689A" w14:textId="77777777" w:rsidR="00FD6FC8" w:rsidRDefault="00FD6FC8" w:rsidP="00092BF6">
      <w:pPr>
        <w:jc w:val="center"/>
        <w:outlineLvl w:val="0"/>
        <w:rPr>
          <w:b/>
          <w:sz w:val="36"/>
          <w:szCs w:val="36"/>
        </w:rPr>
      </w:pPr>
    </w:p>
    <w:p w14:paraId="705B0729" w14:textId="77777777" w:rsidR="00FD6FC8" w:rsidRDefault="00FD6FC8" w:rsidP="00092BF6">
      <w:pPr>
        <w:jc w:val="center"/>
        <w:outlineLvl w:val="0"/>
        <w:rPr>
          <w:b/>
          <w:sz w:val="36"/>
          <w:szCs w:val="36"/>
        </w:rPr>
      </w:pPr>
    </w:p>
    <w:p w14:paraId="5A7468B9" w14:textId="77777777" w:rsidR="00FD6FC8" w:rsidRDefault="00FD6FC8" w:rsidP="00092BF6">
      <w:pPr>
        <w:jc w:val="center"/>
        <w:outlineLvl w:val="0"/>
        <w:rPr>
          <w:b/>
          <w:sz w:val="36"/>
          <w:szCs w:val="36"/>
        </w:rPr>
      </w:pPr>
    </w:p>
    <w:p w14:paraId="600C5FAA" w14:textId="77777777" w:rsidR="00FD6FC8" w:rsidRDefault="00FD6FC8" w:rsidP="00092BF6">
      <w:pPr>
        <w:jc w:val="center"/>
        <w:outlineLvl w:val="0"/>
        <w:rPr>
          <w:b/>
          <w:sz w:val="36"/>
          <w:szCs w:val="36"/>
        </w:rPr>
      </w:pPr>
    </w:p>
    <w:p w14:paraId="44F8FE52" w14:textId="77777777" w:rsidR="00FD6FC8" w:rsidRDefault="00FD6FC8" w:rsidP="00092BF6">
      <w:pPr>
        <w:jc w:val="center"/>
        <w:outlineLvl w:val="0"/>
        <w:rPr>
          <w:b/>
          <w:sz w:val="36"/>
          <w:szCs w:val="36"/>
        </w:rPr>
      </w:pPr>
    </w:p>
    <w:p w14:paraId="27416B44" w14:textId="77777777" w:rsidR="00FD6FC8" w:rsidRDefault="00FD6FC8" w:rsidP="00092BF6">
      <w:pPr>
        <w:jc w:val="center"/>
        <w:outlineLvl w:val="0"/>
        <w:rPr>
          <w:b/>
          <w:sz w:val="36"/>
          <w:szCs w:val="36"/>
        </w:rPr>
      </w:pPr>
    </w:p>
    <w:p w14:paraId="3680E1B2" w14:textId="77777777" w:rsidR="00FD6FC8" w:rsidRDefault="00FD6FC8" w:rsidP="00092BF6">
      <w:pPr>
        <w:jc w:val="center"/>
        <w:outlineLvl w:val="0"/>
        <w:rPr>
          <w:b/>
          <w:sz w:val="36"/>
          <w:szCs w:val="36"/>
        </w:rPr>
      </w:pPr>
    </w:p>
    <w:p w14:paraId="7483D36C" w14:textId="77777777" w:rsidR="00FD6FC8" w:rsidRDefault="00FD6FC8" w:rsidP="00092BF6">
      <w:pPr>
        <w:jc w:val="center"/>
        <w:outlineLvl w:val="0"/>
        <w:rPr>
          <w:b/>
          <w:sz w:val="36"/>
          <w:szCs w:val="36"/>
        </w:rPr>
      </w:pPr>
    </w:p>
    <w:p w14:paraId="5C85232A" w14:textId="77777777" w:rsidR="00FD6FC8" w:rsidRDefault="00FD6FC8" w:rsidP="00092BF6">
      <w:pPr>
        <w:jc w:val="center"/>
        <w:outlineLvl w:val="0"/>
        <w:rPr>
          <w:b/>
          <w:sz w:val="36"/>
          <w:szCs w:val="36"/>
        </w:rPr>
      </w:pPr>
    </w:p>
    <w:p w14:paraId="1E455DA4" w14:textId="14BE1DAD" w:rsidR="00092BF6" w:rsidRPr="00092BF6" w:rsidRDefault="00092BF6" w:rsidP="00092BF6">
      <w:pPr>
        <w:jc w:val="center"/>
        <w:outlineLvl w:val="0"/>
        <w:rPr>
          <w:b/>
          <w:sz w:val="36"/>
          <w:szCs w:val="36"/>
        </w:rPr>
      </w:pPr>
      <w:r w:rsidRPr="00092BF6">
        <w:rPr>
          <w:b/>
          <w:sz w:val="36"/>
          <w:szCs w:val="36"/>
        </w:rPr>
        <w:t>ERCOT Nodal Protocols</w:t>
      </w:r>
    </w:p>
    <w:p w14:paraId="66261958" w14:textId="77777777" w:rsidR="00092BF6" w:rsidRPr="00092BF6" w:rsidRDefault="00092BF6" w:rsidP="00092BF6">
      <w:pPr>
        <w:jc w:val="center"/>
        <w:outlineLvl w:val="0"/>
        <w:rPr>
          <w:b/>
          <w:sz w:val="36"/>
          <w:szCs w:val="36"/>
        </w:rPr>
      </w:pPr>
    </w:p>
    <w:p w14:paraId="5EA72AB8" w14:textId="77777777" w:rsidR="00092BF6" w:rsidRPr="00092BF6" w:rsidRDefault="00092BF6" w:rsidP="00092BF6">
      <w:pPr>
        <w:jc w:val="center"/>
        <w:outlineLvl w:val="0"/>
        <w:rPr>
          <w:b/>
          <w:sz w:val="36"/>
          <w:szCs w:val="36"/>
        </w:rPr>
      </w:pPr>
      <w:r w:rsidRPr="00092BF6">
        <w:rPr>
          <w:b/>
          <w:sz w:val="36"/>
          <w:szCs w:val="36"/>
        </w:rPr>
        <w:t>Section 22</w:t>
      </w:r>
    </w:p>
    <w:p w14:paraId="4E1EC84F" w14:textId="77777777" w:rsidR="00092BF6" w:rsidRPr="00092BF6" w:rsidRDefault="00092BF6" w:rsidP="00092BF6">
      <w:pPr>
        <w:jc w:val="center"/>
        <w:outlineLvl w:val="0"/>
        <w:rPr>
          <w:b/>
          <w:sz w:val="36"/>
          <w:szCs w:val="36"/>
        </w:rPr>
      </w:pPr>
    </w:p>
    <w:p w14:paraId="0DF75505" w14:textId="77777777" w:rsidR="00092BF6" w:rsidRPr="00092BF6" w:rsidRDefault="00092BF6" w:rsidP="00092BF6">
      <w:pPr>
        <w:jc w:val="center"/>
        <w:outlineLvl w:val="0"/>
        <w:rPr>
          <w:b/>
          <w:sz w:val="36"/>
          <w:szCs w:val="36"/>
        </w:rPr>
      </w:pPr>
      <w:r w:rsidRPr="00092BF6">
        <w:rPr>
          <w:b/>
          <w:sz w:val="36"/>
          <w:szCs w:val="36"/>
        </w:rPr>
        <w:t xml:space="preserve">Attachment C:  Amendment to Standard Form </w:t>
      </w:r>
      <w:r w:rsidRPr="00092BF6">
        <w:rPr>
          <w:b/>
          <w:bCs/>
          <w:sz w:val="36"/>
          <w:szCs w:val="36"/>
        </w:rPr>
        <w:t>Market Participant</w:t>
      </w:r>
      <w:r w:rsidRPr="00092BF6">
        <w:rPr>
          <w:b/>
          <w:sz w:val="36"/>
          <w:szCs w:val="36"/>
        </w:rPr>
        <w:t xml:space="preserve"> Agreement</w:t>
      </w:r>
    </w:p>
    <w:p w14:paraId="64855DE2" w14:textId="77777777" w:rsidR="00092BF6" w:rsidRPr="00092BF6" w:rsidRDefault="00092BF6" w:rsidP="00092BF6">
      <w:pPr>
        <w:jc w:val="center"/>
        <w:outlineLvl w:val="0"/>
      </w:pPr>
    </w:p>
    <w:p w14:paraId="6B6F825D" w14:textId="77777777" w:rsidR="00092BF6" w:rsidRPr="00092BF6" w:rsidRDefault="00092BF6" w:rsidP="00092BF6">
      <w:pPr>
        <w:outlineLvl w:val="0"/>
      </w:pPr>
    </w:p>
    <w:p w14:paraId="2FE90CC4" w14:textId="67D23BE0" w:rsidR="00092BF6" w:rsidRPr="00092BF6" w:rsidRDefault="00092BF6" w:rsidP="00092BF6">
      <w:pPr>
        <w:jc w:val="center"/>
        <w:outlineLvl w:val="0"/>
        <w:rPr>
          <w:b/>
          <w:bCs/>
        </w:rPr>
      </w:pPr>
      <w:del w:id="1754" w:author="TEBA" w:date="2024-12-17T09:48:00Z">
        <w:r w:rsidRPr="00092BF6" w:rsidDel="00FD6FC8">
          <w:rPr>
            <w:b/>
            <w:bCs/>
          </w:rPr>
          <w:delText>April 1, 2022</w:delText>
        </w:r>
      </w:del>
      <w:ins w:id="1755" w:author="TEBA" w:date="2024-12-17T09:48:00Z">
        <w:r w:rsidR="00FD6FC8">
          <w:rPr>
            <w:b/>
            <w:bCs/>
          </w:rPr>
          <w:t>TBD</w:t>
        </w:r>
      </w:ins>
    </w:p>
    <w:p w14:paraId="1A9B9319" w14:textId="77777777" w:rsidR="00092BF6" w:rsidRPr="00092BF6" w:rsidRDefault="00092BF6" w:rsidP="00092BF6">
      <w:pPr>
        <w:jc w:val="center"/>
        <w:outlineLvl w:val="0"/>
        <w:rPr>
          <w:b/>
          <w:bCs/>
        </w:rPr>
      </w:pPr>
    </w:p>
    <w:p w14:paraId="5D66DC07" w14:textId="77777777" w:rsidR="00092BF6" w:rsidRPr="00092BF6" w:rsidRDefault="00092BF6" w:rsidP="00092BF6">
      <w:pPr>
        <w:jc w:val="center"/>
        <w:outlineLvl w:val="0"/>
        <w:rPr>
          <w:b/>
          <w:bCs/>
        </w:rPr>
      </w:pPr>
    </w:p>
    <w:p w14:paraId="4E13F05A" w14:textId="77777777" w:rsidR="00092BF6" w:rsidRPr="00092BF6" w:rsidRDefault="00092BF6" w:rsidP="00092BF6">
      <w:pPr>
        <w:jc w:val="center"/>
        <w:outlineLvl w:val="0"/>
        <w:rPr>
          <w:b/>
          <w:bCs/>
        </w:rPr>
      </w:pPr>
    </w:p>
    <w:p w14:paraId="6DF8978A" w14:textId="77777777" w:rsidR="00092BF6" w:rsidRPr="00092BF6" w:rsidRDefault="00092BF6" w:rsidP="00092BF6">
      <w:pPr>
        <w:pBdr>
          <w:bottom w:val="single" w:sz="4" w:space="1" w:color="auto"/>
        </w:pBdr>
        <w:rPr>
          <w:color w:val="333300"/>
        </w:rPr>
      </w:pPr>
    </w:p>
    <w:p w14:paraId="74DA8A15" w14:textId="77777777" w:rsidR="00092BF6" w:rsidRPr="00092BF6" w:rsidRDefault="00092BF6" w:rsidP="00092BF6">
      <w:pPr>
        <w:jc w:val="center"/>
        <w:rPr>
          <w:color w:val="333300"/>
          <w:szCs w:val="20"/>
        </w:rPr>
        <w:sectPr w:rsidR="00092BF6" w:rsidRPr="00092BF6" w:rsidSect="00CC645D">
          <w:footerReference w:type="even" r:id="rId27"/>
          <w:footerReference w:type="first" r:id="rId28"/>
          <w:pgSz w:w="12240" w:h="15840" w:code="1"/>
          <w:pgMar w:top="1440" w:right="1440" w:bottom="1440" w:left="1440" w:header="720" w:footer="720" w:gutter="0"/>
          <w:cols w:space="720"/>
          <w:docGrid w:linePitch="360"/>
        </w:sectPr>
      </w:pPr>
    </w:p>
    <w:p w14:paraId="7EF038B1" w14:textId="77777777" w:rsidR="00092BF6" w:rsidRPr="00092BF6" w:rsidRDefault="00092BF6" w:rsidP="00092BF6">
      <w:pPr>
        <w:jc w:val="center"/>
      </w:pPr>
      <w:r w:rsidRPr="00092BF6">
        <w:lastRenderedPageBreak/>
        <w:t>Amendment to</w:t>
      </w:r>
    </w:p>
    <w:p w14:paraId="60BBE23F" w14:textId="77777777" w:rsidR="00092BF6" w:rsidRPr="00092BF6" w:rsidRDefault="00092BF6" w:rsidP="00092BF6">
      <w:pPr>
        <w:jc w:val="center"/>
      </w:pPr>
      <w:r w:rsidRPr="00092BF6">
        <w:t>Standard Form Market Participant Agreement</w:t>
      </w:r>
    </w:p>
    <w:p w14:paraId="22E38625" w14:textId="77777777" w:rsidR="00092BF6" w:rsidRPr="00092BF6" w:rsidRDefault="00092BF6" w:rsidP="00092BF6">
      <w:pPr>
        <w:jc w:val="center"/>
      </w:pPr>
      <w:r w:rsidRPr="00092BF6">
        <w:t>Between</w:t>
      </w:r>
    </w:p>
    <w:p w14:paraId="0D9E0B91" w14:textId="77777777" w:rsidR="00092BF6" w:rsidRPr="00092BF6" w:rsidRDefault="00092BF6" w:rsidP="00092BF6">
      <w:pPr>
        <w:jc w:val="center"/>
      </w:pPr>
      <w:r w:rsidRPr="00092BF6">
        <w:fldChar w:fldCharType="begin">
          <w:ffData>
            <w:name w:val="Text1"/>
            <w:enabled/>
            <w:calcOnExit w:val="0"/>
            <w:textInput>
              <w:default w:val="[Insert Participant]"/>
            </w:textInput>
          </w:ffData>
        </w:fldChar>
      </w:r>
      <w:r w:rsidRPr="00092BF6">
        <w:instrText xml:space="preserve"> FORMTEXT </w:instrText>
      </w:r>
      <w:r w:rsidRPr="00092BF6">
        <w:fldChar w:fldCharType="separate"/>
      </w:r>
      <w:r w:rsidRPr="00092BF6">
        <w:rPr>
          <w:noProof/>
        </w:rPr>
        <w:t>[Insert Participant]</w:t>
      </w:r>
      <w:r w:rsidRPr="00092BF6">
        <w:fldChar w:fldCharType="end"/>
      </w:r>
    </w:p>
    <w:p w14:paraId="032E7027" w14:textId="77777777" w:rsidR="00092BF6" w:rsidRPr="00092BF6" w:rsidRDefault="00092BF6" w:rsidP="00092BF6">
      <w:pPr>
        <w:jc w:val="center"/>
      </w:pPr>
      <w:r w:rsidRPr="00092BF6">
        <w:t>and</w:t>
      </w:r>
    </w:p>
    <w:p w14:paraId="27913DAB" w14:textId="77777777" w:rsidR="00092BF6" w:rsidRPr="00092BF6" w:rsidRDefault="00092BF6" w:rsidP="00092BF6">
      <w:pPr>
        <w:jc w:val="center"/>
      </w:pPr>
      <w:r w:rsidRPr="00092BF6">
        <w:t>Electric Reliability Council of Texas, Inc.</w:t>
      </w:r>
    </w:p>
    <w:p w14:paraId="09F79721" w14:textId="77777777" w:rsidR="00092BF6" w:rsidRPr="00092BF6" w:rsidRDefault="00092BF6" w:rsidP="00092BF6">
      <w:pPr>
        <w:jc w:val="center"/>
      </w:pPr>
    </w:p>
    <w:p w14:paraId="7A6D7479" w14:textId="77777777" w:rsidR="00092BF6" w:rsidRPr="00092BF6" w:rsidRDefault="00092BF6" w:rsidP="00092BF6">
      <w:pPr>
        <w:jc w:val="both"/>
      </w:pPr>
    </w:p>
    <w:p w14:paraId="541A3B98" w14:textId="77777777" w:rsidR="00092BF6" w:rsidRPr="00092BF6" w:rsidRDefault="00092BF6" w:rsidP="00092BF6">
      <w:pPr>
        <w:jc w:val="both"/>
      </w:pPr>
      <w:r w:rsidRPr="00092BF6">
        <w:tab/>
        <w:t xml:space="preserve">This AMENDMENT to the Standard Form Market Participant Agreement (“Amendment”), effective as of the ___________ day of ____________________, ___________ (“Effective Date”), is entered into by and between </w:t>
      </w:r>
      <w:r w:rsidRPr="00092BF6">
        <w:fldChar w:fldCharType="begin">
          <w:ffData>
            <w:name w:val="Text2"/>
            <w:enabled/>
            <w:calcOnExit w:val="0"/>
            <w:textInput>
              <w:default w:val="[Insert Participant]"/>
            </w:textInput>
          </w:ffData>
        </w:fldChar>
      </w:r>
      <w:r w:rsidRPr="00092BF6">
        <w:instrText xml:space="preserve"> FORMTEXT </w:instrText>
      </w:r>
      <w:r w:rsidRPr="00092BF6">
        <w:fldChar w:fldCharType="separate"/>
      </w:r>
      <w:r w:rsidRPr="00092BF6">
        <w:rPr>
          <w:noProof/>
        </w:rPr>
        <w:t>[Insert Participant]</w:t>
      </w:r>
      <w:r w:rsidRPr="00092BF6">
        <w:fldChar w:fldCharType="end"/>
      </w:r>
      <w:r w:rsidRPr="00092BF6">
        <w:t xml:space="preserve">, a </w:t>
      </w:r>
      <w:r w:rsidRPr="00092BF6">
        <w:fldChar w:fldCharType="begin">
          <w:ffData>
            <w:name w:val="Text3"/>
            <w:enabled/>
            <w:calcOnExit w:val="0"/>
            <w:textInput>
              <w:default w:val="[Insert State of Registration and Entity Type]"/>
            </w:textInput>
          </w:ffData>
        </w:fldChar>
      </w:r>
      <w:r w:rsidRPr="00092BF6">
        <w:instrText xml:space="preserve"> FORMTEXT </w:instrText>
      </w:r>
      <w:r w:rsidRPr="00092BF6">
        <w:fldChar w:fldCharType="separate"/>
      </w:r>
      <w:r w:rsidRPr="00092BF6">
        <w:rPr>
          <w:noProof/>
        </w:rPr>
        <w:t>[Insert State of Registration and Entity Type]</w:t>
      </w:r>
      <w:r w:rsidRPr="00092BF6">
        <w:fldChar w:fldCharType="end"/>
      </w:r>
      <w:r w:rsidRPr="00092BF6">
        <w:t xml:space="preserve"> (“Participant”) and Electric Reliability Council of Texas, Inc., a Texas non-profit corporation (“ERCOT”).</w:t>
      </w:r>
    </w:p>
    <w:p w14:paraId="0D6D16F4" w14:textId="77777777" w:rsidR="00092BF6" w:rsidRPr="00092BF6" w:rsidRDefault="00092BF6" w:rsidP="00092BF6"/>
    <w:p w14:paraId="2D165539" w14:textId="77777777" w:rsidR="00092BF6" w:rsidRPr="00092BF6" w:rsidRDefault="00092BF6" w:rsidP="00092BF6">
      <w:pPr>
        <w:jc w:val="center"/>
        <w:rPr>
          <w:u w:val="single"/>
        </w:rPr>
      </w:pPr>
      <w:r w:rsidRPr="00092BF6">
        <w:rPr>
          <w:u w:val="single"/>
        </w:rPr>
        <w:t>Recitals</w:t>
      </w:r>
    </w:p>
    <w:p w14:paraId="4CD04997" w14:textId="77777777" w:rsidR="00092BF6" w:rsidRPr="00092BF6" w:rsidRDefault="00092BF6" w:rsidP="00092BF6">
      <w:pPr>
        <w:jc w:val="both"/>
      </w:pPr>
    </w:p>
    <w:p w14:paraId="6DA4168C" w14:textId="77777777" w:rsidR="00092BF6" w:rsidRPr="00092BF6" w:rsidRDefault="00092BF6" w:rsidP="00092BF6">
      <w:pPr>
        <w:jc w:val="both"/>
      </w:pPr>
      <w:proofErr w:type="gramStart"/>
      <w:r w:rsidRPr="00092BF6">
        <w:t>WHEREAS,</w:t>
      </w:r>
      <w:proofErr w:type="gramEnd"/>
      <w:r w:rsidRPr="00092BF6">
        <w:t xml:space="preserve"> Participant and ERCOT entered into a Standard Form Market Participant Agreement (SFA) dated </w:t>
      </w:r>
      <w:r w:rsidRPr="00092BF6">
        <w:fldChar w:fldCharType="begin">
          <w:ffData>
            <w:name w:val="Text4"/>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r w:rsidRPr="00092BF6">
        <w:t>; and</w:t>
      </w:r>
    </w:p>
    <w:p w14:paraId="4B01D9E4" w14:textId="77777777" w:rsidR="00092BF6" w:rsidRPr="00092BF6" w:rsidRDefault="00092BF6" w:rsidP="00092BF6">
      <w:pPr>
        <w:jc w:val="both"/>
      </w:pPr>
    </w:p>
    <w:p w14:paraId="2110E25C" w14:textId="77777777" w:rsidR="00092BF6" w:rsidRPr="00092BF6" w:rsidRDefault="00092BF6" w:rsidP="00092BF6">
      <w:pPr>
        <w:jc w:val="both"/>
      </w:pPr>
      <w:proofErr w:type="gramStart"/>
      <w:r w:rsidRPr="00092BF6">
        <w:t>WHEREAS,</w:t>
      </w:r>
      <w:proofErr w:type="gramEnd"/>
      <w:r w:rsidRPr="00092BF6">
        <w:t xml:space="preserve"> Participant and ERCOT wish to amend that SFA to include Market Participant registrations designated below.</w:t>
      </w:r>
    </w:p>
    <w:p w14:paraId="1FC8B7CB" w14:textId="77777777" w:rsidR="00092BF6" w:rsidRPr="00092BF6" w:rsidRDefault="00092BF6" w:rsidP="00092BF6">
      <w:pPr>
        <w:jc w:val="both"/>
      </w:pPr>
    </w:p>
    <w:p w14:paraId="723FAE73" w14:textId="77777777" w:rsidR="00092BF6" w:rsidRPr="00092BF6" w:rsidRDefault="00092BF6" w:rsidP="00092BF6">
      <w:pPr>
        <w:jc w:val="both"/>
      </w:pPr>
      <w:r w:rsidRPr="00092BF6">
        <w:t>NOW, THEREFORE, Participant and ERCOT agree that paragraph A in the “Recitals” section of that SFA shall be deleted in its entirety and replaced with the following:</w:t>
      </w:r>
    </w:p>
    <w:p w14:paraId="10146B77" w14:textId="77777777" w:rsidR="00092BF6" w:rsidRPr="00092BF6" w:rsidRDefault="00092BF6" w:rsidP="00092BF6">
      <w:pPr>
        <w:jc w:val="both"/>
      </w:pPr>
    </w:p>
    <w:p w14:paraId="7A6B671B" w14:textId="77777777" w:rsidR="00092BF6" w:rsidRPr="00092BF6" w:rsidRDefault="00092BF6" w:rsidP="00092BF6">
      <w:pPr>
        <w:jc w:val="both"/>
      </w:pPr>
      <w:r w:rsidRPr="00092BF6">
        <w:t>A.</w:t>
      </w:r>
      <w:r w:rsidRPr="00092BF6">
        <w:tab/>
        <w:t xml:space="preserve">As defined in the ERCOT Protocols, Participant is a (check all that apply): </w:t>
      </w:r>
    </w:p>
    <w:p w14:paraId="055F5D77" w14:textId="77777777" w:rsidR="00092BF6" w:rsidRPr="00092BF6" w:rsidRDefault="00092BF6" w:rsidP="00092BF6">
      <w:pPr>
        <w:ind w:left="1440"/>
        <w:jc w:val="both"/>
      </w:pPr>
    </w:p>
    <w:p w14:paraId="36914C03"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701468">
        <w:fldChar w:fldCharType="separate"/>
      </w:r>
      <w:r w:rsidRPr="00092BF6">
        <w:fldChar w:fldCharType="end"/>
      </w:r>
      <w:r w:rsidRPr="00092BF6">
        <w:t xml:space="preserve"> Load Serving Entity (LSE)</w:t>
      </w:r>
    </w:p>
    <w:p w14:paraId="7F1DE840" w14:textId="77777777" w:rsidR="00092BF6" w:rsidRPr="00092BF6" w:rsidRDefault="00092BF6" w:rsidP="00092BF6">
      <w:pPr>
        <w:ind w:left="720"/>
        <w:jc w:val="both"/>
      </w:pPr>
    </w:p>
    <w:p w14:paraId="3963E54C"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701468">
        <w:fldChar w:fldCharType="separate"/>
      </w:r>
      <w:r w:rsidRPr="00092BF6">
        <w:fldChar w:fldCharType="end"/>
      </w:r>
      <w:r w:rsidRPr="00092BF6">
        <w:t xml:space="preserve"> Qualified Scheduling Entity (QSE)</w:t>
      </w:r>
    </w:p>
    <w:p w14:paraId="48606CCD" w14:textId="77777777" w:rsidR="00092BF6" w:rsidRPr="00092BF6" w:rsidRDefault="00092BF6" w:rsidP="00092BF6">
      <w:pPr>
        <w:ind w:left="720"/>
        <w:jc w:val="both"/>
      </w:pPr>
    </w:p>
    <w:p w14:paraId="363AC64C"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701468">
        <w:fldChar w:fldCharType="separate"/>
      </w:r>
      <w:r w:rsidRPr="00092BF6">
        <w:fldChar w:fldCharType="end"/>
      </w:r>
      <w:r w:rsidRPr="00092BF6">
        <w:t xml:space="preserve"> Transmission Service Provider (TSP)</w:t>
      </w:r>
    </w:p>
    <w:p w14:paraId="07D61293" w14:textId="77777777" w:rsidR="00092BF6" w:rsidRPr="00092BF6" w:rsidRDefault="00092BF6" w:rsidP="00092BF6">
      <w:pPr>
        <w:ind w:left="720"/>
        <w:jc w:val="both"/>
      </w:pPr>
    </w:p>
    <w:p w14:paraId="3A935763"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701468">
        <w:fldChar w:fldCharType="separate"/>
      </w:r>
      <w:r w:rsidRPr="00092BF6">
        <w:fldChar w:fldCharType="end"/>
      </w:r>
      <w:r w:rsidRPr="00092BF6">
        <w:t xml:space="preserve"> Distribution Service Provider (DSP)</w:t>
      </w:r>
    </w:p>
    <w:p w14:paraId="418C3D78" w14:textId="77777777" w:rsidR="00092BF6" w:rsidRPr="00092BF6" w:rsidRDefault="00092BF6" w:rsidP="00092BF6">
      <w:pPr>
        <w:ind w:left="720"/>
        <w:jc w:val="both"/>
      </w:pPr>
    </w:p>
    <w:p w14:paraId="3C1EE987"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701468">
        <w:fldChar w:fldCharType="separate"/>
      </w:r>
      <w:r w:rsidRPr="00092BF6">
        <w:fldChar w:fldCharType="end"/>
      </w:r>
      <w:r w:rsidRPr="00092BF6">
        <w:t xml:space="preserve"> Congestion Revenue Right (CRR) Account Holder</w:t>
      </w:r>
    </w:p>
    <w:p w14:paraId="08F1BE15" w14:textId="77777777" w:rsidR="00092BF6" w:rsidRPr="00092BF6" w:rsidRDefault="00092BF6" w:rsidP="00092BF6">
      <w:pPr>
        <w:ind w:left="720"/>
        <w:jc w:val="both"/>
      </w:pPr>
    </w:p>
    <w:p w14:paraId="3D15DD88"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701468">
        <w:fldChar w:fldCharType="separate"/>
      </w:r>
      <w:r w:rsidRPr="00092BF6">
        <w:fldChar w:fldCharType="end"/>
      </w:r>
      <w:r w:rsidRPr="00092BF6">
        <w:t xml:space="preserve"> Resource Entity</w:t>
      </w:r>
    </w:p>
    <w:p w14:paraId="0AE08333" w14:textId="77777777" w:rsidR="00092BF6" w:rsidRPr="00092BF6" w:rsidRDefault="00092BF6" w:rsidP="00092BF6">
      <w:pPr>
        <w:ind w:left="720"/>
        <w:jc w:val="both"/>
      </w:pPr>
    </w:p>
    <w:p w14:paraId="6215F85E" w14:textId="6B5B6284"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701468">
        <w:fldChar w:fldCharType="separate"/>
      </w:r>
      <w:r w:rsidRPr="00092BF6">
        <w:fldChar w:fldCharType="end"/>
      </w:r>
      <w:r w:rsidRPr="00092BF6">
        <w:t xml:space="preserve"> </w:t>
      </w:r>
      <w:del w:id="1756" w:author="TEBA" w:date="2024-12-10T07:11:00Z">
        <w:r w:rsidRPr="00092BF6" w:rsidDel="009A56E6">
          <w:delText xml:space="preserve">Renewable </w:delText>
        </w:r>
      </w:del>
      <w:r w:rsidRPr="00092BF6">
        <w:t xml:space="preserve">Energy </w:t>
      </w:r>
      <w:ins w:id="1757" w:author="TEBA" w:date="2024-12-10T07:11:00Z">
        <w:r w:rsidR="009A56E6">
          <w:t xml:space="preserve">Attribute </w:t>
        </w:r>
      </w:ins>
      <w:del w:id="1758" w:author="TEBA" w:date="2024-12-10T07:11:00Z">
        <w:r w:rsidRPr="00092BF6" w:rsidDel="009A56E6">
          <w:delText xml:space="preserve">Credit </w:delText>
        </w:r>
      </w:del>
      <w:ins w:id="1759" w:author="TEBA" w:date="2024-12-10T07:11:00Z">
        <w:r w:rsidR="009A56E6">
          <w:t>Certificate</w:t>
        </w:r>
        <w:r w:rsidR="009A56E6" w:rsidRPr="00092BF6">
          <w:t xml:space="preserve"> </w:t>
        </w:r>
      </w:ins>
      <w:r w:rsidRPr="00092BF6">
        <w:t>(</w:t>
      </w:r>
      <w:del w:id="1760" w:author="TEBA" w:date="2024-12-10T07:11:00Z">
        <w:r w:rsidRPr="00092BF6" w:rsidDel="009A56E6">
          <w:delText>REC</w:delText>
        </w:r>
      </w:del>
      <w:ins w:id="1761" w:author="TEBA" w:date="2024-12-10T07:11:00Z">
        <w:r w:rsidR="009A56E6">
          <w:t>EAC</w:t>
        </w:r>
      </w:ins>
      <w:r w:rsidRPr="00092BF6">
        <w:t xml:space="preserve">) Account Holder </w:t>
      </w:r>
    </w:p>
    <w:p w14:paraId="7FE61ADE" w14:textId="77777777" w:rsidR="00092BF6" w:rsidRPr="00092BF6" w:rsidRDefault="00092BF6" w:rsidP="00092BF6">
      <w:pPr>
        <w:tabs>
          <w:tab w:val="num" w:pos="720"/>
        </w:tabs>
        <w:jc w:val="both"/>
      </w:pPr>
    </w:p>
    <w:p w14:paraId="39A1A5FE"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modifies the existing SFA only to include those Market Participant registrations designated above by Participant.</w:t>
      </w:r>
    </w:p>
    <w:p w14:paraId="0969D81E"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p>
    <w:p w14:paraId="3C94BE61"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in no way alters the terms and conditions of the existing SFA other than as specifically set forth herein.</w:t>
      </w:r>
    </w:p>
    <w:p w14:paraId="31587405" w14:textId="77777777" w:rsidR="00092BF6" w:rsidRPr="00092BF6" w:rsidRDefault="00092BF6" w:rsidP="00092BF6">
      <w:pPr>
        <w:spacing w:before="120" w:after="120"/>
        <w:jc w:val="both"/>
      </w:pPr>
      <w:r w:rsidRPr="00092BF6">
        <w:lastRenderedPageBreak/>
        <w:t>SIGNED, ACCEPTED AND AGREED TO by each undersigned signatory who, by signature hereto, represents and warrants that he or she has full power and authority to execute this Amendment to the Standard Form Market Participant Agreement.</w:t>
      </w:r>
    </w:p>
    <w:p w14:paraId="2967A30F" w14:textId="77777777" w:rsidR="00092BF6" w:rsidRPr="00092BF6" w:rsidRDefault="00092BF6" w:rsidP="00092BF6">
      <w:pPr>
        <w:tabs>
          <w:tab w:val="left" w:pos="1080"/>
        </w:tabs>
        <w:spacing w:before="240" w:after="240"/>
        <w:ind w:left="1080" w:hanging="1080"/>
        <w:outlineLvl w:val="2"/>
        <w:rPr>
          <w:b/>
          <w:bCs/>
          <w:i/>
        </w:rPr>
      </w:pPr>
      <w:r w:rsidRPr="00092BF6">
        <w:rPr>
          <w:b/>
          <w:bCs/>
          <w:i/>
        </w:rPr>
        <w:t>Electric Reliability Council of Texas, Inc.:</w:t>
      </w:r>
    </w:p>
    <w:p w14:paraId="07E7359E" w14:textId="77777777" w:rsidR="00092BF6" w:rsidRPr="00092BF6" w:rsidRDefault="00092BF6" w:rsidP="00092BF6">
      <w:pPr>
        <w:suppressAutoHyphens/>
        <w:jc w:val="both"/>
      </w:pPr>
    </w:p>
    <w:p w14:paraId="4C00A698" w14:textId="77777777" w:rsidR="00092BF6" w:rsidRPr="00092BF6" w:rsidRDefault="00092BF6" w:rsidP="00092BF6">
      <w:pPr>
        <w:suppressAutoHyphens/>
        <w:jc w:val="both"/>
      </w:pPr>
      <w:r w:rsidRPr="00092BF6">
        <w:t>By: ______________________________________________</w:t>
      </w:r>
    </w:p>
    <w:p w14:paraId="5003F7E6" w14:textId="77777777" w:rsidR="00092BF6" w:rsidRPr="00092BF6" w:rsidRDefault="00092BF6" w:rsidP="00092BF6">
      <w:pPr>
        <w:suppressAutoHyphens/>
        <w:jc w:val="both"/>
      </w:pPr>
    </w:p>
    <w:p w14:paraId="434A14DC" w14:textId="77777777" w:rsidR="00092BF6" w:rsidRPr="00092BF6" w:rsidRDefault="00092BF6" w:rsidP="00092BF6">
      <w:pPr>
        <w:suppressAutoHyphens/>
        <w:jc w:val="both"/>
      </w:pPr>
      <w:r w:rsidRPr="00092BF6">
        <w:t>Name: ___________________________________________</w:t>
      </w:r>
    </w:p>
    <w:p w14:paraId="0C0F21C1" w14:textId="77777777" w:rsidR="00092BF6" w:rsidRPr="00092BF6" w:rsidRDefault="00092BF6" w:rsidP="00092BF6">
      <w:pPr>
        <w:suppressAutoHyphens/>
        <w:jc w:val="both"/>
      </w:pPr>
    </w:p>
    <w:p w14:paraId="3B8E96D2" w14:textId="77777777" w:rsidR="00092BF6" w:rsidRPr="00092BF6" w:rsidRDefault="00092BF6" w:rsidP="00092BF6">
      <w:pPr>
        <w:suppressAutoHyphens/>
        <w:jc w:val="both"/>
      </w:pPr>
      <w:r w:rsidRPr="00092BF6">
        <w:t>Title: ____________________________________________</w:t>
      </w:r>
    </w:p>
    <w:p w14:paraId="683CC87C" w14:textId="77777777" w:rsidR="00092BF6" w:rsidRPr="00092BF6" w:rsidRDefault="00092BF6" w:rsidP="00092BF6">
      <w:pPr>
        <w:suppressAutoHyphens/>
        <w:jc w:val="both"/>
      </w:pPr>
    </w:p>
    <w:p w14:paraId="7EE420D9" w14:textId="77777777" w:rsidR="00092BF6" w:rsidRPr="00092BF6" w:rsidRDefault="00092BF6" w:rsidP="00092BF6">
      <w:pPr>
        <w:suppressAutoHyphens/>
        <w:jc w:val="both"/>
      </w:pPr>
      <w:r w:rsidRPr="00092BF6">
        <w:t>Date: _____________________________</w:t>
      </w:r>
    </w:p>
    <w:p w14:paraId="10CD22F1" w14:textId="77777777" w:rsidR="00092BF6" w:rsidRPr="00092BF6" w:rsidRDefault="00092BF6" w:rsidP="00092BF6">
      <w:pPr>
        <w:keepLines/>
        <w:suppressAutoHyphens/>
        <w:jc w:val="both"/>
      </w:pPr>
    </w:p>
    <w:p w14:paraId="28C21FA4" w14:textId="77777777" w:rsidR="00092BF6" w:rsidRPr="00092BF6" w:rsidRDefault="00092BF6" w:rsidP="00092BF6">
      <w:pPr>
        <w:keepLines/>
        <w:suppressAutoHyphens/>
        <w:spacing w:before="240"/>
        <w:jc w:val="both"/>
        <w:rPr>
          <w:b/>
          <w:i/>
        </w:rPr>
      </w:pPr>
      <w:r w:rsidRPr="00092BF6">
        <w:rPr>
          <w:b/>
          <w:i/>
        </w:rPr>
        <w:t>Participant:</w:t>
      </w:r>
    </w:p>
    <w:p w14:paraId="3A4490DF" w14:textId="77777777" w:rsidR="00092BF6" w:rsidRPr="00092BF6" w:rsidRDefault="00092BF6" w:rsidP="00092BF6">
      <w:pPr>
        <w:suppressAutoHyphens/>
        <w:jc w:val="both"/>
      </w:pPr>
    </w:p>
    <w:p w14:paraId="7376A0FC" w14:textId="77777777" w:rsidR="00092BF6" w:rsidRPr="00092BF6" w:rsidRDefault="00092BF6" w:rsidP="00092BF6">
      <w:pPr>
        <w:suppressAutoHyphens/>
        <w:jc w:val="both"/>
      </w:pPr>
    </w:p>
    <w:p w14:paraId="290AEBEB" w14:textId="77777777" w:rsidR="00092BF6" w:rsidRPr="00092BF6" w:rsidRDefault="00092BF6" w:rsidP="00092BF6">
      <w:pPr>
        <w:suppressAutoHyphens/>
        <w:jc w:val="both"/>
      </w:pPr>
      <w:r w:rsidRPr="00092BF6">
        <w:t>By: ______________________________________________</w:t>
      </w:r>
    </w:p>
    <w:p w14:paraId="23096054" w14:textId="77777777" w:rsidR="00092BF6" w:rsidRPr="00092BF6" w:rsidRDefault="00092BF6" w:rsidP="00092BF6">
      <w:pPr>
        <w:suppressAutoHyphens/>
        <w:jc w:val="both"/>
      </w:pPr>
    </w:p>
    <w:p w14:paraId="39C134B5" w14:textId="77777777" w:rsidR="00092BF6" w:rsidRPr="00092BF6" w:rsidRDefault="00092BF6" w:rsidP="00092BF6">
      <w:pPr>
        <w:suppressAutoHyphens/>
        <w:jc w:val="both"/>
      </w:pPr>
      <w:r w:rsidRPr="00092BF6">
        <w:t xml:space="preserve">Name: </w:t>
      </w:r>
      <w:r w:rsidRPr="00092BF6">
        <w:fldChar w:fldCharType="begin">
          <w:ffData>
            <w:name w:val="Text5"/>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440FD474" w14:textId="77777777" w:rsidR="00092BF6" w:rsidRPr="00092BF6" w:rsidRDefault="00092BF6" w:rsidP="00092BF6">
      <w:pPr>
        <w:suppressAutoHyphens/>
        <w:jc w:val="both"/>
      </w:pPr>
    </w:p>
    <w:p w14:paraId="2E5631AB" w14:textId="77777777" w:rsidR="00092BF6" w:rsidRPr="00092BF6" w:rsidRDefault="00092BF6" w:rsidP="00092BF6">
      <w:pPr>
        <w:suppressAutoHyphens/>
        <w:jc w:val="both"/>
      </w:pPr>
      <w:r w:rsidRPr="00092BF6">
        <w:t xml:space="preserve">Title: </w:t>
      </w:r>
      <w:r w:rsidRPr="00092BF6">
        <w:fldChar w:fldCharType="begin">
          <w:ffData>
            <w:name w:val="Text6"/>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3BBC4A8F" w14:textId="77777777" w:rsidR="00092BF6" w:rsidRPr="00092BF6" w:rsidRDefault="00092BF6" w:rsidP="00092BF6">
      <w:pPr>
        <w:suppressAutoHyphens/>
        <w:jc w:val="both"/>
      </w:pPr>
    </w:p>
    <w:p w14:paraId="418516D5" w14:textId="77777777" w:rsidR="00092BF6" w:rsidRPr="00092BF6" w:rsidRDefault="00092BF6" w:rsidP="00092BF6">
      <w:pPr>
        <w:suppressAutoHyphens/>
        <w:jc w:val="both"/>
      </w:pPr>
      <w:r w:rsidRPr="00092BF6">
        <w:t xml:space="preserve">Date: </w:t>
      </w:r>
      <w:r w:rsidRPr="00092BF6">
        <w:fldChar w:fldCharType="begin">
          <w:ffData>
            <w:name w:val="Text7"/>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r w:rsidRPr="00092BF6">
        <w:tab/>
      </w:r>
    </w:p>
    <w:p w14:paraId="29C9BCC7" w14:textId="77777777" w:rsidR="00092BF6" w:rsidRPr="00092BF6" w:rsidRDefault="00092BF6" w:rsidP="00092BF6">
      <w:pPr>
        <w:suppressAutoHyphens/>
        <w:jc w:val="both"/>
      </w:pPr>
    </w:p>
    <w:p w14:paraId="3B5BD823" w14:textId="77777777" w:rsidR="00092BF6" w:rsidRPr="00092BF6" w:rsidRDefault="00092BF6" w:rsidP="00092BF6">
      <w:pPr>
        <w:suppressAutoHyphens/>
        <w:jc w:val="both"/>
      </w:pPr>
    </w:p>
    <w:p w14:paraId="4D7F993F" w14:textId="77777777" w:rsidR="00092BF6" w:rsidRPr="00092BF6" w:rsidRDefault="00092BF6" w:rsidP="00092BF6">
      <w:pPr>
        <w:suppressAutoHyphens/>
        <w:jc w:val="both"/>
      </w:pPr>
      <w:r w:rsidRPr="00092BF6">
        <w:t xml:space="preserve">Market Participant Name: </w:t>
      </w:r>
      <w:r w:rsidRPr="00092BF6">
        <w:fldChar w:fldCharType="begin">
          <w:ffData>
            <w:name w:val="Text8"/>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3326DA42" w14:textId="77777777" w:rsidR="00092BF6" w:rsidRPr="00092BF6" w:rsidRDefault="00092BF6" w:rsidP="00092BF6">
      <w:pPr>
        <w:suppressAutoHyphens/>
        <w:jc w:val="both"/>
      </w:pPr>
    </w:p>
    <w:p w14:paraId="748FDDAE" w14:textId="77777777" w:rsidR="00092BF6" w:rsidRPr="00092BF6" w:rsidRDefault="00092BF6" w:rsidP="00092BF6">
      <w:pPr>
        <w:suppressAutoHyphens/>
        <w:jc w:val="both"/>
      </w:pPr>
    </w:p>
    <w:p w14:paraId="4E3855E5" w14:textId="77777777" w:rsidR="00092BF6" w:rsidRPr="00092BF6" w:rsidRDefault="00092BF6" w:rsidP="00092BF6">
      <w:pPr>
        <w:suppressAutoHyphens/>
        <w:jc w:val="both"/>
      </w:pPr>
      <w:r w:rsidRPr="00092BF6">
        <w:t xml:space="preserve">Market Participant DUNS: </w:t>
      </w:r>
      <w:r w:rsidRPr="00092BF6">
        <w:fldChar w:fldCharType="begin">
          <w:ffData>
            <w:name w:val="Text9"/>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62440B6E" w14:textId="77777777" w:rsidR="00092BF6" w:rsidRPr="00092BF6" w:rsidRDefault="00092BF6" w:rsidP="00092BF6">
      <w:pPr>
        <w:rPr>
          <w:b/>
          <w:i/>
          <w:iCs/>
        </w:rPr>
      </w:pPr>
    </w:p>
    <w:p w14:paraId="6777619C" w14:textId="77777777" w:rsidR="00092BF6" w:rsidRPr="00092BF6" w:rsidDel="00C04E15" w:rsidRDefault="00092BF6" w:rsidP="00092BF6">
      <w:pPr>
        <w:keepNext/>
        <w:suppressAutoHyphens/>
        <w:jc w:val="both"/>
      </w:pPr>
    </w:p>
    <w:p w14:paraId="69E89807" w14:textId="77777777" w:rsidR="00092BF6" w:rsidRPr="00092BF6" w:rsidRDefault="00092BF6" w:rsidP="00092BF6">
      <w:pPr>
        <w:rPr>
          <w:color w:val="333300"/>
          <w:szCs w:val="20"/>
        </w:rPr>
      </w:pPr>
    </w:p>
    <w:p w14:paraId="1B1D3623" w14:textId="77777777" w:rsidR="00092BF6" w:rsidRPr="00092BF6" w:rsidRDefault="00092BF6" w:rsidP="00092BF6">
      <w:pPr>
        <w:rPr>
          <w:color w:val="333300"/>
          <w:szCs w:val="20"/>
        </w:rPr>
      </w:pPr>
    </w:p>
    <w:p w14:paraId="4AB29E47" w14:textId="77777777" w:rsidR="00092BF6" w:rsidRPr="00092BF6" w:rsidRDefault="00092BF6" w:rsidP="00092BF6">
      <w:pPr>
        <w:rPr>
          <w:color w:val="333300"/>
          <w:szCs w:val="20"/>
        </w:rPr>
      </w:pPr>
    </w:p>
    <w:p w14:paraId="416EE129" w14:textId="77777777" w:rsidR="00092BF6" w:rsidRPr="00092BF6" w:rsidRDefault="00092BF6" w:rsidP="00092BF6">
      <w:pPr>
        <w:rPr>
          <w:color w:val="333300"/>
          <w:szCs w:val="20"/>
        </w:rPr>
      </w:pPr>
    </w:p>
    <w:p w14:paraId="55C0B3CA" w14:textId="77777777" w:rsidR="00092BF6" w:rsidRPr="00092BF6" w:rsidRDefault="00092BF6" w:rsidP="00092BF6">
      <w:pPr>
        <w:rPr>
          <w:color w:val="333300"/>
          <w:szCs w:val="20"/>
        </w:rPr>
      </w:pPr>
    </w:p>
    <w:p w14:paraId="5CBE3AAD" w14:textId="77777777" w:rsidR="00092BF6" w:rsidRPr="00092BF6" w:rsidRDefault="00092BF6" w:rsidP="00092BF6">
      <w:pPr>
        <w:rPr>
          <w:color w:val="333300"/>
          <w:szCs w:val="20"/>
        </w:rPr>
      </w:pPr>
    </w:p>
    <w:p w14:paraId="08DDE714" w14:textId="77777777" w:rsidR="00092BF6" w:rsidRPr="00092BF6" w:rsidRDefault="00092BF6" w:rsidP="00092BF6">
      <w:pPr>
        <w:rPr>
          <w:color w:val="333300"/>
          <w:szCs w:val="20"/>
        </w:rPr>
      </w:pPr>
    </w:p>
    <w:p w14:paraId="43F690C7" w14:textId="77777777" w:rsidR="00092BF6" w:rsidRPr="00092BF6" w:rsidRDefault="00092BF6" w:rsidP="00092BF6">
      <w:pPr>
        <w:rPr>
          <w:color w:val="333300"/>
          <w:szCs w:val="20"/>
        </w:rPr>
      </w:pPr>
    </w:p>
    <w:p w14:paraId="651D0A11" w14:textId="77777777" w:rsidR="00092BF6" w:rsidRPr="00092BF6" w:rsidRDefault="00092BF6" w:rsidP="00092BF6">
      <w:pPr>
        <w:rPr>
          <w:color w:val="333300"/>
          <w:szCs w:val="20"/>
        </w:rPr>
      </w:pPr>
    </w:p>
    <w:p w14:paraId="26181DF8" w14:textId="77777777" w:rsidR="00092BF6" w:rsidRPr="00092BF6" w:rsidRDefault="00092BF6" w:rsidP="00092BF6">
      <w:pPr>
        <w:rPr>
          <w:color w:val="333300"/>
          <w:szCs w:val="20"/>
        </w:rPr>
      </w:pPr>
    </w:p>
    <w:p w14:paraId="06428D3D" w14:textId="77777777" w:rsidR="00092BF6" w:rsidRPr="00092BF6" w:rsidRDefault="00092BF6" w:rsidP="00092BF6">
      <w:pPr>
        <w:rPr>
          <w:color w:val="333300"/>
          <w:szCs w:val="20"/>
        </w:rPr>
      </w:pPr>
    </w:p>
    <w:p w14:paraId="4230FDFB" w14:textId="77777777" w:rsidR="00092BF6" w:rsidRPr="00092BF6" w:rsidRDefault="00092BF6" w:rsidP="00092BF6">
      <w:pPr>
        <w:rPr>
          <w:color w:val="33330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092BF6" w:rsidRPr="00092BF6" w14:paraId="401BB48B" w14:textId="77777777" w:rsidTr="00B3311E">
        <w:tc>
          <w:tcPr>
            <w:tcW w:w="9558" w:type="dxa"/>
            <w:shd w:val="pct12" w:color="auto" w:fill="auto"/>
          </w:tcPr>
          <w:p w14:paraId="6C8C4F16" w14:textId="77777777" w:rsidR="00092BF6" w:rsidRPr="00092BF6" w:rsidRDefault="00092BF6" w:rsidP="00092BF6">
            <w:pPr>
              <w:spacing w:before="120" w:after="240"/>
              <w:rPr>
                <w:b/>
                <w:i/>
                <w:lang w:val="x-none" w:eastAsia="x-none"/>
              </w:rPr>
            </w:pPr>
            <w:r w:rsidRPr="00092BF6">
              <w:rPr>
                <w:b/>
                <w:i/>
                <w:lang w:val="x-none" w:eastAsia="x-none"/>
              </w:rPr>
              <w:lastRenderedPageBreak/>
              <w:t xml:space="preserve">[NPRR857:  </w:t>
            </w:r>
            <w:r w:rsidRPr="00092BF6">
              <w:rPr>
                <w:b/>
                <w:i/>
                <w:lang w:eastAsia="x-none"/>
              </w:rPr>
              <w:t>Replace Section 22 Attachment C above with the following</w:t>
            </w:r>
            <w:r w:rsidRPr="00092BF6">
              <w:rPr>
                <w:b/>
                <w:i/>
                <w:lang w:val="x-none" w:eastAsia="x-none"/>
              </w:rPr>
              <w:t xml:space="preserve"> upon system implementation</w:t>
            </w:r>
            <w:r w:rsidRPr="00092BF6">
              <w:rPr>
                <w:b/>
                <w:i/>
                <w:lang w:eastAsia="x-none"/>
              </w:rPr>
              <w:t xml:space="preserve"> </w:t>
            </w:r>
            <w:r w:rsidRPr="00092BF6">
              <w:rPr>
                <w:b/>
                <w:i/>
                <w:iCs/>
                <w:lang w:val="x-none" w:eastAsia="x-none"/>
              </w:rPr>
              <w:t>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092BF6">
              <w:rPr>
                <w:b/>
                <w:i/>
                <w:lang w:val="x-none" w:eastAsia="x-none"/>
              </w:rPr>
              <w:t>:]</w:t>
            </w:r>
          </w:p>
          <w:p w14:paraId="5DC2F514" w14:textId="77777777" w:rsidR="00092BF6" w:rsidRPr="00092BF6" w:rsidRDefault="00092BF6" w:rsidP="00092BF6">
            <w:pPr>
              <w:jc w:val="center"/>
            </w:pPr>
            <w:r w:rsidRPr="00092BF6">
              <w:t>Amendment to</w:t>
            </w:r>
          </w:p>
          <w:p w14:paraId="1B40E44C" w14:textId="77777777" w:rsidR="00092BF6" w:rsidRPr="00092BF6" w:rsidRDefault="00092BF6" w:rsidP="00092BF6">
            <w:pPr>
              <w:jc w:val="center"/>
            </w:pPr>
            <w:r w:rsidRPr="00092BF6">
              <w:t>Standard Form Market Participant Agreement</w:t>
            </w:r>
          </w:p>
          <w:p w14:paraId="2382FDE5" w14:textId="77777777" w:rsidR="00092BF6" w:rsidRPr="00092BF6" w:rsidRDefault="00092BF6" w:rsidP="00092BF6">
            <w:pPr>
              <w:jc w:val="center"/>
            </w:pPr>
            <w:r w:rsidRPr="00092BF6">
              <w:t>Between</w:t>
            </w:r>
          </w:p>
          <w:p w14:paraId="7352FC33" w14:textId="77777777" w:rsidR="00092BF6" w:rsidRPr="00092BF6" w:rsidRDefault="00092BF6" w:rsidP="00092BF6">
            <w:pPr>
              <w:jc w:val="center"/>
            </w:pPr>
            <w:r w:rsidRPr="00092BF6">
              <w:t>[Participant]</w:t>
            </w:r>
          </w:p>
          <w:p w14:paraId="51A231B4" w14:textId="77777777" w:rsidR="00092BF6" w:rsidRPr="00092BF6" w:rsidRDefault="00092BF6" w:rsidP="00092BF6">
            <w:pPr>
              <w:jc w:val="center"/>
            </w:pPr>
            <w:r w:rsidRPr="00092BF6">
              <w:t>and</w:t>
            </w:r>
          </w:p>
          <w:p w14:paraId="5659A5EC" w14:textId="77777777" w:rsidR="00092BF6" w:rsidRPr="00092BF6" w:rsidRDefault="00092BF6" w:rsidP="00092BF6">
            <w:pPr>
              <w:jc w:val="center"/>
            </w:pPr>
            <w:r w:rsidRPr="00092BF6">
              <w:t>Electric Reliability Council of Texas, Inc.</w:t>
            </w:r>
          </w:p>
          <w:p w14:paraId="483F3F47" w14:textId="77777777" w:rsidR="00092BF6" w:rsidRPr="00092BF6" w:rsidRDefault="00092BF6" w:rsidP="00092BF6">
            <w:pPr>
              <w:jc w:val="center"/>
            </w:pPr>
          </w:p>
          <w:p w14:paraId="3D6B59E4" w14:textId="77777777" w:rsidR="00092BF6" w:rsidRPr="00092BF6" w:rsidRDefault="00092BF6" w:rsidP="00092BF6">
            <w:pPr>
              <w:jc w:val="both"/>
            </w:pPr>
          </w:p>
          <w:p w14:paraId="5A644429" w14:textId="77777777" w:rsidR="00092BF6" w:rsidRPr="00092BF6" w:rsidRDefault="00092BF6" w:rsidP="00092BF6">
            <w:pPr>
              <w:jc w:val="both"/>
            </w:pPr>
            <w:r w:rsidRPr="00092BF6">
              <w:tab/>
              <w:t>This AMENDMENT to the Standard Form Market Participant Agreement (“Amendment”), effective as of the ___________ day of ____________________, ___________ (“Effective Date”), is entered into by and between [Participant], a [State of Registration and Entity Type] (“Participant”) and Electric Reliability Council of Texas, Inc., a Texas non-profit corporation (“ERCOT”).</w:t>
            </w:r>
          </w:p>
          <w:p w14:paraId="5397CBE9" w14:textId="77777777" w:rsidR="00092BF6" w:rsidRPr="00092BF6" w:rsidRDefault="00092BF6" w:rsidP="00092BF6"/>
          <w:p w14:paraId="01767C85" w14:textId="77777777" w:rsidR="00092BF6" w:rsidRPr="00092BF6" w:rsidRDefault="00092BF6" w:rsidP="00092BF6">
            <w:pPr>
              <w:jc w:val="center"/>
              <w:rPr>
                <w:u w:val="single"/>
              </w:rPr>
            </w:pPr>
            <w:r w:rsidRPr="00092BF6">
              <w:rPr>
                <w:u w:val="single"/>
              </w:rPr>
              <w:t>Recitals</w:t>
            </w:r>
          </w:p>
          <w:p w14:paraId="3993A9BF" w14:textId="77777777" w:rsidR="00092BF6" w:rsidRPr="00092BF6" w:rsidRDefault="00092BF6" w:rsidP="00092BF6">
            <w:pPr>
              <w:jc w:val="both"/>
            </w:pPr>
          </w:p>
          <w:p w14:paraId="70E3DD66" w14:textId="77777777" w:rsidR="00092BF6" w:rsidRPr="00092BF6" w:rsidRDefault="00092BF6" w:rsidP="00092BF6">
            <w:pPr>
              <w:jc w:val="both"/>
            </w:pPr>
            <w:proofErr w:type="gramStart"/>
            <w:r w:rsidRPr="00092BF6">
              <w:t>WHEREAS,</w:t>
            </w:r>
            <w:proofErr w:type="gramEnd"/>
            <w:r w:rsidRPr="00092BF6">
              <w:t xml:space="preserve"> Participant and ERCOT entered into a Standard Form Market Participant Agreement (SFA) dated ______________; and</w:t>
            </w:r>
          </w:p>
          <w:p w14:paraId="70B195A0" w14:textId="77777777" w:rsidR="00092BF6" w:rsidRPr="00092BF6" w:rsidRDefault="00092BF6" w:rsidP="00092BF6">
            <w:pPr>
              <w:jc w:val="both"/>
            </w:pPr>
          </w:p>
          <w:p w14:paraId="67C619D4" w14:textId="77777777" w:rsidR="00092BF6" w:rsidRPr="00092BF6" w:rsidRDefault="00092BF6" w:rsidP="00092BF6">
            <w:pPr>
              <w:jc w:val="both"/>
            </w:pPr>
            <w:proofErr w:type="gramStart"/>
            <w:r w:rsidRPr="00092BF6">
              <w:t>WHEREAS,</w:t>
            </w:r>
            <w:proofErr w:type="gramEnd"/>
            <w:r w:rsidRPr="00092BF6">
              <w:t xml:space="preserve"> Participant and ERCOT wish to amend that SFA to include Market Participant registrations designated below.</w:t>
            </w:r>
          </w:p>
          <w:p w14:paraId="35D9B9DA" w14:textId="77777777" w:rsidR="00092BF6" w:rsidRPr="00092BF6" w:rsidRDefault="00092BF6" w:rsidP="00092BF6">
            <w:pPr>
              <w:jc w:val="both"/>
            </w:pPr>
          </w:p>
          <w:p w14:paraId="7CBB9FE2" w14:textId="77777777" w:rsidR="00092BF6" w:rsidRPr="00092BF6" w:rsidRDefault="00092BF6" w:rsidP="00092BF6">
            <w:pPr>
              <w:jc w:val="both"/>
            </w:pPr>
            <w:r w:rsidRPr="00092BF6">
              <w:t>NOW, THEREFORE, Participant and ERCOT agree that paragraph A in the “Recitals” section of that SFA shall be deleted in its entirety and replaced with the following:</w:t>
            </w:r>
          </w:p>
          <w:p w14:paraId="44F18A13" w14:textId="77777777" w:rsidR="00092BF6" w:rsidRPr="00092BF6" w:rsidRDefault="00092BF6" w:rsidP="00092BF6">
            <w:pPr>
              <w:jc w:val="both"/>
            </w:pPr>
          </w:p>
          <w:p w14:paraId="014AE72E" w14:textId="77777777" w:rsidR="00092BF6" w:rsidRPr="00092BF6" w:rsidRDefault="00092BF6" w:rsidP="00092BF6">
            <w:pPr>
              <w:jc w:val="both"/>
            </w:pPr>
            <w:r w:rsidRPr="00092BF6">
              <w:t>A.</w:t>
            </w:r>
            <w:r w:rsidRPr="00092BF6">
              <w:tab/>
              <w:t xml:space="preserve">As defined in the ERCOT Protocols, Participant is a (check all that apply): </w:t>
            </w:r>
          </w:p>
          <w:p w14:paraId="31936EE2" w14:textId="77777777" w:rsidR="00092BF6" w:rsidRPr="00092BF6" w:rsidRDefault="00092BF6" w:rsidP="00092BF6">
            <w:pPr>
              <w:ind w:left="1440"/>
              <w:jc w:val="both"/>
            </w:pPr>
          </w:p>
          <w:p w14:paraId="00119D29"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701468">
              <w:fldChar w:fldCharType="separate"/>
            </w:r>
            <w:r w:rsidRPr="00092BF6">
              <w:fldChar w:fldCharType="end"/>
            </w:r>
            <w:r w:rsidRPr="00092BF6">
              <w:t xml:space="preserve"> Load Serving Entity (LSE)</w:t>
            </w:r>
          </w:p>
          <w:p w14:paraId="3EC6F0B2" w14:textId="77777777" w:rsidR="00092BF6" w:rsidRPr="00092BF6" w:rsidRDefault="00092BF6" w:rsidP="00092BF6">
            <w:pPr>
              <w:ind w:left="720"/>
              <w:jc w:val="both"/>
            </w:pPr>
          </w:p>
          <w:p w14:paraId="710CA0BC"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701468">
              <w:fldChar w:fldCharType="separate"/>
            </w:r>
            <w:r w:rsidRPr="00092BF6">
              <w:fldChar w:fldCharType="end"/>
            </w:r>
            <w:r w:rsidRPr="00092BF6">
              <w:t xml:space="preserve"> Qualified Scheduling Entity (QSE)</w:t>
            </w:r>
          </w:p>
          <w:p w14:paraId="0C7F47C8" w14:textId="77777777" w:rsidR="00092BF6" w:rsidRPr="00092BF6" w:rsidRDefault="00092BF6" w:rsidP="00092BF6">
            <w:pPr>
              <w:ind w:left="720"/>
              <w:jc w:val="both"/>
            </w:pPr>
          </w:p>
          <w:p w14:paraId="09F18453"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701468">
              <w:fldChar w:fldCharType="separate"/>
            </w:r>
            <w:r w:rsidRPr="00092BF6">
              <w:fldChar w:fldCharType="end"/>
            </w:r>
            <w:r w:rsidRPr="00092BF6">
              <w:t xml:space="preserve"> Transmission Service Provider (TSP)</w:t>
            </w:r>
          </w:p>
          <w:p w14:paraId="116E0E44" w14:textId="77777777" w:rsidR="00092BF6" w:rsidRPr="00092BF6" w:rsidRDefault="00092BF6" w:rsidP="00092BF6">
            <w:pPr>
              <w:ind w:left="720"/>
              <w:jc w:val="both"/>
            </w:pPr>
          </w:p>
          <w:p w14:paraId="4625FD53"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701468">
              <w:fldChar w:fldCharType="separate"/>
            </w:r>
            <w:r w:rsidRPr="00092BF6">
              <w:fldChar w:fldCharType="end"/>
            </w:r>
            <w:r w:rsidRPr="00092BF6">
              <w:t xml:space="preserve"> Distribution Service Provider (DSP)</w:t>
            </w:r>
          </w:p>
          <w:p w14:paraId="3A7442F4" w14:textId="77777777" w:rsidR="00092BF6" w:rsidRPr="00092BF6" w:rsidRDefault="00092BF6" w:rsidP="00092BF6">
            <w:pPr>
              <w:ind w:left="720"/>
              <w:jc w:val="both"/>
            </w:pPr>
          </w:p>
          <w:p w14:paraId="19395067"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701468">
              <w:fldChar w:fldCharType="separate"/>
            </w:r>
            <w:r w:rsidRPr="00092BF6">
              <w:fldChar w:fldCharType="end"/>
            </w:r>
            <w:r w:rsidRPr="00092BF6">
              <w:t xml:space="preserve"> Congestion Revenue Right (CRR) Account Holder</w:t>
            </w:r>
          </w:p>
          <w:p w14:paraId="46CE3704" w14:textId="77777777" w:rsidR="00092BF6" w:rsidRPr="00092BF6" w:rsidRDefault="00092BF6" w:rsidP="00092BF6">
            <w:pPr>
              <w:ind w:left="720"/>
              <w:jc w:val="both"/>
            </w:pPr>
          </w:p>
          <w:p w14:paraId="702165BF"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701468">
              <w:fldChar w:fldCharType="separate"/>
            </w:r>
            <w:r w:rsidRPr="00092BF6">
              <w:fldChar w:fldCharType="end"/>
            </w:r>
            <w:r w:rsidRPr="00092BF6">
              <w:t xml:space="preserve"> Resource Entity</w:t>
            </w:r>
          </w:p>
          <w:p w14:paraId="4C4953A9" w14:textId="77777777" w:rsidR="00092BF6" w:rsidRPr="00092BF6" w:rsidRDefault="00092BF6" w:rsidP="00092BF6">
            <w:pPr>
              <w:ind w:left="720"/>
              <w:jc w:val="both"/>
            </w:pPr>
          </w:p>
          <w:p w14:paraId="341B5D3A" w14:textId="626C1AB4"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701468">
              <w:fldChar w:fldCharType="separate"/>
            </w:r>
            <w:r w:rsidRPr="00092BF6">
              <w:fldChar w:fldCharType="end"/>
            </w:r>
            <w:r w:rsidRPr="00092BF6">
              <w:t xml:space="preserve"> </w:t>
            </w:r>
            <w:del w:id="1762" w:author="TEBA" w:date="2024-12-10T07:11:00Z">
              <w:r w:rsidRPr="00092BF6" w:rsidDel="009A56E6">
                <w:delText xml:space="preserve">Renewable </w:delText>
              </w:r>
            </w:del>
            <w:r w:rsidRPr="00092BF6">
              <w:t xml:space="preserve">Energy </w:t>
            </w:r>
            <w:ins w:id="1763" w:author="TEBA" w:date="2024-12-10T07:11:00Z">
              <w:r w:rsidR="009A56E6">
                <w:t xml:space="preserve">Attribute </w:t>
              </w:r>
            </w:ins>
            <w:del w:id="1764" w:author="TEBA" w:date="2024-12-10T07:11:00Z">
              <w:r w:rsidRPr="00092BF6" w:rsidDel="009A56E6">
                <w:delText xml:space="preserve">Credit </w:delText>
              </w:r>
            </w:del>
            <w:ins w:id="1765" w:author="TEBA" w:date="2024-12-10T07:11:00Z">
              <w:r w:rsidR="009A56E6">
                <w:t>Certific</w:t>
              </w:r>
            </w:ins>
            <w:ins w:id="1766" w:author="TEBA" w:date="2024-12-10T07:12:00Z">
              <w:r w:rsidR="009A56E6">
                <w:t>ate</w:t>
              </w:r>
            </w:ins>
            <w:ins w:id="1767" w:author="TEBA" w:date="2024-12-10T07:11:00Z">
              <w:r w:rsidR="009A56E6" w:rsidRPr="00092BF6">
                <w:t xml:space="preserve"> </w:t>
              </w:r>
            </w:ins>
            <w:r w:rsidRPr="00092BF6">
              <w:t>(</w:t>
            </w:r>
            <w:del w:id="1768" w:author="TEBA" w:date="2024-12-10T07:12:00Z">
              <w:r w:rsidRPr="00092BF6" w:rsidDel="009A56E6">
                <w:delText>REC</w:delText>
              </w:r>
            </w:del>
            <w:ins w:id="1769" w:author="TEBA" w:date="2024-12-10T07:12:00Z">
              <w:r w:rsidR="009A56E6">
                <w:t>EAC</w:t>
              </w:r>
            </w:ins>
            <w:r w:rsidRPr="00092BF6">
              <w:t xml:space="preserve">) Account Holder </w:t>
            </w:r>
          </w:p>
          <w:p w14:paraId="18D443F4" w14:textId="77777777" w:rsidR="00092BF6" w:rsidRPr="00092BF6" w:rsidRDefault="00092BF6" w:rsidP="00092BF6">
            <w:pPr>
              <w:ind w:left="720"/>
              <w:jc w:val="both"/>
            </w:pPr>
          </w:p>
          <w:p w14:paraId="223F9EDD" w14:textId="77777777" w:rsidR="00092BF6" w:rsidRPr="00092BF6" w:rsidRDefault="00092BF6" w:rsidP="00092BF6">
            <w:pPr>
              <w:spacing w:after="120"/>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701468">
              <w:fldChar w:fldCharType="separate"/>
            </w:r>
            <w:r w:rsidRPr="00092BF6">
              <w:fldChar w:fldCharType="end"/>
            </w:r>
            <w:r w:rsidRPr="00092BF6">
              <w:t xml:space="preserve"> Direct Current Tie Operator (DCTO)  </w:t>
            </w:r>
          </w:p>
          <w:p w14:paraId="7DBE591A" w14:textId="77777777" w:rsidR="00092BF6" w:rsidRPr="00092BF6" w:rsidRDefault="00092BF6" w:rsidP="00092BF6">
            <w:pPr>
              <w:spacing w:after="120"/>
              <w:ind w:left="720"/>
              <w:jc w:val="both"/>
            </w:pPr>
          </w:p>
          <w:p w14:paraId="0A6D2BF7"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modifies the existing SFA only to include those Market Participant registrations designated above by Participant.</w:t>
            </w:r>
          </w:p>
          <w:p w14:paraId="193C5D67"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p>
          <w:p w14:paraId="3BD7F483"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in no way alters the terms and conditions of the existing SFA other than as specifically set forth herein.</w:t>
            </w:r>
          </w:p>
          <w:p w14:paraId="66CC12FD" w14:textId="77777777" w:rsidR="00092BF6" w:rsidRPr="00092BF6" w:rsidRDefault="00092BF6" w:rsidP="00092BF6">
            <w:pPr>
              <w:spacing w:before="120" w:after="120"/>
              <w:jc w:val="both"/>
            </w:pPr>
            <w:r w:rsidRPr="00092BF6">
              <w:t>SIGNED, ACCEPTED AND AGREED TO by each undersigned signatory who, by signature hereto, represents and warrants that he or she has full power and authority to execute this Amendment to the Standard Form Market Participant Agreement.</w:t>
            </w:r>
          </w:p>
          <w:p w14:paraId="3E01661A" w14:textId="77777777" w:rsidR="00092BF6" w:rsidRPr="00092BF6" w:rsidRDefault="00092BF6" w:rsidP="00092BF6">
            <w:pPr>
              <w:tabs>
                <w:tab w:val="left" w:pos="1080"/>
              </w:tabs>
              <w:spacing w:before="240" w:after="240"/>
              <w:ind w:left="1080" w:hanging="1080"/>
              <w:outlineLvl w:val="2"/>
              <w:rPr>
                <w:b/>
                <w:bCs/>
                <w:i/>
              </w:rPr>
            </w:pPr>
            <w:r w:rsidRPr="00092BF6">
              <w:rPr>
                <w:b/>
                <w:bCs/>
                <w:i/>
              </w:rPr>
              <w:t>Electric Reliability Council of Texas, Inc.:</w:t>
            </w:r>
          </w:p>
          <w:p w14:paraId="56B6C664" w14:textId="77777777" w:rsidR="00092BF6" w:rsidRPr="00092BF6" w:rsidRDefault="00092BF6" w:rsidP="00092BF6">
            <w:pPr>
              <w:suppressAutoHyphens/>
              <w:jc w:val="both"/>
            </w:pPr>
          </w:p>
          <w:p w14:paraId="3CE5C717" w14:textId="77777777" w:rsidR="00092BF6" w:rsidRPr="00092BF6" w:rsidRDefault="00092BF6" w:rsidP="00092BF6">
            <w:pPr>
              <w:suppressAutoHyphens/>
              <w:jc w:val="both"/>
            </w:pPr>
            <w:r w:rsidRPr="00092BF6">
              <w:t>By: ______________________________________________</w:t>
            </w:r>
          </w:p>
          <w:p w14:paraId="56139240" w14:textId="77777777" w:rsidR="00092BF6" w:rsidRPr="00092BF6" w:rsidRDefault="00092BF6" w:rsidP="00092BF6">
            <w:pPr>
              <w:suppressAutoHyphens/>
              <w:jc w:val="both"/>
            </w:pPr>
          </w:p>
          <w:p w14:paraId="47DE735F" w14:textId="77777777" w:rsidR="00092BF6" w:rsidRPr="00092BF6" w:rsidRDefault="00092BF6" w:rsidP="00092BF6">
            <w:pPr>
              <w:suppressAutoHyphens/>
              <w:jc w:val="both"/>
            </w:pPr>
            <w:r w:rsidRPr="00092BF6">
              <w:t>Name: ___________________________________________</w:t>
            </w:r>
          </w:p>
          <w:p w14:paraId="3BFCE059" w14:textId="77777777" w:rsidR="00092BF6" w:rsidRPr="00092BF6" w:rsidRDefault="00092BF6" w:rsidP="00092BF6">
            <w:pPr>
              <w:suppressAutoHyphens/>
              <w:jc w:val="both"/>
            </w:pPr>
          </w:p>
          <w:p w14:paraId="6F379231" w14:textId="77777777" w:rsidR="00092BF6" w:rsidRPr="00092BF6" w:rsidRDefault="00092BF6" w:rsidP="00092BF6">
            <w:pPr>
              <w:suppressAutoHyphens/>
              <w:jc w:val="both"/>
            </w:pPr>
            <w:r w:rsidRPr="00092BF6">
              <w:t>Title: ____________________________________________</w:t>
            </w:r>
          </w:p>
          <w:p w14:paraId="41F0562A" w14:textId="77777777" w:rsidR="00092BF6" w:rsidRPr="00092BF6" w:rsidRDefault="00092BF6" w:rsidP="00092BF6">
            <w:pPr>
              <w:suppressAutoHyphens/>
              <w:jc w:val="both"/>
            </w:pPr>
          </w:p>
          <w:p w14:paraId="3C26668B" w14:textId="77777777" w:rsidR="00092BF6" w:rsidRPr="00092BF6" w:rsidRDefault="00092BF6" w:rsidP="00092BF6">
            <w:pPr>
              <w:suppressAutoHyphens/>
              <w:jc w:val="both"/>
            </w:pPr>
            <w:r w:rsidRPr="00092BF6">
              <w:t>Date: _____________________________</w:t>
            </w:r>
          </w:p>
          <w:p w14:paraId="2838C1CF" w14:textId="77777777" w:rsidR="00092BF6" w:rsidRPr="00092BF6" w:rsidRDefault="00092BF6" w:rsidP="00092BF6">
            <w:pPr>
              <w:keepLines/>
              <w:suppressAutoHyphens/>
              <w:jc w:val="both"/>
            </w:pPr>
          </w:p>
          <w:p w14:paraId="246FD77A" w14:textId="77777777" w:rsidR="00092BF6" w:rsidRPr="00092BF6" w:rsidRDefault="00092BF6" w:rsidP="00092BF6">
            <w:pPr>
              <w:keepLines/>
              <w:suppressAutoHyphens/>
              <w:spacing w:before="240"/>
              <w:jc w:val="both"/>
              <w:rPr>
                <w:b/>
                <w:i/>
              </w:rPr>
            </w:pPr>
            <w:r w:rsidRPr="00092BF6">
              <w:rPr>
                <w:b/>
                <w:i/>
              </w:rPr>
              <w:t>Participant:</w:t>
            </w:r>
          </w:p>
          <w:p w14:paraId="71AA1C6A" w14:textId="77777777" w:rsidR="00092BF6" w:rsidRPr="00092BF6" w:rsidRDefault="00092BF6" w:rsidP="00092BF6">
            <w:pPr>
              <w:suppressAutoHyphens/>
              <w:jc w:val="both"/>
            </w:pPr>
          </w:p>
          <w:p w14:paraId="2610F815" w14:textId="77777777" w:rsidR="00092BF6" w:rsidRPr="00092BF6" w:rsidRDefault="00092BF6" w:rsidP="00092BF6">
            <w:pPr>
              <w:suppressAutoHyphens/>
              <w:jc w:val="both"/>
            </w:pPr>
          </w:p>
          <w:p w14:paraId="740A14EB" w14:textId="77777777" w:rsidR="00092BF6" w:rsidRPr="00092BF6" w:rsidRDefault="00092BF6" w:rsidP="00092BF6">
            <w:pPr>
              <w:suppressAutoHyphens/>
              <w:jc w:val="both"/>
            </w:pPr>
            <w:r w:rsidRPr="00092BF6">
              <w:t>By: ______________________________________________</w:t>
            </w:r>
          </w:p>
          <w:p w14:paraId="41D16CAA" w14:textId="77777777" w:rsidR="00092BF6" w:rsidRPr="00092BF6" w:rsidRDefault="00092BF6" w:rsidP="00092BF6">
            <w:pPr>
              <w:suppressAutoHyphens/>
              <w:jc w:val="both"/>
            </w:pPr>
          </w:p>
          <w:p w14:paraId="1A4281D0" w14:textId="77777777" w:rsidR="00092BF6" w:rsidRPr="00092BF6" w:rsidRDefault="00092BF6" w:rsidP="00092BF6">
            <w:pPr>
              <w:suppressAutoHyphens/>
              <w:jc w:val="both"/>
            </w:pPr>
            <w:r w:rsidRPr="00092BF6">
              <w:t>Name: ____________________________________________</w:t>
            </w:r>
          </w:p>
          <w:p w14:paraId="047ACA0E" w14:textId="77777777" w:rsidR="00092BF6" w:rsidRPr="00092BF6" w:rsidRDefault="00092BF6" w:rsidP="00092BF6">
            <w:pPr>
              <w:suppressAutoHyphens/>
              <w:jc w:val="both"/>
            </w:pPr>
          </w:p>
          <w:p w14:paraId="75A6251E" w14:textId="77777777" w:rsidR="00092BF6" w:rsidRPr="00092BF6" w:rsidRDefault="00092BF6" w:rsidP="00092BF6">
            <w:pPr>
              <w:suppressAutoHyphens/>
              <w:jc w:val="both"/>
            </w:pPr>
            <w:r w:rsidRPr="00092BF6">
              <w:t>Title: _____________________________________________</w:t>
            </w:r>
          </w:p>
          <w:p w14:paraId="01EAEC49" w14:textId="77777777" w:rsidR="00092BF6" w:rsidRPr="00092BF6" w:rsidRDefault="00092BF6" w:rsidP="00092BF6">
            <w:pPr>
              <w:suppressAutoHyphens/>
              <w:jc w:val="both"/>
            </w:pPr>
          </w:p>
          <w:p w14:paraId="2C774DB7" w14:textId="77777777" w:rsidR="00092BF6" w:rsidRPr="00092BF6" w:rsidRDefault="00092BF6" w:rsidP="00092BF6">
            <w:pPr>
              <w:suppressAutoHyphens/>
              <w:jc w:val="both"/>
            </w:pPr>
            <w:r w:rsidRPr="00092BF6">
              <w:t>Date:________________________________</w:t>
            </w:r>
            <w:r w:rsidRPr="00092BF6">
              <w:rPr>
                <w:u w:val="single"/>
              </w:rPr>
              <w:tab/>
            </w:r>
            <w:r w:rsidRPr="00092BF6">
              <w:rPr>
                <w:u w:val="single"/>
              </w:rPr>
              <w:tab/>
              <w:t xml:space="preserve">    </w:t>
            </w:r>
            <w:r w:rsidRPr="00092BF6">
              <w:tab/>
            </w:r>
          </w:p>
          <w:p w14:paraId="77ED2ADD" w14:textId="77777777" w:rsidR="00092BF6" w:rsidRPr="00092BF6" w:rsidRDefault="00092BF6" w:rsidP="00092BF6">
            <w:pPr>
              <w:suppressAutoHyphens/>
              <w:jc w:val="both"/>
            </w:pPr>
          </w:p>
          <w:p w14:paraId="609258C5" w14:textId="77777777" w:rsidR="00092BF6" w:rsidRPr="00092BF6" w:rsidRDefault="00092BF6" w:rsidP="00092BF6">
            <w:pPr>
              <w:suppressAutoHyphens/>
              <w:jc w:val="both"/>
            </w:pPr>
          </w:p>
          <w:p w14:paraId="69645A66" w14:textId="77777777" w:rsidR="00092BF6" w:rsidRPr="00092BF6" w:rsidRDefault="00092BF6" w:rsidP="00092BF6">
            <w:pPr>
              <w:suppressAutoHyphens/>
              <w:jc w:val="both"/>
            </w:pPr>
            <w:r w:rsidRPr="00092BF6">
              <w:t>Market Participant Name: ____________________________________________________</w:t>
            </w:r>
          </w:p>
          <w:p w14:paraId="49ECFD48" w14:textId="77777777" w:rsidR="00092BF6" w:rsidRPr="00092BF6" w:rsidRDefault="00092BF6" w:rsidP="00092BF6">
            <w:pPr>
              <w:suppressAutoHyphens/>
              <w:jc w:val="both"/>
            </w:pPr>
          </w:p>
          <w:p w14:paraId="23BD8129" w14:textId="77777777" w:rsidR="00092BF6" w:rsidRPr="00092BF6" w:rsidRDefault="00092BF6" w:rsidP="00092BF6">
            <w:pPr>
              <w:suppressAutoHyphens/>
              <w:jc w:val="both"/>
            </w:pPr>
          </w:p>
          <w:p w14:paraId="3810B8BE" w14:textId="77777777" w:rsidR="00092BF6" w:rsidRPr="00092BF6" w:rsidRDefault="00092BF6" w:rsidP="00092BF6">
            <w:pPr>
              <w:suppressAutoHyphens/>
              <w:jc w:val="both"/>
            </w:pPr>
            <w:r w:rsidRPr="00092BF6">
              <w:t>Market Participant DUNS: ____________________________________________________</w:t>
            </w:r>
          </w:p>
          <w:p w14:paraId="748C295C" w14:textId="77777777" w:rsidR="00092BF6" w:rsidRPr="00092BF6" w:rsidRDefault="00092BF6" w:rsidP="00092BF6">
            <w:pPr>
              <w:keepNext/>
              <w:suppressAutoHyphens/>
              <w:jc w:val="both"/>
            </w:pPr>
          </w:p>
        </w:tc>
      </w:tr>
    </w:tbl>
    <w:p w14:paraId="01EA17BC" w14:textId="77777777" w:rsidR="00092BF6" w:rsidRPr="00092BF6" w:rsidRDefault="00092BF6" w:rsidP="00092BF6">
      <w:pPr>
        <w:rPr>
          <w:color w:val="333300"/>
          <w:szCs w:val="20"/>
        </w:rPr>
      </w:pPr>
    </w:p>
    <w:p w14:paraId="5A27B3C9" w14:textId="77777777" w:rsidR="00453D4E" w:rsidRPr="00CF1BDF" w:rsidRDefault="00453D4E" w:rsidP="00453D4E">
      <w:pPr>
        <w:tabs>
          <w:tab w:val="left" w:pos="0"/>
        </w:tabs>
        <w:spacing w:after="240"/>
        <w:ind w:left="720" w:hanging="720"/>
      </w:pPr>
    </w:p>
    <w:sectPr w:rsidR="00453D4E" w:rsidRPr="00CF1BDF">
      <w:headerReference w:type="default" r:id="rId29"/>
      <w:footerReference w:type="even"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ERCOT Market Rules" w:date="2024-12-17T12:27:00Z" w:initials="JT">
    <w:p w14:paraId="104B2364" w14:textId="0C8062AB" w:rsidR="00763AA6" w:rsidRDefault="00763AA6" w:rsidP="00763AA6">
      <w:pPr>
        <w:pStyle w:val="CommentText"/>
      </w:pPr>
      <w:r>
        <w:rPr>
          <w:rStyle w:val="CommentReference"/>
        </w:rPr>
        <w:annotationRef/>
      </w:r>
      <w:r>
        <w:t>Please note NPR</w:t>
      </w:r>
      <w:r w:rsidR="002C5986">
        <w:t>R</w:t>
      </w:r>
      <w:r>
        <w:t>1246 also propose</w:t>
      </w:r>
      <w:r w:rsidR="002C5986">
        <w:t>s</w:t>
      </w:r>
      <w:r>
        <w:t xml:space="preserve"> revisions to this section.</w:t>
      </w:r>
    </w:p>
  </w:comment>
  <w:comment w:id="25" w:author="ERCOT Market Rules" w:date="2024-12-17T12:28:00Z" w:initials="JT">
    <w:p w14:paraId="5FA75792" w14:textId="77777777" w:rsidR="00750469" w:rsidRDefault="00750469" w:rsidP="00750469">
      <w:pPr>
        <w:pStyle w:val="CommentText"/>
      </w:pPr>
      <w:r>
        <w:rPr>
          <w:rStyle w:val="CommentReference"/>
        </w:rPr>
        <w:annotationRef/>
      </w:r>
      <w:r>
        <w:t>Please note NPRR1250 also proposes revisions to this definition.</w:t>
      </w:r>
    </w:p>
  </w:comment>
  <w:comment w:id="150" w:author="ERCOT Market Rules" w:date="2024-12-17T12:29:00Z" w:initials="JT">
    <w:p w14:paraId="021EBA80" w14:textId="7A23A60D" w:rsidR="00310DBC" w:rsidRDefault="00310DBC" w:rsidP="00310DBC">
      <w:pPr>
        <w:pStyle w:val="CommentText"/>
      </w:pPr>
      <w:r>
        <w:rPr>
          <w:rStyle w:val="CommentReference"/>
        </w:rPr>
        <w:annotationRef/>
      </w:r>
      <w:r>
        <w:t>Please note NPRR1250 also proposes revisions to this section.</w:t>
      </w:r>
    </w:p>
  </w:comment>
  <w:comment w:id="193" w:author="ERCOT Market Rules" w:date="2024-12-17T12:29:00Z" w:initials="JT">
    <w:p w14:paraId="265DE417" w14:textId="77777777" w:rsidR="00677D8F" w:rsidRDefault="00677D8F" w:rsidP="00677D8F">
      <w:pPr>
        <w:pStyle w:val="CommentText"/>
      </w:pPr>
      <w:r>
        <w:rPr>
          <w:rStyle w:val="CommentReference"/>
        </w:rPr>
        <w:annotationRef/>
      </w:r>
      <w:r>
        <w:t>Please note NPRR1250 also proposes revisions to this section.</w:t>
      </w:r>
    </w:p>
  </w:comment>
  <w:comment w:id="362" w:author="ERCOT Market Rules" w:date="2024-12-17T12:30:00Z" w:initials="JT">
    <w:p w14:paraId="6392A6B3" w14:textId="77777777" w:rsidR="00677D8F" w:rsidRDefault="00677D8F" w:rsidP="00677D8F">
      <w:pPr>
        <w:pStyle w:val="CommentText"/>
      </w:pPr>
      <w:r>
        <w:rPr>
          <w:rStyle w:val="CommentReference"/>
        </w:rPr>
        <w:annotationRef/>
      </w:r>
      <w:r>
        <w:t>Please note NPRR1250 also proposes revisions to this section.</w:t>
      </w:r>
    </w:p>
  </w:comment>
  <w:comment w:id="764" w:author="ERCOT Market Rules" w:date="2024-12-17T12:30:00Z" w:initials="JT">
    <w:p w14:paraId="76DC5A78" w14:textId="66A43DEC" w:rsidR="00D16037" w:rsidRDefault="00D16037" w:rsidP="00D16037">
      <w:pPr>
        <w:pStyle w:val="CommentText"/>
      </w:pPr>
      <w:r>
        <w:rPr>
          <w:rStyle w:val="CommentReference"/>
        </w:rPr>
        <w:annotationRef/>
      </w:r>
      <w:r>
        <w:t>Please note NPRR1250 also proposes revisions to this section.</w:t>
      </w:r>
    </w:p>
  </w:comment>
  <w:comment w:id="783" w:author="ERCOT Market Rules" w:date="2024-12-17T12:30:00Z" w:initials="JT">
    <w:p w14:paraId="30A946CC" w14:textId="77777777" w:rsidR="00D16037" w:rsidRDefault="00D16037" w:rsidP="00D16037">
      <w:pPr>
        <w:pStyle w:val="CommentText"/>
      </w:pPr>
      <w:r>
        <w:rPr>
          <w:rStyle w:val="CommentReference"/>
        </w:rPr>
        <w:annotationRef/>
      </w:r>
      <w:r>
        <w:t>Please note NPRR1250 also proposes revisions to this section.</w:t>
      </w:r>
    </w:p>
  </w:comment>
  <w:comment w:id="833" w:author="ERCOT Market Rules" w:date="2024-12-17T12:30:00Z" w:initials="JT">
    <w:p w14:paraId="36D3BC15" w14:textId="77777777" w:rsidR="00D16037" w:rsidRDefault="00D16037" w:rsidP="00D16037">
      <w:pPr>
        <w:pStyle w:val="CommentText"/>
      </w:pPr>
      <w:r>
        <w:rPr>
          <w:rStyle w:val="CommentReference"/>
        </w:rPr>
        <w:annotationRef/>
      </w:r>
      <w:r>
        <w:t>Please note NPRR1250 also proposes revisions to this section.</w:t>
      </w:r>
    </w:p>
  </w:comment>
  <w:comment w:id="950" w:author="ERCOT Market Rules" w:date="2024-12-17T12:31:00Z" w:initials="JT">
    <w:p w14:paraId="7075FFC0" w14:textId="47E5AF80" w:rsidR="00CA1F24" w:rsidRDefault="00CA1F24" w:rsidP="00CA1F24">
      <w:pPr>
        <w:pStyle w:val="CommentText"/>
      </w:pPr>
      <w:r>
        <w:rPr>
          <w:rStyle w:val="CommentReference"/>
        </w:rPr>
        <w:annotationRef/>
      </w:r>
      <w:r>
        <w:t>Please note NPRR1250 also proposes revisions to this section.</w:t>
      </w:r>
    </w:p>
  </w:comment>
  <w:comment w:id="961" w:author="ERCOT Market Rules" w:date="2024-12-17T12:31:00Z" w:initials="JT">
    <w:p w14:paraId="5D2C8707" w14:textId="77777777" w:rsidR="00CA1F24" w:rsidRDefault="00CA1F24" w:rsidP="00CA1F24">
      <w:pPr>
        <w:pStyle w:val="CommentText"/>
      </w:pPr>
      <w:r>
        <w:rPr>
          <w:rStyle w:val="CommentReference"/>
        </w:rPr>
        <w:annotationRef/>
      </w:r>
      <w:r>
        <w:t>Please note NPRR1250 also proposes revisions to this section.</w:t>
      </w:r>
    </w:p>
  </w:comment>
  <w:comment w:id="974" w:author="ERCOT Market Rules" w:date="2024-12-17T12:31:00Z" w:initials="JT">
    <w:p w14:paraId="44B4CBDF" w14:textId="77777777" w:rsidR="00CA1F24" w:rsidRDefault="00CA1F24" w:rsidP="00CA1F24">
      <w:pPr>
        <w:pStyle w:val="CommentText"/>
      </w:pPr>
      <w:r>
        <w:rPr>
          <w:rStyle w:val="CommentReference"/>
        </w:rPr>
        <w:annotationRef/>
      </w:r>
      <w:r>
        <w:t>Please note NPRR1250 also proposes revisions to this section.</w:t>
      </w:r>
    </w:p>
  </w:comment>
  <w:comment w:id="1008" w:author="ERCOT Market Rules" w:date="2024-12-17T12:31:00Z" w:initials="JT">
    <w:p w14:paraId="3D8D4A27" w14:textId="77777777" w:rsidR="00CA1F24" w:rsidRDefault="00CA1F24" w:rsidP="00CA1F24">
      <w:pPr>
        <w:pStyle w:val="CommentText"/>
      </w:pPr>
      <w:r>
        <w:rPr>
          <w:rStyle w:val="CommentReference"/>
        </w:rPr>
        <w:annotationRef/>
      </w:r>
      <w:r>
        <w:t>Please note NPRR1250 also proposes revisions to this section.</w:t>
      </w:r>
    </w:p>
  </w:comment>
  <w:comment w:id="1101" w:author="ERCOT Market Rules" w:date="2024-12-17T12:32:00Z" w:initials="JT">
    <w:p w14:paraId="14C64F85" w14:textId="77777777" w:rsidR="00CA1F24" w:rsidRDefault="00CA1F24" w:rsidP="00CA1F24">
      <w:pPr>
        <w:pStyle w:val="CommentText"/>
      </w:pPr>
      <w:r>
        <w:rPr>
          <w:rStyle w:val="CommentReference"/>
        </w:rPr>
        <w:annotationRef/>
      </w:r>
      <w:r>
        <w:t>Please note NPRR1250 also proposes revisions to this section.</w:t>
      </w:r>
    </w:p>
  </w:comment>
  <w:comment w:id="1146" w:author="ERCOT Market Rules" w:date="2024-12-17T12:32:00Z" w:initials="JT">
    <w:p w14:paraId="6CFE9311" w14:textId="77777777" w:rsidR="007B7619" w:rsidRDefault="007B7619" w:rsidP="007B7619">
      <w:pPr>
        <w:pStyle w:val="CommentText"/>
      </w:pPr>
      <w:r>
        <w:rPr>
          <w:rStyle w:val="CommentReference"/>
        </w:rPr>
        <w:annotationRef/>
      </w:r>
      <w:r>
        <w:t>Please note NPRR1250 also proposes revisions to this section.</w:t>
      </w:r>
    </w:p>
  </w:comment>
  <w:comment w:id="1194" w:author="ERCOT Market Rules" w:date="2024-12-17T12:32:00Z" w:initials="JT">
    <w:p w14:paraId="5E8EB930" w14:textId="77777777" w:rsidR="007B7619" w:rsidRDefault="007B7619" w:rsidP="007B7619">
      <w:pPr>
        <w:pStyle w:val="CommentText"/>
      </w:pPr>
      <w:r>
        <w:rPr>
          <w:rStyle w:val="CommentReference"/>
        </w:rPr>
        <w:annotationRef/>
      </w:r>
      <w:r>
        <w:t>Please note NPRR1250 also proposes revisions to this section.</w:t>
      </w:r>
    </w:p>
  </w:comment>
  <w:comment w:id="1269" w:author="ERCOT Market Rules" w:date="2024-12-17T12:33:00Z" w:initials="JT">
    <w:p w14:paraId="31EC66E7" w14:textId="77777777" w:rsidR="00240E96" w:rsidRDefault="00240E96" w:rsidP="00240E96">
      <w:pPr>
        <w:pStyle w:val="CommentText"/>
      </w:pPr>
      <w:r>
        <w:rPr>
          <w:rStyle w:val="CommentReference"/>
        </w:rPr>
        <w:annotationRef/>
      </w:r>
      <w:r>
        <w:t>Please note NPRR1250 also proposes revisions to this section.</w:t>
      </w:r>
    </w:p>
  </w:comment>
  <w:comment w:id="1422" w:author="ERCOT Market Rules" w:date="2024-12-17T12:33:00Z" w:initials="JT">
    <w:p w14:paraId="2DB5CD4D" w14:textId="77777777" w:rsidR="00240E96" w:rsidRDefault="00240E96" w:rsidP="00240E96">
      <w:pPr>
        <w:pStyle w:val="CommentText"/>
      </w:pPr>
      <w:r>
        <w:rPr>
          <w:rStyle w:val="CommentReference"/>
        </w:rPr>
        <w:annotationRef/>
      </w:r>
      <w:r>
        <w:t>Please note NPRR1250 also proposes revisions to this section.</w:t>
      </w:r>
    </w:p>
  </w:comment>
  <w:comment w:id="1431" w:author="ERCOT Market Rules" w:date="2024-12-17T12:33:00Z" w:initials="JT">
    <w:p w14:paraId="0A1B65FF" w14:textId="77777777" w:rsidR="00240E96" w:rsidRDefault="00240E96" w:rsidP="00240E96">
      <w:pPr>
        <w:pStyle w:val="CommentText"/>
      </w:pPr>
      <w:r>
        <w:rPr>
          <w:rStyle w:val="CommentReference"/>
        </w:rPr>
        <w:annotationRef/>
      </w:r>
      <w:r>
        <w:t>Please note NPRR1250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4B2364" w15:done="0"/>
  <w15:commentEx w15:paraId="5FA75792" w15:done="0"/>
  <w15:commentEx w15:paraId="021EBA80" w15:done="0"/>
  <w15:commentEx w15:paraId="265DE417" w15:done="0"/>
  <w15:commentEx w15:paraId="6392A6B3" w15:done="0"/>
  <w15:commentEx w15:paraId="76DC5A78" w15:done="0"/>
  <w15:commentEx w15:paraId="30A946CC" w15:done="0"/>
  <w15:commentEx w15:paraId="36D3BC15" w15:done="0"/>
  <w15:commentEx w15:paraId="7075FFC0" w15:done="0"/>
  <w15:commentEx w15:paraId="5D2C8707" w15:done="0"/>
  <w15:commentEx w15:paraId="44B4CBDF" w15:done="0"/>
  <w15:commentEx w15:paraId="3D8D4A27" w15:done="0"/>
  <w15:commentEx w15:paraId="14C64F85" w15:done="0"/>
  <w15:commentEx w15:paraId="6CFE9311" w15:done="0"/>
  <w15:commentEx w15:paraId="5E8EB930" w15:done="0"/>
  <w15:commentEx w15:paraId="31EC66E7" w15:done="0"/>
  <w15:commentEx w15:paraId="2DB5CD4D" w15:done="0"/>
  <w15:commentEx w15:paraId="0A1B65F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0BECBB" w16cex:dateUtc="2024-12-17T18:27:00Z"/>
  <w16cex:commentExtensible w16cex:durableId="2B0BED09" w16cex:dateUtc="2024-12-17T18:28:00Z"/>
  <w16cex:commentExtensible w16cex:durableId="2B0BED31" w16cex:dateUtc="2024-12-17T18:29:00Z"/>
  <w16cex:commentExtensible w16cex:durableId="2B0BED41" w16cex:dateUtc="2024-12-17T18:29:00Z"/>
  <w16cex:commentExtensible w16cex:durableId="2B0BED51" w16cex:dateUtc="2024-12-17T18:30:00Z"/>
  <w16cex:commentExtensible w16cex:durableId="2B0BED67" w16cex:dateUtc="2024-12-17T18:30:00Z"/>
  <w16cex:commentExtensible w16cex:durableId="2B0BED74" w16cex:dateUtc="2024-12-17T18:30:00Z"/>
  <w16cex:commentExtensible w16cex:durableId="2B0BED82" w16cex:dateUtc="2024-12-17T18:30:00Z"/>
  <w16cex:commentExtensible w16cex:durableId="2B0BED95" w16cex:dateUtc="2024-12-17T18:31:00Z"/>
  <w16cex:commentExtensible w16cex:durableId="2B0BED9F" w16cex:dateUtc="2024-12-17T18:31:00Z"/>
  <w16cex:commentExtensible w16cex:durableId="2B0BEDAF" w16cex:dateUtc="2024-12-17T18:31:00Z"/>
  <w16cex:commentExtensible w16cex:durableId="2B0BEDBD" w16cex:dateUtc="2024-12-17T18:31:00Z"/>
  <w16cex:commentExtensible w16cex:durableId="2B0BEDCC" w16cex:dateUtc="2024-12-17T18:32:00Z"/>
  <w16cex:commentExtensible w16cex:durableId="2B0BEDDD" w16cex:dateUtc="2024-12-17T18:32:00Z"/>
  <w16cex:commentExtensible w16cex:durableId="2B0BEDED" w16cex:dateUtc="2024-12-17T18:32:00Z"/>
  <w16cex:commentExtensible w16cex:durableId="2B0BEDFD" w16cex:dateUtc="2024-12-17T18:33:00Z"/>
  <w16cex:commentExtensible w16cex:durableId="2B0BEE10" w16cex:dateUtc="2024-12-17T18:33:00Z"/>
  <w16cex:commentExtensible w16cex:durableId="2B0BEE1D" w16cex:dateUtc="2024-12-17T18: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4B2364" w16cid:durableId="2B0BECBB"/>
  <w16cid:commentId w16cid:paraId="5FA75792" w16cid:durableId="2B0BED09"/>
  <w16cid:commentId w16cid:paraId="021EBA80" w16cid:durableId="2B0BED31"/>
  <w16cid:commentId w16cid:paraId="265DE417" w16cid:durableId="2B0BED41"/>
  <w16cid:commentId w16cid:paraId="6392A6B3" w16cid:durableId="2B0BED51"/>
  <w16cid:commentId w16cid:paraId="76DC5A78" w16cid:durableId="2B0BED67"/>
  <w16cid:commentId w16cid:paraId="30A946CC" w16cid:durableId="2B0BED74"/>
  <w16cid:commentId w16cid:paraId="36D3BC15" w16cid:durableId="2B0BED82"/>
  <w16cid:commentId w16cid:paraId="7075FFC0" w16cid:durableId="2B0BED95"/>
  <w16cid:commentId w16cid:paraId="5D2C8707" w16cid:durableId="2B0BED9F"/>
  <w16cid:commentId w16cid:paraId="44B4CBDF" w16cid:durableId="2B0BEDAF"/>
  <w16cid:commentId w16cid:paraId="3D8D4A27" w16cid:durableId="2B0BEDBD"/>
  <w16cid:commentId w16cid:paraId="14C64F85" w16cid:durableId="2B0BEDCC"/>
  <w16cid:commentId w16cid:paraId="6CFE9311" w16cid:durableId="2B0BEDDD"/>
  <w16cid:commentId w16cid:paraId="5E8EB930" w16cid:durableId="2B0BEDED"/>
  <w16cid:commentId w16cid:paraId="31EC66E7" w16cid:durableId="2B0BEDFD"/>
  <w16cid:commentId w16cid:paraId="2DB5CD4D" w16cid:durableId="2B0BEE10"/>
  <w16cid:commentId w16cid:paraId="0A1B65FF" w16cid:durableId="2B0BEE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1F2F1" w14:textId="77777777" w:rsidR="004A0202" w:rsidRDefault="004A0202">
      <w:r>
        <w:separator/>
      </w:r>
    </w:p>
  </w:endnote>
  <w:endnote w:type="continuationSeparator" w:id="0">
    <w:p w14:paraId="43AEC4FF" w14:textId="77777777" w:rsidR="004A0202" w:rsidRDefault="004A0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171C1" w14:textId="77777777" w:rsidR="00584B3F" w:rsidRDefault="00584B3F">
    <w:pPr>
      <w:pStyle w:val="Footer"/>
      <w:framePr w:wrap="around" w:vAnchor="text" w:hAnchor="margin" w:xAlign="right" w:y="1"/>
    </w:pPr>
    <w:r>
      <w:fldChar w:fldCharType="begin"/>
    </w:r>
    <w:r>
      <w:instrText xml:space="preserve">PAGE  </w:instrText>
    </w:r>
    <w:r>
      <w:fldChar w:fldCharType="separate"/>
    </w:r>
    <w:r>
      <w:t>1</w:t>
    </w:r>
    <w:r>
      <w:fldChar w:fldCharType="end"/>
    </w:r>
  </w:p>
  <w:p w14:paraId="6575C949" w14:textId="77777777" w:rsidR="00584B3F" w:rsidRDefault="00584B3F">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31C79" w14:textId="5481D40B" w:rsidR="007F7825" w:rsidRDefault="008774C5" w:rsidP="007F7825">
    <w:pPr>
      <w:pStyle w:val="Footer"/>
      <w:tabs>
        <w:tab w:val="clear" w:pos="4320"/>
        <w:tab w:val="clear" w:pos="8640"/>
        <w:tab w:val="right" w:pos="9360"/>
      </w:tabs>
      <w:rPr>
        <w:rFonts w:ascii="Arial" w:hAnsi="Arial" w:cs="Arial"/>
        <w:sz w:val="18"/>
      </w:rPr>
    </w:pPr>
    <w:r>
      <w:rPr>
        <w:rFonts w:ascii="Arial" w:hAnsi="Arial" w:cs="Arial"/>
        <w:sz w:val="18"/>
      </w:rPr>
      <w:t>1264</w:t>
    </w:r>
    <w:r w:rsidR="007F7825">
      <w:rPr>
        <w:rFonts w:ascii="Arial" w:hAnsi="Arial" w:cs="Arial"/>
        <w:sz w:val="18"/>
      </w:rPr>
      <w:t>NPRR</w:t>
    </w:r>
    <w:r w:rsidR="00B35787">
      <w:rPr>
        <w:rFonts w:ascii="Arial" w:hAnsi="Arial" w:cs="Arial"/>
        <w:sz w:val="18"/>
      </w:rPr>
      <w:t>-</w:t>
    </w:r>
    <w:r w:rsidR="004D7C27">
      <w:rPr>
        <w:rFonts w:ascii="Arial" w:hAnsi="Arial" w:cs="Arial"/>
        <w:sz w:val="18"/>
      </w:rPr>
      <w:t>11</w:t>
    </w:r>
    <w:r w:rsidR="00007512">
      <w:rPr>
        <w:rFonts w:ascii="Arial" w:hAnsi="Arial" w:cs="Arial"/>
        <w:sz w:val="18"/>
      </w:rPr>
      <w:t xml:space="preserve"> </w:t>
    </w:r>
    <w:r w:rsidR="00C10F82">
      <w:rPr>
        <w:rFonts w:ascii="Arial" w:hAnsi="Arial" w:cs="Arial"/>
        <w:sz w:val="18"/>
      </w:rPr>
      <w:t>Constellation</w:t>
    </w:r>
    <w:r w:rsidR="00007512">
      <w:rPr>
        <w:rFonts w:ascii="Arial" w:hAnsi="Arial" w:cs="Arial"/>
        <w:sz w:val="18"/>
      </w:rPr>
      <w:t xml:space="preserve"> </w:t>
    </w:r>
    <w:r w:rsidR="00C10F82">
      <w:rPr>
        <w:rFonts w:ascii="Arial" w:hAnsi="Arial" w:cs="Arial"/>
        <w:sz w:val="18"/>
      </w:rPr>
      <w:t>Comments</w:t>
    </w:r>
    <w:r w:rsidR="007F7825">
      <w:rPr>
        <w:rFonts w:ascii="Arial" w:hAnsi="Arial" w:cs="Arial"/>
        <w:sz w:val="18"/>
      </w:rPr>
      <w:t xml:space="preserve"> </w:t>
    </w:r>
    <w:r w:rsidR="00C10F82">
      <w:rPr>
        <w:rFonts w:ascii="Arial" w:hAnsi="Arial" w:cs="Arial"/>
        <w:sz w:val="18"/>
      </w:rPr>
      <w:t>02</w:t>
    </w:r>
    <w:r w:rsidR="004D7C27">
      <w:rPr>
        <w:rFonts w:ascii="Arial" w:hAnsi="Arial" w:cs="Arial"/>
        <w:sz w:val="18"/>
      </w:rPr>
      <w:t>11</w:t>
    </w:r>
    <w:r w:rsidR="00C10F82">
      <w:rPr>
        <w:rFonts w:ascii="Arial" w:hAnsi="Arial" w:cs="Arial"/>
        <w:sz w:val="18"/>
      </w:rPr>
      <w:t>25</w:t>
    </w:r>
    <w:r w:rsidR="007F7825">
      <w:rPr>
        <w:rFonts w:ascii="Arial" w:hAnsi="Arial" w:cs="Arial"/>
        <w:sz w:val="18"/>
      </w:rPr>
      <w:tab/>
      <w:t>Pa</w:t>
    </w:r>
    <w:r w:rsidR="007F7825" w:rsidRPr="00412DCA">
      <w:rPr>
        <w:rFonts w:ascii="Arial" w:hAnsi="Arial" w:cs="Arial"/>
        <w:sz w:val="18"/>
      </w:rPr>
      <w:t xml:space="preserve">ge </w:t>
    </w:r>
    <w:r w:rsidR="007F7825" w:rsidRPr="00412DCA">
      <w:rPr>
        <w:rFonts w:ascii="Arial" w:hAnsi="Arial" w:cs="Arial"/>
        <w:sz w:val="18"/>
      </w:rPr>
      <w:fldChar w:fldCharType="begin"/>
    </w:r>
    <w:r w:rsidR="007F7825" w:rsidRPr="00412DCA">
      <w:rPr>
        <w:rFonts w:ascii="Arial" w:hAnsi="Arial" w:cs="Arial"/>
        <w:sz w:val="18"/>
      </w:rPr>
      <w:instrText xml:space="preserve"> PAGE </w:instrText>
    </w:r>
    <w:r w:rsidR="007F7825" w:rsidRPr="00412DCA">
      <w:rPr>
        <w:rFonts w:ascii="Arial" w:hAnsi="Arial" w:cs="Arial"/>
        <w:sz w:val="18"/>
      </w:rPr>
      <w:fldChar w:fldCharType="separate"/>
    </w:r>
    <w:r w:rsidR="007F7825">
      <w:rPr>
        <w:rFonts w:ascii="Arial" w:hAnsi="Arial" w:cs="Arial"/>
        <w:sz w:val="18"/>
      </w:rPr>
      <w:t>1</w:t>
    </w:r>
    <w:r w:rsidR="007F7825" w:rsidRPr="00412DCA">
      <w:rPr>
        <w:rFonts w:ascii="Arial" w:hAnsi="Arial" w:cs="Arial"/>
        <w:sz w:val="18"/>
      </w:rPr>
      <w:fldChar w:fldCharType="end"/>
    </w:r>
    <w:r w:rsidR="007F7825" w:rsidRPr="00412DCA">
      <w:rPr>
        <w:rFonts w:ascii="Arial" w:hAnsi="Arial" w:cs="Arial"/>
        <w:sz w:val="18"/>
      </w:rPr>
      <w:t xml:space="preserve"> of </w:t>
    </w:r>
    <w:r w:rsidR="007F7825" w:rsidRPr="00412DCA">
      <w:rPr>
        <w:rFonts w:ascii="Arial" w:hAnsi="Arial" w:cs="Arial"/>
        <w:sz w:val="18"/>
      </w:rPr>
      <w:fldChar w:fldCharType="begin"/>
    </w:r>
    <w:r w:rsidR="007F7825" w:rsidRPr="00412DCA">
      <w:rPr>
        <w:rFonts w:ascii="Arial" w:hAnsi="Arial" w:cs="Arial"/>
        <w:sz w:val="18"/>
      </w:rPr>
      <w:instrText xml:space="preserve"> NUMPAGES </w:instrText>
    </w:r>
    <w:r w:rsidR="007F7825" w:rsidRPr="00412DCA">
      <w:rPr>
        <w:rFonts w:ascii="Arial" w:hAnsi="Arial" w:cs="Arial"/>
        <w:sz w:val="18"/>
      </w:rPr>
      <w:fldChar w:fldCharType="separate"/>
    </w:r>
    <w:r w:rsidR="007F7825">
      <w:rPr>
        <w:rFonts w:ascii="Arial" w:hAnsi="Arial" w:cs="Arial"/>
        <w:sz w:val="18"/>
      </w:rPr>
      <w:t>2</w:t>
    </w:r>
    <w:r w:rsidR="007F7825" w:rsidRPr="00412DCA">
      <w:rPr>
        <w:rFonts w:ascii="Arial" w:hAnsi="Arial" w:cs="Arial"/>
        <w:sz w:val="18"/>
      </w:rPr>
      <w:fldChar w:fldCharType="end"/>
    </w:r>
  </w:p>
  <w:p w14:paraId="03F09036" w14:textId="4F29674F" w:rsidR="00584B3F" w:rsidRPr="00B35787" w:rsidRDefault="007F7825" w:rsidP="00B3578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E1F2E" w14:textId="0BA3DF09" w:rsidR="00D931A0" w:rsidRDefault="00D931A0" w:rsidP="00D931A0">
    <w:pPr>
      <w:pStyle w:val="Footer"/>
      <w:tabs>
        <w:tab w:val="clear" w:pos="4320"/>
        <w:tab w:val="clear" w:pos="8640"/>
        <w:tab w:val="right" w:pos="9360"/>
      </w:tabs>
      <w:rPr>
        <w:rFonts w:ascii="Arial" w:hAnsi="Arial" w:cs="Arial"/>
        <w:sz w:val="18"/>
      </w:rPr>
    </w:pPr>
    <w:r>
      <w:rPr>
        <w:rFonts w:ascii="Arial" w:hAnsi="Arial" w:cs="Arial"/>
        <w:sz w:val="18"/>
      </w:rPr>
      <w:t xml:space="preserve">XXXNPRR-01 </w:t>
    </w:r>
    <w:r w:rsidRPr="00D931A0">
      <w:rPr>
        <w:rFonts w:ascii="Arial" w:hAnsi="Arial" w:cs="Arial"/>
        <w:sz w:val="18"/>
      </w:rPr>
      <w:t>Creation of a New Energy Attribute Certificate Program</w:t>
    </w:r>
    <w:r>
      <w:rPr>
        <w:rFonts w:ascii="Arial" w:hAnsi="Arial" w:cs="Arial"/>
        <w:sz w:val="18"/>
      </w:rPr>
      <w:t xml:space="preserve"> 12XX24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4</w:t>
    </w:r>
    <w:r w:rsidRPr="00412DCA">
      <w:rPr>
        <w:rFonts w:ascii="Arial" w:hAnsi="Arial" w:cs="Arial"/>
        <w:sz w:val="18"/>
      </w:rPr>
      <w:fldChar w:fldCharType="end"/>
    </w:r>
  </w:p>
  <w:p w14:paraId="2CABB9F7" w14:textId="6538F7C5" w:rsidR="00584B3F" w:rsidRPr="00D931A0" w:rsidRDefault="00D931A0" w:rsidP="00D931A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D359B" w14:textId="77777777" w:rsidR="00092BF6" w:rsidRDefault="00092BF6">
    <w:pPr>
      <w:pStyle w:val="Footer"/>
      <w:framePr w:wrap="around" w:vAnchor="text" w:hAnchor="margin" w:xAlign="right" w:y="1"/>
    </w:pPr>
    <w:r>
      <w:fldChar w:fldCharType="begin"/>
    </w:r>
    <w:r>
      <w:instrText xml:space="preserve">PAGE  </w:instrText>
    </w:r>
    <w:r>
      <w:fldChar w:fldCharType="separate"/>
    </w:r>
    <w:r>
      <w:t>1</w:t>
    </w:r>
    <w:r>
      <w:fldChar w:fldCharType="end"/>
    </w:r>
  </w:p>
  <w:p w14:paraId="061E3888" w14:textId="77777777" w:rsidR="00092BF6" w:rsidRDefault="00092BF6">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BD385" w14:textId="77777777" w:rsidR="00092BF6" w:rsidRPr="0012002B" w:rsidRDefault="00092BF6">
    <w:pPr>
      <w:pStyle w:val="Footer"/>
      <w:jc w:val="center"/>
      <w:rPr>
        <w:smallCaps/>
        <w:sz w:val="20"/>
        <w:szCs w:val="20"/>
      </w:rPr>
    </w:pPr>
    <w:r w:rsidRPr="0012002B">
      <w:rP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A04BE" w14:textId="77777777" w:rsidR="004A0202" w:rsidRDefault="004A0202">
      <w:r>
        <w:separator/>
      </w:r>
    </w:p>
  </w:footnote>
  <w:footnote w:type="continuationSeparator" w:id="0">
    <w:p w14:paraId="5B937ECA" w14:textId="77777777" w:rsidR="004A0202" w:rsidRDefault="004A0202">
      <w:r>
        <w:continuationSeparator/>
      </w:r>
    </w:p>
  </w:footnote>
  <w:footnote w:id="1">
    <w:p w14:paraId="353A992E" w14:textId="77777777" w:rsidR="00CA26E2" w:rsidRDefault="00CA26E2" w:rsidP="00CA26E2">
      <w:pPr>
        <w:pStyle w:val="FootnoteText"/>
      </w:pPr>
      <w:r>
        <w:rPr>
          <w:rStyle w:val="FootnoteReference"/>
        </w:rPr>
        <w:footnoteRef/>
      </w:r>
      <w:r>
        <w:t xml:space="preserve"> Governor Greg Abbott </w:t>
      </w:r>
      <w:hyperlink r:id="rId1" w:history="1">
        <w:r w:rsidRPr="00D420E7">
          <w:rPr>
            <w:rStyle w:val="Hyperlink"/>
          </w:rPr>
          <w:t>Letter</w:t>
        </w:r>
      </w:hyperlink>
      <w:r>
        <w:t xml:space="preserve"> to Commission, 8/16/23</w:t>
      </w:r>
    </w:p>
  </w:footnote>
  <w:footnote w:id="2">
    <w:p w14:paraId="241355BA" w14:textId="33965B99" w:rsidR="00CA26E2" w:rsidRDefault="00CA26E2" w:rsidP="00CA26E2">
      <w:pPr>
        <w:pStyle w:val="FootnoteText"/>
      </w:pPr>
      <w:r>
        <w:rPr>
          <w:rStyle w:val="FootnoteReference"/>
        </w:rPr>
        <w:footnoteRef/>
      </w:r>
      <w:r>
        <w:t xml:space="preserve"> PUC </w:t>
      </w:r>
      <w:hyperlink r:id="rId2" w:history="1">
        <w:r w:rsidRPr="00D420E7">
          <w:rPr>
            <w:rStyle w:val="Hyperlink"/>
          </w:rPr>
          <w:t>Press Release</w:t>
        </w:r>
      </w:hyperlink>
      <w:r>
        <w:t>, “Texas Advanced Nuclear Reactor Working Group Named”, 10/10/23</w:t>
      </w:r>
    </w:p>
  </w:footnote>
  <w:footnote w:id="3">
    <w:p w14:paraId="14CC7626" w14:textId="2A44D8D2" w:rsidR="00CA26E2" w:rsidRDefault="00CA26E2" w:rsidP="00CA26E2">
      <w:pPr>
        <w:pStyle w:val="FootnoteText"/>
      </w:pPr>
      <w:r>
        <w:rPr>
          <w:rStyle w:val="FootnoteReference"/>
        </w:rPr>
        <w:footnoteRef/>
      </w:r>
      <w:r>
        <w:t xml:space="preserve"> “</w:t>
      </w:r>
      <w:hyperlink r:id="rId3" w:history="1">
        <w:r w:rsidRPr="00D420E7">
          <w:rPr>
            <w:rStyle w:val="Hyperlink"/>
          </w:rPr>
          <w:t>Deploying a World-Renowned Advanced Nuclear Industry in Texas</w:t>
        </w:r>
      </w:hyperlink>
      <w:r>
        <w:t>”, 11/18/24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DF85B" w14:textId="02B3C2E3" w:rsidR="00584B3F" w:rsidRDefault="00C10F82" w:rsidP="00404ECD">
    <w:pPr>
      <w:pStyle w:val="Header"/>
      <w:jc w:val="center"/>
    </w:pPr>
    <w:r>
      <w:rPr>
        <w:sz w:val="32"/>
      </w:rPr>
      <w:t>NPRR Comments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A021A" w14:textId="29C6E6B4" w:rsidR="00404ECD" w:rsidRDefault="00404ECD" w:rsidP="00404ECD">
    <w:pPr>
      <w:pStyle w:val="Header"/>
      <w:jc w:val="center"/>
    </w:pPr>
    <w:r>
      <w:rPr>
        <w:sz w:val="32"/>
      </w:rPr>
      <w:t>Nodal Protocol Revision Request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E23BBFE" w:rsidR="00D176CF" w:rsidRDefault="0000751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013760"/>
    <w:multiLevelType w:val="singleLevel"/>
    <w:tmpl w:val="04090015"/>
    <w:lvl w:ilvl="0">
      <w:start w:val="1"/>
      <w:numFmt w:val="upperLetter"/>
      <w:lvlText w:val="%1."/>
      <w:lvlJc w:val="left"/>
      <w:pPr>
        <w:tabs>
          <w:tab w:val="num" w:pos="360"/>
        </w:tabs>
        <w:ind w:left="360" w:hanging="360"/>
      </w:pPr>
      <w:rPr>
        <w:rFonts w:hint="default"/>
      </w:rPr>
    </w:lvl>
  </w:abstractNum>
  <w:abstractNum w:abstractNumId="4" w15:restartNumberingAfterBreak="0">
    <w:nsid w:val="1E4B4D67"/>
    <w:multiLevelType w:val="hybridMultilevel"/>
    <w:tmpl w:val="77D6F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0C21F8"/>
    <w:multiLevelType w:val="hybridMultilevel"/>
    <w:tmpl w:val="BAF01C9A"/>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AE0BFA"/>
    <w:multiLevelType w:val="hybridMultilevel"/>
    <w:tmpl w:val="51407CCC"/>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10"/>
  </w:num>
  <w:num w:numId="6" w16cid:durableId="1071393571">
    <w:abstractNumId w:val="10"/>
  </w:num>
  <w:num w:numId="7" w16cid:durableId="1413744175">
    <w:abstractNumId w:val="10"/>
  </w:num>
  <w:num w:numId="8" w16cid:durableId="1147820290">
    <w:abstractNumId w:val="10"/>
  </w:num>
  <w:num w:numId="9" w16cid:durableId="729764067">
    <w:abstractNumId w:val="10"/>
  </w:num>
  <w:num w:numId="10" w16cid:durableId="651908752">
    <w:abstractNumId w:val="10"/>
  </w:num>
  <w:num w:numId="11" w16cid:durableId="2021545621">
    <w:abstractNumId w:val="10"/>
  </w:num>
  <w:num w:numId="12" w16cid:durableId="2033334835">
    <w:abstractNumId w:val="10"/>
  </w:num>
  <w:num w:numId="13" w16cid:durableId="1354840513">
    <w:abstractNumId w:val="10"/>
  </w:num>
  <w:num w:numId="14" w16cid:durableId="2082215892">
    <w:abstractNumId w:val="6"/>
  </w:num>
  <w:num w:numId="15" w16cid:durableId="1265773267">
    <w:abstractNumId w:val="9"/>
  </w:num>
  <w:num w:numId="16" w16cid:durableId="304939696">
    <w:abstractNumId w:val="12"/>
  </w:num>
  <w:num w:numId="17" w16cid:durableId="1837302691">
    <w:abstractNumId w:val="13"/>
  </w:num>
  <w:num w:numId="18" w16cid:durableId="2140175323">
    <w:abstractNumId w:val="7"/>
  </w:num>
  <w:num w:numId="19" w16cid:durableId="731661008">
    <w:abstractNumId w:val="11"/>
  </w:num>
  <w:num w:numId="20" w16cid:durableId="1512917052">
    <w:abstractNumId w:val="2"/>
  </w:num>
  <w:num w:numId="21" w16cid:durableId="2026707343">
    <w:abstractNumId w:val="5"/>
  </w:num>
  <w:num w:numId="22" w16cid:durableId="1669558516">
    <w:abstractNumId w:val="4"/>
  </w:num>
  <w:num w:numId="23" w16cid:durableId="1673794507">
    <w:abstractNumId w:val="3"/>
  </w:num>
  <w:num w:numId="24" w16cid:durableId="2126120467">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TEBA">
    <w15:presenceInfo w15:providerId="None" w15:userId="TEBA"/>
  </w15:person>
  <w15:person w15:author="Constellation 021125">
    <w15:presenceInfo w15:providerId="None" w15:userId="Constellation 021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67C1"/>
    <w:rsid w:val="0000724A"/>
    <w:rsid w:val="00007512"/>
    <w:rsid w:val="0002693B"/>
    <w:rsid w:val="00060A5A"/>
    <w:rsid w:val="000634D8"/>
    <w:rsid w:val="00064B44"/>
    <w:rsid w:val="00067FE2"/>
    <w:rsid w:val="00075040"/>
    <w:rsid w:val="0007682E"/>
    <w:rsid w:val="00092BF6"/>
    <w:rsid w:val="000B14D2"/>
    <w:rsid w:val="000B6AB8"/>
    <w:rsid w:val="000C54C1"/>
    <w:rsid w:val="000C62CB"/>
    <w:rsid w:val="000D1AEB"/>
    <w:rsid w:val="000D3E64"/>
    <w:rsid w:val="000F1094"/>
    <w:rsid w:val="000F13C5"/>
    <w:rsid w:val="00101370"/>
    <w:rsid w:val="00105A36"/>
    <w:rsid w:val="00113172"/>
    <w:rsid w:val="001313B4"/>
    <w:rsid w:val="0014546D"/>
    <w:rsid w:val="001500D9"/>
    <w:rsid w:val="00156DB7"/>
    <w:rsid w:val="00157228"/>
    <w:rsid w:val="001577AF"/>
    <w:rsid w:val="00160C3C"/>
    <w:rsid w:val="00171CAA"/>
    <w:rsid w:val="00176375"/>
    <w:rsid w:val="0017783C"/>
    <w:rsid w:val="00182F97"/>
    <w:rsid w:val="00183365"/>
    <w:rsid w:val="00184BF9"/>
    <w:rsid w:val="0019314C"/>
    <w:rsid w:val="00195543"/>
    <w:rsid w:val="001B178D"/>
    <w:rsid w:val="001B49CB"/>
    <w:rsid w:val="001B6FC3"/>
    <w:rsid w:val="001B70EF"/>
    <w:rsid w:val="001D2A31"/>
    <w:rsid w:val="001D3AA3"/>
    <w:rsid w:val="001E4C5F"/>
    <w:rsid w:val="001F35F4"/>
    <w:rsid w:val="001F38F0"/>
    <w:rsid w:val="00201C77"/>
    <w:rsid w:val="002063FB"/>
    <w:rsid w:val="00224CDC"/>
    <w:rsid w:val="00237430"/>
    <w:rsid w:val="00240E96"/>
    <w:rsid w:val="0024273A"/>
    <w:rsid w:val="002546E6"/>
    <w:rsid w:val="0026307D"/>
    <w:rsid w:val="0026330E"/>
    <w:rsid w:val="00275222"/>
    <w:rsid w:val="00276A99"/>
    <w:rsid w:val="00283059"/>
    <w:rsid w:val="002868A1"/>
    <w:rsid w:val="00286AD9"/>
    <w:rsid w:val="00291441"/>
    <w:rsid w:val="002966F3"/>
    <w:rsid w:val="002B69F3"/>
    <w:rsid w:val="002B763A"/>
    <w:rsid w:val="002C5986"/>
    <w:rsid w:val="002C5A83"/>
    <w:rsid w:val="002C6FC6"/>
    <w:rsid w:val="002C7A5E"/>
    <w:rsid w:val="002D382A"/>
    <w:rsid w:val="002E476B"/>
    <w:rsid w:val="002E4828"/>
    <w:rsid w:val="002F1EDD"/>
    <w:rsid w:val="003013F2"/>
    <w:rsid w:val="0030232A"/>
    <w:rsid w:val="00303687"/>
    <w:rsid w:val="0030694A"/>
    <w:rsid w:val="003069F4"/>
    <w:rsid w:val="00310DBC"/>
    <w:rsid w:val="00320D77"/>
    <w:rsid w:val="00347E72"/>
    <w:rsid w:val="0035442B"/>
    <w:rsid w:val="00357CC6"/>
    <w:rsid w:val="00360920"/>
    <w:rsid w:val="003704E0"/>
    <w:rsid w:val="00384709"/>
    <w:rsid w:val="00384CD7"/>
    <w:rsid w:val="00386C35"/>
    <w:rsid w:val="003A3D77"/>
    <w:rsid w:val="003B1A8C"/>
    <w:rsid w:val="003B1BE8"/>
    <w:rsid w:val="003B307E"/>
    <w:rsid w:val="003B5AED"/>
    <w:rsid w:val="003C07B3"/>
    <w:rsid w:val="003C6B7B"/>
    <w:rsid w:val="003D13F1"/>
    <w:rsid w:val="003D5B0D"/>
    <w:rsid w:val="003E00B6"/>
    <w:rsid w:val="003E2219"/>
    <w:rsid w:val="003F424B"/>
    <w:rsid w:val="00402286"/>
    <w:rsid w:val="00404ECD"/>
    <w:rsid w:val="004073B2"/>
    <w:rsid w:val="004135BD"/>
    <w:rsid w:val="00424D9E"/>
    <w:rsid w:val="004302A4"/>
    <w:rsid w:val="004441CD"/>
    <w:rsid w:val="0044445A"/>
    <w:rsid w:val="00445124"/>
    <w:rsid w:val="004463BA"/>
    <w:rsid w:val="00453D4E"/>
    <w:rsid w:val="004822D4"/>
    <w:rsid w:val="00487CCC"/>
    <w:rsid w:val="0049290B"/>
    <w:rsid w:val="004A0202"/>
    <w:rsid w:val="004A4451"/>
    <w:rsid w:val="004B2DD1"/>
    <w:rsid w:val="004B2F7D"/>
    <w:rsid w:val="004B3C54"/>
    <w:rsid w:val="004C30CF"/>
    <w:rsid w:val="004C6C13"/>
    <w:rsid w:val="004D3958"/>
    <w:rsid w:val="004D67B5"/>
    <w:rsid w:val="004D6F6A"/>
    <w:rsid w:val="004D7C27"/>
    <w:rsid w:val="004E6214"/>
    <w:rsid w:val="004F2C45"/>
    <w:rsid w:val="005000FF"/>
    <w:rsid w:val="005008DF"/>
    <w:rsid w:val="005045D0"/>
    <w:rsid w:val="00514549"/>
    <w:rsid w:val="005249D2"/>
    <w:rsid w:val="00534C6C"/>
    <w:rsid w:val="005434CD"/>
    <w:rsid w:val="0054740C"/>
    <w:rsid w:val="005518E9"/>
    <w:rsid w:val="00551CC7"/>
    <w:rsid w:val="00555554"/>
    <w:rsid w:val="00572739"/>
    <w:rsid w:val="00575293"/>
    <w:rsid w:val="00575AD2"/>
    <w:rsid w:val="00575E6B"/>
    <w:rsid w:val="00580515"/>
    <w:rsid w:val="0058417F"/>
    <w:rsid w:val="005841C0"/>
    <w:rsid w:val="00584B3F"/>
    <w:rsid w:val="0059260F"/>
    <w:rsid w:val="005A536D"/>
    <w:rsid w:val="005B7526"/>
    <w:rsid w:val="005C1568"/>
    <w:rsid w:val="005C157E"/>
    <w:rsid w:val="005D0A77"/>
    <w:rsid w:val="005E5074"/>
    <w:rsid w:val="0060068B"/>
    <w:rsid w:val="00605EB1"/>
    <w:rsid w:val="00612E4F"/>
    <w:rsid w:val="00613501"/>
    <w:rsid w:val="00615D5E"/>
    <w:rsid w:val="006162DD"/>
    <w:rsid w:val="00622030"/>
    <w:rsid w:val="00622662"/>
    <w:rsid w:val="00622E99"/>
    <w:rsid w:val="00624C97"/>
    <w:rsid w:val="006253C9"/>
    <w:rsid w:val="00625E5D"/>
    <w:rsid w:val="0063501E"/>
    <w:rsid w:val="00657C61"/>
    <w:rsid w:val="00662C03"/>
    <w:rsid w:val="006632B1"/>
    <w:rsid w:val="0066370F"/>
    <w:rsid w:val="00665D20"/>
    <w:rsid w:val="00677D8F"/>
    <w:rsid w:val="006A0784"/>
    <w:rsid w:val="006A3ADA"/>
    <w:rsid w:val="006A697B"/>
    <w:rsid w:val="006A7C79"/>
    <w:rsid w:val="006B4DDE"/>
    <w:rsid w:val="006B5D44"/>
    <w:rsid w:val="006C1A66"/>
    <w:rsid w:val="006C7FE8"/>
    <w:rsid w:val="006D7930"/>
    <w:rsid w:val="006E2BFE"/>
    <w:rsid w:val="006E3282"/>
    <w:rsid w:val="006E4597"/>
    <w:rsid w:val="006E6625"/>
    <w:rsid w:val="006E7954"/>
    <w:rsid w:val="007010DA"/>
    <w:rsid w:val="00701468"/>
    <w:rsid w:val="00706508"/>
    <w:rsid w:val="0070777D"/>
    <w:rsid w:val="00712229"/>
    <w:rsid w:val="00713498"/>
    <w:rsid w:val="007158DC"/>
    <w:rsid w:val="00724A82"/>
    <w:rsid w:val="007322C7"/>
    <w:rsid w:val="00733723"/>
    <w:rsid w:val="00741C23"/>
    <w:rsid w:val="00743968"/>
    <w:rsid w:val="00750469"/>
    <w:rsid w:val="00760157"/>
    <w:rsid w:val="00763AA6"/>
    <w:rsid w:val="00770AB3"/>
    <w:rsid w:val="00775302"/>
    <w:rsid w:val="00781899"/>
    <w:rsid w:val="0078383B"/>
    <w:rsid w:val="00785415"/>
    <w:rsid w:val="00786294"/>
    <w:rsid w:val="00791CB9"/>
    <w:rsid w:val="00792AA0"/>
    <w:rsid w:val="00793130"/>
    <w:rsid w:val="00797DEE"/>
    <w:rsid w:val="007A1BE1"/>
    <w:rsid w:val="007B3233"/>
    <w:rsid w:val="007B5A42"/>
    <w:rsid w:val="007B7619"/>
    <w:rsid w:val="007C199B"/>
    <w:rsid w:val="007D3073"/>
    <w:rsid w:val="007D64B9"/>
    <w:rsid w:val="007D6F4D"/>
    <w:rsid w:val="007D72D4"/>
    <w:rsid w:val="007E0452"/>
    <w:rsid w:val="007E7E57"/>
    <w:rsid w:val="007F6524"/>
    <w:rsid w:val="007F752B"/>
    <w:rsid w:val="007F7825"/>
    <w:rsid w:val="008064D0"/>
    <w:rsid w:val="008070C0"/>
    <w:rsid w:val="008079D1"/>
    <w:rsid w:val="00811C12"/>
    <w:rsid w:val="00823D3B"/>
    <w:rsid w:val="00832E49"/>
    <w:rsid w:val="00837464"/>
    <w:rsid w:val="00845778"/>
    <w:rsid w:val="00846AAD"/>
    <w:rsid w:val="00852A79"/>
    <w:rsid w:val="00866C8C"/>
    <w:rsid w:val="00876312"/>
    <w:rsid w:val="008774C5"/>
    <w:rsid w:val="00887E28"/>
    <w:rsid w:val="00893ABD"/>
    <w:rsid w:val="00894370"/>
    <w:rsid w:val="008962F1"/>
    <w:rsid w:val="0089633B"/>
    <w:rsid w:val="008A48FC"/>
    <w:rsid w:val="008B3907"/>
    <w:rsid w:val="008C4F6E"/>
    <w:rsid w:val="008D2B52"/>
    <w:rsid w:val="008D472A"/>
    <w:rsid w:val="008D5C3A"/>
    <w:rsid w:val="008D725C"/>
    <w:rsid w:val="008E2870"/>
    <w:rsid w:val="008E6DA2"/>
    <w:rsid w:val="008F6DD5"/>
    <w:rsid w:val="00905423"/>
    <w:rsid w:val="00907B1E"/>
    <w:rsid w:val="00923855"/>
    <w:rsid w:val="00930AD5"/>
    <w:rsid w:val="00943AFD"/>
    <w:rsid w:val="00953F04"/>
    <w:rsid w:val="009553BB"/>
    <w:rsid w:val="00963A51"/>
    <w:rsid w:val="00964AEB"/>
    <w:rsid w:val="00967D46"/>
    <w:rsid w:val="00983B6E"/>
    <w:rsid w:val="009936F8"/>
    <w:rsid w:val="00997AE4"/>
    <w:rsid w:val="009A33DE"/>
    <w:rsid w:val="009A3772"/>
    <w:rsid w:val="009A56E6"/>
    <w:rsid w:val="009A66B3"/>
    <w:rsid w:val="009B3702"/>
    <w:rsid w:val="009C784F"/>
    <w:rsid w:val="009D17F0"/>
    <w:rsid w:val="009E350C"/>
    <w:rsid w:val="009F25C1"/>
    <w:rsid w:val="009F53F2"/>
    <w:rsid w:val="00A0597E"/>
    <w:rsid w:val="00A11857"/>
    <w:rsid w:val="00A12D7D"/>
    <w:rsid w:val="00A13C05"/>
    <w:rsid w:val="00A13DD1"/>
    <w:rsid w:val="00A23F9B"/>
    <w:rsid w:val="00A33728"/>
    <w:rsid w:val="00A33815"/>
    <w:rsid w:val="00A354BE"/>
    <w:rsid w:val="00A42552"/>
    <w:rsid w:val="00A42796"/>
    <w:rsid w:val="00A42D08"/>
    <w:rsid w:val="00A5311D"/>
    <w:rsid w:val="00A53261"/>
    <w:rsid w:val="00A5670D"/>
    <w:rsid w:val="00A67346"/>
    <w:rsid w:val="00AA4FD2"/>
    <w:rsid w:val="00AB46A6"/>
    <w:rsid w:val="00AC385E"/>
    <w:rsid w:val="00AD3B58"/>
    <w:rsid w:val="00AD6DA7"/>
    <w:rsid w:val="00AF56C6"/>
    <w:rsid w:val="00AF7CB2"/>
    <w:rsid w:val="00B00D04"/>
    <w:rsid w:val="00B032E8"/>
    <w:rsid w:val="00B06A28"/>
    <w:rsid w:val="00B25D31"/>
    <w:rsid w:val="00B340B6"/>
    <w:rsid w:val="00B35787"/>
    <w:rsid w:val="00B36BD6"/>
    <w:rsid w:val="00B464BA"/>
    <w:rsid w:val="00B57F96"/>
    <w:rsid w:val="00B67892"/>
    <w:rsid w:val="00B968D6"/>
    <w:rsid w:val="00BA15BD"/>
    <w:rsid w:val="00BA242C"/>
    <w:rsid w:val="00BA4D33"/>
    <w:rsid w:val="00BA7001"/>
    <w:rsid w:val="00BB16D4"/>
    <w:rsid w:val="00BC2D06"/>
    <w:rsid w:val="00BD3B75"/>
    <w:rsid w:val="00C10F82"/>
    <w:rsid w:val="00C11D14"/>
    <w:rsid w:val="00C16941"/>
    <w:rsid w:val="00C24984"/>
    <w:rsid w:val="00C54EDF"/>
    <w:rsid w:val="00C61752"/>
    <w:rsid w:val="00C6587F"/>
    <w:rsid w:val="00C744EB"/>
    <w:rsid w:val="00C90702"/>
    <w:rsid w:val="00C917FF"/>
    <w:rsid w:val="00C9603E"/>
    <w:rsid w:val="00C9766A"/>
    <w:rsid w:val="00CA1F24"/>
    <w:rsid w:val="00CA26E2"/>
    <w:rsid w:val="00CC191B"/>
    <w:rsid w:val="00CC4F39"/>
    <w:rsid w:val="00CC645D"/>
    <w:rsid w:val="00CD544C"/>
    <w:rsid w:val="00CF1BDF"/>
    <w:rsid w:val="00CF1F6D"/>
    <w:rsid w:val="00CF4256"/>
    <w:rsid w:val="00CF76A2"/>
    <w:rsid w:val="00D04FE8"/>
    <w:rsid w:val="00D073DD"/>
    <w:rsid w:val="00D16037"/>
    <w:rsid w:val="00D176CF"/>
    <w:rsid w:val="00D17AD5"/>
    <w:rsid w:val="00D21B10"/>
    <w:rsid w:val="00D26BA3"/>
    <w:rsid w:val="00D271E3"/>
    <w:rsid w:val="00D40574"/>
    <w:rsid w:val="00D412D1"/>
    <w:rsid w:val="00D47A80"/>
    <w:rsid w:val="00D51ACB"/>
    <w:rsid w:val="00D61B4C"/>
    <w:rsid w:val="00D630A9"/>
    <w:rsid w:val="00D632EE"/>
    <w:rsid w:val="00D64ED6"/>
    <w:rsid w:val="00D85807"/>
    <w:rsid w:val="00D87349"/>
    <w:rsid w:val="00D90C96"/>
    <w:rsid w:val="00D91EE9"/>
    <w:rsid w:val="00D931A0"/>
    <w:rsid w:val="00D9627A"/>
    <w:rsid w:val="00D97220"/>
    <w:rsid w:val="00DB4924"/>
    <w:rsid w:val="00DB4F0F"/>
    <w:rsid w:val="00DD127D"/>
    <w:rsid w:val="00DE20FB"/>
    <w:rsid w:val="00DE5787"/>
    <w:rsid w:val="00E034FF"/>
    <w:rsid w:val="00E066C5"/>
    <w:rsid w:val="00E14D47"/>
    <w:rsid w:val="00E1641C"/>
    <w:rsid w:val="00E16F78"/>
    <w:rsid w:val="00E26708"/>
    <w:rsid w:val="00E27EFF"/>
    <w:rsid w:val="00E34958"/>
    <w:rsid w:val="00E37AB0"/>
    <w:rsid w:val="00E44E73"/>
    <w:rsid w:val="00E52071"/>
    <w:rsid w:val="00E530CD"/>
    <w:rsid w:val="00E71C39"/>
    <w:rsid w:val="00E73679"/>
    <w:rsid w:val="00E77E4A"/>
    <w:rsid w:val="00E81FCA"/>
    <w:rsid w:val="00E862F1"/>
    <w:rsid w:val="00EA56E6"/>
    <w:rsid w:val="00EA5C65"/>
    <w:rsid w:val="00EA694D"/>
    <w:rsid w:val="00EB15A1"/>
    <w:rsid w:val="00EB4C57"/>
    <w:rsid w:val="00EC2763"/>
    <w:rsid w:val="00EC335F"/>
    <w:rsid w:val="00EC48FB"/>
    <w:rsid w:val="00ED3965"/>
    <w:rsid w:val="00EE1F79"/>
    <w:rsid w:val="00EF0261"/>
    <w:rsid w:val="00EF1920"/>
    <w:rsid w:val="00EF232A"/>
    <w:rsid w:val="00F00F09"/>
    <w:rsid w:val="00F05A69"/>
    <w:rsid w:val="00F3362A"/>
    <w:rsid w:val="00F340CB"/>
    <w:rsid w:val="00F365ED"/>
    <w:rsid w:val="00F43FFD"/>
    <w:rsid w:val="00F44236"/>
    <w:rsid w:val="00F47F95"/>
    <w:rsid w:val="00F52517"/>
    <w:rsid w:val="00F52E00"/>
    <w:rsid w:val="00F56445"/>
    <w:rsid w:val="00F771C4"/>
    <w:rsid w:val="00F819CA"/>
    <w:rsid w:val="00F82970"/>
    <w:rsid w:val="00FA1417"/>
    <w:rsid w:val="00FA57B2"/>
    <w:rsid w:val="00FB0637"/>
    <w:rsid w:val="00FB1C88"/>
    <w:rsid w:val="00FB509B"/>
    <w:rsid w:val="00FC2B7C"/>
    <w:rsid w:val="00FC3D4B"/>
    <w:rsid w:val="00FC5684"/>
    <w:rsid w:val="00FC6312"/>
    <w:rsid w:val="00FD3B94"/>
    <w:rsid w:val="00FD6FC8"/>
    <w:rsid w:val="00FE1A1D"/>
    <w:rsid w:val="00FE36E3"/>
    <w:rsid w:val="00FE469D"/>
    <w:rsid w:val="00FE6B01"/>
    <w:rsid w:val="00FF2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E862F1"/>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E862F1"/>
    <w:rPr>
      <w:sz w:val="24"/>
      <w:szCs w:val="24"/>
    </w:rPr>
  </w:style>
  <w:style w:type="character" w:customStyle="1" w:styleId="ui-provider">
    <w:name w:val="ui-provider"/>
    <w:basedOn w:val="DefaultParagraphFont"/>
    <w:rsid w:val="00E862F1"/>
  </w:style>
  <w:style w:type="character" w:customStyle="1" w:styleId="Heading2Char">
    <w:name w:val="Heading 2 Char"/>
    <w:aliases w:val="h2 Char"/>
    <w:link w:val="Heading2"/>
    <w:rsid w:val="00852A79"/>
    <w:rPr>
      <w:b/>
      <w:sz w:val="24"/>
    </w:rPr>
  </w:style>
  <w:style w:type="paragraph" w:customStyle="1" w:styleId="BodyTextNumbered">
    <w:name w:val="Body Text Numbered"/>
    <w:basedOn w:val="BodyText3"/>
    <w:link w:val="BodyTextNumberedChar1"/>
    <w:rsid w:val="00B36BD6"/>
    <w:rPr>
      <w:sz w:val="24"/>
    </w:rPr>
  </w:style>
  <w:style w:type="paragraph" w:styleId="BodyText3">
    <w:name w:val="Body Text 3"/>
    <w:basedOn w:val="Normal"/>
    <w:link w:val="BodyText3Char"/>
    <w:rsid w:val="00B36BD6"/>
    <w:pPr>
      <w:spacing w:after="120"/>
    </w:pPr>
    <w:rPr>
      <w:sz w:val="16"/>
      <w:szCs w:val="16"/>
    </w:rPr>
  </w:style>
  <w:style w:type="character" w:customStyle="1" w:styleId="BodyText3Char">
    <w:name w:val="Body Text 3 Char"/>
    <w:basedOn w:val="DefaultParagraphFont"/>
    <w:link w:val="BodyText3"/>
    <w:rsid w:val="00B36BD6"/>
    <w:rPr>
      <w:sz w:val="16"/>
      <w:szCs w:val="16"/>
    </w:rPr>
  </w:style>
  <w:style w:type="character" w:customStyle="1" w:styleId="HeaderChar">
    <w:name w:val="Header Char"/>
    <w:link w:val="Header"/>
    <w:rsid w:val="00A23F9B"/>
    <w:rPr>
      <w:rFonts w:ascii="Arial" w:hAnsi="Arial"/>
      <w:b/>
      <w:bCs/>
      <w:sz w:val="24"/>
      <w:szCs w:val="24"/>
    </w:rPr>
  </w:style>
  <w:style w:type="character" w:customStyle="1" w:styleId="BodyTextNumberedChar1">
    <w:name w:val="Body Text Numbered Char1"/>
    <w:link w:val="BodyTextNumbered"/>
    <w:rsid w:val="00A5670D"/>
    <w:rPr>
      <w:sz w:val="24"/>
      <w:szCs w:val="16"/>
    </w:rPr>
  </w:style>
  <w:style w:type="character" w:customStyle="1" w:styleId="FooterChar">
    <w:name w:val="Footer Char"/>
    <w:basedOn w:val="DefaultParagraphFont"/>
    <w:link w:val="Footer"/>
    <w:uiPriority w:val="99"/>
    <w:rsid w:val="00D40574"/>
    <w:rPr>
      <w:sz w:val="24"/>
      <w:szCs w:val="24"/>
    </w:rPr>
  </w:style>
  <w:style w:type="character" w:customStyle="1" w:styleId="FootnoteTextChar">
    <w:name w:val="Footnote Text Char"/>
    <w:link w:val="FootnoteText"/>
    <w:rsid w:val="00CA26E2"/>
    <w:rPr>
      <w:sz w:val="18"/>
    </w:rPr>
  </w:style>
  <w:style w:type="character" w:styleId="FootnoteReference">
    <w:name w:val="footnote reference"/>
    <w:rsid w:val="00CA26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8/08/relationships/commentsExtensible" Target="commentsExtensible.xml"/><Relationship Id="rId18" Type="http://schemas.openxmlformats.org/officeDocument/2006/relationships/image" Target="media/image3.wmf"/><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theme" Target="theme/theme1.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oleObject" Target="embeddings/oleObject2.bin"/><Relationship Id="rId25" Type="http://schemas.openxmlformats.org/officeDocument/2006/relationships/header" Target="header2.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oter" Target="footer1.xml"/><Relationship Id="rId28" Type="http://schemas.openxmlformats.org/officeDocument/2006/relationships/footer" Target="footer5.xml"/><Relationship Id="rId10" Type="http://schemas.openxmlformats.org/officeDocument/2006/relationships/comments" Target="comments.xml"/><Relationship Id="rId19" Type="http://schemas.openxmlformats.org/officeDocument/2006/relationships/oleObject" Target="embeddings/oleObject3.bin"/><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yperlink" Target="mailto:Andy.nguyen@constellation.com" TargetMode="External"/><Relationship Id="rId14" Type="http://schemas.openxmlformats.org/officeDocument/2006/relationships/image" Target="media/image1.wmf"/><Relationship Id="rId22" Type="http://schemas.openxmlformats.org/officeDocument/2006/relationships/header" Target="header1.xml"/><Relationship Id="rId27" Type="http://schemas.openxmlformats.org/officeDocument/2006/relationships/footer" Target="footer4.xml"/><Relationship Id="rId30" Type="http://schemas.openxmlformats.org/officeDocument/2006/relationships/footer" Target="footer6.xml"/><Relationship Id="rId8" Type="http://schemas.openxmlformats.org/officeDocument/2006/relationships/hyperlink" Target="https://www.ercot.com/mktrules/issues/NPRR126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ftp.puc.texas.gov/public/puct-info/industry/nuclear/Advanced_Nuclear_Report.pdf" TargetMode="External"/><Relationship Id="rId2" Type="http://schemas.openxmlformats.org/officeDocument/2006/relationships/hyperlink" Target="https://ftp.puc.texas.gov/public/puct-info/agency/resources/pubs/news/2023/PUCT_Texas_Advanced_Nuclear_Reactor_Working_Group_Named.pdf" TargetMode="External"/><Relationship Id="rId1" Type="http://schemas.openxmlformats.org/officeDocument/2006/relationships/hyperlink" Target="https://interchange.puc.texas.gov/Documents/55421_2_132700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67</Pages>
  <Words>19159</Words>
  <Characters>130997</Characters>
  <Application>Microsoft Office Word</Application>
  <DocSecurity>0</DocSecurity>
  <Lines>1091</Lines>
  <Paragraphs>299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149857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2025-03-11T20:29:00Z</dcterms:created>
  <dcterms:modified xsi:type="dcterms:W3CDTF">2025-03-11T20:29:00Z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