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3CBD7606" w:rsidR="00067FE2" w:rsidRDefault="00A14330" w:rsidP="0072535B">
            <w:pPr>
              <w:pStyle w:val="Header"/>
              <w:jc w:val="center"/>
            </w:pPr>
            <w:hyperlink r:id="rId8" w:history="1">
              <w:r w:rsidRPr="00A14330">
                <w:rPr>
                  <w:rStyle w:val="Hyperlink"/>
                </w:rPr>
                <w:t>1285</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106C8263" w:rsidR="00067FE2" w:rsidRDefault="00BD34C7" w:rsidP="00F44236">
            <w:pPr>
              <w:pStyle w:val="Header"/>
            </w:pPr>
            <w:r>
              <w:t>Improve Self</w:t>
            </w:r>
            <w:r w:rsidR="00A14330">
              <w:t>-</w:t>
            </w:r>
            <w:r>
              <w:t xml:space="preserve">Commitment </w:t>
            </w:r>
            <w:r w:rsidR="00012CC3">
              <w:t>within</w:t>
            </w:r>
            <w:r w:rsidR="00F609C3">
              <w:t xml:space="preserve"> </w:t>
            </w:r>
            <w:r w:rsidR="006D58DB">
              <w:t xml:space="preserve">RUC </w:t>
            </w:r>
            <w:r w:rsidR="00222CB5">
              <w:t>Opt Out Window</w:t>
            </w:r>
          </w:p>
        </w:tc>
      </w:tr>
      <w:tr w:rsidR="005429AE" w:rsidRPr="00E01925" w14:paraId="398BCBF4" w14:textId="77777777" w:rsidTr="00BC2D06">
        <w:trPr>
          <w:trHeight w:val="518"/>
        </w:trPr>
        <w:tc>
          <w:tcPr>
            <w:tcW w:w="2880" w:type="dxa"/>
            <w:gridSpan w:val="2"/>
            <w:shd w:val="clear" w:color="auto" w:fill="FFFFFF"/>
            <w:vAlign w:val="center"/>
          </w:tcPr>
          <w:p w14:paraId="3A20C7F8" w14:textId="0475C196" w:rsidR="005429AE" w:rsidRPr="00E01925" w:rsidRDefault="005429AE" w:rsidP="005429AE">
            <w:pPr>
              <w:pStyle w:val="Header"/>
              <w:rPr>
                <w:bCs w:val="0"/>
              </w:rPr>
            </w:pPr>
            <w:r w:rsidRPr="0027027D">
              <w:t>Date of Decision</w:t>
            </w:r>
          </w:p>
        </w:tc>
        <w:tc>
          <w:tcPr>
            <w:tcW w:w="7560" w:type="dxa"/>
            <w:gridSpan w:val="2"/>
            <w:vAlign w:val="center"/>
          </w:tcPr>
          <w:p w14:paraId="16A45634" w14:textId="36AB42F6" w:rsidR="005429AE" w:rsidRPr="00E01925" w:rsidRDefault="00CB1974" w:rsidP="005429AE">
            <w:pPr>
              <w:pStyle w:val="NormalArial"/>
            </w:pPr>
            <w:r>
              <w:t>September 17</w:t>
            </w:r>
            <w:r w:rsidR="005429AE">
              <w:t>, 2025</w:t>
            </w:r>
          </w:p>
        </w:tc>
      </w:tr>
      <w:tr w:rsidR="005429AE" w:rsidRPr="00E01925" w14:paraId="36866A7D" w14:textId="77777777" w:rsidTr="00BC2D06">
        <w:trPr>
          <w:trHeight w:val="518"/>
        </w:trPr>
        <w:tc>
          <w:tcPr>
            <w:tcW w:w="2880" w:type="dxa"/>
            <w:gridSpan w:val="2"/>
            <w:shd w:val="clear" w:color="auto" w:fill="FFFFFF"/>
            <w:vAlign w:val="center"/>
          </w:tcPr>
          <w:p w14:paraId="095E65C8" w14:textId="7A572D63" w:rsidR="005429AE" w:rsidRPr="00E01925" w:rsidRDefault="005429AE" w:rsidP="005429AE">
            <w:pPr>
              <w:pStyle w:val="Header"/>
              <w:rPr>
                <w:bCs w:val="0"/>
              </w:rPr>
            </w:pPr>
            <w:r w:rsidRPr="0027027D">
              <w:t>Action</w:t>
            </w:r>
          </w:p>
        </w:tc>
        <w:tc>
          <w:tcPr>
            <w:tcW w:w="7560" w:type="dxa"/>
            <w:gridSpan w:val="2"/>
            <w:vAlign w:val="center"/>
          </w:tcPr>
          <w:p w14:paraId="05736215" w14:textId="142EA904" w:rsidR="005429AE" w:rsidRDefault="00BE3987" w:rsidP="005429AE">
            <w:pPr>
              <w:pStyle w:val="NormalArial"/>
            </w:pPr>
            <w:r>
              <w:t>Recommended Approval</w:t>
            </w:r>
          </w:p>
        </w:tc>
      </w:tr>
      <w:tr w:rsidR="005429AE" w:rsidRPr="00E01925" w14:paraId="25C64AC3" w14:textId="77777777" w:rsidTr="00BC2D06">
        <w:trPr>
          <w:trHeight w:val="518"/>
        </w:trPr>
        <w:tc>
          <w:tcPr>
            <w:tcW w:w="2880" w:type="dxa"/>
            <w:gridSpan w:val="2"/>
            <w:shd w:val="clear" w:color="auto" w:fill="FFFFFF"/>
            <w:vAlign w:val="center"/>
          </w:tcPr>
          <w:p w14:paraId="18B38BD0" w14:textId="7D75286C" w:rsidR="005429AE" w:rsidRPr="00E01925" w:rsidRDefault="005429AE" w:rsidP="005429AE">
            <w:pPr>
              <w:pStyle w:val="Header"/>
              <w:rPr>
                <w:bCs w:val="0"/>
              </w:rPr>
            </w:pPr>
            <w:r w:rsidRPr="0027027D">
              <w:t xml:space="preserve">Timeline </w:t>
            </w:r>
          </w:p>
        </w:tc>
        <w:tc>
          <w:tcPr>
            <w:tcW w:w="7560" w:type="dxa"/>
            <w:gridSpan w:val="2"/>
            <w:vAlign w:val="center"/>
          </w:tcPr>
          <w:p w14:paraId="3B07654F" w14:textId="4AE06285" w:rsidR="005429AE" w:rsidRDefault="005429AE" w:rsidP="005429AE">
            <w:pPr>
              <w:pStyle w:val="NormalArial"/>
            </w:pPr>
            <w:r w:rsidRPr="0027027D">
              <w:t>Normal</w:t>
            </w:r>
          </w:p>
        </w:tc>
      </w:tr>
      <w:tr w:rsidR="00CB1974" w:rsidRPr="00E01925" w14:paraId="67DDEB83" w14:textId="77777777" w:rsidTr="00BC2D06">
        <w:trPr>
          <w:trHeight w:val="518"/>
        </w:trPr>
        <w:tc>
          <w:tcPr>
            <w:tcW w:w="2880" w:type="dxa"/>
            <w:gridSpan w:val="2"/>
            <w:shd w:val="clear" w:color="auto" w:fill="FFFFFF"/>
            <w:vAlign w:val="center"/>
          </w:tcPr>
          <w:p w14:paraId="4962C866" w14:textId="2FAEE4DA" w:rsidR="00CB1974" w:rsidRPr="0027027D" w:rsidRDefault="00CB1974" w:rsidP="005429AE">
            <w:pPr>
              <w:pStyle w:val="Header"/>
            </w:pPr>
            <w:r>
              <w:t>Estimated Impacts</w:t>
            </w:r>
          </w:p>
        </w:tc>
        <w:tc>
          <w:tcPr>
            <w:tcW w:w="7560" w:type="dxa"/>
            <w:gridSpan w:val="2"/>
            <w:vAlign w:val="center"/>
          </w:tcPr>
          <w:p w14:paraId="3AC07951" w14:textId="1E1CB45E" w:rsidR="00CB1974" w:rsidRPr="005B6B54" w:rsidRDefault="00CB1974" w:rsidP="00CB1974">
            <w:pPr>
              <w:spacing w:before="120" w:after="120"/>
              <w:rPr>
                <w:rFonts w:ascii="Arial" w:hAnsi="Arial" w:cs="Arial"/>
              </w:rPr>
            </w:pPr>
            <w:r w:rsidRPr="005B6B54">
              <w:rPr>
                <w:rFonts w:ascii="Arial" w:hAnsi="Arial" w:cs="Arial"/>
              </w:rPr>
              <w:t xml:space="preserve">Cost/Budgetary:  </w:t>
            </w:r>
            <w:r w:rsidRPr="00C82FF3">
              <w:rPr>
                <w:rFonts w:ascii="Arial" w:hAnsi="Arial" w:cs="Arial"/>
              </w:rPr>
              <w:t>Less than $10k</w:t>
            </w:r>
            <w:r w:rsidR="004E2033">
              <w:rPr>
                <w:rFonts w:ascii="Arial" w:hAnsi="Arial" w:cs="Arial"/>
              </w:rPr>
              <w:t xml:space="preserve"> (</w:t>
            </w:r>
            <w:r w:rsidRPr="00C82FF3">
              <w:rPr>
                <w:rFonts w:ascii="Arial" w:hAnsi="Arial" w:cs="Arial"/>
              </w:rPr>
              <w:t>Operations &amp; Maintenance (O&amp;M)</w:t>
            </w:r>
            <w:r w:rsidR="004E2033">
              <w:rPr>
                <w:rFonts w:ascii="Arial" w:hAnsi="Arial" w:cs="Arial"/>
              </w:rPr>
              <w:t>)</w:t>
            </w:r>
          </w:p>
          <w:p w14:paraId="6DAED994" w14:textId="43C10930" w:rsidR="00CB1974" w:rsidRPr="0027027D" w:rsidRDefault="00CB1974" w:rsidP="00CB1974">
            <w:pPr>
              <w:pStyle w:val="NormalArial"/>
              <w:spacing w:before="120" w:after="120"/>
            </w:pPr>
            <w:r w:rsidRPr="005B6B54">
              <w:rPr>
                <w:rFonts w:cs="Arial"/>
              </w:rPr>
              <w:t xml:space="preserve">Project Duration:  </w:t>
            </w:r>
            <w:r>
              <w:rPr>
                <w:rFonts w:cs="Arial"/>
              </w:rPr>
              <w:t>1 to 2 months</w:t>
            </w:r>
          </w:p>
        </w:tc>
      </w:tr>
      <w:tr w:rsidR="005429AE" w:rsidRPr="00E01925" w14:paraId="62022634" w14:textId="77777777" w:rsidTr="00BC2D06">
        <w:trPr>
          <w:trHeight w:val="518"/>
        </w:trPr>
        <w:tc>
          <w:tcPr>
            <w:tcW w:w="2880" w:type="dxa"/>
            <w:gridSpan w:val="2"/>
            <w:shd w:val="clear" w:color="auto" w:fill="FFFFFF"/>
            <w:vAlign w:val="center"/>
          </w:tcPr>
          <w:p w14:paraId="015FB5A9" w14:textId="129CA203" w:rsidR="005429AE" w:rsidRPr="00E01925" w:rsidRDefault="005429AE" w:rsidP="005429AE">
            <w:pPr>
              <w:pStyle w:val="Header"/>
              <w:rPr>
                <w:bCs w:val="0"/>
              </w:rPr>
            </w:pPr>
            <w:r w:rsidRPr="0027027D">
              <w:t>Proposed Effective Date</w:t>
            </w:r>
          </w:p>
        </w:tc>
        <w:tc>
          <w:tcPr>
            <w:tcW w:w="7560" w:type="dxa"/>
            <w:gridSpan w:val="2"/>
            <w:vAlign w:val="center"/>
          </w:tcPr>
          <w:p w14:paraId="4FC8B630" w14:textId="0D56CB17" w:rsidR="005429AE" w:rsidRDefault="00CB1974" w:rsidP="005429AE">
            <w:pPr>
              <w:pStyle w:val="NormalArial"/>
            </w:pPr>
            <w:r>
              <w:t>Upon system implementation</w:t>
            </w:r>
          </w:p>
        </w:tc>
      </w:tr>
      <w:tr w:rsidR="005429AE" w:rsidRPr="00E01925" w14:paraId="22AE5008" w14:textId="77777777" w:rsidTr="00BC2D06">
        <w:trPr>
          <w:trHeight w:val="518"/>
        </w:trPr>
        <w:tc>
          <w:tcPr>
            <w:tcW w:w="2880" w:type="dxa"/>
            <w:gridSpan w:val="2"/>
            <w:shd w:val="clear" w:color="auto" w:fill="FFFFFF"/>
            <w:vAlign w:val="center"/>
          </w:tcPr>
          <w:p w14:paraId="2AD8F2F2" w14:textId="1DFFFA6D" w:rsidR="005429AE" w:rsidRPr="00E01925" w:rsidRDefault="005429AE" w:rsidP="005429AE">
            <w:pPr>
              <w:pStyle w:val="Header"/>
              <w:rPr>
                <w:bCs w:val="0"/>
              </w:rPr>
            </w:pPr>
            <w:r w:rsidRPr="0027027D">
              <w:t>Priority and Rank Assigned</w:t>
            </w:r>
          </w:p>
        </w:tc>
        <w:tc>
          <w:tcPr>
            <w:tcW w:w="7560" w:type="dxa"/>
            <w:gridSpan w:val="2"/>
            <w:vAlign w:val="center"/>
          </w:tcPr>
          <w:p w14:paraId="5FED038E" w14:textId="62AC07CC" w:rsidR="005429AE" w:rsidRDefault="00CB1974" w:rsidP="005429AE">
            <w:pPr>
              <w:pStyle w:val="NormalArial"/>
            </w:pPr>
            <w:r>
              <w:t>Not applicable</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356516F" w14:textId="462146FE" w:rsidR="00542D60" w:rsidRPr="00FB509B" w:rsidRDefault="00222CB5" w:rsidP="00F44236">
            <w:pPr>
              <w:pStyle w:val="NormalArial"/>
            </w:pPr>
            <w:r>
              <w:t>2</w:t>
            </w:r>
            <w:r w:rsidR="006E644C">
              <w:t>.1,</w:t>
            </w:r>
            <w:r>
              <w:t xml:space="preserve"> Definitions</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5BECB2A4" w:rsidR="00C9766A" w:rsidRPr="00FB509B" w:rsidRDefault="00FE0367" w:rsidP="00176375">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29FBFBE9" w:rsidR="009D17F0" w:rsidRPr="00FB509B" w:rsidRDefault="005A2F92" w:rsidP="00176375">
            <w:pPr>
              <w:pStyle w:val="NormalArial"/>
              <w:spacing w:before="120" w:after="120"/>
            </w:pPr>
            <w:r>
              <w:t>This Nodal Protocol Revision Request (NPRR)</w:t>
            </w:r>
            <w:r w:rsidR="00C61DD3">
              <w:t xml:space="preserve"> </w:t>
            </w:r>
            <w:r w:rsidR="00B62783">
              <w:t xml:space="preserve">expands the current </w:t>
            </w:r>
            <w:r w:rsidR="00A057CB">
              <w:t>Reliability Unit Commitment (</w:t>
            </w:r>
            <w:r w:rsidR="00B62783">
              <w:t>RUC</w:t>
            </w:r>
            <w:r w:rsidR="00EA2D74">
              <w:t>)</w:t>
            </w:r>
            <w:r w:rsidR="00B62783">
              <w:t xml:space="preserve"> opt out window to incentivize self-commitment</w:t>
            </w:r>
            <w:r w:rsidR="00C52F9B">
              <w:t xml:space="preserve"> to increase capacity available to the market at lower costs and </w:t>
            </w:r>
            <w:r w:rsidR="00B62783">
              <w:t xml:space="preserve">reduce </w:t>
            </w:r>
            <w:r w:rsidR="00A057CB">
              <w:t>RUCs</w:t>
            </w:r>
            <w:r w:rsidR="001F096C">
              <w:t xml:space="preserve"> and associated costs</w:t>
            </w:r>
            <w:r w:rsidR="00B62783">
              <w:t>.</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59050B4D" w14:textId="3BD6D980" w:rsidR="00A23A07" w:rsidRDefault="00A23A07" w:rsidP="00A23A07">
            <w:pPr>
              <w:pStyle w:val="NormalArial"/>
              <w:tabs>
                <w:tab w:val="left" w:pos="432"/>
              </w:tabs>
              <w:spacing w:before="120"/>
              <w:ind w:left="432" w:hanging="432"/>
              <w:rPr>
                <w:rFonts w:cs="Arial"/>
                <w:color w:val="000000"/>
              </w:rPr>
            </w:pPr>
            <w:r w:rsidRPr="006629C8">
              <w:object w:dxaOrig="1440" w:dyaOrig="1440" w14:anchorId="178050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318F6EBA" w14:textId="03EA6CF5" w:rsidR="00A23A07" w:rsidRPr="00BD53C5" w:rsidRDefault="00A23A07" w:rsidP="00A23A07">
            <w:pPr>
              <w:pStyle w:val="NormalArial"/>
              <w:tabs>
                <w:tab w:val="left" w:pos="432"/>
              </w:tabs>
              <w:spacing w:before="120"/>
              <w:ind w:left="432" w:hanging="432"/>
              <w:rPr>
                <w:rFonts w:cs="Arial"/>
                <w:color w:val="000000"/>
              </w:rPr>
            </w:pPr>
            <w:r w:rsidRPr="00CD242D">
              <w:object w:dxaOrig="1440" w:dyaOrig="1440" w14:anchorId="3091BC99">
                <v:shape id="_x0000_i1039" type="#_x0000_t75" style="width:15.6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6697A2AB" w14:textId="22AD2F84" w:rsidR="00A23A07" w:rsidRPr="00BD53C5" w:rsidRDefault="00A23A07" w:rsidP="00A23A07">
            <w:pPr>
              <w:pStyle w:val="NormalArial"/>
              <w:spacing w:before="120"/>
              <w:ind w:left="432" w:hanging="432"/>
              <w:rPr>
                <w:rFonts w:cs="Arial"/>
                <w:color w:val="000000"/>
              </w:rPr>
            </w:pPr>
            <w:r w:rsidRPr="006629C8">
              <w:object w:dxaOrig="1440" w:dyaOrig="1440" w14:anchorId="61FD0E06">
                <v:shape id="_x0000_i1041" type="#_x0000_t75" style="width:15.6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 xml:space="preserve">industry expert and an </w:t>
            </w:r>
            <w:proofErr w:type="gramStart"/>
            <w:r w:rsidRPr="00BD53C5">
              <w:rPr>
                <w:rFonts w:cs="Arial"/>
                <w:color w:val="000000"/>
              </w:rPr>
              <w:t>employer</w:t>
            </w:r>
            <w:proofErr w:type="gramEnd"/>
            <w:r w:rsidRPr="00BD53C5">
              <w:rPr>
                <w:rFonts w:cs="Arial"/>
                <w:color w:val="000000"/>
              </w:rPr>
              <w:t xml:space="preserve">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624876CD" w14:textId="4CEC7D47" w:rsidR="00A23A07" w:rsidRDefault="00A23A07" w:rsidP="00A23A07">
            <w:pPr>
              <w:pStyle w:val="NormalArial"/>
              <w:spacing w:before="120"/>
              <w:rPr>
                <w:iCs/>
                <w:kern w:val="24"/>
              </w:rPr>
            </w:pPr>
            <w:r w:rsidRPr="006629C8">
              <w:object w:dxaOrig="1440" w:dyaOrig="1440" w14:anchorId="440FF138">
                <v:shape id="_x0000_i1043" type="#_x0000_t75" style="width:15.6pt;height:15pt" o:ole="">
                  <v:imagedata r:id="rId16" o:title=""/>
                </v:shape>
                <w:control r:id="rId17" w:name="TextBox13" w:shapeid="_x0000_i1043"/>
              </w:object>
            </w:r>
            <w:r w:rsidRPr="006629C8">
              <w:t xml:space="preserve">  </w:t>
            </w:r>
            <w:r w:rsidRPr="00344591">
              <w:rPr>
                <w:iCs/>
                <w:kern w:val="24"/>
              </w:rPr>
              <w:t>General system and/or process improvement(s)</w:t>
            </w:r>
          </w:p>
          <w:p w14:paraId="110279E8" w14:textId="793089E2" w:rsidR="00A23A07" w:rsidRDefault="00A23A07" w:rsidP="00A23A07">
            <w:pPr>
              <w:pStyle w:val="NormalArial"/>
              <w:spacing w:before="120"/>
              <w:rPr>
                <w:iCs/>
                <w:kern w:val="24"/>
              </w:rPr>
            </w:pPr>
            <w:r w:rsidRPr="006629C8">
              <w:object w:dxaOrig="1440" w:dyaOrig="1440" w14:anchorId="32A5C08B">
                <v:shape id="_x0000_i1045" type="#_x0000_t75" style="width:15.6pt;height:15pt" o:ole="">
                  <v:imagedata r:id="rId9" o:title=""/>
                </v:shape>
                <w:control r:id="rId18" w:name="TextBox14" w:shapeid="_x0000_i1045"/>
              </w:object>
            </w:r>
            <w:r w:rsidRPr="006629C8">
              <w:t xml:space="preserve">  </w:t>
            </w:r>
            <w:r>
              <w:rPr>
                <w:iCs/>
                <w:kern w:val="24"/>
              </w:rPr>
              <w:t>Regulatory requirements</w:t>
            </w:r>
          </w:p>
          <w:p w14:paraId="270B6E2F" w14:textId="18892B85" w:rsidR="00A23A07" w:rsidRPr="00CD242D" w:rsidRDefault="00A23A07" w:rsidP="00A23A07">
            <w:pPr>
              <w:pStyle w:val="NormalArial"/>
              <w:spacing w:before="120"/>
              <w:rPr>
                <w:rFonts w:cs="Arial"/>
                <w:color w:val="000000"/>
              </w:rPr>
            </w:pPr>
            <w:r w:rsidRPr="006629C8">
              <w:object w:dxaOrig="1440" w:dyaOrig="1440" w14:anchorId="1BD86E1D">
                <v:shape id="_x0000_i1047" type="#_x0000_t75" style="width:15.6pt;height:15pt" o:ole="">
                  <v:imagedata r:id="rId9" o:title=""/>
                </v:shape>
                <w:control r:id="rId19" w:name="TextBox15" w:shapeid="_x0000_i1047"/>
              </w:object>
            </w:r>
            <w:r w:rsidRPr="006629C8">
              <w:t xml:space="preserve">  </w:t>
            </w:r>
            <w:r>
              <w:rPr>
                <w:rFonts w:cs="Arial"/>
                <w:color w:val="000000"/>
              </w:rPr>
              <w:t>ERCOT Board/PUCT Directive</w:t>
            </w:r>
          </w:p>
          <w:p w14:paraId="7C8EBDB0" w14:textId="77777777" w:rsidR="00A23A07" w:rsidRDefault="00A23A07" w:rsidP="00A23A07">
            <w:pPr>
              <w:pStyle w:val="NormalArial"/>
              <w:rPr>
                <w:i/>
                <w:sz w:val="20"/>
                <w:szCs w:val="20"/>
              </w:rPr>
            </w:pPr>
          </w:p>
          <w:p w14:paraId="4818D736" w14:textId="0B10071F" w:rsidR="00555554" w:rsidRPr="00176375" w:rsidRDefault="00A23A07" w:rsidP="00A23A07">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625E5D" w14:paraId="3F80A5FA" w14:textId="77777777" w:rsidTr="005429AE">
        <w:trPr>
          <w:trHeight w:val="518"/>
        </w:trPr>
        <w:tc>
          <w:tcPr>
            <w:tcW w:w="2880" w:type="dxa"/>
            <w:gridSpan w:val="2"/>
            <w:shd w:val="clear" w:color="auto" w:fill="FFFFFF"/>
            <w:vAlign w:val="center"/>
          </w:tcPr>
          <w:p w14:paraId="6ABB5F27" w14:textId="61EC6BB8" w:rsidR="00625E5D" w:rsidRDefault="00555554" w:rsidP="00F44236">
            <w:pPr>
              <w:pStyle w:val="Header"/>
            </w:pPr>
            <w:r>
              <w:lastRenderedPageBreak/>
              <w:t>Justification of Reason for Revision and Market Impacts</w:t>
            </w:r>
          </w:p>
        </w:tc>
        <w:tc>
          <w:tcPr>
            <w:tcW w:w="7560" w:type="dxa"/>
            <w:gridSpan w:val="2"/>
            <w:vAlign w:val="center"/>
          </w:tcPr>
          <w:p w14:paraId="78B443D7" w14:textId="0E7F6365" w:rsidR="00CB7EC4" w:rsidRDefault="005733AC" w:rsidP="00531A7C">
            <w:pPr>
              <w:pStyle w:val="NormalArial"/>
              <w:spacing w:before="120" w:after="120"/>
            </w:pPr>
            <w:r>
              <w:t xml:space="preserve">The </w:t>
            </w:r>
            <w:r w:rsidR="00531A7C">
              <w:t xml:space="preserve">current RUC opt out window, </w:t>
            </w:r>
            <w:r w:rsidR="00FD25F0">
              <w:t xml:space="preserve">as </w:t>
            </w:r>
            <w:r w:rsidR="00531A7C">
              <w:t xml:space="preserve">defined by the Opt Out Snapshot as proposed in NPRR1092, </w:t>
            </w:r>
            <w:r w:rsidR="00D92622">
              <w:t xml:space="preserve">Reduce RUC Offer Floor and Limit RUC Opt-Out Provision, </w:t>
            </w:r>
            <w:r w:rsidR="00531A7C">
              <w:t xml:space="preserve">was approved with the intent </w:t>
            </w:r>
            <w:r w:rsidR="00BC1761">
              <w:t xml:space="preserve">for </w:t>
            </w:r>
            <w:r w:rsidR="00036C62">
              <w:t xml:space="preserve">a </w:t>
            </w:r>
            <w:r w:rsidR="00BC1761">
              <w:t>Resource to make self</w:t>
            </w:r>
            <w:r w:rsidR="00A14330">
              <w:t>-</w:t>
            </w:r>
            <w:r w:rsidR="00BC1761">
              <w:t xml:space="preserve">commitment decision sooner </w:t>
            </w:r>
            <w:r w:rsidR="00531A7C">
              <w:t xml:space="preserve">and still allow </w:t>
            </w:r>
            <w:r w:rsidR="00F45B0D">
              <w:t>those</w:t>
            </w:r>
            <w:r w:rsidR="00531A7C">
              <w:t xml:space="preserve"> that receive a sufficiently early RUC to opt out of RUC Settlement</w:t>
            </w:r>
            <w:r w:rsidR="00FD370B" w:rsidRPr="00FD370B">
              <w:t>.</w:t>
            </w:r>
            <w:r w:rsidR="00FD25F0">
              <w:t xml:space="preserve">  </w:t>
            </w:r>
            <w:r w:rsidR="00986637">
              <w:t>However, t</w:t>
            </w:r>
            <w:r w:rsidR="00FD25F0">
              <w:t>he Monthly Review of RUC Market Impacts reports published by ERCOT show that opt out</w:t>
            </w:r>
            <w:r w:rsidR="00F45B0D">
              <w:t xml:space="preserve"> counts</w:t>
            </w:r>
            <w:r w:rsidR="00FD25F0">
              <w:t xml:space="preserve"> were either zero or just a handful </w:t>
            </w:r>
            <w:r w:rsidR="00F45B0D">
              <w:t xml:space="preserve">in </w:t>
            </w:r>
            <w:r w:rsidR="00FD25F0">
              <w:t xml:space="preserve">each month.  </w:t>
            </w:r>
          </w:p>
          <w:p w14:paraId="65CD66A2" w14:textId="309C20FC" w:rsidR="00F9443D" w:rsidRDefault="001D18EB" w:rsidP="00531A7C">
            <w:pPr>
              <w:pStyle w:val="NormalArial"/>
              <w:spacing w:before="120" w:after="120"/>
            </w:pPr>
            <w:r>
              <w:t>The</w:t>
            </w:r>
            <w:r w:rsidR="00FD25F0">
              <w:t xml:space="preserve"> </w:t>
            </w:r>
            <w:r w:rsidR="00986637">
              <w:t xml:space="preserve">issue </w:t>
            </w:r>
            <w:r w:rsidR="00FD25F0">
              <w:t xml:space="preserve">is the current RUC opt out window does not </w:t>
            </w:r>
            <w:r>
              <w:t>consider the fact that</w:t>
            </w:r>
            <w:r w:rsidR="00F9443D">
              <w:t xml:space="preserve"> a </w:t>
            </w:r>
            <w:r w:rsidR="00F45B0D">
              <w:t>G</w:t>
            </w:r>
            <w:r w:rsidR="00F9443D">
              <w:t>enerat</w:t>
            </w:r>
            <w:r w:rsidR="00F45B0D">
              <w:t>ion Resource</w:t>
            </w:r>
            <w:r>
              <w:t xml:space="preserve"> </w:t>
            </w:r>
            <w:r w:rsidR="00686556">
              <w:t xml:space="preserve">requires </w:t>
            </w:r>
            <w:r w:rsidR="000E376C">
              <w:t xml:space="preserve">time to </w:t>
            </w:r>
            <w:r w:rsidR="00686556">
              <w:t xml:space="preserve">make economic </w:t>
            </w:r>
            <w:r w:rsidR="000E376C">
              <w:t>self-commit</w:t>
            </w:r>
            <w:r w:rsidR="00686556">
              <w:t>ment</w:t>
            </w:r>
            <w:r w:rsidR="000E376C">
              <w:t xml:space="preserve"> </w:t>
            </w:r>
            <w:r w:rsidR="00686556">
              <w:t xml:space="preserve">decisions </w:t>
            </w:r>
            <w:r w:rsidR="000E376C">
              <w:t xml:space="preserve">in </w:t>
            </w:r>
            <w:r w:rsidR="00684A13">
              <w:t xml:space="preserve">the current dynamic </w:t>
            </w:r>
            <w:r w:rsidR="000E376C">
              <w:t>market</w:t>
            </w:r>
            <w:r w:rsidR="00F9443D">
              <w:t>.</w:t>
            </w:r>
            <w:r w:rsidR="00CB7EC4">
              <w:t xml:space="preserve"> The net </w:t>
            </w:r>
            <w:r w:rsidR="00EA2D74">
              <w:t>L</w:t>
            </w:r>
            <w:r w:rsidR="00CB7EC4">
              <w:t xml:space="preserve">oad in the system can change drastically as the </w:t>
            </w:r>
            <w:r w:rsidR="00CB7EC4" w:rsidRPr="00826C3C">
              <w:t>penetration rate of renewable energy in electricity production</w:t>
            </w:r>
            <w:r w:rsidR="00CB7EC4">
              <w:t xml:space="preserve"> continues to increase.  That, combined with dynamic gas costs and contractual transport costs such as imbalance penalties, adds uncertaint</w:t>
            </w:r>
            <w:r w:rsidR="001136AE">
              <w:t>y</w:t>
            </w:r>
            <w:r w:rsidR="00CB7EC4">
              <w:t xml:space="preserve"> to market price forecast and production cost forecast.  A Generation Resource </w:t>
            </w:r>
            <w:r w:rsidR="00BC1761">
              <w:t xml:space="preserve">benefits from </w:t>
            </w:r>
            <w:r w:rsidR="00862DD3">
              <w:t xml:space="preserve">the </w:t>
            </w:r>
            <w:r w:rsidR="00BC1761">
              <w:t xml:space="preserve">additional clarity </w:t>
            </w:r>
            <w:r w:rsidR="00D3423E">
              <w:t xml:space="preserve">as it gets closer to </w:t>
            </w:r>
            <w:r w:rsidR="00EA2D74">
              <w:t>R</w:t>
            </w:r>
            <w:r w:rsidR="00CB7EC4">
              <w:t>eal</w:t>
            </w:r>
            <w:r w:rsidR="00EA2D74">
              <w:t>-T</w:t>
            </w:r>
            <w:r w:rsidR="00CB7EC4">
              <w:t xml:space="preserve">ime </w:t>
            </w:r>
            <w:r w:rsidR="0009476E">
              <w:t xml:space="preserve">to make a </w:t>
            </w:r>
            <w:r w:rsidR="001F6C28">
              <w:t>self</w:t>
            </w:r>
            <w:r w:rsidR="00A14330">
              <w:t>-</w:t>
            </w:r>
            <w:r w:rsidR="0009476E">
              <w:t>commitment decision.</w:t>
            </w:r>
            <w:r w:rsidR="00CB7EC4">
              <w:t xml:space="preserve"> </w:t>
            </w:r>
          </w:p>
          <w:p w14:paraId="2273DA5F" w14:textId="3373C654" w:rsidR="00C61DD3" w:rsidRDefault="00CB7EC4" w:rsidP="00531A7C">
            <w:pPr>
              <w:pStyle w:val="NormalArial"/>
              <w:spacing w:before="120" w:after="120"/>
            </w:pPr>
            <w:r>
              <w:t xml:space="preserve">In addition, </w:t>
            </w:r>
            <w:r w:rsidR="0039711F">
              <w:t xml:space="preserve">ERCOT operators have historically waited until the startup deadline to issue the first RUC instruction. </w:t>
            </w:r>
            <w:r w:rsidR="00EA2D74">
              <w:t xml:space="preserve"> </w:t>
            </w:r>
            <w:r w:rsidR="00862DD3">
              <w:t>While we appreciate ERCOT operators</w:t>
            </w:r>
            <w:r w:rsidR="008328C8">
              <w:t xml:space="preserve"> taking their time to make the best decision for the market and system reliability</w:t>
            </w:r>
            <w:r w:rsidR="00862DD3">
              <w:t>,</w:t>
            </w:r>
            <w:r w:rsidR="0039711F">
              <w:t xml:space="preserve"> </w:t>
            </w:r>
            <w:r w:rsidR="00862DD3">
              <w:t>i</w:t>
            </w:r>
            <w:r w:rsidR="0039711F">
              <w:t xml:space="preserve">t does not </w:t>
            </w:r>
            <w:r w:rsidR="00002C9E">
              <w:t>give</w:t>
            </w:r>
            <w:r w:rsidR="00FD25F0">
              <w:t xml:space="preserve"> Generation Resources </w:t>
            </w:r>
            <w:r w:rsidR="00002C9E">
              <w:t>an opportunity</w:t>
            </w:r>
            <w:r w:rsidR="0039711F">
              <w:t xml:space="preserve"> to meet the requirement of the current RUC Opt Out Snapshot </w:t>
            </w:r>
            <w:r w:rsidR="00243DB3">
              <w:t>to</w:t>
            </w:r>
            <w:r w:rsidR="0039711F">
              <w:t xml:space="preserve"> </w:t>
            </w:r>
            <w:r w:rsidR="00FD25F0">
              <w:t xml:space="preserve">opt out </w:t>
            </w:r>
            <w:r w:rsidR="00243DB3">
              <w:t xml:space="preserve">the </w:t>
            </w:r>
            <w:r w:rsidR="00FD25F0">
              <w:t>RUC Settlement</w:t>
            </w:r>
            <w:r w:rsidR="004021FD">
              <w:t xml:space="preserve"> as shown in the Monthly RUC Report</w:t>
            </w:r>
            <w:r w:rsidR="00FD25F0">
              <w:t>.</w:t>
            </w:r>
          </w:p>
          <w:p w14:paraId="0AEBB290" w14:textId="5DF6295B" w:rsidR="00CF5A8E" w:rsidRDefault="00B24714" w:rsidP="00531A7C">
            <w:pPr>
              <w:pStyle w:val="NormalArial"/>
              <w:spacing w:before="120" w:after="120"/>
            </w:pPr>
            <w:r>
              <w:t xml:space="preserve">The deadline for RUC opt out should be aligned with </w:t>
            </w:r>
            <w:r w:rsidR="00115965">
              <w:t xml:space="preserve">the timing </w:t>
            </w:r>
            <w:r w:rsidR="00CF5A8E">
              <w:t>for a Generation Resource to self</w:t>
            </w:r>
            <w:r w:rsidR="00A14330">
              <w:t>-</w:t>
            </w:r>
            <w:r w:rsidR="00CF5A8E">
              <w:t>commit</w:t>
            </w:r>
            <w:r>
              <w:t>.</w:t>
            </w:r>
            <w:r w:rsidR="00CF5A8E">
              <w:t xml:space="preserve">  This ensure</w:t>
            </w:r>
            <w:r w:rsidR="00862DD3">
              <w:t>s</w:t>
            </w:r>
            <w:r w:rsidR="00CF5A8E">
              <w:t xml:space="preserve"> ERCOT’s market process accurately reflects actual market activities.  </w:t>
            </w:r>
            <w:r w:rsidR="00824CA9">
              <w:t>More importantly, to allow a Generation Resource opt out a RUC instruction frees up the whole capacity</w:t>
            </w:r>
            <w:r w:rsidR="00EA2D74">
              <w:t xml:space="preserve"> High Sustained Limit</w:t>
            </w:r>
            <w:r w:rsidR="00824CA9">
              <w:t xml:space="preserve"> (HSL) for </w:t>
            </w:r>
            <w:r w:rsidR="00EA2D74">
              <w:t>Security-Constrained Economic Dispatch (</w:t>
            </w:r>
            <w:r w:rsidR="00824CA9">
              <w:t>SCED</w:t>
            </w:r>
            <w:r w:rsidR="00EA2D74">
              <w:t>)</w:t>
            </w:r>
            <w:r w:rsidR="00824CA9">
              <w:t xml:space="preserve"> to deploy at lower production costs instead of </w:t>
            </w:r>
            <w:r w:rsidR="00EA2D74">
              <w:t>Low Sustained Limit (</w:t>
            </w:r>
            <w:r w:rsidR="00824CA9">
              <w:t>LSL</w:t>
            </w:r>
            <w:r w:rsidR="00EA2D74">
              <w:t>)</w:t>
            </w:r>
            <w:r w:rsidR="00824CA9">
              <w:t xml:space="preserve"> at the RUC offer floor price of $250/MWh</w:t>
            </w:r>
            <w:r w:rsidR="00862DD3">
              <w:t xml:space="preserve"> and reduce</w:t>
            </w:r>
            <w:r w:rsidR="00813EA4">
              <w:t>s</w:t>
            </w:r>
            <w:r w:rsidR="00862DD3">
              <w:t xml:space="preserve"> the pricing impact due to </w:t>
            </w:r>
            <w:r w:rsidR="00EA2D74">
              <w:t>Reliability Deployment Price Adder (</w:t>
            </w:r>
            <w:r w:rsidR="00862DD3">
              <w:t>RDPA</w:t>
            </w:r>
            <w:r w:rsidR="00EA2D74">
              <w:t>)</w:t>
            </w:r>
            <w:r w:rsidR="00862DD3">
              <w:t xml:space="preserve"> adjustments</w:t>
            </w:r>
            <w:r w:rsidR="00824CA9">
              <w:t>.</w:t>
            </w:r>
          </w:p>
          <w:p w14:paraId="313E5647" w14:textId="28018FF9" w:rsidR="00B24714" w:rsidRPr="00625E5D" w:rsidRDefault="00824CA9" w:rsidP="00531A7C">
            <w:pPr>
              <w:pStyle w:val="NormalArial"/>
              <w:spacing w:before="120" w:after="120"/>
              <w:rPr>
                <w:iCs/>
                <w:kern w:val="24"/>
              </w:rPr>
            </w:pPr>
            <w:r>
              <w:t>As such, this NPRR proposes that</w:t>
            </w:r>
            <w:r w:rsidR="00B24714">
              <w:t xml:space="preserve"> the current RUC opt out window </w:t>
            </w:r>
            <w:r>
              <w:t xml:space="preserve">be expanded </w:t>
            </w:r>
            <w:r w:rsidR="00B24714">
              <w:t xml:space="preserve">to incentivize </w:t>
            </w:r>
            <w:r w:rsidR="00C52F9B">
              <w:t>self-commitment to increase capacity available to the market at lower costs and</w:t>
            </w:r>
            <w:r w:rsidR="00B24714">
              <w:t xml:space="preserve"> reduce </w:t>
            </w:r>
            <w:r w:rsidR="00EA2D74">
              <w:t xml:space="preserve">RUCs </w:t>
            </w:r>
            <w:r w:rsidR="00B24714">
              <w:t>and associated costs.</w:t>
            </w:r>
            <w:r w:rsidR="00C52F9B">
              <w:t xml:space="preserve">  More specifically, it proposes to remove the extra two hours of requirement in the definition which is</w:t>
            </w:r>
            <w:r w:rsidR="00262FA9">
              <w:t xml:space="preserve"> counterproductive in today’s market.</w:t>
            </w:r>
          </w:p>
        </w:tc>
      </w:tr>
      <w:tr w:rsidR="005429AE" w14:paraId="57B1692A" w14:textId="77777777" w:rsidTr="005429AE">
        <w:trPr>
          <w:trHeight w:val="518"/>
        </w:trPr>
        <w:tc>
          <w:tcPr>
            <w:tcW w:w="2880" w:type="dxa"/>
            <w:gridSpan w:val="2"/>
            <w:shd w:val="clear" w:color="auto" w:fill="FFFFFF"/>
            <w:vAlign w:val="center"/>
          </w:tcPr>
          <w:p w14:paraId="65D03D0D" w14:textId="1CFDA041" w:rsidR="005429AE" w:rsidRDefault="005429AE" w:rsidP="005429AE">
            <w:pPr>
              <w:pStyle w:val="Header"/>
            </w:pPr>
            <w:r w:rsidRPr="0027027D">
              <w:t>PRS Decision</w:t>
            </w:r>
          </w:p>
        </w:tc>
        <w:tc>
          <w:tcPr>
            <w:tcW w:w="7560" w:type="dxa"/>
            <w:gridSpan w:val="2"/>
            <w:vAlign w:val="center"/>
          </w:tcPr>
          <w:p w14:paraId="1BBC0E08" w14:textId="77777777" w:rsidR="005429AE" w:rsidRDefault="005429AE" w:rsidP="005429AE">
            <w:pPr>
              <w:pStyle w:val="NormalArial"/>
              <w:spacing w:before="120" w:after="120"/>
              <w:rPr>
                <w:rFonts w:cs="Arial"/>
              </w:rPr>
            </w:pPr>
            <w:r w:rsidRPr="00340C5E">
              <w:rPr>
                <w:rFonts w:cs="Arial"/>
              </w:rPr>
              <w:t>On</w:t>
            </w:r>
            <w:r>
              <w:rPr>
                <w:rFonts w:cs="Arial"/>
              </w:rPr>
              <w:t xml:space="preserve"> 6/11</w:t>
            </w:r>
            <w:r w:rsidRPr="00340C5E">
              <w:rPr>
                <w:rFonts w:cs="Arial"/>
              </w:rPr>
              <w:t>/25, PRS voted unanimously to table NPRR12</w:t>
            </w:r>
            <w:r>
              <w:rPr>
                <w:rFonts w:cs="Arial"/>
              </w:rPr>
              <w:t>85 and refer the issue to WMS</w:t>
            </w:r>
            <w:r w:rsidRPr="00340C5E">
              <w:rPr>
                <w:rFonts w:cs="Arial"/>
              </w:rPr>
              <w:t>.  All Market Segments participated in the vote.</w:t>
            </w:r>
          </w:p>
          <w:p w14:paraId="1B86DCFC" w14:textId="77777777" w:rsidR="00A653E7" w:rsidRDefault="00A653E7" w:rsidP="005429AE">
            <w:pPr>
              <w:pStyle w:val="NormalArial"/>
              <w:spacing w:before="120" w:after="120"/>
              <w:rPr>
                <w:rFonts w:cs="Arial"/>
              </w:rPr>
            </w:pPr>
            <w:r>
              <w:rPr>
                <w:rFonts w:cs="Arial"/>
              </w:rPr>
              <w:lastRenderedPageBreak/>
              <w:t>On 8/13/25, PRS voted to recommend approval of NPRR1285 as submitted.  There was one abstention from the Consumer (Occidental) Market Segment.  All Market Segments participated in the vote.</w:t>
            </w:r>
          </w:p>
          <w:p w14:paraId="00C31962" w14:textId="06D42B50" w:rsidR="00ED2942" w:rsidRDefault="00ED2942" w:rsidP="005429AE">
            <w:pPr>
              <w:pStyle w:val="NormalArial"/>
              <w:spacing w:before="120" w:after="120"/>
            </w:pPr>
            <w:r>
              <w:t>On 9/17/25, PRS voted t</w:t>
            </w:r>
            <w:r w:rsidRPr="00ED2942">
              <w:t>o endorse and forward to TAC the 8/13/25 PRS Report and 8/26/25 Impact Analysis for NPRR1285</w:t>
            </w:r>
            <w:r>
              <w:t xml:space="preserve">.  </w:t>
            </w:r>
            <w:r>
              <w:rPr>
                <w:rFonts w:cs="Arial"/>
              </w:rPr>
              <w:t>There was one abstention from the Consumer (Occidental) Market Segment.  All Market Segments participated in the vote.</w:t>
            </w:r>
          </w:p>
        </w:tc>
      </w:tr>
      <w:tr w:rsidR="005429AE" w14:paraId="43927BE7" w14:textId="77777777" w:rsidTr="00BC2D06">
        <w:trPr>
          <w:trHeight w:val="518"/>
        </w:trPr>
        <w:tc>
          <w:tcPr>
            <w:tcW w:w="2880" w:type="dxa"/>
            <w:gridSpan w:val="2"/>
            <w:tcBorders>
              <w:bottom w:val="single" w:sz="4" w:space="0" w:color="auto"/>
            </w:tcBorders>
            <w:shd w:val="clear" w:color="auto" w:fill="FFFFFF"/>
            <w:vAlign w:val="center"/>
          </w:tcPr>
          <w:p w14:paraId="0C55A7DB" w14:textId="2DE31B9E" w:rsidR="005429AE" w:rsidRDefault="005429AE" w:rsidP="005429AE">
            <w:pPr>
              <w:pStyle w:val="Header"/>
            </w:pPr>
            <w:r w:rsidRPr="0027027D">
              <w:lastRenderedPageBreak/>
              <w:t>Summary of PRS Discussion</w:t>
            </w:r>
          </w:p>
        </w:tc>
        <w:tc>
          <w:tcPr>
            <w:tcW w:w="7560" w:type="dxa"/>
            <w:gridSpan w:val="2"/>
            <w:tcBorders>
              <w:bottom w:val="single" w:sz="4" w:space="0" w:color="auto"/>
            </w:tcBorders>
            <w:vAlign w:val="center"/>
          </w:tcPr>
          <w:p w14:paraId="0D8F3B03" w14:textId="77777777" w:rsidR="005429AE" w:rsidRDefault="005429AE" w:rsidP="005429AE">
            <w:pPr>
              <w:pStyle w:val="NormalArial"/>
              <w:spacing w:before="120" w:after="120"/>
              <w:rPr>
                <w:rFonts w:cs="Arial"/>
              </w:rPr>
            </w:pPr>
            <w:r w:rsidRPr="00340C5E">
              <w:rPr>
                <w:rFonts w:cs="Arial"/>
              </w:rPr>
              <w:t xml:space="preserve">On </w:t>
            </w:r>
            <w:r>
              <w:rPr>
                <w:rFonts w:cs="Arial"/>
              </w:rPr>
              <w:t>6/11</w:t>
            </w:r>
            <w:r w:rsidRPr="00340C5E">
              <w:rPr>
                <w:rFonts w:cs="Arial"/>
              </w:rPr>
              <w:t>/25, the sponsor provided an overview of NPRR12</w:t>
            </w:r>
            <w:r>
              <w:rPr>
                <w:rFonts w:cs="Arial"/>
              </w:rPr>
              <w:t xml:space="preserve">85.  Participants </w:t>
            </w:r>
            <w:r w:rsidR="00957351">
              <w:rPr>
                <w:rFonts w:cs="Arial"/>
              </w:rPr>
              <w:t xml:space="preserve">and the Independent Market Monitor (IMM) </w:t>
            </w:r>
            <w:r>
              <w:rPr>
                <w:rFonts w:cs="Arial"/>
              </w:rPr>
              <w:t>requested additional review at WMS.</w:t>
            </w:r>
          </w:p>
          <w:p w14:paraId="0E5E4826" w14:textId="77777777" w:rsidR="00A653E7" w:rsidRDefault="00A653E7" w:rsidP="005429AE">
            <w:pPr>
              <w:pStyle w:val="NormalArial"/>
              <w:spacing w:before="120" w:after="120"/>
              <w:rPr>
                <w:rFonts w:cs="Arial"/>
              </w:rPr>
            </w:pPr>
            <w:r>
              <w:rPr>
                <w:rFonts w:cs="Arial"/>
              </w:rPr>
              <w:t>On 8/13/25, participants reviewed the 7/11/25 and 8/6/25 WMS comments.</w:t>
            </w:r>
          </w:p>
          <w:p w14:paraId="4D154204" w14:textId="78930084" w:rsidR="00F12432" w:rsidRDefault="00F12432" w:rsidP="005429AE">
            <w:pPr>
              <w:pStyle w:val="NormalArial"/>
              <w:spacing w:before="120" w:after="120"/>
            </w:pPr>
            <w:r>
              <w:rPr>
                <w:rFonts w:cs="Arial"/>
              </w:rPr>
              <w:t>On 9/17/25, participants reviewed the 8/26/25 Impact Analysis.</w:t>
            </w:r>
          </w:p>
        </w:tc>
      </w:tr>
    </w:tbl>
    <w:p w14:paraId="456C4CE6" w14:textId="77777777" w:rsid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5429AE" w:rsidRPr="00895AB9" w14:paraId="09E96F40" w14:textId="77777777" w:rsidTr="00401B3E">
        <w:trPr>
          <w:trHeight w:val="432"/>
        </w:trPr>
        <w:tc>
          <w:tcPr>
            <w:tcW w:w="10440" w:type="dxa"/>
            <w:gridSpan w:val="2"/>
            <w:shd w:val="clear" w:color="auto" w:fill="FFFFFF"/>
            <w:vAlign w:val="center"/>
          </w:tcPr>
          <w:p w14:paraId="3A0FC445" w14:textId="77777777" w:rsidR="005429AE" w:rsidRPr="00895AB9" w:rsidRDefault="005429AE" w:rsidP="00401B3E">
            <w:pPr>
              <w:pStyle w:val="NormalArial"/>
              <w:ind w:hanging="2"/>
              <w:jc w:val="center"/>
              <w:rPr>
                <w:b/>
              </w:rPr>
            </w:pPr>
            <w:r>
              <w:rPr>
                <w:b/>
              </w:rPr>
              <w:t>Opinions</w:t>
            </w:r>
          </w:p>
        </w:tc>
      </w:tr>
      <w:tr w:rsidR="005429AE" w:rsidRPr="00550B01" w14:paraId="30ECB01D" w14:textId="77777777" w:rsidTr="00401B3E">
        <w:trPr>
          <w:trHeight w:val="432"/>
        </w:trPr>
        <w:tc>
          <w:tcPr>
            <w:tcW w:w="2880" w:type="dxa"/>
            <w:shd w:val="clear" w:color="auto" w:fill="FFFFFF"/>
            <w:vAlign w:val="center"/>
          </w:tcPr>
          <w:p w14:paraId="5B5D981B" w14:textId="77777777" w:rsidR="005429AE" w:rsidRPr="0027027D" w:rsidRDefault="005429AE" w:rsidP="00401B3E">
            <w:pPr>
              <w:tabs>
                <w:tab w:val="center" w:pos="4320"/>
                <w:tab w:val="right" w:pos="8640"/>
              </w:tabs>
              <w:spacing w:before="120" w:after="120"/>
              <w:rPr>
                <w:rFonts w:ascii="Arial" w:hAnsi="Arial"/>
                <w:b/>
                <w:bCs/>
              </w:rPr>
            </w:pPr>
            <w:r w:rsidRPr="0027027D">
              <w:rPr>
                <w:rFonts w:ascii="Arial" w:hAnsi="Arial"/>
                <w:b/>
                <w:bCs/>
              </w:rPr>
              <w:t>Credit Review</w:t>
            </w:r>
          </w:p>
        </w:tc>
        <w:tc>
          <w:tcPr>
            <w:tcW w:w="7560" w:type="dxa"/>
            <w:vAlign w:val="center"/>
          </w:tcPr>
          <w:p w14:paraId="30A123F1" w14:textId="77777777" w:rsidR="005429AE" w:rsidRPr="00550B01" w:rsidRDefault="005429AE" w:rsidP="00401B3E">
            <w:pPr>
              <w:pStyle w:val="NormalArial"/>
              <w:spacing w:before="120" w:after="120"/>
              <w:ind w:hanging="2"/>
            </w:pPr>
            <w:r w:rsidRPr="00550B01">
              <w:t>To be determined</w:t>
            </w:r>
          </w:p>
        </w:tc>
      </w:tr>
      <w:tr w:rsidR="005429AE" w:rsidRPr="00F6614D" w14:paraId="6B51F838" w14:textId="77777777" w:rsidTr="00401B3E">
        <w:trPr>
          <w:trHeight w:val="432"/>
        </w:trPr>
        <w:tc>
          <w:tcPr>
            <w:tcW w:w="2880" w:type="dxa"/>
            <w:shd w:val="clear" w:color="auto" w:fill="FFFFFF"/>
            <w:vAlign w:val="center"/>
          </w:tcPr>
          <w:p w14:paraId="032D2108" w14:textId="77777777" w:rsidR="005429AE" w:rsidRPr="0027027D" w:rsidRDefault="005429AE" w:rsidP="00401B3E">
            <w:pPr>
              <w:tabs>
                <w:tab w:val="center" w:pos="4320"/>
                <w:tab w:val="right" w:pos="8640"/>
              </w:tabs>
              <w:spacing w:before="120" w:after="120"/>
              <w:rPr>
                <w:rFonts w:ascii="Arial" w:hAnsi="Arial"/>
                <w:b/>
                <w:bCs/>
              </w:rPr>
            </w:pPr>
            <w:r w:rsidRPr="0027027D">
              <w:rPr>
                <w:rFonts w:ascii="Arial" w:hAnsi="Arial"/>
                <w:b/>
                <w:bCs/>
              </w:rPr>
              <w:t>Independent Market Monitor Opinion</w:t>
            </w:r>
          </w:p>
        </w:tc>
        <w:tc>
          <w:tcPr>
            <w:tcW w:w="7560" w:type="dxa"/>
            <w:vAlign w:val="center"/>
          </w:tcPr>
          <w:p w14:paraId="7558D0DF" w14:textId="77777777" w:rsidR="005429AE" w:rsidRPr="00F6614D" w:rsidRDefault="005429AE" w:rsidP="00401B3E">
            <w:pPr>
              <w:pStyle w:val="NormalArial"/>
              <w:spacing w:before="120" w:after="120"/>
              <w:ind w:hanging="2"/>
              <w:rPr>
                <w:b/>
                <w:bCs/>
              </w:rPr>
            </w:pPr>
            <w:r w:rsidRPr="00550B01">
              <w:t>To be determined</w:t>
            </w:r>
          </w:p>
        </w:tc>
      </w:tr>
      <w:tr w:rsidR="005429AE" w:rsidRPr="00F6614D" w14:paraId="57E66FDE" w14:textId="77777777" w:rsidTr="00401B3E">
        <w:trPr>
          <w:trHeight w:val="432"/>
        </w:trPr>
        <w:tc>
          <w:tcPr>
            <w:tcW w:w="2880" w:type="dxa"/>
            <w:shd w:val="clear" w:color="auto" w:fill="FFFFFF"/>
            <w:vAlign w:val="center"/>
          </w:tcPr>
          <w:p w14:paraId="42AC5AD4" w14:textId="77777777" w:rsidR="005429AE" w:rsidRPr="0027027D" w:rsidRDefault="005429AE" w:rsidP="00401B3E">
            <w:pPr>
              <w:tabs>
                <w:tab w:val="center" w:pos="4320"/>
                <w:tab w:val="right" w:pos="8640"/>
              </w:tabs>
              <w:spacing w:before="120" w:after="120"/>
              <w:rPr>
                <w:rFonts w:ascii="Arial" w:hAnsi="Arial"/>
                <w:b/>
                <w:bCs/>
              </w:rPr>
            </w:pPr>
            <w:r w:rsidRPr="0027027D">
              <w:rPr>
                <w:rFonts w:ascii="Arial" w:hAnsi="Arial"/>
                <w:b/>
                <w:bCs/>
              </w:rPr>
              <w:t>ERCOT Opinion</w:t>
            </w:r>
          </w:p>
        </w:tc>
        <w:tc>
          <w:tcPr>
            <w:tcW w:w="7560" w:type="dxa"/>
            <w:vAlign w:val="center"/>
          </w:tcPr>
          <w:p w14:paraId="692552CD" w14:textId="249C4DDD" w:rsidR="005429AE" w:rsidRPr="00F6614D" w:rsidRDefault="00F12432" w:rsidP="00401B3E">
            <w:pPr>
              <w:pStyle w:val="NormalArial"/>
              <w:spacing w:before="120" w:after="120"/>
              <w:ind w:hanging="2"/>
              <w:rPr>
                <w:b/>
                <w:bCs/>
              </w:rPr>
            </w:pPr>
            <w:r w:rsidRPr="00F12432">
              <w:t>ERCOT supports approval of NPRR1285.</w:t>
            </w:r>
          </w:p>
        </w:tc>
      </w:tr>
      <w:tr w:rsidR="005429AE" w:rsidRPr="00F6614D" w14:paraId="38894E16" w14:textId="77777777" w:rsidTr="00401B3E">
        <w:trPr>
          <w:trHeight w:val="432"/>
        </w:trPr>
        <w:tc>
          <w:tcPr>
            <w:tcW w:w="2880" w:type="dxa"/>
            <w:shd w:val="clear" w:color="auto" w:fill="FFFFFF"/>
            <w:vAlign w:val="center"/>
          </w:tcPr>
          <w:p w14:paraId="3E5E78FB" w14:textId="77777777" w:rsidR="005429AE" w:rsidRPr="0027027D" w:rsidRDefault="005429AE" w:rsidP="00401B3E">
            <w:pPr>
              <w:tabs>
                <w:tab w:val="center" w:pos="4320"/>
                <w:tab w:val="right" w:pos="8640"/>
              </w:tabs>
              <w:spacing w:before="120" w:after="120"/>
              <w:rPr>
                <w:rFonts w:ascii="Arial" w:hAnsi="Arial"/>
                <w:b/>
                <w:bCs/>
              </w:rPr>
            </w:pPr>
            <w:r w:rsidRPr="0027027D">
              <w:rPr>
                <w:rFonts w:ascii="Arial" w:hAnsi="Arial"/>
                <w:b/>
                <w:bCs/>
              </w:rPr>
              <w:t>ERCOT Market Impact Statement</w:t>
            </w:r>
          </w:p>
        </w:tc>
        <w:tc>
          <w:tcPr>
            <w:tcW w:w="7560" w:type="dxa"/>
            <w:vAlign w:val="center"/>
          </w:tcPr>
          <w:p w14:paraId="49540D26" w14:textId="5323C6FC" w:rsidR="005429AE" w:rsidRPr="00F12432" w:rsidRDefault="00F12432" w:rsidP="00F12432">
            <w:pPr>
              <w:pStyle w:val="NormalArial"/>
              <w:spacing w:before="120" w:after="120"/>
              <w:ind w:hanging="2"/>
            </w:pPr>
            <w:r w:rsidRPr="00F12432">
              <w:t>ERCOT Staff has reviewed NPRR1285 and believes it incrementally expands the ability of QSEs to opt out of RUCs while generally retaining the compromised outcome of the NPRR1092 debate.</w:t>
            </w:r>
          </w:p>
        </w:tc>
      </w:tr>
    </w:tbl>
    <w:p w14:paraId="5E4DEBF0" w14:textId="77777777" w:rsidR="005429AE" w:rsidRPr="00D85807" w:rsidRDefault="005429AE">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3838AB09" w:rsidR="009A3772" w:rsidRDefault="00B55678">
            <w:pPr>
              <w:pStyle w:val="NormalArial"/>
            </w:pPr>
            <w:r>
              <w:t>Michele Richmond</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2710E12F" w:rsidR="009A3772" w:rsidRDefault="00B55678">
            <w:pPr>
              <w:pStyle w:val="NormalArial"/>
            </w:pPr>
            <w:hyperlink r:id="rId20" w:history="1">
              <w:r w:rsidRPr="00A47782">
                <w:rPr>
                  <w:rStyle w:val="Hyperlink"/>
                </w:rPr>
                <w:t>michele@competitivepower.org</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6ACCCD9E" w:rsidR="009A3772" w:rsidRDefault="00B55678">
            <w:pPr>
              <w:pStyle w:val="NormalArial"/>
            </w:pPr>
            <w:r>
              <w:t>Texas Competitive Power Advocates (TCPA)</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77777777" w:rsidR="009A3772" w:rsidRDefault="009A3772">
            <w:pPr>
              <w:pStyle w:val="NormalArial"/>
            </w:pP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0BB7A9DD" w:rsidR="009A3772" w:rsidRDefault="00B55678">
            <w:pPr>
              <w:pStyle w:val="NormalArial"/>
            </w:pPr>
            <w:r>
              <w:t>512-653-7447</w:t>
            </w: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07FA577B" w:rsidR="009A3772" w:rsidRDefault="00F61068">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45C796F5" w:rsidR="009A3772" w:rsidRPr="00D56D61" w:rsidRDefault="0072535B">
            <w:pPr>
              <w:pStyle w:val="NormalArial"/>
            </w:pPr>
            <w:r>
              <w:t>Brittney Albracht</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lastRenderedPageBreak/>
              <w:t>E-Mail Address</w:t>
            </w:r>
          </w:p>
        </w:tc>
        <w:tc>
          <w:tcPr>
            <w:tcW w:w="7560" w:type="dxa"/>
            <w:vAlign w:val="center"/>
          </w:tcPr>
          <w:p w14:paraId="658CF374" w14:textId="2A2B569C" w:rsidR="009A3772" w:rsidRPr="00D56D61" w:rsidRDefault="0072535B">
            <w:pPr>
              <w:pStyle w:val="NormalArial"/>
            </w:pPr>
            <w:hyperlink r:id="rId21" w:history="1">
              <w:r w:rsidRPr="0030532A">
                <w:rPr>
                  <w:rStyle w:val="Hyperlink"/>
                </w:rPr>
                <w:t>Brittney.Albracht@ercot.com</w:t>
              </w:r>
            </w:hyperlink>
            <w:r>
              <w:t xml:space="preserve"> </w:t>
            </w:r>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650B53E0" w:rsidR="009A3772" w:rsidRDefault="0072535B">
            <w:pPr>
              <w:pStyle w:val="NormalArial"/>
            </w:pPr>
            <w:r>
              <w:t>512-225-7027</w:t>
            </w:r>
          </w:p>
        </w:tc>
      </w:tr>
    </w:tbl>
    <w:p w14:paraId="1E2C19C1" w14:textId="77777777" w:rsidR="005429AE" w:rsidRDefault="005429AE">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5429AE" w14:paraId="152A5CC8" w14:textId="77777777" w:rsidTr="00401B3E">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76E150D" w14:textId="77777777" w:rsidR="005429AE" w:rsidRDefault="005429AE" w:rsidP="00401B3E">
            <w:pPr>
              <w:pStyle w:val="NormalArial"/>
              <w:ind w:hanging="2"/>
              <w:jc w:val="center"/>
              <w:rPr>
                <w:b/>
              </w:rPr>
            </w:pPr>
            <w:r>
              <w:rPr>
                <w:b/>
              </w:rPr>
              <w:t>Comments Received</w:t>
            </w:r>
          </w:p>
        </w:tc>
      </w:tr>
      <w:tr w:rsidR="005429AE" w14:paraId="1083B1FF" w14:textId="77777777" w:rsidTr="00401B3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5361BF5" w14:textId="77777777" w:rsidR="005429AE" w:rsidRDefault="005429AE" w:rsidP="00401B3E">
            <w:pPr>
              <w:pStyle w:val="NormalArial"/>
              <w:ind w:hanging="2"/>
              <w:rPr>
                <w:bCs/>
              </w:rPr>
            </w:pPr>
            <w:r w:rsidRPr="0027027D">
              <w:rPr>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7DB3B6D" w14:textId="77777777" w:rsidR="005429AE" w:rsidRDefault="005429AE" w:rsidP="00401B3E">
            <w:pPr>
              <w:pStyle w:val="NormalArial"/>
              <w:ind w:hanging="2"/>
              <w:rPr>
                <w:b/>
              </w:rPr>
            </w:pPr>
            <w:r>
              <w:rPr>
                <w:b/>
              </w:rPr>
              <w:t>Comment Summary</w:t>
            </w:r>
          </w:p>
        </w:tc>
      </w:tr>
      <w:tr w:rsidR="005429AE" w14:paraId="2FA498B6" w14:textId="77777777" w:rsidTr="00401B3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7503E9B" w14:textId="1EE40DB4" w:rsidR="005429AE" w:rsidRPr="0027027D" w:rsidRDefault="00A653E7" w:rsidP="00401B3E">
            <w:pPr>
              <w:spacing w:before="120" w:after="120"/>
              <w:rPr>
                <w:rFonts w:ascii="Arial" w:hAnsi="Arial"/>
              </w:rPr>
            </w:pPr>
            <w:r>
              <w:rPr>
                <w:rFonts w:ascii="Arial" w:hAnsi="Arial"/>
              </w:rPr>
              <w:t>WMS 071125</w:t>
            </w:r>
          </w:p>
        </w:tc>
        <w:tc>
          <w:tcPr>
            <w:tcW w:w="7560" w:type="dxa"/>
            <w:tcBorders>
              <w:top w:val="single" w:sz="4" w:space="0" w:color="auto"/>
              <w:left w:val="single" w:sz="4" w:space="0" w:color="auto"/>
              <w:bottom w:val="single" w:sz="4" w:space="0" w:color="auto"/>
              <w:right w:val="single" w:sz="4" w:space="0" w:color="auto"/>
            </w:tcBorders>
            <w:vAlign w:val="center"/>
          </w:tcPr>
          <w:p w14:paraId="4C7E9846" w14:textId="21281CD4" w:rsidR="005429AE" w:rsidRPr="0027027D" w:rsidRDefault="00A653E7" w:rsidP="00401B3E">
            <w:pPr>
              <w:spacing w:before="120" w:after="120"/>
              <w:rPr>
                <w:rFonts w:ascii="Arial" w:hAnsi="Arial"/>
              </w:rPr>
            </w:pPr>
            <w:r>
              <w:rPr>
                <w:rFonts w:ascii="Arial" w:hAnsi="Arial" w:cs="Arial"/>
              </w:rPr>
              <w:t>R</w:t>
            </w:r>
            <w:r w:rsidRPr="00865652">
              <w:rPr>
                <w:rFonts w:ascii="Arial" w:hAnsi="Arial" w:cs="Arial"/>
              </w:rPr>
              <w:t>equest</w:t>
            </w:r>
            <w:r>
              <w:rPr>
                <w:rFonts w:ascii="Arial" w:hAnsi="Arial" w:cs="Arial"/>
              </w:rPr>
              <w:t>ed</w:t>
            </w:r>
            <w:r w:rsidRPr="00865652">
              <w:rPr>
                <w:rFonts w:ascii="Arial" w:hAnsi="Arial" w:cs="Arial"/>
              </w:rPr>
              <w:t xml:space="preserve"> PRS continue to table NPRR1285</w:t>
            </w:r>
          </w:p>
        </w:tc>
      </w:tr>
      <w:tr w:rsidR="00A653E7" w14:paraId="5538D25F" w14:textId="77777777" w:rsidTr="00401B3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93F65F6" w14:textId="3E377213" w:rsidR="00A653E7" w:rsidRDefault="00A653E7" w:rsidP="00401B3E">
            <w:pPr>
              <w:spacing w:before="120" w:after="120"/>
              <w:rPr>
                <w:rFonts w:ascii="Arial" w:hAnsi="Arial"/>
              </w:rPr>
            </w:pPr>
            <w:r>
              <w:rPr>
                <w:rFonts w:ascii="Arial" w:hAnsi="Arial"/>
              </w:rPr>
              <w:t>WMS 080625</w:t>
            </w:r>
          </w:p>
        </w:tc>
        <w:tc>
          <w:tcPr>
            <w:tcW w:w="7560" w:type="dxa"/>
            <w:tcBorders>
              <w:top w:val="single" w:sz="4" w:space="0" w:color="auto"/>
              <w:left w:val="single" w:sz="4" w:space="0" w:color="auto"/>
              <w:bottom w:val="single" w:sz="4" w:space="0" w:color="auto"/>
              <w:right w:val="single" w:sz="4" w:space="0" w:color="auto"/>
            </w:tcBorders>
            <w:vAlign w:val="center"/>
          </w:tcPr>
          <w:p w14:paraId="3037515B" w14:textId="7A492CEF" w:rsidR="00A653E7" w:rsidRPr="0027027D" w:rsidRDefault="00A653E7" w:rsidP="00401B3E">
            <w:pPr>
              <w:spacing w:before="120" w:after="120"/>
              <w:rPr>
                <w:rFonts w:ascii="Arial" w:hAnsi="Arial"/>
              </w:rPr>
            </w:pPr>
            <w:r>
              <w:rPr>
                <w:rFonts w:ascii="Arial" w:hAnsi="Arial" w:cs="Arial"/>
              </w:rPr>
              <w:t>Endorsed NPRR1285 as submitted</w:t>
            </w:r>
          </w:p>
        </w:tc>
      </w:tr>
    </w:tbl>
    <w:p w14:paraId="58834B71" w14:textId="77777777" w:rsidR="005429AE" w:rsidRPr="00A63181" w:rsidRDefault="005429AE" w:rsidP="005429AE">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429AE" w:rsidRPr="00A63181" w14:paraId="45C0697F" w14:textId="77777777" w:rsidTr="00401B3E">
        <w:trPr>
          <w:trHeight w:val="350"/>
        </w:trPr>
        <w:tc>
          <w:tcPr>
            <w:tcW w:w="10440" w:type="dxa"/>
            <w:tcBorders>
              <w:bottom w:val="single" w:sz="4" w:space="0" w:color="auto"/>
            </w:tcBorders>
            <w:shd w:val="clear" w:color="auto" w:fill="FFFFFF"/>
            <w:vAlign w:val="center"/>
          </w:tcPr>
          <w:p w14:paraId="3FF21946" w14:textId="77777777" w:rsidR="005429AE" w:rsidRPr="00A63181" w:rsidRDefault="005429AE" w:rsidP="00401B3E">
            <w:pPr>
              <w:tabs>
                <w:tab w:val="center" w:pos="4320"/>
                <w:tab w:val="right" w:pos="8640"/>
              </w:tabs>
              <w:jc w:val="center"/>
              <w:rPr>
                <w:rFonts w:ascii="Arial" w:hAnsi="Arial"/>
                <w:b/>
                <w:bCs/>
              </w:rPr>
            </w:pPr>
            <w:r w:rsidRPr="00A63181">
              <w:rPr>
                <w:rFonts w:ascii="Arial" w:hAnsi="Arial"/>
                <w:b/>
                <w:bCs/>
              </w:rPr>
              <w:t>Market Rules Notes</w:t>
            </w:r>
          </w:p>
        </w:tc>
      </w:tr>
    </w:tbl>
    <w:p w14:paraId="71F1F375" w14:textId="452A5251" w:rsidR="005429AE" w:rsidRPr="005429AE" w:rsidRDefault="005429AE" w:rsidP="005429AE">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FD17D62" w14:textId="77777777" w:rsidR="0066370F" w:rsidRPr="001313B4" w:rsidRDefault="0066370F" w:rsidP="00BC2D06">
      <w:pPr>
        <w:rPr>
          <w:rFonts w:ascii="Arial" w:hAnsi="Arial" w:cs="Arial"/>
          <w:b/>
          <w:i/>
          <w:color w:val="FF0000"/>
          <w:sz w:val="22"/>
          <w:szCs w:val="22"/>
        </w:rPr>
      </w:pPr>
    </w:p>
    <w:p w14:paraId="16AB8DA3" w14:textId="77777777" w:rsidR="00EA2D74" w:rsidRDefault="00EA2D74" w:rsidP="00EA2D74">
      <w:pPr>
        <w:pStyle w:val="Heading2"/>
        <w:numPr>
          <w:ilvl w:val="0"/>
          <w:numId w:val="0"/>
        </w:numPr>
      </w:pPr>
      <w:bookmarkStart w:id="1" w:name="_Toc73847662"/>
      <w:bookmarkStart w:id="2" w:name="_Toc118224377"/>
      <w:bookmarkStart w:id="3" w:name="_Toc118909445"/>
      <w:bookmarkStart w:id="4" w:name="_Toc205190238"/>
      <w:r>
        <w:t>2.1</w:t>
      </w:r>
      <w:r>
        <w:tab/>
        <w:t>DEFINITIONS</w:t>
      </w:r>
      <w:bookmarkEnd w:id="1"/>
      <w:bookmarkEnd w:id="2"/>
      <w:bookmarkEnd w:id="3"/>
      <w:bookmarkEnd w:id="4"/>
    </w:p>
    <w:p w14:paraId="56C00388" w14:textId="77777777" w:rsidR="00EA2D74" w:rsidRPr="00EA71DD" w:rsidRDefault="00EA2D74" w:rsidP="00EA2D74">
      <w:pPr>
        <w:pStyle w:val="H2"/>
        <w:keepNext w:val="0"/>
        <w:ind w:left="0" w:firstLine="0"/>
        <w:rPr>
          <w:b w:val="0"/>
        </w:rPr>
      </w:pPr>
      <w:r w:rsidRPr="00EA71DD">
        <w:t xml:space="preserve">Opt Out Snapshot </w:t>
      </w:r>
    </w:p>
    <w:p w14:paraId="1F5458C4" w14:textId="77777777" w:rsidR="00EA2D74" w:rsidRPr="00EA71DD" w:rsidRDefault="00EA2D74" w:rsidP="00EA2D74">
      <w:pPr>
        <w:spacing w:after="240"/>
        <w:rPr>
          <w:iCs/>
        </w:rPr>
      </w:pPr>
      <w:r w:rsidRPr="00EA71DD">
        <w:rPr>
          <w:iCs/>
        </w:rPr>
        <w:t xml:space="preserve">A record of a Resource’s Current Operating Plan (COP) used to determine whether the Resource will opt out of </w:t>
      </w:r>
      <w:r>
        <w:rPr>
          <w:iCs/>
        </w:rPr>
        <w:t>Reliability Unit Commitment (</w:t>
      </w:r>
      <w:r w:rsidRPr="00EA71DD">
        <w:rPr>
          <w:iCs/>
        </w:rPr>
        <w:t>RUC</w:t>
      </w:r>
      <w:r>
        <w:rPr>
          <w:iCs/>
        </w:rPr>
        <w:t>)</w:t>
      </w:r>
      <w:r w:rsidRPr="00EA71DD">
        <w:rPr>
          <w:iCs/>
        </w:rPr>
        <w:t xml:space="preserve"> Settlement for a block of RUC-Committed Hours.  The Opt Out Snapshot is taken at the earlier of:</w:t>
      </w:r>
    </w:p>
    <w:p w14:paraId="01DE2150" w14:textId="2DDEEBF7" w:rsidR="00EA2D74" w:rsidRPr="00EA71DD" w:rsidRDefault="00EA2D74" w:rsidP="00EA2D74">
      <w:pPr>
        <w:spacing w:after="240"/>
        <w:ind w:left="720" w:hanging="720"/>
        <w:rPr>
          <w:iCs/>
        </w:rPr>
      </w:pPr>
      <w:r w:rsidRPr="00EA71DD">
        <w:rPr>
          <w:iCs/>
        </w:rPr>
        <w:t>(a)</w:t>
      </w:r>
      <w:r w:rsidRPr="00EA71DD">
        <w:rPr>
          <w:iCs/>
        </w:rPr>
        <w:tab/>
      </w:r>
      <w:del w:id="5" w:author="TCPA" w:date="2025-05-13T15:01:00Z" w16du:dateUtc="2025-05-13T20:01:00Z">
        <w:r w:rsidRPr="00EA71DD" w:rsidDel="00F61068">
          <w:rPr>
            <w:iCs/>
          </w:rPr>
          <w:delText>Two hours prior to t</w:delText>
        </w:r>
      </w:del>
      <w:ins w:id="6" w:author="TCPA" w:date="2025-05-13T15:01:00Z" w16du:dateUtc="2025-05-13T20:01:00Z">
        <w:r w:rsidR="00F61068">
          <w:rPr>
            <w:iCs/>
          </w:rPr>
          <w:t>T</w:t>
        </w:r>
      </w:ins>
      <w:r w:rsidRPr="00EA71DD">
        <w:rPr>
          <w:iCs/>
        </w:rPr>
        <w:t xml:space="preserve">he end of the Adjustment Period for the first hour of a contiguous block of RUC-Committed Hours; or </w:t>
      </w:r>
    </w:p>
    <w:p w14:paraId="41B09FD4" w14:textId="1B4B6752" w:rsidR="00EA2D74" w:rsidRPr="00831DAE" w:rsidRDefault="00EA2D74" w:rsidP="00EA2D74">
      <w:pPr>
        <w:spacing w:after="240"/>
        <w:ind w:left="720" w:hanging="720"/>
      </w:pPr>
      <w:r w:rsidRPr="00EA71DD">
        <w:rPr>
          <w:iCs/>
        </w:rPr>
        <w:t>(b)</w:t>
      </w:r>
      <w:r w:rsidRPr="00EA71DD">
        <w:rPr>
          <w:iCs/>
        </w:rPr>
        <w:tab/>
      </w:r>
      <w:del w:id="7" w:author="TCPA" w:date="2025-05-13T15:01:00Z" w16du:dateUtc="2025-05-13T20:01:00Z">
        <w:r w:rsidRPr="00EA71DD" w:rsidDel="00F61068">
          <w:rPr>
            <w:iCs/>
          </w:rPr>
          <w:delText>Two hours prior to t</w:delText>
        </w:r>
      </w:del>
      <w:ins w:id="8" w:author="TCPA" w:date="2025-05-13T15:01:00Z" w16du:dateUtc="2025-05-13T20:01:00Z">
        <w:r w:rsidR="00F61068">
          <w:rPr>
            <w:iCs/>
          </w:rPr>
          <w:t>T</w:t>
        </w:r>
      </w:ins>
      <w:r w:rsidRPr="00EA71DD">
        <w:rPr>
          <w:iCs/>
        </w:rPr>
        <w:t xml:space="preserve">he beginning of the hour that is at least N hours prior to the first hour of the contiguous block of the RUC-Committed hours, where N is the start time contained in the ERCOT computer system at the time of the RUC execution associated with the RUC instruction corresponding to the Resource’s warmth state.  If the RUC-Committed Hours are an extension of a </w:t>
      </w:r>
      <w:r>
        <w:rPr>
          <w:iCs/>
        </w:rPr>
        <w:t>Qualified Scheduling Entity (</w:t>
      </w:r>
      <w:r w:rsidRPr="00EA71DD">
        <w:rPr>
          <w:iCs/>
        </w:rPr>
        <w:t>QSE</w:t>
      </w:r>
      <w:r>
        <w:rPr>
          <w:iCs/>
        </w:rPr>
        <w:t>)</w:t>
      </w:r>
      <w:r w:rsidRPr="00EA71DD">
        <w:rPr>
          <w:iCs/>
        </w:rPr>
        <w:t xml:space="preserve">-Committed Interval either before or after, N will be set to zero. </w:t>
      </w:r>
      <w:r>
        <w:rPr>
          <w:iCs/>
        </w:rPr>
        <w:t xml:space="preserve"> </w:t>
      </w:r>
      <w:r w:rsidRPr="00EA71DD">
        <w:rPr>
          <w:iCs/>
        </w:rPr>
        <w:t xml:space="preserve">For a Combined Cycle Generation Resource within a Combined Cycle Train, including a RUC to a different configuration with additional capacity, the start time is the </w:t>
      </w:r>
      <w:r w:rsidRPr="00EA71DD">
        <w:t>start time corresponding to the specific configuration of the RUC-committed Combined Cycle Generation Resource.</w:t>
      </w:r>
    </w:p>
    <w:p w14:paraId="41222A5D" w14:textId="77777777" w:rsidR="00EA2D74" w:rsidRPr="00831DAE" w:rsidRDefault="00EA2D74" w:rsidP="0015059F">
      <w:pPr>
        <w:spacing w:after="240"/>
        <w:ind w:left="720" w:hanging="720"/>
      </w:pPr>
    </w:p>
    <w:p w14:paraId="7DB15827" w14:textId="77777777" w:rsidR="003844D7" w:rsidRPr="00FB509B" w:rsidRDefault="003844D7" w:rsidP="00BC2D06">
      <w:pPr>
        <w:jc w:val="center"/>
        <w:rPr>
          <w:rFonts w:ascii="Arial" w:hAnsi="Arial" w:cs="Arial"/>
          <w:u w:val="single"/>
        </w:rPr>
      </w:pPr>
    </w:p>
    <w:sectPr w:rsidR="003844D7" w:rsidRPr="00FB509B">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7579D37D" w:rsidR="00D176CF" w:rsidRDefault="00A14330">
    <w:pPr>
      <w:pStyle w:val="Footer"/>
      <w:tabs>
        <w:tab w:val="clear" w:pos="4320"/>
        <w:tab w:val="clear" w:pos="8640"/>
        <w:tab w:val="right" w:pos="9360"/>
      </w:tabs>
      <w:rPr>
        <w:rFonts w:ascii="Arial" w:hAnsi="Arial" w:cs="Arial"/>
        <w:sz w:val="18"/>
      </w:rPr>
    </w:pPr>
    <w:r>
      <w:rPr>
        <w:rFonts w:ascii="Arial" w:hAnsi="Arial" w:cs="Arial"/>
        <w:sz w:val="18"/>
        <w:szCs w:val="18"/>
      </w:rPr>
      <w:t>1285</w:t>
    </w:r>
    <w:r w:rsidRPr="0072535B">
      <w:rPr>
        <w:rFonts w:ascii="Arial" w:hAnsi="Arial" w:cs="Arial"/>
        <w:sz w:val="18"/>
        <w:szCs w:val="18"/>
      </w:rPr>
      <w:t>NPRR</w:t>
    </w:r>
    <w:r w:rsidR="0072535B" w:rsidRPr="0072535B">
      <w:rPr>
        <w:rFonts w:ascii="Arial" w:hAnsi="Arial" w:cs="Arial"/>
        <w:sz w:val="18"/>
        <w:szCs w:val="18"/>
      </w:rPr>
      <w:t>-</w:t>
    </w:r>
    <w:r w:rsidR="00CB1974">
      <w:rPr>
        <w:rFonts w:ascii="Arial" w:hAnsi="Arial" w:cs="Arial"/>
        <w:sz w:val="18"/>
        <w:szCs w:val="18"/>
      </w:rPr>
      <w:t>12</w:t>
    </w:r>
    <w:r w:rsidR="00D176CF" w:rsidRPr="0072535B">
      <w:rPr>
        <w:rFonts w:ascii="Arial" w:hAnsi="Arial" w:cs="Arial"/>
        <w:sz w:val="18"/>
        <w:szCs w:val="18"/>
      </w:rPr>
      <w:t xml:space="preserve"> </w:t>
    </w:r>
    <w:r w:rsidR="005429AE">
      <w:rPr>
        <w:rFonts w:ascii="Arial" w:hAnsi="Arial" w:cs="Arial"/>
        <w:sz w:val="18"/>
        <w:szCs w:val="18"/>
      </w:rPr>
      <w:t>PRS Report</w:t>
    </w:r>
    <w:r w:rsidR="0072535B" w:rsidRPr="0072535B">
      <w:rPr>
        <w:rFonts w:ascii="Arial" w:hAnsi="Arial" w:cs="Arial"/>
        <w:sz w:val="18"/>
        <w:szCs w:val="18"/>
      </w:rPr>
      <w:t xml:space="preserve"> </w:t>
    </w:r>
    <w:r w:rsidR="00CB1974">
      <w:rPr>
        <w:rFonts w:ascii="Arial" w:hAnsi="Arial" w:cs="Arial"/>
        <w:sz w:val="18"/>
        <w:szCs w:val="18"/>
      </w:rPr>
      <w:t>0917</w:t>
    </w:r>
    <w:r w:rsidR="005429AE" w:rsidRPr="0072535B">
      <w:rPr>
        <w:rFonts w:ascii="Arial" w:hAnsi="Arial" w:cs="Arial"/>
        <w:sz w:val="18"/>
        <w:szCs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33BF9FAB" w:rsidR="00D176CF" w:rsidRDefault="005429AE"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0"/>
  </w:num>
  <w:num w:numId="3" w16cid:durableId="971709594">
    <w:abstractNumId w:val="11"/>
  </w:num>
  <w:num w:numId="4" w16cid:durableId="1736123474">
    <w:abstractNumId w:val="1"/>
  </w:num>
  <w:num w:numId="5" w16cid:durableId="1475442967">
    <w:abstractNumId w:val="6"/>
  </w:num>
  <w:num w:numId="6" w16cid:durableId="1071393571">
    <w:abstractNumId w:val="6"/>
  </w:num>
  <w:num w:numId="7" w16cid:durableId="1413744175">
    <w:abstractNumId w:val="6"/>
  </w:num>
  <w:num w:numId="8" w16cid:durableId="1147820290">
    <w:abstractNumId w:val="6"/>
  </w:num>
  <w:num w:numId="9" w16cid:durableId="729764067">
    <w:abstractNumId w:val="6"/>
  </w:num>
  <w:num w:numId="10" w16cid:durableId="651908752">
    <w:abstractNumId w:val="6"/>
  </w:num>
  <w:num w:numId="11" w16cid:durableId="2021545621">
    <w:abstractNumId w:val="6"/>
  </w:num>
  <w:num w:numId="12" w16cid:durableId="2033334835">
    <w:abstractNumId w:val="6"/>
  </w:num>
  <w:num w:numId="13" w16cid:durableId="1354840513">
    <w:abstractNumId w:val="6"/>
  </w:num>
  <w:num w:numId="14" w16cid:durableId="2082215892">
    <w:abstractNumId w:val="3"/>
  </w:num>
  <w:num w:numId="15" w16cid:durableId="1265773267">
    <w:abstractNumId w:val="5"/>
  </w:num>
  <w:num w:numId="16" w16cid:durableId="304939696">
    <w:abstractNumId w:val="8"/>
  </w:num>
  <w:num w:numId="17" w16cid:durableId="1837302691">
    <w:abstractNumId w:val="9"/>
  </w:num>
  <w:num w:numId="18" w16cid:durableId="2140175323">
    <w:abstractNumId w:val="4"/>
  </w:num>
  <w:num w:numId="19" w16cid:durableId="731661008">
    <w:abstractNumId w:val="7"/>
  </w:num>
  <w:num w:numId="20" w16cid:durableId="151291705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CPA">
    <w15:presenceInfo w15:providerId="None" w15:userId="TCP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624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2C9E"/>
    <w:rsid w:val="00006711"/>
    <w:rsid w:val="00012CC3"/>
    <w:rsid w:val="00036C62"/>
    <w:rsid w:val="00060A5A"/>
    <w:rsid w:val="00064B44"/>
    <w:rsid w:val="00067FE2"/>
    <w:rsid w:val="0007682E"/>
    <w:rsid w:val="0009476E"/>
    <w:rsid w:val="000D1AEB"/>
    <w:rsid w:val="000D3E64"/>
    <w:rsid w:val="000E376C"/>
    <w:rsid w:val="000F13C5"/>
    <w:rsid w:val="000F2823"/>
    <w:rsid w:val="00105A36"/>
    <w:rsid w:val="001136AE"/>
    <w:rsid w:val="00115965"/>
    <w:rsid w:val="001313B4"/>
    <w:rsid w:val="0014546D"/>
    <w:rsid w:val="001500D9"/>
    <w:rsid w:val="0015059F"/>
    <w:rsid w:val="00156DB7"/>
    <w:rsid w:val="00157228"/>
    <w:rsid w:val="00160C3C"/>
    <w:rsid w:val="00167F03"/>
    <w:rsid w:val="00176375"/>
    <w:rsid w:val="00176C01"/>
    <w:rsid w:val="0017783C"/>
    <w:rsid w:val="0019314C"/>
    <w:rsid w:val="001A160E"/>
    <w:rsid w:val="001C4A86"/>
    <w:rsid w:val="001D18EB"/>
    <w:rsid w:val="001D6221"/>
    <w:rsid w:val="001F096C"/>
    <w:rsid w:val="001F38F0"/>
    <w:rsid w:val="001F398A"/>
    <w:rsid w:val="001F6C28"/>
    <w:rsid w:val="00222CB5"/>
    <w:rsid w:val="00226748"/>
    <w:rsid w:val="002272E6"/>
    <w:rsid w:val="00237430"/>
    <w:rsid w:val="00243DB3"/>
    <w:rsid w:val="0024795F"/>
    <w:rsid w:val="00253A2A"/>
    <w:rsid w:val="00262FA9"/>
    <w:rsid w:val="0026307D"/>
    <w:rsid w:val="00276A99"/>
    <w:rsid w:val="00286AD9"/>
    <w:rsid w:val="002966F3"/>
    <w:rsid w:val="002B69F3"/>
    <w:rsid w:val="002B763A"/>
    <w:rsid w:val="002D382A"/>
    <w:rsid w:val="002E1DD3"/>
    <w:rsid w:val="002E40A2"/>
    <w:rsid w:val="002F1EDD"/>
    <w:rsid w:val="003013F2"/>
    <w:rsid w:val="0030232A"/>
    <w:rsid w:val="00303D61"/>
    <w:rsid w:val="0030694A"/>
    <w:rsid w:val="003069F4"/>
    <w:rsid w:val="00332454"/>
    <w:rsid w:val="00360920"/>
    <w:rsid w:val="00365DD6"/>
    <w:rsid w:val="003844D7"/>
    <w:rsid w:val="00384709"/>
    <w:rsid w:val="00386C35"/>
    <w:rsid w:val="0039711F"/>
    <w:rsid w:val="003A0E0B"/>
    <w:rsid w:val="003A193B"/>
    <w:rsid w:val="003A3D77"/>
    <w:rsid w:val="003B5AED"/>
    <w:rsid w:val="003C6B7B"/>
    <w:rsid w:val="004021FD"/>
    <w:rsid w:val="0040730D"/>
    <w:rsid w:val="004135BD"/>
    <w:rsid w:val="004302A4"/>
    <w:rsid w:val="004351C3"/>
    <w:rsid w:val="00436F2E"/>
    <w:rsid w:val="00442DA6"/>
    <w:rsid w:val="00444E6D"/>
    <w:rsid w:val="004463BA"/>
    <w:rsid w:val="004541A3"/>
    <w:rsid w:val="00477ADA"/>
    <w:rsid w:val="004822D4"/>
    <w:rsid w:val="00484005"/>
    <w:rsid w:val="0049290B"/>
    <w:rsid w:val="00495683"/>
    <w:rsid w:val="004A4451"/>
    <w:rsid w:val="004B2375"/>
    <w:rsid w:val="004D1623"/>
    <w:rsid w:val="004D3958"/>
    <w:rsid w:val="004E2033"/>
    <w:rsid w:val="005008DF"/>
    <w:rsid w:val="005020FC"/>
    <w:rsid w:val="005045D0"/>
    <w:rsid w:val="00510772"/>
    <w:rsid w:val="005129E5"/>
    <w:rsid w:val="00516A57"/>
    <w:rsid w:val="00531A7C"/>
    <w:rsid w:val="00534C6C"/>
    <w:rsid w:val="0053552F"/>
    <w:rsid w:val="005429AE"/>
    <w:rsid w:val="00542D60"/>
    <w:rsid w:val="00555554"/>
    <w:rsid w:val="005668F7"/>
    <w:rsid w:val="005733AC"/>
    <w:rsid w:val="005841C0"/>
    <w:rsid w:val="0059260F"/>
    <w:rsid w:val="005A2F92"/>
    <w:rsid w:val="005C1AD0"/>
    <w:rsid w:val="005D7931"/>
    <w:rsid w:val="005E5074"/>
    <w:rsid w:val="005E5F75"/>
    <w:rsid w:val="00612E4F"/>
    <w:rsid w:val="00613501"/>
    <w:rsid w:val="00615D5E"/>
    <w:rsid w:val="006228DD"/>
    <w:rsid w:val="00622E99"/>
    <w:rsid w:val="00625E5D"/>
    <w:rsid w:val="00627205"/>
    <w:rsid w:val="006322F8"/>
    <w:rsid w:val="00634DD6"/>
    <w:rsid w:val="00642D21"/>
    <w:rsid w:val="00657C61"/>
    <w:rsid w:val="0066370F"/>
    <w:rsid w:val="00665A96"/>
    <w:rsid w:val="00683200"/>
    <w:rsid w:val="00684A13"/>
    <w:rsid w:val="00686556"/>
    <w:rsid w:val="0069752F"/>
    <w:rsid w:val="006A0784"/>
    <w:rsid w:val="006A4DA0"/>
    <w:rsid w:val="006A697B"/>
    <w:rsid w:val="006B26DE"/>
    <w:rsid w:val="006B4DDE"/>
    <w:rsid w:val="006D58DB"/>
    <w:rsid w:val="006E4597"/>
    <w:rsid w:val="006E644C"/>
    <w:rsid w:val="00715FE7"/>
    <w:rsid w:val="0072535B"/>
    <w:rsid w:val="00743968"/>
    <w:rsid w:val="00785415"/>
    <w:rsid w:val="00786294"/>
    <w:rsid w:val="00790DD1"/>
    <w:rsid w:val="00791CB9"/>
    <w:rsid w:val="00793130"/>
    <w:rsid w:val="00797DEE"/>
    <w:rsid w:val="007A1BE1"/>
    <w:rsid w:val="007B3233"/>
    <w:rsid w:val="007B5A42"/>
    <w:rsid w:val="007C199B"/>
    <w:rsid w:val="007C4281"/>
    <w:rsid w:val="007C4741"/>
    <w:rsid w:val="007D3073"/>
    <w:rsid w:val="007D64B9"/>
    <w:rsid w:val="007D72D4"/>
    <w:rsid w:val="007E0452"/>
    <w:rsid w:val="00803A92"/>
    <w:rsid w:val="00804345"/>
    <w:rsid w:val="008070C0"/>
    <w:rsid w:val="00811C12"/>
    <w:rsid w:val="0081376A"/>
    <w:rsid w:val="00813EA4"/>
    <w:rsid w:val="00817385"/>
    <w:rsid w:val="00824CA9"/>
    <w:rsid w:val="00826C3C"/>
    <w:rsid w:val="008328C8"/>
    <w:rsid w:val="00845778"/>
    <w:rsid w:val="00847072"/>
    <w:rsid w:val="00862DD3"/>
    <w:rsid w:val="00874F2F"/>
    <w:rsid w:val="00887E28"/>
    <w:rsid w:val="008905C8"/>
    <w:rsid w:val="00897404"/>
    <w:rsid w:val="008A2716"/>
    <w:rsid w:val="008A64CA"/>
    <w:rsid w:val="008C35D4"/>
    <w:rsid w:val="008D4FC0"/>
    <w:rsid w:val="008D5C3A"/>
    <w:rsid w:val="008E2870"/>
    <w:rsid w:val="008E6DA2"/>
    <w:rsid w:val="008F0DFB"/>
    <w:rsid w:val="008F6DD5"/>
    <w:rsid w:val="00907B1E"/>
    <w:rsid w:val="00942AEF"/>
    <w:rsid w:val="00943AFD"/>
    <w:rsid w:val="00946449"/>
    <w:rsid w:val="00950474"/>
    <w:rsid w:val="00957351"/>
    <w:rsid w:val="0096346B"/>
    <w:rsid w:val="00963A51"/>
    <w:rsid w:val="00964458"/>
    <w:rsid w:val="00967B7D"/>
    <w:rsid w:val="00977A71"/>
    <w:rsid w:val="00983B6E"/>
    <w:rsid w:val="00985AD5"/>
    <w:rsid w:val="00986637"/>
    <w:rsid w:val="009936F8"/>
    <w:rsid w:val="009A3772"/>
    <w:rsid w:val="009D17F0"/>
    <w:rsid w:val="009D26CC"/>
    <w:rsid w:val="009D730B"/>
    <w:rsid w:val="00A057CB"/>
    <w:rsid w:val="00A123F1"/>
    <w:rsid w:val="00A14330"/>
    <w:rsid w:val="00A174BF"/>
    <w:rsid w:val="00A23A07"/>
    <w:rsid w:val="00A42796"/>
    <w:rsid w:val="00A506B5"/>
    <w:rsid w:val="00A5311D"/>
    <w:rsid w:val="00A653E7"/>
    <w:rsid w:val="00A9239B"/>
    <w:rsid w:val="00AA1A0A"/>
    <w:rsid w:val="00AA379D"/>
    <w:rsid w:val="00AB154E"/>
    <w:rsid w:val="00AC72F8"/>
    <w:rsid w:val="00AD3B58"/>
    <w:rsid w:val="00AF56C6"/>
    <w:rsid w:val="00AF7CB2"/>
    <w:rsid w:val="00B032E8"/>
    <w:rsid w:val="00B24714"/>
    <w:rsid w:val="00B2652E"/>
    <w:rsid w:val="00B55678"/>
    <w:rsid w:val="00B57F96"/>
    <w:rsid w:val="00B62783"/>
    <w:rsid w:val="00B6703D"/>
    <w:rsid w:val="00B67892"/>
    <w:rsid w:val="00B9771D"/>
    <w:rsid w:val="00BA4D33"/>
    <w:rsid w:val="00BA7698"/>
    <w:rsid w:val="00BC1761"/>
    <w:rsid w:val="00BC2D06"/>
    <w:rsid w:val="00BD34C7"/>
    <w:rsid w:val="00BE3987"/>
    <w:rsid w:val="00C33977"/>
    <w:rsid w:val="00C439D3"/>
    <w:rsid w:val="00C52F9B"/>
    <w:rsid w:val="00C53D49"/>
    <w:rsid w:val="00C61DD3"/>
    <w:rsid w:val="00C744EB"/>
    <w:rsid w:val="00C90702"/>
    <w:rsid w:val="00C917FF"/>
    <w:rsid w:val="00C9766A"/>
    <w:rsid w:val="00CB1974"/>
    <w:rsid w:val="00CB7EC4"/>
    <w:rsid w:val="00CC4F39"/>
    <w:rsid w:val="00CD3396"/>
    <w:rsid w:val="00CD544C"/>
    <w:rsid w:val="00CE39D9"/>
    <w:rsid w:val="00CF4256"/>
    <w:rsid w:val="00CF5A8E"/>
    <w:rsid w:val="00D04FE8"/>
    <w:rsid w:val="00D176CF"/>
    <w:rsid w:val="00D17AD5"/>
    <w:rsid w:val="00D271E3"/>
    <w:rsid w:val="00D33C2D"/>
    <w:rsid w:val="00D3423E"/>
    <w:rsid w:val="00D42C83"/>
    <w:rsid w:val="00D47A80"/>
    <w:rsid w:val="00D54250"/>
    <w:rsid w:val="00D54BB8"/>
    <w:rsid w:val="00D735BE"/>
    <w:rsid w:val="00D73B3D"/>
    <w:rsid w:val="00D85807"/>
    <w:rsid w:val="00D87349"/>
    <w:rsid w:val="00D91EE9"/>
    <w:rsid w:val="00D92622"/>
    <w:rsid w:val="00D9627A"/>
    <w:rsid w:val="00D97220"/>
    <w:rsid w:val="00DB532E"/>
    <w:rsid w:val="00E14D47"/>
    <w:rsid w:val="00E1641C"/>
    <w:rsid w:val="00E26708"/>
    <w:rsid w:val="00E310D4"/>
    <w:rsid w:val="00E34958"/>
    <w:rsid w:val="00E3577B"/>
    <w:rsid w:val="00E37AB0"/>
    <w:rsid w:val="00E71C39"/>
    <w:rsid w:val="00E82ABB"/>
    <w:rsid w:val="00E90856"/>
    <w:rsid w:val="00EA2D74"/>
    <w:rsid w:val="00EA56E6"/>
    <w:rsid w:val="00EA694D"/>
    <w:rsid w:val="00EB70C7"/>
    <w:rsid w:val="00EC335F"/>
    <w:rsid w:val="00EC48FB"/>
    <w:rsid w:val="00ED2942"/>
    <w:rsid w:val="00ED3965"/>
    <w:rsid w:val="00EF232A"/>
    <w:rsid w:val="00F05A69"/>
    <w:rsid w:val="00F12432"/>
    <w:rsid w:val="00F328E3"/>
    <w:rsid w:val="00F43FFD"/>
    <w:rsid w:val="00F44236"/>
    <w:rsid w:val="00F45B0D"/>
    <w:rsid w:val="00F52517"/>
    <w:rsid w:val="00F609C3"/>
    <w:rsid w:val="00F61068"/>
    <w:rsid w:val="00F73DF1"/>
    <w:rsid w:val="00F9443D"/>
    <w:rsid w:val="00F95A92"/>
    <w:rsid w:val="00FA57B2"/>
    <w:rsid w:val="00FB509B"/>
    <w:rsid w:val="00FC3D4B"/>
    <w:rsid w:val="00FC6312"/>
    <w:rsid w:val="00FD25F0"/>
    <w:rsid w:val="00FD370B"/>
    <w:rsid w:val="00FD7266"/>
    <w:rsid w:val="00FE0367"/>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465"/>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Char2 Char Char"/>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4Char">
    <w:name w:val="H4 Char"/>
    <w:link w:val="H4"/>
    <w:rsid w:val="002E1DD3"/>
    <w:rPr>
      <w:b/>
      <w:bCs/>
      <w:snapToGrid w:val="0"/>
      <w:sz w:val="24"/>
    </w:rPr>
  </w:style>
  <w:style w:type="paragraph" w:customStyle="1" w:styleId="BodyTextNumberedChar">
    <w:name w:val="Body Text Numbered Char"/>
    <w:basedOn w:val="BodyText"/>
    <w:link w:val="BodyTextNumberedCharChar"/>
    <w:rsid w:val="002E1DD3"/>
    <w:pPr>
      <w:ind w:left="720" w:hanging="720"/>
    </w:pPr>
    <w:rPr>
      <w:szCs w:val="20"/>
    </w:rPr>
  </w:style>
  <w:style w:type="character" w:customStyle="1" w:styleId="BodyTextNumberedCharChar">
    <w:name w:val="Body Text Numbered Char Char"/>
    <w:link w:val="BodyTextNumberedChar"/>
    <w:rsid w:val="002E1DD3"/>
    <w:rPr>
      <w:sz w:val="24"/>
    </w:rPr>
  </w:style>
  <w:style w:type="character" w:customStyle="1" w:styleId="BodyTextChar">
    <w:name w:val="Body Text Char"/>
    <w:aliases w:val="Char1 Char1,Char1 Char Char Char,Body Text Char2 Char Char Char1,Body Text Char2 Char Char Char Char Char Char Char Char Char Char Char Char1,Body Text Char1 Char Ch Char,List Char1, Char Char Char Char Char Char Char Char"/>
    <w:rsid w:val="002E1DD3"/>
    <w:rPr>
      <w:iCs/>
      <w:sz w:val="24"/>
      <w:lang w:val="en-US" w:eastAsia="en-US" w:bidi="ar-SA"/>
    </w:rPr>
  </w:style>
  <w:style w:type="character" w:customStyle="1" w:styleId="H3Char">
    <w:name w:val="H3 Char"/>
    <w:link w:val="H3"/>
    <w:rsid w:val="002E1DD3"/>
    <w:rPr>
      <w:b/>
      <w:bCs/>
      <w:i/>
      <w:sz w:val="24"/>
    </w:rPr>
  </w:style>
  <w:style w:type="character" w:customStyle="1" w:styleId="List2Char">
    <w:name w:val="List 2 Char"/>
    <w:aliases w:val=" Char2 Char1,Char2 Char Char Char"/>
    <w:link w:val="List2"/>
    <w:rsid w:val="002E1DD3"/>
    <w:rPr>
      <w:sz w:val="24"/>
    </w:rPr>
  </w:style>
  <w:style w:type="paragraph" w:customStyle="1" w:styleId="BodyTextNumbered">
    <w:name w:val="Body Text Numbered"/>
    <w:basedOn w:val="BodyText"/>
    <w:link w:val="BodyTextNumberedChar1"/>
    <w:rsid w:val="002E1DD3"/>
    <w:pPr>
      <w:ind w:left="720" w:hanging="720"/>
    </w:pPr>
    <w:rPr>
      <w:szCs w:val="20"/>
    </w:rPr>
  </w:style>
  <w:style w:type="character" w:customStyle="1" w:styleId="BodyTextNumberedChar1">
    <w:name w:val="Body Text Numbered Char1"/>
    <w:link w:val="BodyTextNumbered"/>
    <w:rsid w:val="002E1DD3"/>
    <w:rPr>
      <w:sz w:val="24"/>
    </w:rPr>
  </w:style>
  <w:style w:type="character" w:customStyle="1" w:styleId="CharCharCharChar">
    <w:name w:val="Char Char Char Char"/>
    <w:rsid w:val="00942AEF"/>
    <w:rPr>
      <w:iCs/>
      <w:sz w:val="24"/>
      <w:lang w:val="en-US" w:eastAsia="en-US" w:bidi="ar-SA"/>
    </w:rPr>
  </w:style>
  <w:style w:type="character" w:customStyle="1" w:styleId="CharChar2">
    <w:name w:val="Char Char2"/>
    <w:rsid w:val="00942AEF"/>
    <w:rPr>
      <w:b/>
      <w:bCs/>
      <w:i/>
      <w:sz w:val="24"/>
      <w:lang w:val="en-US" w:eastAsia="en-US" w:bidi="ar-SA"/>
    </w:rPr>
  </w:style>
  <w:style w:type="character" w:customStyle="1" w:styleId="FormulaBoldChar">
    <w:name w:val="Formula Bold Char"/>
    <w:link w:val="FormulaBold"/>
    <w:locked/>
    <w:rsid w:val="00942AEF"/>
    <w:rPr>
      <w:b/>
      <w:bCs/>
      <w:sz w:val="24"/>
      <w:szCs w:val="24"/>
    </w:rPr>
  </w:style>
  <w:style w:type="character" w:customStyle="1" w:styleId="H2Char">
    <w:name w:val="H2 Char"/>
    <w:link w:val="H2"/>
    <w:rsid w:val="0015059F"/>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0354293">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57668857">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85"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Brittney.Albracht@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michele@competitivepower.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4</Pages>
  <Words>1027</Words>
  <Characters>6500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7512</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6</cp:revision>
  <cp:lastPrinted>2013-11-15T22:11:00Z</cp:lastPrinted>
  <dcterms:created xsi:type="dcterms:W3CDTF">2025-09-23T02:50:00Z</dcterms:created>
  <dcterms:modified xsi:type="dcterms:W3CDTF">2025-09-23T03:21:00Z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y fmtid="{D5CDD505-2E9C-101B-9397-08002B2CF9AE}" pid="9" name="MSIP_Label_dfe1a8d7-e404-4561-a6ce-09441972395c_Enabled">
    <vt:lpwstr>true</vt:lpwstr>
  </property>
  <property fmtid="{D5CDD505-2E9C-101B-9397-08002B2CF9AE}" pid="10" name="MSIP_Label_dfe1a8d7-e404-4561-a6ce-09441972395c_SetDate">
    <vt:lpwstr>2025-03-05T16:08:25Z</vt:lpwstr>
  </property>
  <property fmtid="{D5CDD505-2E9C-101B-9397-08002B2CF9AE}" pid="11" name="MSIP_Label_dfe1a8d7-e404-4561-a6ce-09441972395c_Method">
    <vt:lpwstr>Standard</vt:lpwstr>
  </property>
  <property fmtid="{D5CDD505-2E9C-101B-9397-08002B2CF9AE}" pid="12" name="MSIP_Label_dfe1a8d7-e404-4561-a6ce-09441972395c_Name">
    <vt:lpwstr>Company Confidential Information</vt:lpwstr>
  </property>
  <property fmtid="{D5CDD505-2E9C-101B-9397-08002B2CF9AE}" pid="13" name="MSIP_Label_dfe1a8d7-e404-4561-a6ce-09441972395c_SiteId">
    <vt:lpwstr>d8fb9c07-c19e-4e8c-a1cb-717cd3cf8ffe</vt:lpwstr>
  </property>
  <property fmtid="{D5CDD505-2E9C-101B-9397-08002B2CF9AE}" pid="14" name="MSIP_Label_dfe1a8d7-e404-4561-a6ce-09441972395c_ActionId">
    <vt:lpwstr>e3bf0fc8-1877-4574-9aad-36eea73d234c</vt:lpwstr>
  </property>
  <property fmtid="{D5CDD505-2E9C-101B-9397-08002B2CF9AE}" pid="15" name="MSIP_Label_dfe1a8d7-e404-4561-a6ce-09441972395c_ContentBits">
    <vt:lpwstr>0</vt:lpwstr>
  </property>
  <property fmtid="{D5CDD505-2E9C-101B-9397-08002B2CF9AE}" pid="16" name="MSIP_Label_dfe1a8d7-e404-4561-a6ce-09441972395c_Tag">
    <vt:lpwstr>10, 3, 0, 1</vt:lpwstr>
  </property>
</Properties>
</file>