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750B6" w14:paraId="7974C87C" w14:textId="77777777" w:rsidTr="008B0CB6">
        <w:tc>
          <w:tcPr>
            <w:tcW w:w="1620" w:type="dxa"/>
            <w:tcBorders>
              <w:bottom w:val="single" w:sz="4" w:space="0" w:color="auto"/>
            </w:tcBorders>
            <w:shd w:val="clear" w:color="auto" w:fill="FFFFFF"/>
            <w:vAlign w:val="center"/>
          </w:tcPr>
          <w:p w14:paraId="3F20404C" w14:textId="77777777" w:rsidR="006750B6" w:rsidRDefault="006750B6" w:rsidP="008B0CB6">
            <w:pPr>
              <w:pStyle w:val="Header"/>
              <w:spacing w:before="120" w:after="120"/>
            </w:pPr>
            <w:r>
              <w:t>NPRR Number</w:t>
            </w:r>
          </w:p>
        </w:tc>
        <w:tc>
          <w:tcPr>
            <w:tcW w:w="1260" w:type="dxa"/>
            <w:tcBorders>
              <w:bottom w:val="single" w:sz="4" w:space="0" w:color="auto"/>
            </w:tcBorders>
            <w:vAlign w:val="center"/>
          </w:tcPr>
          <w:p w14:paraId="534F83F7" w14:textId="77777777" w:rsidR="006750B6" w:rsidRDefault="006750B6" w:rsidP="008B0CB6">
            <w:pPr>
              <w:pStyle w:val="Header"/>
              <w:spacing w:before="120" w:after="120"/>
              <w:jc w:val="center"/>
            </w:pPr>
            <w:hyperlink r:id="rId8" w:history="1">
              <w:r>
                <w:rPr>
                  <w:rStyle w:val="Hyperlink"/>
                </w:rPr>
                <w:t>1263</w:t>
              </w:r>
            </w:hyperlink>
          </w:p>
        </w:tc>
        <w:tc>
          <w:tcPr>
            <w:tcW w:w="900" w:type="dxa"/>
            <w:tcBorders>
              <w:bottom w:val="single" w:sz="4" w:space="0" w:color="auto"/>
            </w:tcBorders>
            <w:shd w:val="clear" w:color="auto" w:fill="FFFFFF"/>
            <w:vAlign w:val="center"/>
          </w:tcPr>
          <w:p w14:paraId="2C868B33" w14:textId="77777777" w:rsidR="006750B6" w:rsidRDefault="006750B6" w:rsidP="008B0CB6">
            <w:pPr>
              <w:pStyle w:val="Header"/>
              <w:spacing w:before="120" w:after="120"/>
            </w:pPr>
            <w:r>
              <w:t>NPRR Title</w:t>
            </w:r>
          </w:p>
        </w:tc>
        <w:tc>
          <w:tcPr>
            <w:tcW w:w="6660" w:type="dxa"/>
            <w:tcBorders>
              <w:bottom w:val="single" w:sz="4" w:space="0" w:color="auto"/>
            </w:tcBorders>
            <w:vAlign w:val="center"/>
          </w:tcPr>
          <w:p w14:paraId="4096EFA8" w14:textId="79F9D4B8" w:rsidR="006750B6" w:rsidRDefault="006750B6" w:rsidP="008B0CB6">
            <w:pPr>
              <w:pStyle w:val="Header"/>
              <w:spacing w:before="120" w:after="120"/>
            </w:pPr>
            <w:r>
              <w:t>Clarify</w:t>
            </w:r>
            <w:r w:rsidRPr="00906A89">
              <w:t xml:space="preserve"> Testing Requirements for </w:t>
            </w:r>
            <w:r>
              <w:t>CCVTs</w:t>
            </w:r>
          </w:p>
        </w:tc>
      </w:tr>
      <w:tr w:rsidR="006750B6" w:rsidRPr="00E01925" w14:paraId="0955C5A9" w14:textId="77777777" w:rsidTr="008B0CB6">
        <w:trPr>
          <w:trHeight w:val="518"/>
        </w:trPr>
        <w:tc>
          <w:tcPr>
            <w:tcW w:w="2880" w:type="dxa"/>
            <w:gridSpan w:val="2"/>
            <w:shd w:val="clear" w:color="auto" w:fill="FFFFFF"/>
            <w:vAlign w:val="center"/>
          </w:tcPr>
          <w:p w14:paraId="103C2FB1" w14:textId="77777777" w:rsidR="006750B6" w:rsidRPr="00E01925" w:rsidRDefault="006750B6" w:rsidP="008B0CB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FFE497A" w14:textId="0CCD4850" w:rsidR="006750B6" w:rsidRPr="00E01925" w:rsidRDefault="00E4288C" w:rsidP="008B0CB6">
            <w:pPr>
              <w:pStyle w:val="NormalArial"/>
              <w:spacing w:before="120" w:after="120"/>
            </w:pPr>
            <w:r>
              <w:t>October 8</w:t>
            </w:r>
            <w:r w:rsidR="006750B6">
              <w:t>, 2025</w:t>
            </w:r>
          </w:p>
        </w:tc>
      </w:tr>
      <w:tr w:rsidR="006750B6" w:rsidRPr="00E01925" w14:paraId="3D1CDDB5" w14:textId="77777777" w:rsidTr="008B0CB6">
        <w:trPr>
          <w:trHeight w:val="518"/>
        </w:trPr>
        <w:tc>
          <w:tcPr>
            <w:tcW w:w="2880" w:type="dxa"/>
            <w:gridSpan w:val="2"/>
            <w:shd w:val="clear" w:color="auto" w:fill="FFFFFF"/>
            <w:vAlign w:val="center"/>
          </w:tcPr>
          <w:p w14:paraId="3A8C8D15" w14:textId="77777777" w:rsidR="006750B6" w:rsidRPr="00E01925" w:rsidRDefault="006750B6" w:rsidP="008B0CB6">
            <w:pPr>
              <w:pStyle w:val="Header"/>
              <w:spacing w:before="120" w:after="120"/>
              <w:rPr>
                <w:bCs w:val="0"/>
              </w:rPr>
            </w:pPr>
            <w:r w:rsidRPr="00DD4C97">
              <w:t>Action</w:t>
            </w:r>
          </w:p>
        </w:tc>
        <w:tc>
          <w:tcPr>
            <w:tcW w:w="7560" w:type="dxa"/>
            <w:gridSpan w:val="2"/>
            <w:vAlign w:val="center"/>
          </w:tcPr>
          <w:p w14:paraId="3D0D2A4F" w14:textId="4637CFB5" w:rsidR="006750B6" w:rsidRDefault="006750B6" w:rsidP="008B0CB6">
            <w:pPr>
              <w:pStyle w:val="NormalArial"/>
              <w:spacing w:before="120" w:after="120"/>
            </w:pPr>
            <w:r>
              <w:t>Recommended Approval</w:t>
            </w:r>
          </w:p>
        </w:tc>
      </w:tr>
      <w:tr w:rsidR="006750B6" w:rsidRPr="00E01925" w14:paraId="7018AFEC" w14:textId="77777777" w:rsidTr="008B0CB6">
        <w:trPr>
          <w:trHeight w:val="518"/>
        </w:trPr>
        <w:tc>
          <w:tcPr>
            <w:tcW w:w="2880" w:type="dxa"/>
            <w:gridSpan w:val="2"/>
            <w:shd w:val="clear" w:color="auto" w:fill="FFFFFF"/>
            <w:vAlign w:val="center"/>
          </w:tcPr>
          <w:p w14:paraId="17724DC3" w14:textId="77777777" w:rsidR="006750B6" w:rsidRPr="00E01925" w:rsidRDefault="006750B6" w:rsidP="008B0CB6">
            <w:pPr>
              <w:pStyle w:val="Header"/>
              <w:spacing w:before="120" w:after="120"/>
              <w:rPr>
                <w:bCs w:val="0"/>
              </w:rPr>
            </w:pPr>
            <w:r>
              <w:t xml:space="preserve">Timeline </w:t>
            </w:r>
          </w:p>
        </w:tc>
        <w:tc>
          <w:tcPr>
            <w:tcW w:w="7560" w:type="dxa"/>
            <w:gridSpan w:val="2"/>
            <w:vAlign w:val="center"/>
          </w:tcPr>
          <w:p w14:paraId="171DDFA0" w14:textId="77777777" w:rsidR="006750B6" w:rsidRDefault="006750B6" w:rsidP="008B0CB6">
            <w:pPr>
              <w:pStyle w:val="NormalArial"/>
              <w:spacing w:before="120" w:after="120"/>
            </w:pPr>
            <w:r w:rsidRPr="00FB509B">
              <w:t>Normal</w:t>
            </w:r>
          </w:p>
        </w:tc>
      </w:tr>
      <w:tr w:rsidR="00E4288C" w:rsidRPr="00E01925" w14:paraId="11035450" w14:textId="77777777" w:rsidTr="008B0CB6">
        <w:trPr>
          <w:trHeight w:val="518"/>
        </w:trPr>
        <w:tc>
          <w:tcPr>
            <w:tcW w:w="2880" w:type="dxa"/>
            <w:gridSpan w:val="2"/>
            <w:shd w:val="clear" w:color="auto" w:fill="FFFFFF"/>
            <w:vAlign w:val="center"/>
          </w:tcPr>
          <w:p w14:paraId="5DBB3A75" w14:textId="19BAEED7" w:rsidR="00E4288C" w:rsidRDefault="00E4288C" w:rsidP="00E4288C">
            <w:pPr>
              <w:pStyle w:val="Header"/>
              <w:spacing w:before="120" w:after="120"/>
            </w:pPr>
            <w:r>
              <w:t>Estimated Impacts</w:t>
            </w:r>
          </w:p>
        </w:tc>
        <w:tc>
          <w:tcPr>
            <w:tcW w:w="7560" w:type="dxa"/>
            <w:gridSpan w:val="2"/>
            <w:vAlign w:val="center"/>
          </w:tcPr>
          <w:p w14:paraId="33695D29" w14:textId="7258B1C2" w:rsidR="00E4288C" w:rsidRDefault="00E4288C" w:rsidP="00E4288C">
            <w:pPr>
              <w:pStyle w:val="NormalArial"/>
              <w:spacing w:before="120" w:after="120"/>
            </w:pPr>
            <w:r>
              <w:t xml:space="preserve">Cost/Budgetary:  </w:t>
            </w:r>
            <w:r>
              <w:rPr>
                <w:rFonts w:cs="Arial"/>
              </w:rPr>
              <w:t>None</w:t>
            </w:r>
          </w:p>
          <w:p w14:paraId="72BE7E61" w14:textId="19BBD3A3" w:rsidR="00E4288C" w:rsidRPr="00FB509B" w:rsidRDefault="00E4288C" w:rsidP="00E4288C">
            <w:pPr>
              <w:pStyle w:val="NormalArial"/>
              <w:spacing w:before="120" w:after="120"/>
            </w:pPr>
            <w:r>
              <w:t xml:space="preserve">Project Duration:  </w:t>
            </w:r>
            <w:r>
              <w:rPr>
                <w:rFonts w:cs="Arial"/>
              </w:rPr>
              <w:t>No project required</w:t>
            </w:r>
          </w:p>
        </w:tc>
      </w:tr>
      <w:tr w:rsidR="006750B6" w:rsidRPr="00E01925" w14:paraId="79E30CBA" w14:textId="77777777" w:rsidTr="008B0CB6">
        <w:trPr>
          <w:trHeight w:val="518"/>
        </w:trPr>
        <w:tc>
          <w:tcPr>
            <w:tcW w:w="2880" w:type="dxa"/>
            <w:gridSpan w:val="2"/>
            <w:shd w:val="clear" w:color="auto" w:fill="FFFFFF"/>
            <w:vAlign w:val="center"/>
          </w:tcPr>
          <w:p w14:paraId="7E21F6C7" w14:textId="77777777" w:rsidR="006750B6" w:rsidRPr="00E01925" w:rsidRDefault="006750B6" w:rsidP="008B0CB6">
            <w:pPr>
              <w:pStyle w:val="Header"/>
              <w:spacing w:before="120" w:after="120"/>
              <w:rPr>
                <w:bCs w:val="0"/>
              </w:rPr>
            </w:pPr>
            <w:r>
              <w:t>Proposed Effective Date</w:t>
            </w:r>
          </w:p>
        </w:tc>
        <w:tc>
          <w:tcPr>
            <w:tcW w:w="7560" w:type="dxa"/>
            <w:gridSpan w:val="2"/>
            <w:vAlign w:val="center"/>
          </w:tcPr>
          <w:p w14:paraId="78052ED8" w14:textId="181AAFB0" w:rsidR="006750B6" w:rsidRDefault="00F964A0" w:rsidP="008B0CB6">
            <w:pPr>
              <w:pStyle w:val="NormalArial"/>
              <w:spacing w:before="120" w:after="120"/>
            </w:pPr>
            <w:r w:rsidRPr="00F964A0">
              <w:rPr>
                <w:rFonts w:cs="Arial"/>
              </w:rPr>
              <w:t>The first of the month following Public Utility Commission of Texas (PUCT) approval</w:t>
            </w:r>
          </w:p>
        </w:tc>
      </w:tr>
      <w:tr w:rsidR="006750B6" w:rsidRPr="00E01925" w14:paraId="4A37173A" w14:textId="77777777" w:rsidTr="008B0CB6">
        <w:trPr>
          <w:trHeight w:val="518"/>
        </w:trPr>
        <w:tc>
          <w:tcPr>
            <w:tcW w:w="2880" w:type="dxa"/>
            <w:gridSpan w:val="2"/>
            <w:shd w:val="clear" w:color="auto" w:fill="FFFFFF"/>
            <w:vAlign w:val="center"/>
          </w:tcPr>
          <w:p w14:paraId="166C29F1" w14:textId="77777777" w:rsidR="006750B6" w:rsidRPr="00E01925" w:rsidRDefault="006750B6" w:rsidP="008B0CB6">
            <w:pPr>
              <w:pStyle w:val="Header"/>
              <w:spacing w:before="120" w:after="120"/>
              <w:rPr>
                <w:bCs w:val="0"/>
              </w:rPr>
            </w:pPr>
            <w:r>
              <w:t>Priority and Rank Assigned</w:t>
            </w:r>
          </w:p>
        </w:tc>
        <w:tc>
          <w:tcPr>
            <w:tcW w:w="7560" w:type="dxa"/>
            <w:gridSpan w:val="2"/>
            <w:vAlign w:val="center"/>
          </w:tcPr>
          <w:p w14:paraId="4E91CB75" w14:textId="52D2BD1E" w:rsidR="006750B6" w:rsidRDefault="00E4288C" w:rsidP="008B0CB6">
            <w:pPr>
              <w:pStyle w:val="NormalArial"/>
              <w:spacing w:before="120" w:after="120"/>
            </w:pPr>
            <w:r>
              <w:t>Not applicable</w:t>
            </w:r>
          </w:p>
        </w:tc>
      </w:tr>
      <w:tr w:rsidR="006750B6" w14:paraId="399756F2" w14:textId="77777777" w:rsidTr="008B0CB6">
        <w:trPr>
          <w:trHeight w:val="773"/>
        </w:trPr>
        <w:tc>
          <w:tcPr>
            <w:tcW w:w="2880" w:type="dxa"/>
            <w:gridSpan w:val="2"/>
            <w:tcBorders>
              <w:top w:val="single" w:sz="4" w:space="0" w:color="auto"/>
              <w:bottom w:val="single" w:sz="4" w:space="0" w:color="auto"/>
            </w:tcBorders>
            <w:shd w:val="clear" w:color="auto" w:fill="FFFFFF"/>
            <w:vAlign w:val="center"/>
          </w:tcPr>
          <w:p w14:paraId="3E82F01A" w14:textId="77777777" w:rsidR="006750B6" w:rsidRDefault="006750B6" w:rsidP="008B0CB6">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4041DBBA" w14:textId="77777777" w:rsidR="006750B6" w:rsidRPr="00FB509B" w:rsidRDefault="006750B6" w:rsidP="008B0CB6">
            <w:pPr>
              <w:pStyle w:val="NormalArial"/>
              <w:spacing w:before="120" w:after="120"/>
            </w:pPr>
            <w:r>
              <w:t>10.6.1.2, TSP and DSP Testing Requirements for EPS Metering Facilities</w:t>
            </w:r>
          </w:p>
        </w:tc>
      </w:tr>
      <w:tr w:rsidR="006750B6" w14:paraId="41137510" w14:textId="77777777" w:rsidTr="008B0CB6">
        <w:trPr>
          <w:trHeight w:val="518"/>
        </w:trPr>
        <w:tc>
          <w:tcPr>
            <w:tcW w:w="2880" w:type="dxa"/>
            <w:gridSpan w:val="2"/>
            <w:tcBorders>
              <w:bottom w:val="single" w:sz="4" w:space="0" w:color="auto"/>
            </w:tcBorders>
            <w:shd w:val="clear" w:color="auto" w:fill="FFFFFF"/>
            <w:vAlign w:val="center"/>
          </w:tcPr>
          <w:p w14:paraId="7DEF5CB9" w14:textId="77777777" w:rsidR="006750B6" w:rsidRDefault="006750B6" w:rsidP="008B0CB6">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62C52B1A" w14:textId="77777777" w:rsidR="006750B6" w:rsidRPr="00FB509B" w:rsidRDefault="006750B6" w:rsidP="008B0CB6">
            <w:pPr>
              <w:pStyle w:val="NormalArial"/>
              <w:spacing w:before="120" w:after="120"/>
            </w:pPr>
            <w:r>
              <w:t>None</w:t>
            </w:r>
          </w:p>
        </w:tc>
      </w:tr>
      <w:tr w:rsidR="006750B6" w14:paraId="4A0158AB" w14:textId="77777777" w:rsidTr="008B0CB6">
        <w:trPr>
          <w:trHeight w:val="518"/>
        </w:trPr>
        <w:tc>
          <w:tcPr>
            <w:tcW w:w="2880" w:type="dxa"/>
            <w:gridSpan w:val="2"/>
            <w:tcBorders>
              <w:bottom w:val="single" w:sz="4" w:space="0" w:color="auto"/>
            </w:tcBorders>
            <w:shd w:val="clear" w:color="auto" w:fill="FFFFFF"/>
            <w:vAlign w:val="center"/>
          </w:tcPr>
          <w:p w14:paraId="227EC0E1" w14:textId="77777777" w:rsidR="006750B6" w:rsidRDefault="006750B6" w:rsidP="008B0CB6">
            <w:pPr>
              <w:pStyle w:val="Header"/>
            </w:pPr>
            <w:r>
              <w:t>Revision Description</w:t>
            </w:r>
          </w:p>
        </w:tc>
        <w:tc>
          <w:tcPr>
            <w:tcW w:w="7560" w:type="dxa"/>
            <w:gridSpan w:val="2"/>
            <w:tcBorders>
              <w:bottom w:val="single" w:sz="4" w:space="0" w:color="auto"/>
            </w:tcBorders>
            <w:vAlign w:val="center"/>
          </w:tcPr>
          <w:p w14:paraId="73BA37F3" w14:textId="4DAC4E12" w:rsidR="006750B6" w:rsidRPr="00FB509B" w:rsidRDefault="006750B6" w:rsidP="008B0CB6">
            <w:pPr>
              <w:pStyle w:val="NormalArial"/>
              <w:spacing w:before="120" w:after="120"/>
            </w:pPr>
            <w:r>
              <w:t xml:space="preserve">This </w:t>
            </w:r>
            <w:r w:rsidR="00F964A0">
              <w:t>Nodal Protocol Revision Request (</w:t>
            </w:r>
            <w:r>
              <w:t>NPRR</w:t>
            </w:r>
            <w:r w:rsidR="00F964A0">
              <w:t>)</w:t>
            </w:r>
            <w:r>
              <w:t xml:space="preserve"> clarifies the accuracy testing requirements for Coupling Capacitor Voltage Transformers (CCVTs).</w:t>
            </w:r>
          </w:p>
        </w:tc>
      </w:tr>
      <w:tr w:rsidR="006750B6" w14:paraId="60E6CB2B" w14:textId="77777777" w:rsidTr="008B0CB6">
        <w:trPr>
          <w:trHeight w:val="518"/>
        </w:trPr>
        <w:tc>
          <w:tcPr>
            <w:tcW w:w="2880" w:type="dxa"/>
            <w:gridSpan w:val="2"/>
            <w:shd w:val="clear" w:color="auto" w:fill="FFFFFF"/>
            <w:vAlign w:val="center"/>
          </w:tcPr>
          <w:p w14:paraId="30B36779" w14:textId="77777777" w:rsidR="006750B6" w:rsidRDefault="006750B6" w:rsidP="008B0CB6">
            <w:pPr>
              <w:pStyle w:val="Header"/>
            </w:pPr>
            <w:r>
              <w:t>Reason for Revision</w:t>
            </w:r>
          </w:p>
        </w:tc>
        <w:tc>
          <w:tcPr>
            <w:tcW w:w="7560" w:type="dxa"/>
            <w:gridSpan w:val="2"/>
            <w:vAlign w:val="center"/>
          </w:tcPr>
          <w:p w14:paraId="6D954E24" w14:textId="381E7726" w:rsidR="006750B6" w:rsidRDefault="006750B6" w:rsidP="008B0CB6">
            <w:pPr>
              <w:pStyle w:val="NormalArial"/>
              <w:tabs>
                <w:tab w:val="left" w:pos="432"/>
              </w:tabs>
              <w:spacing w:before="120"/>
              <w:ind w:left="432" w:hanging="432"/>
              <w:rPr>
                <w:rFonts w:cs="Arial"/>
                <w:color w:val="000000"/>
              </w:rPr>
            </w:pPr>
            <w:r w:rsidRPr="006629C8">
              <w:object w:dxaOrig="1440" w:dyaOrig="1440" w14:anchorId="1E1AF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3E3BC55" w14:textId="5EFFC1D3" w:rsidR="006750B6" w:rsidRPr="00BD53C5" w:rsidRDefault="006750B6" w:rsidP="008B0CB6">
            <w:pPr>
              <w:pStyle w:val="NormalArial"/>
              <w:tabs>
                <w:tab w:val="left" w:pos="432"/>
              </w:tabs>
              <w:spacing w:before="120"/>
              <w:ind w:left="432" w:hanging="432"/>
              <w:rPr>
                <w:rFonts w:cs="Arial"/>
                <w:color w:val="000000"/>
              </w:rPr>
            </w:pPr>
            <w:r w:rsidRPr="00CD242D">
              <w:object w:dxaOrig="1440" w:dyaOrig="1440" w14:anchorId="0C53A31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2BCC918" w14:textId="0095D390" w:rsidR="006750B6" w:rsidRPr="00BD53C5" w:rsidRDefault="006750B6" w:rsidP="008B0CB6">
            <w:pPr>
              <w:pStyle w:val="NormalArial"/>
              <w:spacing w:before="120"/>
              <w:ind w:left="432" w:hanging="432"/>
              <w:rPr>
                <w:rFonts w:cs="Arial"/>
                <w:color w:val="000000"/>
              </w:rPr>
            </w:pPr>
            <w:r w:rsidRPr="006629C8">
              <w:object w:dxaOrig="1440" w:dyaOrig="1440" w14:anchorId="7FA5797B">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F7B6ABF" w14:textId="51EFC107" w:rsidR="006750B6" w:rsidRDefault="006750B6" w:rsidP="008B0CB6">
            <w:pPr>
              <w:pStyle w:val="NormalArial"/>
              <w:spacing w:before="120"/>
              <w:rPr>
                <w:iCs/>
                <w:kern w:val="24"/>
              </w:rPr>
            </w:pPr>
            <w:r w:rsidRPr="006629C8">
              <w:object w:dxaOrig="1440" w:dyaOrig="1440" w14:anchorId="0A325DBF">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7CBAF0BB" w14:textId="6C607123" w:rsidR="006750B6" w:rsidRDefault="006750B6" w:rsidP="008B0CB6">
            <w:pPr>
              <w:pStyle w:val="NormalArial"/>
              <w:spacing w:before="120"/>
              <w:rPr>
                <w:iCs/>
                <w:kern w:val="24"/>
              </w:rPr>
            </w:pPr>
            <w:r w:rsidRPr="006629C8">
              <w:object w:dxaOrig="1440" w:dyaOrig="1440" w14:anchorId="494317D1">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2AB243D9" w14:textId="288287CD" w:rsidR="006750B6" w:rsidRPr="00CD242D" w:rsidRDefault="006750B6" w:rsidP="008B0CB6">
            <w:pPr>
              <w:pStyle w:val="NormalArial"/>
              <w:spacing w:before="120"/>
              <w:rPr>
                <w:rFonts w:cs="Arial"/>
                <w:color w:val="000000"/>
              </w:rPr>
            </w:pPr>
            <w:r w:rsidRPr="006629C8">
              <w:object w:dxaOrig="1440" w:dyaOrig="1440" w14:anchorId="2DF585F1">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13E1B6DF" w14:textId="77777777" w:rsidR="006750B6" w:rsidRDefault="006750B6" w:rsidP="008B0CB6">
            <w:pPr>
              <w:pStyle w:val="NormalArial"/>
              <w:rPr>
                <w:i/>
                <w:sz w:val="20"/>
                <w:szCs w:val="20"/>
              </w:rPr>
            </w:pPr>
          </w:p>
          <w:p w14:paraId="55315716" w14:textId="77777777" w:rsidR="006750B6" w:rsidRPr="00176375" w:rsidRDefault="006750B6" w:rsidP="008B0CB6">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750B6" w14:paraId="0052F145" w14:textId="77777777" w:rsidTr="008B0CB6">
        <w:trPr>
          <w:trHeight w:val="518"/>
        </w:trPr>
        <w:tc>
          <w:tcPr>
            <w:tcW w:w="2880" w:type="dxa"/>
            <w:gridSpan w:val="2"/>
            <w:shd w:val="clear" w:color="auto" w:fill="FFFFFF"/>
            <w:vAlign w:val="center"/>
          </w:tcPr>
          <w:p w14:paraId="110D2B35" w14:textId="77777777" w:rsidR="006750B6" w:rsidRDefault="006750B6" w:rsidP="008B0CB6">
            <w:pPr>
              <w:pStyle w:val="Header"/>
            </w:pPr>
            <w:r>
              <w:lastRenderedPageBreak/>
              <w:t>Justification of Reason for Revision and Market Impacts</w:t>
            </w:r>
          </w:p>
        </w:tc>
        <w:tc>
          <w:tcPr>
            <w:tcW w:w="7560" w:type="dxa"/>
            <w:gridSpan w:val="2"/>
            <w:vAlign w:val="center"/>
          </w:tcPr>
          <w:p w14:paraId="0E9D67FB" w14:textId="78C42551" w:rsidR="006750B6" w:rsidRPr="007B7941" w:rsidRDefault="006750B6" w:rsidP="006750B6">
            <w:pPr>
              <w:pStyle w:val="NormalArial"/>
              <w:spacing w:before="120" w:after="120"/>
            </w:pPr>
            <w:r w:rsidRPr="007128C4">
              <w:t>CCVTs are stable and reliable</w:t>
            </w:r>
            <w:r w:rsidRPr="007B7941">
              <w:t xml:space="preserve">. </w:t>
            </w:r>
            <w:r>
              <w:t xml:space="preserve"> </w:t>
            </w:r>
            <w:r w:rsidRPr="007B7941">
              <w:t xml:space="preserve">These devices have been in service for </w:t>
            </w:r>
            <w:r>
              <w:t>more than</w:t>
            </w:r>
            <w:r w:rsidRPr="007B7941">
              <w:t xml:space="preserve"> 20 years without any recorded inaccuracies. </w:t>
            </w:r>
            <w:r>
              <w:t xml:space="preserve"> In 151 Magneto Optic Current Transformers (MOCTs) and CCVTs reported to the Meter Working Group (MWG) from 2006 to 2010, none were found to be out of tolerance.</w:t>
            </w:r>
          </w:p>
          <w:p w14:paraId="47AACAA5" w14:textId="77777777" w:rsidR="006750B6" w:rsidRPr="007B7941" w:rsidRDefault="006750B6" w:rsidP="006750B6">
            <w:pPr>
              <w:pStyle w:val="NormalArial"/>
              <w:spacing w:before="120" w:after="120"/>
            </w:pPr>
            <w:r w:rsidRPr="007B7941">
              <w:t>In discussions with the CCVT manufacturer, it has been noted that any potential drift in accuracy is minimal and typically occurs at the ZZ (400Va) burden rating</w:t>
            </w:r>
            <w:r>
              <w:t>; typical connected burden measurements do not exceed 150Va.</w:t>
            </w:r>
            <w:r w:rsidRPr="007B7941" w:rsidDel="00B32A7E">
              <w:t xml:space="preserve"> </w:t>
            </w:r>
          </w:p>
          <w:p w14:paraId="7E2CFA33" w14:textId="1A50B26C" w:rsidR="006750B6" w:rsidRPr="007B7941" w:rsidRDefault="006750B6" w:rsidP="006750B6">
            <w:pPr>
              <w:pStyle w:val="NormalArial"/>
              <w:spacing w:before="120" w:after="120"/>
            </w:pPr>
            <w:r w:rsidRPr="007B7941">
              <w:t xml:space="preserve">Given the above, </w:t>
            </w:r>
            <w:r w:rsidR="00F964A0" w:rsidRPr="00F964A0">
              <w:t xml:space="preserve">Wind Energy Transmission Texas </w:t>
            </w:r>
            <w:r w:rsidR="00F964A0">
              <w:t>(</w:t>
            </w:r>
            <w:r w:rsidRPr="007B7941">
              <w:t>WETT</w:t>
            </w:r>
            <w:r w:rsidR="00F964A0">
              <w:t>)</w:t>
            </w:r>
            <w:r w:rsidRPr="007B7941">
              <w:t xml:space="preserve"> believes that the current accuracy testing requirement is an unnecessary burden on the market, primarily due to the costs and logistical challenges involved in shipping CCVTs back to the manufacturer for testing. </w:t>
            </w:r>
            <w:r>
              <w:t xml:space="preserve"> </w:t>
            </w:r>
            <w:r w:rsidRPr="007B7941">
              <w:t>This process is further complicated by the fact that accuracy testing cannot be performed in the field, and there have been instances where CCVTs were damaged during shipment while attempting to meet these testing requirements.</w:t>
            </w:r>
          </w:p>
          <w:p w14:paraId="1E8763B3" w14:textId="0487DEA6" w:rsidR="006750B6" w:rsidRPr="007128C4" w:rsidRDefault="006750B6" w:rsidP="006750B6">
            <w:pPr>
              <w:pStyle w:val="NormalArial"/>
              <w:spacing w:before="120" w:after="120"/>
            </w:pPr>
            <w:r w:rsidRPr="007B7941">
              <w:t xml:space="preserve">Moreover, </w:t>
            </w:r>
            <w:r>
              <w:t>five of six</w:t>
            </w:r>
            <w:r w:rsidRPr="007B7941">
              <w:t xml:space="preserve"> I</w:t>
            </w:r>
            <w:r>
              <w:t>ndependent System Operator</w:t>
            </w:r>
            <w:r w:rsidR="00F964A0">
              <w:t>s</w:t>
            </w:r>
            <w:r>
              <w:t xml:space="preserve"> (I</w:t>
            </w:r>
            <w:r w:rsidRPr="007B7941">
              <w:t>SO</w:t>
            </w:r>
            <w:r w:rsidR="00F964A0">
              <w:t>s</w:t>
            </w:r>
            <w:r>
              <w:t>)</w:t>
            </w:r>
            <w:r w:rsidRPr="007B7941">
              <w:t xml:space="preserve"> </w:t>
            </w:r>
            <w:r>
              <w:t xml:space="preserve">do not require </w:t>
            </w:r>
            <w:r w:rsidRPr="007B7941">
              <w:t>additional accuracy testing for CCVTs.</w:t>
            </w:r>
            <w:r>
              <w:t xml:space="preserve">  NY ISO is the exception; it does not allow CCVTs to be used in revenue </w:t>
            </w:r>
            <w:r w:rsidRPr="007128C4">
              <w:t>metering.</w:t>
            </w:r>
          </w:p>
          <w:p w14:paraId="62E1825C" w14:textId="35D8900D" w:rsidR="006750B6" w:rsidRPr="00E7510A" w:rsidRDefault="006750B6" w:rsidP="006750B6">
            <w:pPr>
              <w:pStyle w:val="NormalArial"/>
              <w:spacing w:before="120" w:after="120"/>
            </w:pPr>
            <w:r w:rsidRPr="007128C4">
              <w:t>This Protocol change allows a voltage monitoring program to be used on CCVTs that remain in service after the initial five years</w:t>
            </w:r>
            <w:r w:rsidRPr="007B7941">
              <w:t>.</w:t>
            </w:r>
          </w:p>
        </w:tc>
      </w:tr>
      <w:tr w:rsidR="006750B6" w14:paraId="07789A6E" w14:textId="77777777" w:rsidTr="008B0CB6">
        <w:trPr>
          <w:trHeight w:val="518"/>
        </w:trPr>
        <w:tc>
          <w:tcPr>
            <w:tcW w:w="2880" w:type="dxa"/>
            <w:gridSpan w:val="2"/>
            <w:shd w:val="clear" w:color="auto" w:fill="FFFFFF"/>
            <w:vAlign w:val="center"/>
          </w:tcPr>
          <w:p w14:paraId="08FEA27C" w14:textId="77777777" w:rsidR="006750B6" w:rsidRDefault="006750B6" w:rsidP="008B0CB6">
            <w:pPr>
              <w:pStyle w:val="Header"/>
            </w:pPr>
            <w:r>
              <w:t>PRS Decision</w:t>
            </w:r>
          </w:p>
        </w:tc>
        <w:tc>
          <w:tcPr>
            <w:tcW w:w="7560" w:type="dxa"/>
            <w:gridSpan w:val="2"/>
            <w:vAlign w:val="center"/>
          </w:tcPr>
          <w:p w14:paraId="1CA736DE" w14:textId="77777777" w:rsidR="006750B6" w:rsidRDefault="006750B6" w:rsidP="008B0CB6">
            <w:pPr>
              <w:pStyle w:val="NormalArial"/>
              <w:spacing w:before="120" w:after="120"/>
            </w:pPr>
            <w:r>
              <w:t xml:space="preserve">On 1/15/25, PRS voted unanimously to table NPRR1263 and refer the issue to WMS.  All Market Segments participated in the vote.  </w:t>
            </w:r>
          </w:p>
          <w:p w14:paraId="2FEF6DB0" w14:textId="440A4A29" w:rsidR="006750B6" w:rsidRDefault="006750B6" w:rsidP="008B0CB6">
            <w:pPr>
              <w:pStyle w:val="NormalArial"/>
              <w:spacing w:before="120" w:after="120"/>
            </w:pPr>
            <w:r>
              <w:t>On 9/17/25, PRS voted unanimously to recommend approval of NPRR1263 as amended by the 9/9/25 MWG comments.  All Market Segments participated in the vote.</w:t>
            </w:r>
          </w:p>
          <w:p w14:paraId="2BAC2E4A" w14:textId="648DB15B" w:rsidR="00E4288C" w:rsidRPr="007B7941" w:rsidRDefault="00E4288C" w:rsidP="008B0CB6">
            <w:pPr>
              <w:pStyle w:val="NormalArial"/>
              <w:spacing w:before="120" w:after="120"/>
            </w:pPr>
            <w:r>
              <w:t xml:space="preserve">On 10/8/25, PRS voted unanimously to </w:t>
            </w:r>
            <w:r w:rsidRPr="00E4288C">
              <w:t>endorse and forward to TAC the 9/17/25 PRS Report and 9/25/25 Impact Analysis for NPRR1263</w:t>
            </w:r>
            <w:r>
              <w:t>.  All Market Segments participated in the vote.</w:t>
            </w:r>
          </w:p>
        </w:tc>
      </w:tr>
      <w:tr w:rsidR="006750B6" w14:paraId="74BFE721" w14:textId="77777777" w:rsidTr="008B0CB6">
        <w:trPr>
          <w:trHeight w:val="518"/>
        </w:trPr>
        <w:tc>
          <w:tcPr>
            <w:tcW w:w="2880" w:type="dxa"/>
            <w:gridSpan w:val="2"/>
            <w:shd w:val="clear" w:color="auto" w:fill="FFFFFF"/>
            <w:vAlign w:val="center"/>
          </w:tcPr>
          <w:p w14:paraId="38C9121D" w14:textId="77777777" w:rsidR="006750B6" w:rsidRDefault="006750B6" w:rsidP="008B0CB6">
            <w:pPr>
              <w:pStyle w:val="Header"/>
            </w:pPr>
            <w:r>
              <w:t>Summary of PRS Discussion</w:t>
            </w:r>
          </w:p>
        </w:tc>
        <w:tc>
          <w:tcPr>
            <w:tcW w:w="7560" w:type="dxa"/>
            <w:gridSpan w:val="2"/>
            <w:vAlign w:val="center"/>
          </w:tcPr>
          <w:p w14:paraId="28806AB8" w14:textId="7443B2C5" w:rsidR="006750B6" w:rsidRDefault="006750B6" w:rsidP="008B0CB6">
            <w:pPr>
              <w:pStyle w:val="NormalArial"/>
              <w:spacing w:before="120" w:after="120"/>
            </w:pPr>
            <w:r>
              <w:t>On 1/15/25, participants requested PRS table NPRR1263 for further review by the MWG.  Some participants questioned whether manufacturers are able to provide the data to resolve the issue.</w:t>
            </w:r>
          </w:p>
          <w:p w14:paraId="59DD7680" w14:textId="77777777" w:rsidR="006750B6" w:rsidRDefault="006750B6" w:rsidP="008B0CB6">
            <w:pPr>
              <w:pStyle w:val="NormalArial"/>
              <w:spacing w:before="120" w:after="120"/>
            </w:pPr>
            <w:r>
              <w:t>On 9/17/25, participants reviewed the 9/9/25 MWG comments.</w:t>
            </w:r>
          </w:p>
          <w:p w14:paraId="14C8C1CF" w14:textId="185CD418" w:rsidR="00E4288C" w:rsidRPr="007B7941" w:rsidRDefault="00E4288C" w:rsidP="008B0CB6">
            <w:pPr>
              <w:pStyle w:val="NormalArial"/>
              <w:spacing w:before="120" w:after="120"/>
            </w:pPr>
            <w:r>
              <w:t xml:space="preserve">On 10/8/25, participants reviewed the </w:t>
            </w:r>
            <w:r w:rsidR="00A560B5">
              <w:t>9/25/25 Impact Analysis.</w:t>
            </w:r>
          </w:p>
        </w:tc>
      </w:tr>
    </w:tbl>
    <w:p w14:paraId="0112E164" w14:textId="77777777" w:rsidR="006750B6" w:rsidRDefault="006750B6" w:rsidP="006750B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750B6" w:rsidRPr="00EC7156" w14:paraId="36EA6F19" w14:textId="77777777" w:rsidTr="008B0CB6">
        <w:trPr>
          <w:trHeight w:val="518"/>
        </w:trPr>
        <w:tc>
          <w:tcPr>
            <w:tcW w:w="10440" w:type="dxa"/>
            <w:gridSpan w:val="2"/>
            <w:shd w:val="clear" w:color="auto" w:fill="FFFFFF"/>
            <w:vAlign w:val="center"/>
          </w:tcPr>
          <w:p w14:paraId="4C5D6B4E" w14:textId="2A512B53" w:rsidR="006750B6" w:rsidRPr="00EC7156" w:rsidRDefault="006750B6" w:rsidP="008B0CB6">
            <w:pPr>
              <w:pStyle w:val="NormalArial"/>
              <w:spacing w:before="120" w:after="120"/>
              <w:jc w:val="center"/>
              <w:rPr>
                <w:b/>
                <w:bCs/>
              </w:rPr>
            </w:pPr>
            <w:bookmarkStart w:id="0" w:name="_Hlk188394201"/>
            <w:r w:rsidRPr="00EC7156">
              <w:rPr>
                <w:b/>
                <w:bCs/>
              </w:rPr>
              <w:lastRenderedPageBreak/>
              <w:t>Opinion</w:t>
            </w:r>
            <w:r w:rsidR="00443EBD">
              <w:rPr>
                <w:b/>
                <w:bCs/>
              </w:rPr>
              <w:t>s</w:t>
            </w:r>
          </w:p>
        </w:tc>
      </w:tr>
      <w:tr w:rsidR="006750B6" w14:paraId="43A57AC5" w14:textId="77777777" w:rsidTr="008B0CB6">
        <w:trPr>
          <w:trHeight w:val="518"/>
        </w:trPr>
        <w:tc>
          <w:tcPr>
            <w:tcW w:w="2880" w:type="dxa"/>
            <w:shd w:val="clear" w:color="auto" w:fill="FFFFFF"/>
            <w:vAlign w:val="center"/>
          </w:tcPr>
          <w:p w14:paraId="5AB4D644" w14:textId="77777777" w:rsidR="006750B6" w:rsidRDefault="006750B6" w:rsidP="008B0CB6">
            <w:pPr>
              <w:pStyle w:val="Header"/>
              <w:spacing w:before="120" w:after="120"/>
            </w:pPr>
            <w:r>
              <w:t>Credit Review</w:t>
            </w:r>
          </w:p>
        </w:tc>
        <w:tc>
          <w:tcPr>
            <w:tcW w:w="7560" w:type="dxa"/>
            <w:vAlign w:val="center"/>
          </w:tcPr>
          <w:p w14:paraId="668CD3C8" w14:textId="5EA5CEC6" w:rsidR="006750B6" w:rsidRDefault="002113F9" w:rsidP="008B0CB6">
            <w:pPr>
              <w:pStyle w:val="NormalArial"/>
              <w:spacing w:before="120" w:after="120"/>
            </w:pPr>
            <w:r w:rsidRPr="002113F9">
              <w:t>ERCOT Credit Staff and the Credit Finance Sub Group (CFSG) have reviewed NPRR1263 and do not believe that it requires changes to credit monitoring activity or the calculation of liability.</w:t>
            </w:r>
          </w:p>
        </w:tc>
      </w:tr>
      <w:tr w:rsidR="006750B6" w14:paraId="3F122687" w14:textId="77777777" w:rsidTr="008B0CB6">
        <w:trPr>
          <w:trHeight w:val="518"/>
        </w:trPr>
        <w:tc>
          <w:tcPr>
            <w:tcW w:w="2880" w:type="dxa"/>
            <w:shd w:val="clear" w:color="auto" w:fill="FFFFFF"/>
            <w:vAlign w:val="center"/>
          </w:tcPr>
          <w:p w14:paraId="3E63AC9C" w14:textId="77777777" w:rsidR="006750B6" w:rsidRDefault="006750B6" w:rsidP="008B0CB6">
            <w:pPr>
              <w:pStyle w:val="Header"/>
              <w:spacing w:before="120" w:after="120"/>
            </w:pPr>
            <w:r>
              <w:t>Independent Market Monitor Opinion</w:t>
            </w:r>
          </w:p>
        </w:tc>
        <w:tc>
          <w:tcPr>
            <w:tcW w:w="7560" w:type="dxa"/>
            <w:vAlign w:val="center"/>
          </w:tcPr>
          <w:p w14:paraId="10E1BCBC" w14:textId="77777777" w:rsidR="006750B6" w:rsidRDefault="006750B6" w:rsidP="008B0CB6">
            <w:pPr>
              <w:pStyle w:val="NormalArial"/>
              <w:spacing w:before="120" w:after="120"/>
            </w:pPr>
            <w:r>
              <w:t>To be determined</w:t>
            </w:r>
          </w:p>
        </w:tc>
      </w:tr>
      <w:tr w:rsidR="006750B6" w14:paraId="390ED846" w14:textId="77777777" w:rsidTr="008B0CB6">
        <w:trPr>
          <w:trHeight w:val="518"/>
        </w:trPr>
        <w:tc>
          <w:tcPr>
            <w:tcW w:w="2880" w:type="dxa"/>
            <w:shd w:val="clear" w:color="auto" w:fill="FFFFFF"/>
            <w:vAlign w:val="center"/>
          </w:tcPr>
          <w:p w14:paraId="365CE5A8" w14:textId="77777777" w:rsidR="006750B6" w:rsidRDefault="006750B6" w:rsidP="008B0CB6">
            <w:pPr>
              <w:pStyle w:val="Header"/>
              <w:spacing w:before="120" w:after="120"/>
            </w:pPr>
            <w:r>
              <w:t>ERCOT Opinion</w:t>
            </w:r>
          </w:p>
        </w:tc>
        <w:tc>
          <w:tcPr>
            <w:tcW w:w="7560" w:type="dxa"/>
            <w:vAlign w:val="center"/>
          </w:tcPr>
          <w:p w14:paraId="24E324FE" w14:textId="77777777" w:rsidR="006750B6" w:rsidRDefault="006750B6" w:rsidP="008B0CB6">
            <w:pPr>
              <w:pStyle w:val="NormalArial"/>
              <w:spacing w:before="120" w:after="120"/>
            </w:pPr>
            <w:r>
              <w:t>To be determined</w:t>
            </w:r>
          </w:p>
        </w:tc>
      </w:tr>
      <w:tr w:rsidR="006750B6" w14:paraId="765BA3C4" w14:textId="77777777" w:rsidTr="008B0CB6">
        <w:trPr>
          <w:trHeight w:val="518"/>
        </w:trPr>
        <w:tc>
          <w:tcPr>
            <w:tcW w:w="2880" w:type="dxa"/>
            <w:tcBorders>
              <w:bottom w:val="single" w:sz="4" w:space="0" w:color="auto"/>
            </w:tcBorders>
            <w:shd w:val="clear" w:color="auto" w:fill="FFFFFF"/>
            <w:vAlign w:val="center"/>
          </w:tcPr>
          <w:p w14:paraId="098BD185" w14:textId="77777777" w:rsidR="006750B6" w:rsidRDefault="006750B6" w:rsidP="008B0CB6">
            <w:pPr>
              <w:pStyle w:val="Header"/>
              <w:spacing w:before="120" w:after="120"/>
            </w:pPr>
            <w:r>
              <w:t>ERCOT Market Impact Statement</w:t>
            </w:r>
          </w:p>
        </w:tc>
        <w:tc>
          <w:tcPr>
            <w:tcW w:w="7560" w:type="dxa"/>
            <w:tcBorders>
              <w:bottom w:val="single" w:sz="4" w:space="0" w:color="auto"/>
            </w:tcBorders>
            <w:vAlign w:val="center"/>
          </w:tcPr>
          <w:p w14:paraId="53F197DC" w14:textId="77777777" w:rsidR="006750B6" w:rsidRDefault="006750B6" w:rsidP="008B0CB6">
            <w:pPr>
              <w:pStyle w:val="NormalArial"/>
              <w:spacing w:before="120" w:after="120"/>
            </w:pPr>
            <w:r>
              <w:t>To be determined</w:t>
            </w:r>
          </w:p>
        </w:tc>
      </w:tr>
      <w:bookmarkEnd w:id="0"/>
    </w:tbl>
    <w:p w14:paraId="34A69608" w14:textId="77777777" w:rsidR="006750B6" w:rsidRPr="00D85807" w:rsidRDefault="006750B6" w:rsidP="006750B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750B6" w14:paraId="41E91AD1" w14:textId="77777777" w:rsidTr="008B0CB6">
        <w:trPr>
          <w:cantSplit/>
          <w:trHeight w:val="432"/>
        </w:trPr>
        <w:tc>
          <w:tcPr>
            <w:tcW w:w="10440" w:type="dxa"/>
            <w:gridSpan w:val="2"/>
            <w:tcBorders>
              <w:top w:val="single" w:sz="4" w:space="0" w:color="auto"/>
            </w:tcBorders>
            <w:shd w:val="clear" w:color="auto" w:fill="FFFFFF"/>
            <w:vAlign w:val="center"/>
          </w:tcPr>
          <w:p w14:paraId="75D6863F" w14:textId="77777777" w:rsidR="006750B6" w:rsidRPr="00176375" w:rsidRDefault="006750B6" w:rsidP="008B0CB6">
            <w:pPr>
              <w:pStyle w:val="Header"/>
              <w:jc w:val="center"/>
              <w:rPr>
                <w:bCs w:val="0"/>
              </w:rPr>
            </w:pPr>
            <w:bookmarkStart w:id="1" w:name="_Hlk154568842"/>
            <w:r>
              <w:t>Sponsor</w:t>
            </w:r>
          </w:p>
        </w:tc>
      </w:tr>
      <w:tr w:rsidR="006750B6" w14:paraId="1488C747" w14:textId="77777777" w:rsidTr="008B0CB6">
        <w:trPr>
          <w:cantSplit/>
          <w:trHeight w:val="432"/>
        </w:trPr>
        <w:tc>
          <w:tcPr>
            <w:tcW w:w="2880" w:type="dxa"/>
            <w:shd w:val="clear" w:color="auto" w:fill="FFFFFF"/>
            <w:vAlign w:val="center"/>
          </w:tcPr>
          <w:p w14:paraId="26B6AE8D" w14:textId="77777777" w:rsidR="006750B6" w:rsidRPr="00176375" w:rsidRDefault="006750B6" w:rsidP="008B0CB6">
            <w:pPr>
              <w:pStyle w:val="Header"/>
              <w:rPr>
                <w:bCs w:val="0"/>
              </w:rPr>
            </w:pPr>
            <w:r w:rsidRPr="00B93CA0">
              <w:rPr>
                <w:bCs w:val="0"/>
              </w:rPr>
              <w:t>Name</w:t>
            </w:r>
          </w:p>
        </w:tc>
        <w:tc>
          <w:tcPr>
            <w:tcW w:w="7560" w:type="dxa"/>
            <w:vAlign w:val="center"/>
          </w:tcPr>
          <w:p w14:paraId="49531CE8" w14:textId="77777777" w:rsidR="006750B6" w:rsidRDefault="006750B6" w:rsidP="008B0CB6">
            <w:pPr>
              <w:pStyle w:val="NormalArial"/>
            </w:pPr>
            <w:r>
              <w:t xml:space="preserve">Tony Davis </w:t>
            </w:r>
          </w:p>
        </w:tc>
      </w:tr>
      <w:tr w:rsidR="006750B6" w14:paraId="28FA7E81" w14:textId="77777777" w:rsidTr="008B0CB6">
        <w:trPr>
          <w:cantSplit/>
          <w:trHeight w:val="432"/>
        </w:trPr>
        <w:tc>
          <w:tcPr>
            <w:tcW w:w="2880" w:type="dxa"/>
            <w:shd w:val="clear" w:color="auto" w:fill="FFFFFF"/>
            <w:vAlign w:val="center"/>
          </w:tcPr>
          <w:p w14:paraId="5E519DD9" w14:textId="77777777" w:rsidR="006750B6" w:rsidRPr="00B93CA0" w:rsidRDefault="006750B6" w:rsidP="008B0CB6">
            <w:pPr>
              <w:pStyle w:val="Header"/>
              <w:rPr>
                <w:bCs w:val="0"/>
              </w:rPr>
            </w:pPr>
            <w:r w:rsidRPr="00B93CA0">
              <w:rPr>
                <w:bCs w:val="0"/>
              </w:rPr>
              <w:t>E-mail Address</w:t>
            </w:r>
          </w:p>
        </w:tc>
        <w:tc>
          <w:tcPr>
            <w:tcW w:w="7560" w:type="dxa"/>
            <w:vAlign w:val="center"/>
          </w:tcPr>
          <w:p w14:paraId="7C216A5D" w14:textId="77777777" w:rsidR="006750B6" w:rsidRDefault="006750B6" w:rsidP="008B0CB6">
            <w:pPr>
              <w:pStyle w:val="NormalArial"/>
            </w:pPr>
            <w:hyperlink r:id="rId20" w:history="1">
              <w:r w:rsidRPr="006C5FC4">
                <w:rPr>
                  <w:rStyle w:val="Hyperlink"/>
                </w:rPr>
                <w:t>tdavis@wettllc.com</w:t>
              </w:r>
            </w:hyperlink>
            <w:r>
              <w:t xml:space="preserve"> </w:t>
            </w:r>
          </w:p>
        </w:tc>
      </w:tr>
      <w:tr w:rsidR="006750B6" w14:paraId="1EFB4330" w14:textId="77777777" w:rsidTr="008B0CB6">
        <w:trPr>
          <w:cantSplit/>
          <w:trHeight w:val="432"/>
        </w:trPr>
        <w:tc>
          <w:tcPr>
            <w:tcW w:w="2880" w:type="dxa"/>
            <w:shd w:val="clear" w:color="auto" w:fill="FFFFFF"/>
            <w:vAlign w:val="center"/>
          </w:tcPr>
          <w:p w14:paraId="2CD3D323" w14:textId="77777777" w:rsidR="006750B6" w:rsidRPr="00B93CA0" w:rsidRDefault="006750B6" w:rsidP="008B0CB6">
            <w:pPr>
              <w:pStyle w:val="Header"/>
              <w:rPr>
                <w:bCs w:val="0"/>
              </w:rPr>
            </w:pPr>
            <w:r w:rsidRPr="00B93CA0">
              <w:rPr>
                <w:bCs w:val="0"/>
              </w:rPr>
              <w:t>Company</w:t>
            </w:r>
          </w:p>
        </w:tc>
        <w:tc>
          <w:tcPr>
            <w:tcW w:w="7560" w:type="dxa"/>
            <w:vAlign w:val="center"/>
          </w:tcPr>
          <w:p w14:paraId="5557A900" w14:textId="77777777" w:rsidR="006750B6" w:rsidRDefault="006750B6" w:rsidP="008B0CB6">
            <w:pPr>
              <w:pStyle w:val="NormalArial"/>
            </w:pPr>
            <w:r>
              <w:t>Wind Energy Transmission Texas (WETT)</w:t>
            </w:r>
          </w:p>
        </w:tc>
      </w:tr>
      <w:tr w:rsidR="006750B6" w14:paraId="58AC998F" w14:textId="77777777" w:rsidTr="008B0CB6">
        <w:trPr>
          <w:cantSplit/>
          <w:trHeight w:val="432"/>
        </w:trPr>
        <w:tc>
          <w:tcPr>
            <w:tcW w:w="2880" w:type="dxa"/>
            <w:tcBorders>
              <w:bottom w:val="single" w:sz="4" w:space="0" w:color="auto"/>
            </w:tcBorders>
            <w:shd w:val="clear" w:color="auto" w:fill="FFFFFF"/>
            <w:vAlign w:val="center"/>
          </w:tcPr>
          <w:p w14:paraId="284D4847" w14:textId="77777777" w:rsidR="006750B6" w:rsidRPr="00B93CA0" w:rsidRDefault="006750B6" w:rsidP="008B0CB6">
            <w:pPr>
              <w:pStyle w:val="Header"/>
              <w:rPr>
                <w:bCs w:val="0"/>
              </w:rPr>
            </w:pPr>
            <w:r w:rsidRPr="00B93CA0">
              <w:rPr>
                <w:bCs w:val="0"/>
              </w:rPr>
              <w:t>Phone Number</w:t>
            </w:r>
          </w:p>
        </w:tc>
        <w:tc>
          <w:tcPr>
            <w:tcW w:w="7560" w:type="dxa"/>
            <w:tcBorders>
              <w:bottom w:val="single" w:sz="4" w:space="0" w:color="auto"/>
            </w:tcBorders>
            <w:vAlign w:val="center"/>
          </w:tcPr>
          <w:p w14:paraId="37DA9C57" w14:textId="77777777" w:rsidR="006750B6" w:rsidRDefault="006750B6" w:rsidP="008B0CB6">
            <w:pPr>
              <w:pStyle w:val="NormalArial"/>
            </w:pPr>
          </w:p>
        </w:tc>
      </w:tr>
      <w:tr w:rsidR="006750B6" w14:paraId="31D16434" w14:textId="77777777" w:rsidTr="008B0CB6">
        <w:trPr>
          <w:cantSplit/>
          <w:trHeight w:val="432"/>
        </w:trPr>
        <w:tc>
          <w:tcPr>
            <w:tcW w:w="2880" w:type="dxa"/>
            <w:shd w:val="clear" w:color="auto" w:fill="FFFFFF"/>
            <w:vAlign w:val="center"/>
          </w:tcPr>
          <w:p w14:paraId="708BE8A0" w14:textId="77777777" w:rsidR="006750B6" w:rsidRPr="00B93CA0" w:rsidRDefault="006750B6" w:rsidP="008B0CB6">
            <w:pPr>
              <w:pStyle w:val="Header"/>
              <w:rPr>
                <w:bCs w:val="0"/>
              </w:rPr>
            </w:pPr>
            <w:r>
              <w:rPr>
                <w:bCs w:val="0"/>
              </w:rPr>
              <w:t>Cell</w:t>
            </w:r>
            <w:r w:rsidRPr="00B93CA0">
              <w:rPr>
                <w:bCs w:val="0"/>
              </w:rPr>
              <w:t xml:space="preserve"> Number</w:t>
            </w:r>
          </w:p>
        </w:tc>
        <w:tc>
          <w:tcPr>
            <w:tcW w:w="7560" w:type="dxa"/>
            <w:vAlign w:val="center"/>
          </w:tcPr>
          <w:p w14:paraId="42682E9F" w14:textId="77777777" w:rsidR="006750B6" w:rsidRDefault="006750B6" w:rsidP="008B0CB6">
            <w:pPr>
              <w:pStyle w:val="NormalArial"/>
            </w:pPr>
            <w:r>
              <w:t>512-632-8555</w:t>
            </w:r>
          </w:p>
        </w:tc>
      </w:tr>
      <w:tr w:rsidR="006750B6" w14:paraId="4F64FF3B" w14:textId="77777777" w:rsidTr="008B0CB6">
        <w:trPr>
          <w:cantSplit/>
          <w:trHeight w:val="432"/>
        </w:trPr>
        <w:tc>
          <w:tcPr>
            <w:tcW w:w="2880" w:type="dxa"/>
            <w:tcBorders>
              <w:bottom w:val="single" w:sz="4" w:space="0" w:color="auto"/>
            </w:tcBorders>
            <w:shd w:val="clear" w:color="auto" w:fill="FFFFFF"/>
            <w:vAlign w:val="center"/>
          </w:tcPr>
          <w:p w14:paraId="48FDDB95" w14:textId="77777777" w:rsidR="006750B6" w:rsidRPr="00B93CA0" w:rsidRDefault="006750B6" w:rsidP="008B0CB6">
            <w:pPr>
              <w:pStyle w:val="Header"/>
              <w:rPr>
                <w:bCs w:val="0"/>
              </w:rPr>
            </w:pPr>
            <w:r>
              <w:rPr>
                <w:bCs w:val="0"/>
              </w:rPr>
              <w:t>Market Segment</w:t>
            </w:r>
          </w:p>
        </w:tc>
        <w:tc>
          <w:tcPr>
            <w:tcW w:w="7560" w:type="dxa"/>
            <w:tcBorders>
              <w:bottom w:val="single" w:sz="4" w:space="0" w:color="auto"/>
            </w:tcBorders>
            <w:vAlign w:val="center"/>
          </w:tcPr>
          <w:p w14:paraId="4DDDC1EA" w14:textId="77777777" w:rsidR="006750B6" w:rsidRDefault="006750B6" w:rsidP="008B0CB6">
            <w:pPr>
              <w:pStyle w:val="NormalArial"/>
            </w:pPr>
            <w:r>
              <w:t>Investor Owned Utility (IOU)</w:t>
            </w:r>
          </w:p>
        </w:tc>
      </w:tr>
      <w:bookmarkEnd w:id="1"/>
    </w:tbl>
    <w:p w14:paraId="70A05060" w14:textId="77777777" w:rsidR="006750B6" w:rsidRPr="00D56D61" w:rsidRDefault="006750B6" w:rsidP="006750B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750B6" w:rsidRPr="00D56D61" w14:paraId="79DAE3AB" w14:textId="77777777" w:rsidTr="008B0CB6">
        <w:trPr>
          <w:cantSplit/>
          <w:trHeight w:val="432"/>
        </w:trPr>
        <w:tc>
          <w:tcPr>
            <w:tcW w:w="10440" w:type="dxa"/>
            <w:gridSpan w:val="2"/>
            <w:vAlign w:val="center"/>
          </w:tcPr>
          <w:p w14:paraId="513859D3" w14:textId="77777777" w:rsidR="006750B6" w:rsidRPr="007C199B" w:rsidRDefault="006750B6" w:rsidP="008B0CB6">
            <w:pPr>
              <w:pStyle w:val="NormalArial"/>
              <w:jc w:val="center"/>
              <w:rPr>
                <w:b/>
              </w:rPr>
            </w:pPr>
            <w:r w:rsidRPr="007C199B">
              <w:rPr>
                <w:b/>
              </w:rPr>
              <w:t>Market Rules Staff Contact</w:t>
            </w:r>
          </w:p>
        </w:tc>
      </w:tr>
      <w:tr w:rsidR="006750B6" w:rsidRPr="00D56D61" w14:paraId="3F1A2AD2" w14:textId="77777777" w:rsidTr="008B0CB6">
        <w:trPr>
          <w:cantSplit/>
          <w:trHeight w:val="432"/>
        </w:trPr>
        <w:tc>
          <w:tcPr>
            <w:tcW w:w="2880" w:type="dxa"/>
            <w:vAlign w:val="center"/>
          </w:tcPr>
          <w:p w14:paraId="5D5D062A" w14:textId="77777777" w:rsidR="006750B6" w:rsidRPr="007C199B" w:rsidRDefault="006750B6" w:rsidP="008B0CB6">
            <w:pPr>
              <w:pStyle w:val="NormalArial"/>
              <w:rPr>
                <w:b/>
              </w:rPr>
            </w:pPr>
            <w:r w:rsidRPr="007C199B">
              <w:rPr>
                <w:b/>
              </w:rPr>
              <w:t>Name</w:t>
            </w:r>
          </w:p>
        </w:tc>
        <w:tc>
          <w:tcPr>
            <w:tcW w:w="7560" w:type="dxa"/>
            <w:vAlign w:val="center"/>
          </w:tcPr>
          <w:p w14:paraId="54C25A97" w14:textId="77777777" w:rsidR="006750B6" w:rsidRPr="00D56D61" w:rsidRDefault="006750B6" w:rsidP="008B0CB6">
            <w:pPr>
              <w:pStyle w:val="NormalArial"/>
            </w:pPr>
            <w:r>
              <w:t>Brittney Albracht</w:t>
            </w:r>
          </w:p>
        </w:tc>
      </w:tr>
      <w:tr w:rsidR="006750B6" w:rsidRPr="00D56D61" w14:paraId="60DD5602" w14:textId="77777777" w:rsidTr="008B0CB6">
        <w:trPr>
          <w:cantSplit/>
          <w:trHeight w:val="432"/>
        </w:trPr>
        <w:tc>
          <w:tcPr>
            <w:tcW w:w="2880" w:type="dxa"/>
            <w:vAlign w:val="center"/>
          </w:tcPr>
          <w:p w14:paraId="69E99D91" w14:textId="77777777" w:rsidR="006750B6" w:rsidRPr="007C199B" w:rsidRDefault="006750B6" w:rsidP="008B0CB6">
            <w:pPr>
              <w:pStyle w:val="NormalArial"/>
              <w:rPr>
                <w:b/>
              </w:rPr>
            </w:pPr>
            <w:r w:rsidRPr="007C199B">
              <w:rPr>
                <w:b/>
              </w:rPr>
              <w:t>E-Mail Address</w:t>
            </w:r>
          </w:p>
        </w:tc>
        <w:tc>
          <w:tcPr>
            <w:tcW w:w="7560" w:type="dxa"/>
            <w:vAlign w:val="center"/>
          </w:tcPr>
          <w:p w14:paraId="424EB75E" w14:textId="77777777" w:rsidR="006750B6" w:rsidRPr="00D56D61" w:rsidRDefault="006750B6" w:rsidP="008B0CB6">
            <w:pPr>
              <w:pStyle w:val="NormalArial"/>
            </w:pPr>
            <w:hyperlink r:id="rId21" w:history="1">
              <w:r w:rsidRPr="006C5FC4">
                <w:rPr>
                  <w:rStyle w:val="Hyperlink"/>
                </w:rPr>
                <w:t>Brittney.Albracht@ercot.com</w:t>
              </w:r>
            </w:hyperlink>
            <w:r>
              <w:t xml:space="preserve"> </w:t>
            </w:r>
          </w:p>
        </w:tc>
      </w:tr>
      <w:tr w:rsidR="006750B6" w:rsidRPr="005370B5" w14:paraId="252541C5" w14:textId="77777777" w:rsidTr="008B0CB6">
        <w:trPr>
          <w:cantSplit/>
          <w:trHeight w:val="432"/>
        </w:trPr>
        <w:tc>
          <w:tcPr>
            <w:tcW w:w="2880" w:type="dxa"/>
            <w:vAlign w:val="center"/>
          </w:tcPr>
          <w:p w14:paraId="263961CC" w14:textId="77777777" w:rsidR="006750B6" w:rsidRPr="007C199B" w:rsidRDefault="006750B6" w:rsidP="008B0CB6">
            <w:pPr>
              <w:pStyle w:val="NormalArial"/>
              <w:rPr>
                <w:b/>
              </w:rPr>
            </w:pPr>
            <w:r w:rsidRPr="007C199B">
              <w:rPr>
                <w:b/>
              </w:rPr>
              <w:t>Phone Number</w:t>
            </w:r>
          </w:p>
        </w:tc>
        <w:tc>
          <w:tcPr>
            <w:tcW w:w="7560" w:type="dxa"/>
            <w:vAlign w:val="center"/>
          </w:tcPr>
          <w:p w14:paraId="02698523" w14:textId="77777777" w:rsidR="006750B6" w:rsidRDefault="006750B6" w:rsidP="008B0CB6">
            <w:pPr>
              <w:pStyle w:val="NormalArial"/>
            </w:pPr>
            <w:r>
              <w:t>512-636-1852</w:t>
            </w:r>
          </w:p>
        </w:tc>
      </w:tr>
    </w:tbl>
    <w:p w14:paraId="2158E2EF" w14:textId="77777777" w:rsidR="006750B6" w:rsidRDefault="006750B6" w:rsidP="006750B6">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750B6" w:rsidRPr="005370B5" w14:paraId="1E915801" w14:textId="77777777" w:rsidTr="008B0CB6">
        <w:trPr>
          <w:cantSplit/>
          <w:trHeight w:val="432"/>
        </w:trPr>
        <w:tc>
          <w:tcPr>
            <w:tcW w:w="10440" w:type="dxa"/>
            <w:gridSpan w:val="2"/>
            <w:vAlign w:val="center"/>
          </w:tcPr>
          <w:p w14:paraId="6A06B66D" w14:textId="77777777" w:rsidR="006750B6" w:rsidRDefault="006750B6" w:rsidP="008B0CB6">
            <w:pPr>
              <w:pStyle w:val="NormalArial"/>
              <w:jc w:val="center"/>
            </w:pPr>
            <w:r>
              <w:rPr>
                <w:b/>
              </w:rPr>
              <w:t>Comments Received</w:t>
            </w:r>
          </w:p>
        </w:tc>
      </w:tr>
      <w:tr w:rsidR="006750B6" w:rsidRPr="005370B5" w14:paraId="57DB6B60" w14:textId="77777777" w:rsidTr="008B0CB6">
        <w:trPr>
          <w:cantSplit/>
          <w:trHeight w:val="432"/>
        </w:trPr>
        <w:tc>
          <w:tcPr>
            <w:tcW w:w="2880" w:type="dxa"/>
            <w:vAlign w:val="center"/>
          </w:tcPr>
          <w:p w14:paraId="48E9E120" w14:textId="77777777" w:rsidR="006750B6" w:rsidRPr="007C199B" w:rsidRDefault="006750B6" w:rsidP="008B0CB6">
            <w:pPr>
              <w:pStyle w:val="NormalArial"/>
              <w:rPr>
                <w:b/>
              </w:rPr>
            </w:pPr>
            <w:r w:rsidRPr="005D084C">
              <w:rPr>
                <w:b/>
                <w:bCs/>
              </w:rPr>
              <w:t>Comment Author</w:t>
            </w:r>
          </w:p>
        </w:tc>
        <w:tc>
          <w:tcPr>
            <w:tcW w:w="7560" w:type="dxa"/>
            <w:vAlign w:val="center"/>
          </w:tcPr>
          <w:p w14:paraId="4F6E5C65" w14:textId="77777777" w:rsidR="006750B6" w:rsidRDefault="006750B6" w:rsidP="008B0CB6">
            <w:pPr>
              <w:pStyle w:val="NormalArial"/>
            </w:pPr>
            <w:r w:rsidRPr="005D084C">
              <w:rPr>
                <w:b/>
                <w:bCs/>
              </w:rPr>
              <w:t>Comment Summary</w:t>
            </w:r>
          </w:p>
        </w:tc>
      </w:tr>
      <w:tr w:rsidR="006750B6" w:rsidRPr="005370B5" w14:paraId="7C8C6DF5" w14:textId="77777777" w:rsidTr="008B0CB6">
        <w:trPr>
          <w:cantSplit/>
          <w:trHeight w:val="432"/>
        </w:trPr>
        <w:tc>
          <w:tcPr>
            <w:tcW w:w="2880" w:type="dxa"/>
            <w:tcBorders>
              <w:bottom w:val="single" w:sz="4" w:space="0" w:color="auto"/>
            </w:tcBorders>
            <w:vAlign w:val="center"/>
          </w:tcPr>
          <w:p w14:paraId="17B3362B" w14:textId="23FAA4F8" w:rsidR="006750B6" w:rsidRPr="002943CC" w:rsidRDefault="006750B6" w:rsidP="008B0CB6">
            <w:pPr>
              <w:pStyle w:val="NormalArial"/>
              <w:rPr>
                <w:bCs/>
              </w:rPr>
            </w:pPr>
            <w:r>
              <w:rPr>
                <w:bCs/>
              </w:rPr>
              <w:t>WMS 020625</w:t>
            </w:r>
          </w:p>
        </w:tc>
        <w:tc>
          <w:tcPr>
            <w:tcW w:w="7560" w:type="dxa"/>
            <w:tcBorders>
              <w:bottom w:val="single" w:sz="4" w:space="0" w:color="auto"/>
            </w:tcBorders>
            <w:vAlign w:val="center"/>
          </w:tcPr>
          <w:p w14:paraId="5131BF80" w14:textId="2688015C" w:rsidR="006750B6" w:rsidRDefault="006750B6" w:rsidP="008B0CB6">
            <w:pPr>
              <w:pStyle w:val="NormalArial"/>
            </w:pPr>
            <w:r>
              <w:rPr>
                <w:rFonts w:cs="Arial"/>
              </w:rPr>
              <w:t>Requested PRS continue to table NPRR1263 for further review by the MWG</w:t>
            </w:r>
          </w:p>
        </w:tc>
      </w:tr>
      <w:tr w:rsidR="006750B6" w:rsidRPr="005370B5" w14:paraId="03323580" w14:textId="77777777" w:rsidTr="008B0CB6">
        <w:trPr>
          <w:cantSplit/>
          <w:trHeight w:val="432"/>
        </w:trPr>
        <w:tc>
          <w:tcPr>
            <w:tcW w:w="2880" w:type="dxa"/>
            <w:tcBorders>
              <w:bottom w:val="single" w:sz="4" w:space="0" w:color="auto"/>
            </w:tcBorders>
            <w:vAlign w:val="center"/>
          </w:tcPr>
          <w:p w14:paraId="155CD2D2" w14:textId="32EC89D0" w:rsidR="006750B6" w:rsidRPr="002943CC" w:rsidRDefault="006750B6" w:rsidP="008B0CB6">
            <w:pPr>
              <w:pStyle w:val="NormalArial"/>
              <w:rPr>
                <w:bCs/>
              </w:rPr>
            </w:pPr>
            <w:r>
              <w:rPr>
                <w:bCs/>
              </w:rPr>
              <w:t>MWG 090925</w:t>
            </w:r>
          </w:p>
        </w:tc>
        <w:tc>
          <w:tcPr>
            <w:tcW w:w="7560" w:type="dxa"/>
            <w:tcBorders>
              <w:bottom w:val="single" w:sz="4" w:space="0" w:color="auto"/>
            </w:tcBorders>
            <w:vAlign w:val="center"/>
          </w:tcPr>
          <w:p w14:paraId="251073AB" w14:textId="4E1CDAA0" w:rsidR="006750B6" w:rsidRPr="006750B6" w:rsidRDefault="006750B6" w:rsidP="006750B6">
            <w:pPr>
              <w:spacing w:before="120" w:after="120"/>
              <w:rPr>
                <w:rFonts w:ascii="Arial" w:hAnsi="Arial" w:cs="Arial"/>
              </w:rPr>
            </w:pPr>
            <w:r>
              <w:rPr>
                <w:rFonts w:ascii="Arial" w:hAnsi="Arial" w:cs="Arial"/>
              </w:rPr>
              <w:t>Proposed language to add a voltage monitoring method as optional testing of installed CCVTs</w:t>
            </w:r>
          </w:p>
        </w:tc>
      </w:tr>
      <w:tr w:rsidR="006750B6" w:rsidRPr="005370B5" w14:paraId="511DC07F" w14:textId="77777777" w:rsidTr="008B0CB6">
        <w:trPr>
          <w:cantSplit/>
          <w:trHeight w:val="432"/>
        </w:trPr>
        <w:tc>
          <w:tcPr>
            <w:tcW w:w="2880" w:type="dxa"/>
            <w:tcBorders>
              <w:bottom w:val="single" w:sz="4" w:space="0" w:color="auto"/>
            </w:tcBorders>
            <w:vAlign w:val="center"/>
          </w:tcPr>
          <w:p w14:paraId="430ED862" w14:textId="5EE8F056" w:rsidR="006750B6" w:rsidRPr="002943CC" w:rsidRDefault="006750B6" w:rsidP="008B0CB6">
            <w:pPr>
              <w:pStyle w:val="NormalArial"/>
              <w:rPr>
                <w:bCs/>
              </w:rPr>
            </w:pPr>
            <w:r>
              <w:rPr>
                <w:bCs/>
              </w:rPr>
              <w:t>WMS 091025</w:t>
            </w:r>
          </w:p>
        </w:tc>
        <w:tc>
          <w:tcPr>
            <w:tcW w:w="7560" w:type="dxa"/>
            <w:tcBorders>
              <w:bottom w:val="single" w:sz="4" w:space="0" w:color="auto"/>
            </w:tcBorders>
            <w:vAlign w:val="center"/>
          </w:tcPr>
          <w:p w14:paraId="2B901260" w14:textId="103D49CC" w:rsidR="006750B6" w:rsidRDefault="006750B6" w:rsidP="008B0CB6">
            <w:pPr>
              <w:pStyle w:val="NormalArial"/>
            </w:pPr>
            <w:r>
              <w:rPr>
                <w:rFonts w:cs="Arial"/>
                <w:color w:val="000000" w:themeColor="text1"/>
              </w:rPr>
              <w:t>E</w:t>
            </w:r>
            <w:r w:rsidRPr="00D75AC7">
              <w:rPr>
                <w:rFonts w:cs="Arial"/>
                <w:color w:val="000000" w:themeColor="text1"/>
              </w:rPr>
              <w:t>ndorse</w:t>
            </w:r>
            <w:r>
              <w:rPr>
                <w:rFonts w:cs="Arial"/>
                <w:color w:val="000000" w:themeColor="text1"/>
              </w:rPr>
              <w:t>d</w:t>
            </w:r>
            <w:r w:rsidRPr="00D75AC7">
              <w:rPr>
                <w:rFonts w:cs="Arial"/>
                <w:color w:val="000000" w:themeColor="text1"/>
              </w:rPr>
              <w:t xml:space="preserve"> NPRR1263 as amended by the 9/9/25 </w:t>
            </w:r>
            <w:r>
              <w:rPr>
                <w:rFonts w:cs="Arial"/>
                <w:color w:val="000000" w:themeColor="text1"/>
              </w:rPr>
              <w:t>MWG comments</w:t>
            </w:r>
          </w:p>
        </w:tc>
      </w:tr>
      <w:tr w:rsidR="006750B6" w:rsidRPr="005370B5" w14:paraId="78EE2344" w14:textId="77777777" w:rsidTr="008B0CB6">
        <w:trPr>
          <w:cantSplit/>
          <w:trHeight w:val="56"/>
        </w:trPr>
        <w:tc>
          <w:tcPr>
            <w:tcW w:w="2880" w:type="dxa"/>
            <w:tcBorders>
              <w:left w:val="nil"/>
              <w:right w:val="nil"/>
            </w:tcBorders>
            <w:vAlign w:val="center"/>
          </w:tcPr>
          <w:p w14:paraId="326355C1" w14:textId="77777777" w:rsidR="006750B6" w:rsidRPr="007C199B" w:rsidRDefault="006750B6" w:rsidP="008B0CB6">
            <w:pPr>
              <w:pStyle w:val="NormalArial"/>
              <w:rPr>
                <w:b/>
              </w:rPr>
            </w:pPr>
          </w:p>
        </w:tc>
        <w:tc>
          <w:tcPr>
            <w:tcW w:w="7560" w:type="dxa"/>
            <w:tcBorders>
              <w:left w:val="nil"/>
              <w:right w:val="nil"/>
            </w:tcBorders>
            <w:vAlign w:val="center"/>
          </w:tcPr>
          <w:p w14:paraId="27DD896F" w14:textId="77777777" w:rsidR="006750B6" w:rsidRDefault="006750B6" w:rsidP="008B0CB6">
            <w:pPr>
              <w:pStyle w:val="NormalArial"/>
            </w:pPr>
          </w:p>
        </w:tc>
      </w:tr>
      <w:tr w:rsidR="006750B6" w:rsidRPr="005370B5" w14:paraId="3F98AE8D" w14:textId="77777777" w:rsidTr="008B0CB6">
        <w:trPr>
          <w:cantSplit/>
          <w:trHeight w:val="432"/>
        </w:trPr>
        <w:tc>
          <w:tcPr>
            <w:tcW w:w="10440" w:type="dxa"/>
            <w:gridSpan w:val="2"/>
            <w:vAlign w:val="center"/>
          </w:tcPr>
          <w:p w14:paraId="62CBCD87" w14:textId="77777777" w:rsidR="006750B6" w:rsidRDefault="006750B6" w:rsidP="008B0CB6">
            <w:pPr>
              <w:pStyle w:val="NormalArial"/>
              <w:jc w:val="center"/>
            </w:pPr>
            <w:r w:rsidRPr="005D084C">
              <w:rPr>
                <w:b/>
                <w:bCs/>
              </w:rPr>
              <w:t>Market Rules Notes</w:t>
            </w:r>
          </w:p>
        </w:tc>
      </w:tr>
    </w:tbl>
    <w:p w14:paraId="3084CFFD" w14:textId="5C0FA233" w:rsidR="004A403B" w:rsidRPr="006750B6" w:rsidRDefault="007B307C" w:rsidP="006750B6">
      <w:pPr>
        <w:pStyle w:val="NormalArial"/>
        <w:spacing w:before="120" w:after="120"/>
        <w:rPr>
          <w:sz w:val="20"/>
        </w:rPr>
      </w:pPr>
      <w:r>
        <w:rPr>
          <w:rFonts w:cs="Arial"/>
        </w:rPr>
        <w:lastRenderedPageBreak/>
        <w:t>Please note administrative revisions have been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37D6753E" w:rsidR="009A3772" w:rsidRDefault="009A3772">
            <w:pPr>
              <w:pStyle w:val="Header"/>
              <w:jc w:val="center"/>
            </w:pPr>
            <w:r>
              <w:t>Proposed Protocol Language</w:t>
            </w:r>
            <w:r w:rsidR="006750B6">
              <w:t xml:space="preserve"> Revision</w:t>
            </w:r>
          </w:p>
        </w:tc>
      </w:tr>
    </w:tbl>
    <w:p w14:paraId="46651418" w14:textId="51C641E8" w:rsidR="00D541C0" w:rsidRDefault="00D541C0" w:rsidP="00D541C0">
      <w:pPr>
        <w:pStyle w:val="H4"/>
      </w:pPr>
      <w:bookmarkStart w:id="2" w:name="_Toc148170030"/>
      <w:bookmarkStart w:id="3" w:name="_Toc157587983"/>
      <w:bookmarkStart w:id="4" w:name="_Toc121993799"/>
      <w:r w:rsidRPr="007128C4">
        <w:t>10.6</w:t>
      </w:r>
      <w:r w:rsidR="007128C4">
        <w:t>.</w:t>
      </w:r>
      <w:r w:rsidRPr="007128C4">
        <w:t>1.2</w:t>
      </w:r>
      <w:r w:rsidRPr="007128C4">
        <w:tab/>
        <w:t>TSP</w:t>
      </w:r>
      <w:r>
        <w:t xml:space="preserve"> and DSP Testing Requirements for EPS Metering Facilities</w:t>
      </w:r>
    </w:p>
    <w:p w14:paraId="2EC0C23F" w14:textId="77777777" w:rsidR="00D541C0" w:rsidRDefault="00D541C0" w:rsidP="00D541C0">
      <w:pPr>
        <w:pStyle w:val="List"/>
      </w:pPr>
      <w:r>
        <w:t>(1)</w:t>
      </w:r>
      <w:r>
        <w:tab/>
        <w:t>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Settlement Metering Operating Guide and these Protocols.</w:t>
      </w:r>
    </w:p>
    <w:p w14:paraId="33E8C973" w14:textId="708CC8F2" w:rsidR="00D541C0" w:rsidRDefault="00D541C0" w:rsidP="00D541C0">
      <w:pPr>
        <w:pStyle w:val="List"/>
      </w:pPr>
      <w:r>
        <w:t>(2)</w:t>
      </w:r>
      <w:r>
        <w:tab/>
        <w:t>Instrument transformers used in settlement metering circuits must be tested per the American National Standards Institute (ANSI) C12.1, Code for Electricity Metering</w:t>
      </w:r>
      <w:ins w:id="5" w:author="MWG 090925" w:date="2025-09-09T09:05:00Z" w16du:dateUtc="2025-09-09T14:05:00Z">
        <w:r w:rsidR="00FD768F">
          <w:t>, and the following guidelines:</w:t>
        </w:r>
      </w:ins>
      <w:ins w:id="6" w:author="WETT" w:date="2024-12-12T08:14:00Z">
        <w:r w:rsidR="009B5E3D">
          <w:t>.</w:t>
        </w:r>
      </w:ins>
      <w:del w:id="7" w:author="WETT" w:date="2024-12-12T08:14:00Z">
        <w:r w:rsidDel="009B5E3D">
          <w:delText>, and the following guidelines:</w:delText>
        </w:r>
      </w:del>
    </w:p>
    <w:p w14:paraId="0484FD19" w14:textId="2370FCE8" w:rsidR="00D541C0" w:rsidDel="00D541C0" w:rsidRDefault="00D541C0" w:rsidP="00D541C0">
      <w:pPr>
        <w:pStyle w:val="List"/>
        <w:ind w:firstLine="0"/>
        <w:rPr>
          <w:del w:id="8" w:author="WETT" w:date="2024-12-11T16:17:00Z"/>
        </w:rPr>
      </w:pPr>
      <w:del w:id="9" w:author="WETT" w:date="2024-12-11T16:17:00Z">
        <w:r w:rsidDel="00D541C0">
          <w:delText>(a)</w:delText>
        </w:r>
        <w:r w:rsidDel="00D541C0">
          <w:tab/>
          <w:delText>Magnetic Instrument Transformers do not require periodic testing;</w:delText>
        </w:r>
      </w:del>
    </w:p>
    <w:p w14:paraId="7CEE6405" w14:textId="0CCD2C2D" w:rsidR="00D541C0" w:rsidDel="00D541C0" w:rsidRDefault="00D541C0" w:rsidP="00D541C0">
      <w:pPr>
        <w:pStyle w:val="List"/>
        <w:ind w:firstLine="0"/>
        <w:rPr>
          <w:del w:id="10" w:author="WETT" w:date="2024-12-11T16:17:00Z"/>
        </w:rPr>
      </w:pPr>
      <w:del w:id="11" w:author="WETT" w:date="2024-12-11T16:17:00Z">
        <w:r w:rsidDel="00D541C0">
          <w:delText>(b)</w:delText>
        </w:r>
        <w:r w:rsidDel="00D541C0">
          <w:tab/>
          <w:delText>Coupling Capacitor Voltage Transformers (CCVTs) shall be tested for accuracy:</w:delText>
        </w:r>
      </w:del>
    </w:p>
    <w:p w14:paraId="60802001" w14:textId="76FDBADE" w:rsidR="00D541C0" w:rsidDel="00D541C0" w:rsidRDefault="00D541C0" w:rsidP="00D541C0">
      <w:pPr>
        <w:pStyle w:val="List"/>
        <w:ind w:left="2160"/>
        <w:rPr>
          <w:del w:id="12" w:author="WETT" w:date="2024-12-11T16:17:00Z"/>
        </w:rPr>
      </w:pPr>
      <w:del w:id="13" w:author="WETT" w:date="2024-12-11T16:17:00Z">
        <w:r w:rsidDel="00D541C0">
          <w:delText>(i)</w:delText>
        </w:r>
        <w:r w:rsidDel="00D541C0">
          <w:tab/>
          <w:delText>By the end of the year in which the fifth anniversary of the previous test occurs; or</w:delText>
        </w:r>
      </w:del>
    </w:p>
    <w:p w14:paraId="2E58C0DF" w14:textId="5F563243" w:rsidR="00D541C0" w:rsidDel="00D541C0" w:rsidRDefault="00D541C0" w:rsidP="00D541C0">
      <w:pPr>
        <w:pStyle w:val="List"/>
        <w:ind w:left="2160"/>
        <w:rPr>
          <w:del w:id="14" w:author="WETT" w:date="2024-12-11T16:17:00Z"/>
        </w:rPr>
      </w:pPr>
      <w:del w:id="15" w:author="WETT" w:date="2024-12-11T16:17:00Z">
        <w:r w:rsidDel="00D541C0">
          <w:delText>(ii)</w:delText>
        </w:r>
        <w:r w:rsidDel="00D541C0">
          <w:tab/>
          <w:delText xml:space="preserve">By the end of the year in which the sixth anniversary of the previous test occurs, if the previous test occurred during the fourth quarter of the year. </w:delText>
        </w:r>
      </w:del>
    </w:p>
    <w:p w14:paraId="324D0E70" w14:textId="2A973A4E" w:rsidR="00D77EBD" w:rsidRDefault="00D541C0" w:rsidP="00D541C0">
      <w:pPr>
        <w:pStyle w:val="List"/>
        <w:rPr>
          <w:ins w:id="16" w:author="MWG 090925" w:date="2025-09-09T09:05:00Z" w16du:dateUtc="2025-09-09T14:05:00Z"/>
        </w:rPr>
      </w:pPr>
      <w:del w:id="17" w:author="WETT" w:date="2024-12-11T16:17:00Z">
        <w:r w:rsidDel="00D541C0">
          <w:delText>(3)</w:delText>
        </w:r>
        <w:r w:rsidDel="00D541C0">
          <w:tab/>
          <w:delText>ERCOT may determine that periodic testing of CCVTs is not required once these devices have been proven to be stable.  If the devices have shown themselves to be unstable, ERCOT may discontinue the use of these devices for settlement purposes.</w:delText>
        </w:r>
      </w:del>
      <w:bookmarkEnd w:id="2"/>
      <w:bookmarkEnd w:id="3"/>
      <w:bookmarkEnd w:id="4"/>
    </w:p>
    <w:p w14:paraId="0D234CEB" w14:textId="77777777" w:rsidR="00FD768F" w:rsidRPr="00FD768F" w:rsidRDefault="00FD768F" w:rsidP="00FD768F">
      <w:pPr>
        <w:pStyle w:val="List"/>
        <w:ind w:firstLine="0"/>
        <w:rPr>
          <w:ins w:id="18" w:author="MWG 090925" w:date="2025-09-09T09:05:00Z"/>
        </w:rPr>
      </w:pPr>
      <w:ins w:id="19" w:author="MWG 090925" w:date="2025-09-09T09:05:00Z">
        <w:r w:rsidRPr="00FD768F">
          <w:t>(a)</w:t>
        </w:r>
        <w:r w:rsidRPr="00FD768F">
          <w:tab/>
          <w:t>Magnetic Instrument Transformers do not require periodic testing;</w:t>
        </w:r>
      </w:ins>
    </w:p>
    <w:p w14:paraId="1E4A9B3B" w14:textId="77777777" w:rsidR="00FD768F" w:rsidRPr="00FD768F" w:rsidRDefault="00FD768F" w:rsidP="00FD768F">
      <w:pPr>
        <w:pStyle w:val="List"/>
        <w:ind w:firstLine="0"/>
        <w:rPr>
          <w:ins w:id="20" w:author="MWG 090925" w:date="2025-09-09T09:05:00Z"/>
        </w:rPr>
      </w:pPr>
      <w:ins w:id="21" w:author="MWG 090925" w:date="2025-09-09T09:05:00Z">
        <w:r w:rsidRPr="00FD768F">
          <w:t>(b)</w:t>
        </w:r>
        <w:r w:rsidRPr="00FD768F">
          <w:tab/>
          <w:t>Coupling Capacitor Voltage Transformers (CCVTs) shall be tested for accuracy:</w:t>
        </w:r>
      </w:ins>
    </w:p>
    <w:p w14:paraId="2F31E154" w14:textId="77777777" w:rsidR="00FD768F" w:rsidRPr="00FD768F" w:rsidRDefault="00FD768F" w:rsidP="00FD768F">
      <w:pPr>
        <w:pStyle w:val="List"/>
        <w:ind w:left="2160"/>
        <w:rPr>
          <w:ins w:id="22" w:author="MWG 090925" w:date="2025-09-09T09:05:00Z"/>
        </w:rPr>
      </w:pPr>
      <w:ins w:id="23" w:author="MWG 090925" w:date="2025-09-09T09:05:00Z">
        <w:r w:rsidRPr="00FD768F">
          <w:t>(i)</w:t>
        </w:r>
        <w:r w:rsidRPr="00FD768F">
          <w:tab/>
          <w:t>By the end of the year in which the fifth anniversary of the previous test occurs; or</w:t>
        </w:r>
      </w:ins>
    </w:p>
    <w:p w14:paraId="279E2484" w14:textId="77777777" w:rsidR="00FD768F" w:rsidRPr="00FD768F" w:rsidRDefault="00FD768F" w:rsidP="00FD768F">
      <w:pPr>
        <w:pStyle w:val="List"/>
        <w:ind w:left="2160"/>
        <w:rPr>
          <w:ins w:id="24" w:author="MWG 090925" w:date="2025-09-09T09:05:00Z"/>
        </w:rPr>
      </w:pPr>
      <w:ins w:id="25" w:author="MWG 090925" w:date="2025-09-09T09:05:00Z">
        <w:r w:rsidRPr="00FD768F">
          <w:t>(ii)</w:t>
        </w:r>
        <w:r w:rsidRPr="00FD768F">
          <w:tab/>
          <w:t>By the end of the year in which the sixth anniversary of the previous test occurs, if the previous test occurred during the fourth quarter of the year.</w:t>
        </w:r>
      </w:ins>
    </w:p>
    <w:p w14:paraId="78EB9CFD" w14:textId="10A855BE" w:rsidR="00FD768F" w:rsidRPr="00F86632" w:rsidRDefault="00FD768F" w:rsidP="00FD768F">
      <w:pPr>
        <w:pStyle w:val="List"/>
        <w:ind w:left="1440"/>
        <w:rPr>
          <w:ins w:id="26" w:author="MWG 090925" w:date="2025-09-09T09:05:00Z"/>
        </w:rPr>
      </w:pPr>
      <w:ins w:id="27" w:author="MWG 090925" w:date="2025-09-09T09:05:00Z">
        <w:r w:rsidRPr="00FD768F">
          <w:t>(c)</w:t>
        </w:r>
        <w:r w:rsidRPr="00FD768F">
          <w:tab/>
          <w:t>At the end of the year of the fifth anniversary of the original CCVT testing a TSP or DSP may request in writing to be exempt from</w:t>
        </w:r>
      </w:ins>
      <w:ins w:id="28" w:author="MWG 090925" w:date="2025-09-09T09:08:00Z" w16du:dateUtc="2025-09-09T14:08:00Z">
        <w:r>
          <w:t xml:space="preserve"> </w:t>
        </w:r>
        <w:r w:rsidRPr="00F86632">
          <w:t xml:space="preserve">paragraph (2)(b) </w:t>
        </w:r>
      </w:ins>
      <w:ins w:id="29" w:author="MWG 090925" w:date="2025-09-09T09:05:00Z">
        <w:r w:rsidRPr="00F86632">
          <w:t>above for a period of 15 years by agreeing to perform monitoring of the phase voltages along with the following requirements:</w:t>
        </w:r>
      </w:ins>
    </w:p>
    <w:p w14:paraId="01F2893B" w14:textId="77777777" w:rsidR="00FD768F" w:rsidRPr="00F86632" w:rsidRDefault="00FD768F" w:rsidP="00FD768F">
      <w:pPr>
        <w:pStyle w:val="List"/>
        <w:ind w:left="2160"/>
        <w:rPr>
          <w:ins w:id="30" w:author="MWG 090925" w:date="2025-09-09T09:05:00Z"/>
        </w:rPr>
      </w:pPr>
      <w:ins w:id="31" w:author="MWG 090925" w:date="2025-09-09T09:05:00Z">
        <w:r w:rsidRPr="00F86632">
          <w:t>(i)</w:t>
        </w:r>
        <w:r w:rsidRPr="00F86632">
          <w:tab/>
          <w:t>The TSP or DSP shall perform monitoring of the phase voltages ensuring that the voltages do not fall outside 1.6% of the other two phases; or</w:t>
        </w:r>
      </w:ins>
    </w:p>
    <w:p w14:paraId="50873E86" w14:textId="77777777" w:rsidR="00FD768F" w:rsidRPr="00F86632" w:rsidRDefault="00FD768F" w:rsidP="00FD768F">
      <w:pPr>
        <w:pStyle w:val="List"/>
        <w:ind w:left="2160"/>
        <w:rPr>
          <w:ins w:id="32" w:author="MWG 090925" w:date="2025-09-09T09:05:00Z"/>
        </w:rPr>
      </w:pPr>
      <w:ins w:id="33" w:author="MWG 090925" w:date="2025-09-09T09:05:00Z">
        <w:r w:rsidRPr="00F86632">
          <w:lastRenderedPageBreak/>
          <w:t>(ii)</w:t>
        </w:r>
        <w:r w:rsidRPr="00F86632">
          <w:tab/>
          <w:t>The TSP or DSP shall perform monitoring of the voltages of two CCVTs that are physically located on the same phase of the same electrical bus</w:t>
        </w:r>
        <w:del w:id="34" w:author="ERCOT Market Rules" w:date="2025-10-13T22:22:00Z" w16du:dateUtc="2025-10-14T03:22:00Z">
          <w:r w:rsidRPr="00F86632" w:rsidDel="007B307C">
            <w:delText>s</w:delText>
          </w:r>
        </w:del>
        <w:r w:rsidRPr="00F86632">
          <w:t xml:space="preserve"> ensuring that the voltages do not fall outside 0.6% of each other.</w:t>
        </w:r>
      </w:ins>
    </w:p>
    <w:p w14:paraId="6F768D52" w14:textId="6F113C21" w:rsidR="00FD768F" w:rsidRPr="00F86632" w:rsidRDefault="00FD768F" w:rsidP="00FD768F">
      <w:pPr>
        <w:pStyle w:val="List"/>
        <w:ind w:left="2160"/>
        <w:rPr>
          <w:ins w:id="35" w:author="MWG 090925" w:date="2025-09-09T09:05:00Z"/>
        </w:rPr>
      </w:pPr>
      <w:ins w:id="36" w:author="MWG 090925" w:date="2025-09-09T09:05:00Z">
        <w:r w:rsidRPr="00F86632">
          <w:t xml:space="preserve">(iii) </w:t>
        </w:r>
        <w:r w:rsidRPr="00F86632">
          <w:tab/>
          <w:t>The TSP or DSP will review this monitoring monthly to ensure that the voltages do not exceed the parameters defined in</w:t>
        </w:r>
      </w:ins>
      <w:ins w:id="37" w:author="MWG 090925" w:date="2025-09-09T09:11:00Z" w16du:dateUtc="2025-09-09T14:11:00Z">
        <w:r w:rsidR="00D86CB3" w:rsidRPr="00F86632">
          <w:t xml:space="preserve"> paragraph </w:t>
        </w:r>
      </w:ins>
      <w:ins w:id="38" w:author="MWG 090925" w:date="2025-09-09T09:12:00Z" w16du:dateUtc="2025-09-09T14:12:00Z">
        <w:r w:rsidR="00D86CB3" w:rsidRPr="00F86632">
          <w:t xml:space="preserve">(2)(c)(i) above or paragraph </w:t>
        </w:r>
      </w:ins>
      <w:ins w:id="39" w:author="MWG 090925" w:date="2025-09-09T09:11:00Z" w16du:dateUtc="2025-09-09T14:11:00Z">
        <w:r w:rsidR="00D86CB3" w:rsidRPr="00F86632">
          <w:t>(</w:t>
        </w:r>
      </w:ins>
      <w:ins w:id="40" w:author="MWG 090925" w:date="2025-09-09T09:05:00Z">
        <w:r w:rsidRPr="00F86632">
          <w:t>2)(c)(ii)</w:t>
        </w:r>
      </w:ins>
      <w:ins w:id="41" w:author="MWG 090925" w:date="2025-09-09T09:12:00Z" w16du:dateUtc="2025-09-09T14:12:00Z">
        <w:r w:rsidR="00D86CB3" w:rsidRPr="00F86632">
          <w:t xml:space="preserve"> above</w:t>
        </w:r>
      </w:ins>
      <w:ins w:id="42" w:author="MWG 090925" w:date="2025-09-09T09:05:00Z">
        <w:r w:rsidRPr="00F86632">
          <w:t xml:space="preserve"> on a continuous basis for a period of o</w:t>
        </w:r>
      </w:ins>
      <w:ins w:id="43" w:author="MWG 090925" w:date="2025-09-09T09:11:00Z" w16du:dateUtc="2025-09-09T14:11:00Z">
        <w:r w:rsidR="00D86CB3" w:rsidRPr="00F86632">
          <w:t>n</w:t>
        </w:r>
      </w:ins>
      <w:ins w:id="44" w:author="MWG 090925" w:date="2025-09-09T09:05:00Z">
        <w:r w:rsidRPr="00F86632">
          <w:t>e month. This review may be an automated or manual process.</w:t>
        </w:r>
      </w:ins>
    </w:p>
    <w:p w14:paraId="3218702F" w14:textId="39057788" w:rsidR="00FD768F" w:rsidRPr="00F86632" w:rsidRDefault="00FD768F" w:rsidP="00FD768F">
      <w:pPr>
        <w:pStyle w:val="List"/>
        <w:ind w:left="2160"/>
        <w:rPr>
          <w:ins w:id="45" w:author="MWG 090925" w:date="2025-09-09T09:05:00Z"/>
        </w:rPr>
      </w:pPr>
      <w:ins w:id="46" w:author="MWG 090925" w:date="2025-09-09T09:05:00Z">
        <w:r w:rsidRPr="00F86632">
          <w:t>(iv)</w:t>
        </w:r>
        <w:r w:rsidRPr="00F86632">
          <w:tab/>
          <w:t xml:space="preserve">The TSP or DSP shall add comments to the annual meter test report that voltage monitoring is being performed as per </w:t>
        </w:r>
      </w:ins>
      <w:bookmarkStart w:id="47" w:name="_Hlk204772969"/>
      <w:ins w:id="48" w:author="MWG 090925" w:date="2025-09-09T09:13:00Z" w16du:dateUtc="2025-09-09T14:13:00Z">
        <w:r w:rsidR="00B173CB" w:rsidRPr="00F86632">
          <w:t xml:space="preserve">paragraph </w:t>
        </w:r>
      </w:ins>
      <w:ins w:id="49" w:author="MWG 090925" w:date="2025-09-09T09:05:00Z">
        <w:r w:rsidRPr="00F86632">
          <w:t xml:space="preserve">(2)(c)(i) </w:t>
        </w:r>
      </w:ins>
      <w:ins w:id="50" w:author="MWG 090925" w:date="2025-09-09T09:13:00Z" w16du:dateUtc="2025-09-09T14:13:00Z">
        <w:r w:rsidR="00B173CB" w:rsidRPr="00F86632">
          <w:t xml:space="preserve">above </w:t>
        </w:r>
      </w:ins>
      <w:ins w:id="51" w:author="MWG 090925" w:date="2025-09-09T09:05:00Z">
        <w:r w:rsidRPr="00F86632">
          <w:t>or</w:t>
        </w:r>
      </w:ins>
      <w:ins w:id="52" w:author="MWG 090925" w:date="2025-09-09T09:13:00Z" w16du:dateUtc="2025-09-09T14:13:00Z">
        <w:r w:rsidR="00B173CB" w:rsidRPr="00F86632">
          <w:t xml:space="preserve"> paragraph </w:t>
        </w:r>
      </w:ins>
      <w:ins w:id="53" w:author="MWG 090925" w:date="2025-09-09T09:05:00Z">
        <w:r w:rsidRPr="00F86632">
          <w:t xml:space="preserve">(2)(c)(ii) </w:t>
        </w:r>
      </w:ins>
      <w:bookmarkEnd w:id="47"/>
      <w:ins w:id="54" w:author="MWG 090925" w:date="2025-09-09T09:13:00Z" w16du:dateUtc="2025-09-09T14:13:00Z">
        <w:r w:rsidR="00B173CB" w:rsidRPr="00F86632">
          <w:t xml:space="preserve">above </w:t>
        </w:r>
      </w:ins>
      <w:ins w:id="55" w:author="MWG 090925" w:date="2025-09-09T09:05:00Z">
        <w:r w:rsidRPr="00F86632">
          <w:t>and there has been no consistent failure lasting a month or longer.</w:t>
        </w:r>
      </w:ins>
    </w:p>
    <w:p w14:paraId="6E949C67" w14:textId="7F9579F3" w:rsidR="00FD768F" w:rsidRPr="00F86632" w:rsidRDefault="00FD768F" w:rsidP="00FD768F">
      <w:pPr>
        <w:pStyle w:val="List"/>
        <w:ind w:left="2160"/>
        <w:rPr>
          <w:ins w:id="56" w:author="MWG 090925" w:date="2025-09-09T09:05:00Z"/>
        </w:rPr>
      </w:pPr>
      <w:ins w:id="57" w:author="MWG 090925" w:date="2025-09-09T09:05:00Z">
        <w:r w:rsidRPr="00F86632">
          <w:t>(v)</w:t>
        </w:r>
        <w:r w:rsidRPr="00F86632">
          <w:tab/>
          <w:t xml:space="preserve">If there is a failure of the voltage monitoring per </w:t>
        </w:r>
      </w:ins>
      <w:ins w:id="58" w:author="MWG 090925" w:date="2025-09-09T09:14:00Z" w16du:dateUtc="2025-09-09T14:14:00Z">
        <w:r w:rsidR="00B173CB" w:rsidRPr="00F86632">
          <w:t xml:space="preserve">paragraph </w:t>
        </w:r>
      </w:ins>
      <w:ins w:id="59" w:author="MWG 090925" w:date="2025-09-09T09:05:00Z">
        <w:r w:rsidRPr="00F86632">
          <w:t>(2)(c)(iii)</w:t>
        </w:r>
      </w:ins>
      <w:ins w:id="60" w:author="MWG 090925" w:date="2025-09-09T09:14:00Z" w16du:dateUtc="2025-09-09T14:14:00Z">
        <w:r w:rsidR="00B173CB" w:rsidRPr="00F86632">
          <w:t xml:space="preserve"> above</w:t>
        </w:r>
      </w:ins>
      <w:ins w:id="61" w:author="MWG 090925" w:date="2025-09-09T09:05:00Z">
        <w:r w:rsidRPr="00F86632">
          <w:t xml:space="preserve"> the TSP or DSP shall remove the CCVT from service with the option to send it back to the manufacturer for testing and calibration.</w:t>
        </w:r>
      </w:ins>
    </w:p>
    <w:p w14:paraId="564119BF" w14:textId="77777777" w:rsidR="00FD768F" w:rsidRPr="00FD768F" w:rsidRDefault="00FD768F" w:rsidP="00FD768F">
      <w:pPr>
        <w:pStyle w:val="List"/>
        <w:ind w:left="2160"/>
        <w:rPr>
          <w:ins w:id="62" w:author="MWG 090925" w:date="2025-09-09T09:05:00Z"/>
        </w:rPr>
      </w:pPr>
      <w:ins w:id="63" w:author="MWG 090925" w:date="2025-09-09T09:05:00Z">
        <w:r w:rsidRPr="00F86632">
          <w:t>(vi)</w:t>
        </w:r>
        <w:r w:rsidRPr="00F86632">
          <w:tab/>
          <w:t>The TSP or DSP shall remove the CCVT from service by the end</w:t>
        </w:r>
        <w:r w:rsidRPr="00FD768F">
          <w:t xml:space="preserve"> of the year of the 20</w:t>
        </w:r>
        <w:r w:rsidRPr="00FD768F">
          <w:rPr>
            <w:vertAlign w:val="superscript"/>
          </w:rPr>
          <w:t>th</w:t>
        </w:r>
        <w:r w:rsidRPr="00FD768F">
          <w:t xml:space="preserve"> anniversary of the original CCVT testing with the option to send it back to the manufacturer for testing and calibration.</w:t>
        </w:r>
      </w:ins>
    </w:p>
    <w:p w14:paraId="1A8597D2" w14:textId="1C849184" w:rsidR="00FD768F" w:rsidRPr="00FD768F" w:rsidRDefault="00FD768F" w:rsidP="00FD768F">
      <w:pPr>
        <w:pStyle w:val="List"/>
        <w:rPr>
          <w:ins w:id="64" w:author="MWG 090925" w:date="2025-09-09T09:05:00Z"/>
        </w:rPr>
      </w:pPr>
      <w:ins w:id="65" w:author="MWG 090925" w:date="2025-09-09T09:05:00Z">
        <w:r w:rsidRPr="00FD768F">
          <w:t>(3)</w:t>
        </w:r>
        <w:r w:rsidRPr="00FD768F">
          <w:tab/>
          <w:t>ERCOT may determine that periodic testing of CCVTs and</w:t>
        </w:r>
      </w:ins>
      <w:ins w:id="66" w:author="MWG 090925" w:date="2025-09-09T09:14:00Z" w16du:dateUtc="2025-09-09T14:14:00Z">
        <w:r w:rsidR="00B173CB">
          <w:t>/</w:t>
        </w:r>
      </w:ins>
      <w:ins w:id="67" w:author="MWG 090925" w:date="2025-09-09T09:05:00Z">
        <w:r w:rsidRPr="00FD768F">
          <w:t>or voltage monitoring is not required once these devices have been proven to be stable.  If the devices have shown themselves to be unstable, ERCOT may discontinue the use of these devices for settlement purposes.</w:t>
        </w:r>
      </w:ins>
    </w:p>
    <w:p w14:paraId="2B51AF35" w14:textId="77777777" w:rsidR="00FD768F" w:rsidRPr="00D541C0" w:rsidRDefault="00FD768F" w:rsidP="00D541C0">
      <w:pPr>
        <w:pStyle w:val="List"/>
      </w:pPr>
    </w:p>
    <w:sectPr w:rsidR="00FD768F" w:rsidRPr="00D541C0">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00AC0D4" w:rsidR="00D176CF" w:rsidRDefault="00267ADE">
    <w:pPr>
      <w:pStyle w:val="Footer"/>
      <w:tabs>
        <w:tab w:val="clear" w:pos="4320"/>
        <w:tab w:val="clear" w:pos="8640"/>
        <w:tab w:val="right" w:pos="9360"/>
      </w:tabs>
      <w:rPr>
        <w:rFonts w:ascii="Arial" w:hAnsi="Arial" w:cs="Arial"/>
        <w:sz w:val="18"/>
      </w:rPr>
    </w:pPr>
    <w:r>
      <w:rPr>
        <w:rFonts w:ascii="Arial" w:hAnsi="Arial" w:cs="Arial"/>
        <w:sz w:val="18"/>
      </w:rPr>
      <w:t>1263</w:t>
    </w:r>
    <w:r w:rsidR="00045507">
      <w:rPr>
        <w:rFonts w:ascii="Arial" w:hAnsi="Arial" w:cs="Arial"/>
        <w:sz w:val="18"/>
      </w:rPr>
      <w:t>NPRR-</w:t>
    </w:r>
    <w:r w:rsidR="006750B6">
      <w:rPr>
        <w:rFonts w:ascii="Arial" w:hAnsi="Arial" w:cs="Arial"/>
        <w:sz w:val="18"/>
      </w:rPr>
      <w:t>1</w:t>
    </w:r>
    <w:r w:rsidR="00E4288C">
      <w:rPr>
        <w:rFonts w:ascii="Arial" w:hAnsi="Arial" w:cs="Arial"/>
        <w:sz w:val="18"/>
      </w:rPr>
      <w:t>3</w:t>
    </w:r>
    <w:r w:rsidR="006750B6">
      <w:rPr>
        <w:rFonts w:ascii="Arial" w:hAnsi="Arial" w:cs="Arial"/>
        <w:sz w:val="18"/>
      </w:rPr>
      <w:t xml:space="preserve"> PRS Report </w:t>
    </w:r>
    <w:r w:rsidR="00E4288C">
      <w:rPr>
        <w:rFonts w:ascii="Arial" w:hAnsi="Arial" w:cs="Arial"/>
        <w:sz w:val="18"/>
      </w:rPr>
      <w:t>1008</w:t>
    </w:r>
    <w:r w:rsidR="006750B6">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371EDAE" w:rsidR="00D176CF" w:rsidRDefault="006750B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WG 090925">
    <w15:presenceInfo w15:providerId="None" w15:userId="MWG 090925"/>
  </w15:person>
  <w15:person w15:author="WETT">
    <w15:presenceInfo w15:providerId="None" w15:userId="WET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66DF"/>
    <w:rsid w:val="0004042F"/>
    <w:rsid w:val="00045507"/>
    <w:rsid w:val="0005237F"/>
    <w:rsid w:val="00060A5A"/>
    <w:rsid w:val="00064B44"/>
    <w:rsid w:val="00067FE2"/>
    <w:rsid w:val="0007682E"/>
    <w:rsid w:val="0008719C"/>
    <w:rsid w:val="000A0A31"/>
    <w:rsid w:val="000D1AEB"/>
    <w:rsid w:val="000D3E64"/>
    <w:rsid w:val="000F13C5"/>
    <w:rsid w:val="00105A36"/>
    <w:rsid w:val="001313B4"/>
    <w:rsid w:val="001332D5"/>
    <w:rsid w:val="0014546D"/>
    <w:rsid w:val="001500D9"/>
    <w:rsid w:val="0015344C"/>
    <w:rsid w:val="001568AE"/>
    <w:rsid w:val="00156DB7"/>
    <w:rsid w:val="00157228"/>
    <w:rsid w:val="00160C3C"/>
    <w:rsid w:val="00176375"/>
    <w:rsid w:val="0017783C"/>
    <w:rsid w:val="0019314C"/>
    <w:rsid w:val="001B2A10"/>
    <w:rsid w:val="001F38F0"/>
    <w:rsid w:val="002113F9"/>
    <w:rsid w:val="00224C93"/>
    <w:rsid w:val="00237430"/>
    <w:rsid w:val="0026307D"/>
    <w:rsid w:val="00267ADE"/>
    <w:rsid w:val="00276A99"/>
    <w:rsid w:val="00286AD9"/>
    <w:rsid w:val="002966F3"/>
    <w:rsid w:val="002A2EC3"/>
    <w:rsid w:val="002A588B"/>
    <w:rsid w:val="002B69F3"/>
    <w:rsid w:val="002B763A"/>
    <w:rsid w:val="002D382A"/>
    <w:rsid w:val="002D55D9"/>
    <w:rsid w:val="002F1EDD"/>
    <w:rsid w:val="003013F2"/>
    <w:rsid w:val="0030232A"/>
    <w:rsid w:val="0030694A"/>
    <w:rsid w:val="003069F4"/>
    <w:rsid w:val="00316256"/>
    <w:rsid w:val="00334C5B"/>
    <w:rsid w:val="00336C47"/>
    <w:rsid w:val="00360920"/>
    <w:rsid w:val="00384709"/>
    <w:rsid w:val="00386C35"/>
    <w:rsid w:val="003873E1"/>
    <w:rsid w:val="003A3D77"/>
    <w:rsid w:val="003B5AED"/>
    <w:rsid w:val="003C6B7B"/>
    <w:rsid w:val="004135BD"/>
    <w:rsid w:val="004302A4"/>
    <w:rsid w:val="00443EBD"/>
    <w:rsid w:val="004463BA"/>
    <w:rsid w:val="004822D4"/>
    <w:rsid w:val="00491D48"/>
    <w:rsid w:val="0049290B"/>
    <w:rsid w:val="004A403B"/>
    <w:rsid w:val="004A4451"/>
    <w:rsid w:val="004D3958"/>
    <w:rsid w:val="004D6A08"/>
    <w:rsid w:val="004E23BD"/>
    <w:rsid w:val="005008DF"/>
    <w:rsid w:val="005045D0"/>
    <w:rsid w:val="005079F8"/>
    <w:rsid w:val="0051650F"/>
    <w:rsid w:val="00534C6C"/>
    <w:rsid w:val="00547A40"/>
    <w:rsid w:val="00555554"/>
    <w:rsid w:val="005841C0"/>
    <w:rsid w:val="0059260F"/>
    <w:rsid w:val="005C1FCD"/>
    <w:rsid w:val="005C5B74"/>
    <w:rsid w:val="005E5074"/>
    <w:rsid w:val="00612E4F"/>
    <w:rsid w:val="00613501"/>
    <w:rsid w:val="00615D5E"/>
    <w:rsid w:val="00622E99"/>
    <w:rsid w:val="00625E5D"/>
    <w:rsid w:val="00656FD7"/>
    <w:rsid w:val="00657C61"/>
    <w:rsid w:val="0066370F"/>
    <w:rsid w:val="00671B11"/>
    <w:rsid w:val="006750B6"/>
    <w:rsid w:val="006A0784"/>
    <w:rsid w:val="006A697B"/>
    <w:rsid w:val="006B0CAA"/>
    <w:rsid w:val="006B4DDE"/>
    <w:rsid w:val="006E4597"/>
    <w:rsid w:val="007041B0"/>
    <w:rsid w:val="007128C4"/>
    <w:rsid w:val="00743968"/>
    <w:rsid w:val="00785415"/>
    <w:rsid w:val="00786294"/>
    <w:rsid w:val="00791CB9"/>
    <w:rsid w:val="00793130"/>
    <w:rsid w:val="00797DEE"/>
    <w:rsid w:val="007A1BE1"/>
    <w:rsid w:val="007B307C"/>
    <w:rsid w:val="007B3233"/>
    <w:rsid w:val="007B5A42"/>
    <w:rsid w:val="007B7941"/>
    <w:rsid w:val="007C199B"/>
    <w:rsid w:val="007D3073"/>
    <w:rsid w:val="007D64B9"/>
    <w:rsid w:val="007D72D4"/>
    <w:rsid w:val="007E0452"/>
    <w:rsid w:val="008070C0"/>
    <w:rsid w:val="00811C12"/>
    <w:rsid w:val="00821510"/>
    <w:rsid w:val="00835CA8"/>
    <w:rsid w:val="00845778"/>
    <w:rsid w:val="00847072"/>
    <w:rsid w:val="00887E28"/>
    <w:rsid w:val="008D5C3A"/>
    <w:rsid w:val="008E2870"/>
    <w:rsid w:val="008E6DA2"/>
    <w:rsid w:val="008F1373"/>
    <w:rsid w:val="008F6DD5"/>
    <w:rsid w:val="00902C86"/>
    <w:rsid w:val="00906A89"/>
    <w:rsid w:val="00906D2B"/>
    <w:rsid w:val="00907B1E"/>
    <w:rsid w:val="00943AFD"/>
    <w:rsid w:val="009543CA"/>
    <w:rsid w:val="0096348A"/>
    <w:rsid w:val="00963A51"/>
    <w:rsid w:val="00983AE3"/>
    <w:rsid w:val="00983B6E"/>
    <w:rsid w:val="009936F8"/>
    <w:rsid w:val="009A3772"/>
    <w:rsid w:val="009B5E3D"/>
    <w:rsid w:val="009D17F0"/>
    <w:rsid w:val="009D4F9D"/>
    <w:rsid w:val="009E5102"/>
    <w:rsid w:val="00A17452"/>
    <w:rsid w:val="00A42796"/>
    <w:rsid w:val="00A5311D"/>
    <w:rsid w:val="00A560B5"/>
    <w:rsid w:val="00AD3B58"/>
    <w:rsid w:val="00AF56C6"/>
    <w:rsid w:val="00AF7CB2"/>
    <w:rsid w:val="00B032E8"/>
    <w:rsid w:val="00B173CB"/>
    <w:rsid w:val="00B32A7E"/>
    <w:rsid w:val="00B57F96"/>
    <w:rsid w:val="00B67892"/>
    <w:rsid w:val="00B94367"/>
    <w:rsid w:val="00BA4D33"/>
    <w:rsid w:val="00BC2D06"/>
    <w:rsid w:val="00BC5A57"/>
    <w:rsid w:val="00BD0BCE"/>
    <w:rsid w:val="00C06FD6"/>
    <w:rsid w:val="00C07D18"/>
    <w:rsid w:val="00C40549"/>
    <w:rsid w:val="00C62ABD"/>
    <w:rsid w:val="00C744EB"/>
    <w:rsid w:val="00C8671C"/>
    <w:rsid w:val="00C90702"/>
    <w:rsid w:val="00C917FF"/>
    <w:rsid w:val="00C9766A"/>
    <w:rsid w:val="00CC4F39"/>
    <w:rsid w:val="00CD544C"/>
    <w:rsid w:val="00CF4256"/>
    <w:rsid w:val="00D04FE8"/>
    <w:rsid w:val="00D15943"/>
    <w:rsid w:val="00D176CF"/>
    <w:rsid w:val="00D17AD5"/>
    <w:rsid w:val="00D271E3"/>
    <w:rsid w:val="00D47A80"/>
    <w:rsid w:val="00D541C0"/>
    <w:rsid w:val="00D77EBD"/>
    <w:rsid w:val="00D85807"/>
    <w:rsid w:val="00D86CB3"/>
    <w:rsid w:val="00D87349"/>
    <w:rsid w:val="00D91EE9"/>
    <w:rsid w:val="00D9627A"/>
    <w:rsid w:val="00D97220"/>
    <w:rsid w:val="00D97A97"/>
    <w:rsid w:val="00DB33C6"/>
    <w:rsid w:val="00DC65D8"/>
    <w:rsid w:val="00E14D47"/>
    <w:rsid w:val="00E1641C"/>
    <w:rsid w:val="00E26708"/>
    <w:rsid w:val="00E30625"/>
    <w:rsid w:val="00E31B26"/>
    <w:rsid w:val="00E34958"/>
    <w:rsid w:val="00E37AB0"/>
    <w:rsid w:val="00E4288C"/>
    <w:rsid w:val="00E54BFD"/>
    <w:rsid w:val="00E71C39"/>
    <w:rsid w:val="00E7510A"/>
    <w:rsid w:val="00EA56E6"/>
    <w:rsid w:val="00EA5E17"/>
    <w:rsid w:val="00EA694D"/>
    <w:rsid w:val="00EC335F"/>
    <w:rsid w:val="00EC48FB"/>
    <w:rsid w:val="00ED3965"/>
    <w:rsid w:val="00EF232A"/>
    <w:rsid w:val="00F05A69"/>
    <w:rsid w:val="00F0638A"/>
    <w:rsid w:val="00F108FF"/>
    <w:rsid w:val="00F13394"/>
    <w:rsid w:val="00F2483C"/>
    <w:rsid w:val="00F43FFD"/>
    <w:rsid w:val="00F44236"/>
    <w:rsid w:val="00F52517"/>
    <w:rsid w:val="00F86632"/>
    <w:rsid w:val="00F964A0"/>
    <w:rsid w:val="00FA57B2"/>
    <w:rsid w:val="00FB00FD"/>
    <w:rsid w:val="00FB509B"/>
    <w:rsid w:val="00FC3D4B"/>
    <w:rsid w:val="00FC6312"/>
    <w:rsid w:val="00FD442D"/>
    <w:rsid w:val="00FD768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06A89"/>
    <w:rPr>
      <w:b/>
      <w:bCs/>
      <w:snapToGrid w:val="0"/>
      <w:sz w:val="24"/>
    </w:rPr>
  </w:style>
  <w:style w:type="character" w:customStyle="1" w:styleId="HeaderChar">
    <w:name w:val="Header Char"/>
    <w:basedOn w:val="DefaultParagraphFont"/>
    <w:link w:val="Header"/>
    <w:rsid w:val="00E31B2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0735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2130502">
      <w:bodyDiv w:val="1"/>
      <w:marLeft w:val="0"/>
      <w:marRight w:val="0"/>
      <w:marTop w:val="0"/>
      <w:marBottom w:val="0"/>
      <w:divBdr>
        <w:top w:val="none" w:sz="0" w:space="0" w:color="auto"/>
        <w:left w:val="none" w:sz="0" w:space="0" w:color="auto"/>
        <w:bottom w:val="none" w:sz="0" w:space="0" w:color="auto"/>
        <w:right w:val="none" w:sz="0" w:space="0" w:color="auto"/>
      </w:divBdr>
    </w:div>
    <w:div w:id="68826237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58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3"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tdavis@wettllc.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1185</Words>
  <Characters>7738</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8906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2025-10-14T03:20:00Z</dcterms:created>
  <dcterms:modified xsi:type="dcterms:W3CDTF">2025-10-14T03:24:00Z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